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76397" w14:textId="77777777" w:rsidR="00F053AA" w:rsidRPr="00642DD7" w:rsidRDefault="00B9334F" w:rsidP="001D1911">
      <w:pPr>
        <w:pStyle w:val="Title"/>
        <w:rPr>
          <w:noProof/>
          <w:lang w:val="en-CA"/>
          <w:rPrChange w:id="0" w:author="Bernard Turcotte" w:date="2016-02-03T19:58:00Z">
            <w:rPr>
              <w:noProof/>
            </w:rPr>
          </w:rPrChange>
        </w:rPr>
      </w:pPr>
      <w:r w:rsidRPr="00722B24">
        <w:rPr>
          <w:noProof/>
          <w:lang w:val="en-CA" w:eastAsia="en-CA"/>
        </w:rPr>
        <mc:AlternateContent>
          <mc:Choice Requires="wps">
            <w:drawing>
              <wp:anchor distT="4294967295" distB="4294967295" distL="114300" distR="114300" simplePos="0" relativeHeight="251672576" behindDoc="0" locked="0" layoutInCell="1" allowOverlap="1" wp14:anchorId="2C8AD237" wp14:editId="64AF57DA">
                <wp:simplePos x="0" y="0"/>
                <wp:positionH relativeFrom="column">
                  <wp:posOffset>176530</wp:posOffset>
                </wp:positionH>
                <wp:positionV relativeFrom="paragraph">
                  <wp:posOffset>-1314450</wp:posOffset>
                </wp:positionV>
                <wp:extent cx="5075555" cy="0"/>
                <wp:effectExtent l="0" t="0" r="29845"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75555"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5FA101"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mc:Fallback>
        </mc:AlternateContent>
      </w:r>
      <w:r w:rsidR="00E40399" w:rsidRPr="00E40399">
        <w:rPr>
          <w:noProof/>
        </w:rPr>
        <w:t>Annex 07 – Recommendation #7: Strengthening ICANN</w:t>
      </w:r>
      <w:r w:rsidR="00E40399">
        <w:rPr>
          <w:noProof/>
        </w:rPr>
        <w:t>’s</w:t>
      </w:r>
      <w:r w:rsidR="00E40399" w:rsidRPr="00E40399">
        <w:rPr>
          <w:noProof/>
        </w:rPr>
        <w:t xml:space="preserve"> Independent Review Process</w:t>
      </w:r>
    </w:p>
    <w:p w14:paraId="2C2472BF" w14:textId="77777777" w:rsidR="00876861" w:rsidRDefault="00314F0B" w:rsidP="00876861">
      <w:pPr>
        <w:rPr>
          <w:ins w:id="1" w:author="weill" w:date="2016-01-07T17:17:00Z"/>
        </w:rPr>
      </w:pPr>
      <w:ins w:id="2" w:author="weill" w:date="2016-01-12T10:07:00Z">
        <w:del w:id="3" w:author="Alice Jansen" w:date="2016-01-20T16:34:00Z">
          <w:r w:rsidDel="006A7C5C">
            <w:delText>1</w:delText>
          </w:r>
          <w:r w:rsidRPr="006A7C5C" w:rsidDel="006A7C5C">
            <w:rPr>
              <w:vertAlign w:val="superscript"/>
            </w:rPr>
            <w:delText>st</w:delText>
          </w:r>
        </w:del>
      </w:ins>
      <w:ins w:id="4" w:author="Alice Jansen" w:date="2016-01-20T16:34:00Z">
        <w:r w:rsidR="006A7C5C">
          <w:t>2nd</w:t>
        </w:r>
      </w:ins>
      <w:ins w:id="5" w:author="weill" w:date="2016-01-12T10:07:00Z">
        <w:r>
          <w:t xml:space="preserve"> READING </w:t>
        </w:r>
        <w:proofErr w:type="gramStart"/>
        <w:r>
          <w:t xml:space="preserve">CONCLUSIONS </w:t>
        </w:r>
      </w:ins>
      <w:ins w:id="6" w:author="weill" w:date="2016-01-07T17:17:00Z">
        <w:r w:rsidR="000E6040">
          <w:t>:</w:t>
        </w:r>
        <w:proofErr w:type="gramEnd"/>
        <w:r w:rsidR="000E6040">
          <w:t xml:space="preserve"> </w:t>
        </w:r>
      </w:ins>
    </w:p>
    <w:p w14:paraId="0D52C987" w14:textId="77777777" w:rsidR="00237647" w:rsidRDefault="00237647" w:rsidP="006A7C5C">
      <w:pPr>
        <w:pStyle w:val="ListParagraph"/>
        <w:numPr>
          <w:ilvl w:val="0"/>
          <w:numId w:val="45"/>
        </w:numPr>
        <w:rPr>
          <w:ins w:id="7" w:author="weill" w:date="2016-01-07T17:34:00Z"/>
        </w:rPr>
      </w:pPr>
      <w:bookmarkStart w:id="8" w:name="OLE_LINK3"/>
      <w:ins w:id="9" w:author="weill" w:date="2016-01-07T17:34:00Z">
        <w:r>
          <w:t>Discuss</w:t>
        </w:r>
      </w:ins>
      <w:ins w:id="10" w:author="weill" w:date="2016-01-12T10:08:00Z">
        <w:r w:rsidR="00314F0B">
          <w:t>ed</w:t>
        </w:r>
      </w:ins>
      <w:ins w:id="11" w:author="weill" w:date="2016-01-07T17:34:00Z">
        <w:r>
          <w:t xml:space="preserve"> comments related to scope of IRP (paragraph 7)</w:t>
        </w:r>
      </w:ins>
    </w:p>
    <w:p w14:paraId="3C0A061A" w14:textId="77777777" w:rsidR="00237647" w:rsidRDefault="00314F0B" w:rsidP="006A7C5C">
      <w:pPr>
        <w:pStyle w:val="ListParagraph"/>
        <w:numPr>
          <w:ilvl w:val="1"/>
          <w:numId w:val="45"/>
        </w:numPr>
        <w:rPr>
          <w:ins w:id="12" w:author="weill" w:date="2016-01-12T10:08:00Z"/>
        </w:rPr>
      </w:pPr>
      <w:ins w:id="13" w:author="weill" w:date="2016-01-12T10:08:00Z">
        <w:r>
          <w:t>Agreed to i</w:t>
        </w:r>
      </w:ins>
      <w:ins w:id="14" w:author="weill" w:date="2016-01-07T17:34:00Z">
        <w:r w:rsidR="00237647">
          <w:t>nclusion of PTI actions or inactions (CWG Requirement)</w:t>
        </w:r>
      </w:ins>
      <w:ins w:id="15" w:author="weill" w:date="2016-01-12T10:08:00Z">
        <w:r>
          <w:t xml:space="preserve"> with clarifications </w:t>
        </w:r>
        <w:proofErr w:type="gramStart"/>
        <w:r>
          <w:t>on :</w:t>
        </w:r>
        <w:proofErr w:type="gramEnd"/>
      </w:ins>
    </w:p>
    <w:p w14:paraId="6798E6EA" w14:textId="77777777" w:rsidR="00314F0B" w:rsidRDefault="00314F0B" w:rsidP="006A7C5C">
      <w:pPr>
        <w:pStyle w:val="ListParagraph"/>
        <w:numPr>
          <w:ilvl w:val="2"/>
          <w:numId w:val="45"/>
        </w:numPr>
        <w:rPr>
          <w:ins w:id="16" w:author="Becky Burr" w:date="2016-02-03T15:46:00Z"/>
        </w:rPr>
      </w:pPr>
      <w:commentRangeStart w:id="17"/>
      <w:ins w:id="18" w:author="weill" w:date="2016-01-12T10:09:00Z">
        <w:r>
          <w:t>Scope of appeal being restricted to naming</w:t>
        </w:r>
      </w:ins>
    </w:p>
    <w:p w14:paraId="369B4BFD" w14:textId="787585CD" w:rsidR="00392D12" w:rsidRDefault="00392D12" w:rsidP="006A7C5C">
      <w:pPr>
        <w:pStyle w:val="ListParagraph"/>
        <w:numPr>
          <w:ilvl w:val="2"/>
          <w:numId w:val="45"/>
        </w:numPr>
        <w:rPr>
          <w:ins w:id="19" w:author="Becky Burr" w:date="2016-02-03T15:49:00Z"/>
        </w:rPr>
      </w:pPr>
      <w:ins w:id="20" w:author="Becky Burr" w:date="2016-02-03T15:48:00Z">
        <w:r>
          <w:t>Per CWG</w:t>
        </w:r>
      </w:ins>
      <w:ins w:id="21" w:author="Becky Burr" w:date="2016-02-03T15:58:00Z">
        <w:r w:rsidR="00454D02">
          <w:t>-Stewardship Final Proposal</w:t>
        </w:r>
      </w:ins>
      <w:ins w:id="22" w:author="Becky Burr" w:date="2016-02-03T15:48:00Z">
        <w:r>
          <w:t>, ICANN</w:t>
        </w:r>
      </w:ins>
      <w:ins w:id="23" w:author="Becky Burr" w:date="2016-02-03T15:46:00Z">
        <w:r>
          <w:t xml:space="preserve"> will </w:t>
        </w:r>
      </w:ins>
      <w:ins w:id="24" w:author="Becky Burr" w:date="2016-02-03T15:48:00Z">
        <w:r>
          <w:t xml:space="preserve">enter into contract with PTI that </w:t>
        </w:r>
      </w:ins>
      <w:ins w:id="25" w:author="Becky Burr" w:date="2016-02-03T15:46:00Z">
        <w:r>
          <w:t>obligate</w:t>
        </w:r>
      </w:ins>
      <w:ins w:id="26" w:author="Becky Burr" w:date="2016-02-03T15:48:00Z">
        <w:r>
          <w:t xml:space="preserve">s PTI </w:t>
        </w:r>
      </w:ins>
      <w:ins w:id="27" w:author="Becky Burr" w:date="2016-02-03T15:58:00Z">
        <w:r w:rsidR="00454D02">
          <w:t xml:space="preserve">to </w:t>
        </w:r>
      </w:ins>
      <w:ins w:id="28" w:author="Becky Burr" w:date="2016-02-03T15:48:00Z">
        <w:r>
          <w:t xml:space="preserve">perform in accordance with CWG requirements.  ICANN Bylaws will obligate </w:t>
        </w:r>
      </w:ins>
      <w:ins w:id="29" w:author="Becky Burr" w:date="2016-02-03T15:46:00Z">
        <w:r>
          <w:t xml:space="preserve">ICANN </w:t>
        </w:r>
      </w:ins>
      <w:ins w:id="30" w:author="Becky Burr" w:date="2016-02-03T15:49:00Z">
        <w:r>
          <w:t>to</w:t>
        </w:r>
      </w:ins>
      <w:ins w:id="31" w:author="Becky Burr" w:date="2016-02-03T15:46:00Z">
        <w:r>
          <w:t xml:space="preserve"> ensure that PTI complies with its </w:t>
        </w:r>
      </w:ins>
      <w:ins w:id="32" w:author="Becky Burr" w:date="2016-02-03T15:49:00Z">
        <w:r>
          <w:t xml:space="preserve">contractual </w:t>
        </w:r>
      </w:ins>
      <w:ins w:id="33" w:author="Becky Burr" w:date="2016-02-03T15:46:00Z">
        <w:r>
          <w:t>obligations.  ICANN</w:t>
        </w:r>
      </w:ins>
      <w:ins w:id="34" w:author="Becky Burr" w:date="2016-02-03T15:49:00Z">
        <w:r>
          <w:t xml:space="preserve">’s failure to enforce such obligations will be appealable via IRP as </w:t>
        </w:r>
      </w:ins>
      <w:ins w:id="35" w:author="Becky Burr" w:date="2016-02-03T15:58:00Z">
        <w:r w:rsidR="00454D02">
          <w:t xml:space="preserve">a </w:t>
        </w:r>
      </w:ins>
      <w:ins w:id="36" w:author="Becky Burr" w:date="2016-02-03T15:49:00Z">
        <w:r>
          <w:t>Bylaws violation</w:t>
        </w:r>
      </w:ins>
      <w:ins w:id="37" w:author="Becky Burr" w:date="2016-02-03T15:51:00Z">
        <w:r>
          <w:t>.</w:t>
        </w:r>
      </w:ins>
    </w:p>
    <w:p w14:paraId="57A8C3DE" w14:textId="0AD777B3" w:rsidR="00392D12" w:rsidRDefault="00392D12" w:rsidP="006A7C5C">
      <w:pPr>
        <w:pStyle w:val="ListParagraph"/>
        <w:numPr>
          <w:ilvl w:val="2"/>
          <w:numId w:val="45"/>
        </w:numPr>
        <w:rPr>
          <w:ins w:id="38" w:author="Becky Burr" w:date="2016-02-03T15:55:00Z"/>
        </w:rPr>
      </w:pPr>
      <w:ins w:id="39" w:author="Becky Burr" w:date="2016-02-03T15:49:00Z">
        <w:r>
          <w:t xml:space="preserve">ICANN Bylaws will provide that </w:t>
        </w:r>
      </w:ins>
      <w:ins w:id="40" w:author="Becky Burr" w:date="2016-02-03T15:50:00Z">
        <w:r>
          <w:t xml:space="preserve">PTI service complaints regarding Naming Related Functions not resolved </w:t>
        </w:r>
      </w:ins>
      <w:ins w:id="41" w:author="Becky Burr" w:date="2016-02-03T15:54:00Z">
        <w:r w:rsidR="00454D02">
          <w:t>through</w:t>
        </w:r>
        <w:r>
          <w:t xml:space="preserve"> mediation</w:t>
        </w:r>
        <w:r w:rsidR="00454D02">
          <w:t xml:space="preserve"> </w:t>
        </w:r>
      </w:ins>
      <w:ins w:id="42" w:author="Becky Burr" w:date="2016-02-03T15:50:00Z">
        <w:r>
          <w:t>may be appealed via IRP</w:t>
        </w:r>
      </w:ins>
      <w:ins w:id="43" w:author="Becky Burr" w:date="2016-02-03T15:54:00Z">
        <w:r w:rsidR="00454D02">
          <w:t xml:space="preserve">, </w:t>
        </w:r>
      </w:ins>
      <w:ins w:id="44" w:author="Becky Burr" w:date="2016-02-03T15:59:00Z">
        <w:r w:rsidR="00454D02">
          <w:t xml:space="preserve">in both cases </w:t>
        </w:r>
      </w:ins>
      <w:ins w:id="45" w:author="Becky Burr" w:date="2016-02-03T15:54:00Z">
        <w:r w:rsidR="00454D02">
          <w:t xml:space="preserve">as provided for in CWG-Stewardship Final Proposal </w:t>
        </w:r>
      </w:ins>
      <w:ins w:id="46" w:author="Becky Burr" w:date="2016-02-03T15:59:00Z">
        <w:r w:rsidR="00454D02">
          <w:t xml:space="preserve">Annex I, </w:t>
        </w:r>
      </w:ins>
      <w:ins w:id="47" w:author="Becky Burr" w:date="2016-02-03T15:54:00Z">
        <w:r w:rsidR="00454D02">
          <w:t>Phase 2</w:t>
        </w:r>
      </w:ins>
      <w:ins w:id="48" w:author="Becky Burr" w:date="2016-02-03T15:50:00Z">
        <w:r>
          <w:t>.</w:t>
        </w:r>
      </w:ins>
    </w:p>
    <w:p w14:paraId="0F89D728" w14:textId="2B52D44B" w:rsidR="00454D02" w:rsidRDefault="00454D02">
      <w:pPr>
        <w:pStyle w:val="ListParagraph"/>
        <w:numPr>
          <w:ilvl w:val="3"/>
          <w:numId w:val="45"/>
        </w:numPr>
        <w:rPr>
          <w:ins w:id="49" w:author="Becky Burr" w:date="2016-02-03T16:00:00Z"/>
        </w:rPr>
        <w:pPrChange w:id="50" w:author="Becky Burr" w:date="2016-02-03T15:59:00Z">
          <w:pPr>
            <w:pStyle w:val="ListParagraph"/>
            <w:numPr>
              <w:ilvl w:val="2"/>
              <w:numId w:val="45"/>
            </w:numPr>
            <w:ind w:left="2160" w:hanging="180"/>
          </w:pPr>
        </w:pPrChange>
      </w:pPr>
      <w:ins w:id="51" w:author="Becky Burr" w:date="2016-02-03T15:55:00Z">
        <w:r>
          <w:t xml:space="preserve">Note that CWG-Stewardship Final Proposal </w:t>
        </w:r>
      </w:ins>
      <w:ins w:id="52" w:author="Becky Burr" w:date="2016-02-03T15:59:00Z">
        <w:r>
          <w:t xml:space="preserve">Annex I </w:t>
        </w:r>
      </w:ins>
      <w:ins w:id="53" w:author="Becky Burr" w:date="2016-02-03T15:55:00Z">
        <w:r>
          <w:t xml:space="preserve">Phase 2 also permits </w:t>
        </w:r>
      </w:ins>
      <w:ins w:id="54" w:author="Becky Burr" w:date="2016-02-03T15:56:00Z">
        <w:r>
          <w:t xml:space="preserve">PTI Direct Customers to pursue </w:t>
        </w:r>
      </w:ins>
      <w:ins w:id="55" w:author="Becky Burr" w:date="2016-02-03T15:59:00Z">
        <w:r>
          <w:t>“</w:t>
        </w:r>
      </w:ins>
      <w:ins w:id="56" w:author="Becky Burr" w:date="2016-02-03T15:56:00Z">
        <w:r>
          <w:t>other available legal recourse.</w:t>
        </w:r>
      </w:ins>
      <w:ins w:id="57" w:author="Becky Burr" w:date="2016-02-03T15:59:00Z">
        <w:r>
          <w:t>”</w:t>
        </w:r>
      </w:ins>
      <w:ins w:id="58" w:author="Becky Burr" w:date="2016-02-03T15:56:00Z">
        <w:r>
          <w:t xml:space="preserve">  ICANN should consider modification of Registry Agreements with </w:t>
        </w:r>
        <w:proofErr w:type="spellStart"/>
        <w:r>
          <w:t>gTLD</w:t>
        </w:r>
        <w:proofErr w:type="spellEnd"/>
        <w:r>
          <w:t xml:space="preserve"> Operators to expand scope of arbitration available thereunder </w:t>
        </w:r>
      </w:ins>
      <w:ins w:id="59" w:author="Becky Burr" w:date="2016-02-03T15:57:00Z">
        <w:r>
          <w:t>to cover PTI service complaints.</w:t>
        </w:r>
      </w:ins>
    </w:p>
    <w:p w14:paraId="23A6FB78" w14:textId="044FD9DE" w:rsidR="00454D02" w:rsidRDefault="00454D02">
      <w:pPr>
        <w:pStyle w:val="ListParagraph"/>
        <w:numPr>
          <w:ilvl w:val="3"/>
          <w:numId w:val="45"/>
        </w:numPr>
        <w:rPr>
          <w:ins w:id="60" w:author="weill" w:date="2016-01-12T10:09:00Z"/>
        </w:rPr>
        <w:pPrChange w:id="61" w:author="Becky Burr" w:date="2016-02-03T15:59:00Z">
          <w:pPr>
            <w:pStyle w:val="ListParagraph"/>
            <w:numPr>
              <w:ilvl w:val="2"/>
              <w:numId w:val="45"/>
            </w:numPr>
            <w:ind w:left="2160" w:hanging="180"/>
          </w:pPr>
        </w:pPrChange>
      </w:pPr>
      <w:ins w:id="62" w:author="Becky Burr" w:date="2016-02-03T16:00:00Z">
        <w:r>
          <w:t xml:space="preserve">Standard of review will be material breach of PTI obligations under contract with ICANN, </w:t>
        </w:r>
      </w:ins>
      <w:ins w:id="63" w:author="Becky Burr" w:date="2016-02-03T16:01:00Z">
        <w:r>
          <w:t xml:space="preserve">whether through action or inaction, where the alleged </w:t>
        </w:r>
      </w:ins>
      <w:ins w:id="64" w:author="Becky Burr" w:date="2016-02-03T16:00:00Z">
        <w:r>
          <w:t xml:space="preserve">breach </w:t>
        </w:r>
      </w:ins>
      <w:ins w:id="65" w:author="Becky Burr" w:date="2016-02-03T16:02:00Z">
        <w:r>
          <w:t>has resulted in material harm to</w:t>
        </w:r>
      </w:ins>
      <w:ins w:id="66" w:author="Becky Burr" w:date="2016-02-03T16:00:00Z">
        <w:r>
          <w:t xml:space="preserve"> the </w:t>
        </w:r>
      </w:ins>
      <w:ins w:id="67" w:author="Becky Burr" w:date="2016-02-03T16:01:00Z">
        <w:r>
          <w:t>complainant</w:t>
        </w:r>
      </w:ins>
      <w:ins w:id="68" w:author="Becky Burr" w:date="2016-02-03T16:00:00Z">
        <w:r>
          <w:t>.</w:t>
        </w:r>
      </w:ins>
    </w:p>
    <w:p w14:paraId="6FDF862E" w14:textId="178968A5" w:rsidR="00FC148E" w:rsidDel="00454D02" w:rsidRDefault="00FC148E" w:rsidP="006A7C5C">
      <w:pPr>
        <w:pStyle w:val="ListParagraph"/>
        <w:numPr>
          <w:ilvl w:val="2"/>
          <w:numId w:val="45"/>
        </w:numPr>
        <w:rPr>
          <w:ins w:id="69" w:author="Alice Jansen" w:date="2016-01-20T16:38:00Z"/>
          <w:del w:id="70" w:author="Becky Burr" w:date="2016-02-03T15:55:00Z"/>
        </w:rPr>
      </w:pPr>
      <w:ins w:id="71" w:author="weill" w:date="2016-01-12T10:09:00Z">
        <w:del w:id="72" w:author="Becky Burr" w:date="2016-02-03T15:55:00Z">
          <w:r w:rsidDel="00454D02">
            <w:delText xml:space="preserve">Implementation group to check with CWG how </w:delText>
          </w:r>
        </w:del>
      </w:ins>
      <w:ins w:id="73" w:author="weill" w:date="2016-01-12T10:10:00Z">
        <w:del w:id="74" w:author="Becky Burr" w:date="2016-02-03T15:55:00Z">
          <w:r w:rsidDel="00454D02">
            <w:delText xml:space="preserve">best </w:delText>
          </w:r>
        </w:del>
      </w:ins>
      <w:ins w:id="75" w:author="weill" w:date="2016-01-12T10:09:00Z">
        <w:del w:id="76" w:author="Becky Burr" w:date="2016-02-03T15:55:00Z">
          <w:r w:rsidDel="00454D02">
            <w:delText>to achieve</w:delText>
          </w:r>
        </w:del>
      </w:ins>
      <w:ins w:id="77" w:author="weill" w:date="2016-01-12T10:10:00Z">
        <w:del w:id="78" w:author="Becky Burr" w:date="2016-02-03T15:55:00Z">
          <w:r w:rsidDel="00454D02">
            <w:delText xml:space="preserve"> definition of standard of review (possibly through inclusion of PTI Bylaws / rules in the IRP standard of review)</w:delText>
          </w:r>
        </w:del>
      </w:ins>
    </w:p>
    <w:commentRangeEnd w:id="17"/>
    <w:p w14:paraId="6D2B977B" w14:textId="77777777" w:rsidR="006A7C5C" w:rsidRDefault="003E55AD" w:rsidP="006A7C5C">
      <w:pPr>
        <w:pStyle w:val="ListParagraph"/>
        <w:numPr>
          <w:ilvl w:val="2"/>
          <w:numId w:val="45"/>
        </w:numPr>
        <w:rPr>
          <w:ins w:id="79" w:author="weill" w:date="2016-01-07T17:35:00Z"/>
        </w:rPr>
      </w:pPr>
      <w:ins w:id="80" w:author="Alice Jansen" w:date="2016-01-20T16:48:00Z">
        <w:r>
          <w:rPr>
            <w:rStyle w:val="CommentReference"/>
          </w:rPr>
          <w:commentReference w:id="17"/>
        </w:r>
      </w:ins>
      <w:ins w:id="81" w:author="Alice Jansen" w:date="2016-01-20T16:38:00Z">
        <w:r w:rsidR="006A7C5C">
          <w:t>Discuss whether we would expand the standard of review of the IRP</w:t>
        </w:r>
      </w:ins>
      <w:ins w:id="82" w:author="Alice Jansen" w:date="2016-01-20T16:45:00Z">
        <w:r>
          <w:t xml:space="preserve"> to PTI IANA decisions</w:t>
        </w:r>
      </w:ins>
      <w:ins w:id="83" w:author="Alice Jansen" w:date="2016-01-20T16:38:00Z">
        <w:r>
          <w:t xml:space="preserve"> i.e.</w:t>
        </w:r>
        <w:r w:rsidR="006A7C5C">
          <w:t xml:space="preserve"> in the specific case where a challenge would be upon a PTI action or inaction</w:t>
        </w:r>
      </w:ins>
      <w:ins w:id="84" w:author="Alice Jansen" w:date="2016-01-20T16:39:00Z">
        <w:r w:rsidR="006A7C5C">
          <w:t xml:space="preserve">. </w:t>
        </w:r>
      </w:ins>
    </w:p>
    <w:p w14:paraId="3C5F44CB" w14:textId="77777777" w:rsidR="00237647" w:rsidRDefault="00FC148E" w:rsidP="006A7C5C">
      <w:pPr>
        <w:pStyle w:val="ListParagraph"/>
        <w:numPr>
          <w:ilvl w:val="1"/>
          <w:numId w:val="45"/>
        </w:numPr>
        <w:rPr>
          <w:ins w:id="85" w:author="weill" w:date="2016-01-07T17:34:00Z"/>
        </w:rPr>
      </w:pPr>
      <w:commentRangeStart w:id="86"/>
      <w:ins w:id="87" w:author="weill" w:date="2016-01-12T10:10:00Z">
        <w:r>
          <w:t>Agreed to e</w:t>
        </w:r>
      </w:ins>
      <w:ins w:id="88" w:author="weill" w:date="2016-01-07T17:35:00Z">
        <w:r w:rsidR="00237647">
          <w:t>xclusion of protocol / parameter decisions (IAB comment</w:t>
        </w:r>
      </w:ins>
      <w:ins w:id="89" w:author="weill" w:date="2016-01-07T17:36:00Z">
        <w:r w:rsidR="00237647">
          <w:t xml:space="preserve"> – paragraph 18</w:t>
        </w:r>
      </w:ins>
      <w:ins w:id="90" w:author="weill" w:date="2016-01-07T17:35:00Z">
        <w:r w:rsidR="00237647">
          <w:t>)</w:t>
        </w:r>
      </w:ins>
      <w:ins w:id="91" w:author="weill" w:date="2016-01-12T10:10:00Z">
        <w:r>
          <w:t xml:space="preserve"> with </w:t>
        </w:r>
      </w:ins>
      <w:ins w:id="92" w:author="weill" w:date="2016-01-12T10:11:00Z">
        <w:r>
          <w:t xml:space="preserve">mention </w:t>
        </w:r>
      </w:ins>
      <w:ins w:id="93" w:author="weill" w:date="2016-01-12T10:10:00Z">
        <w:r>
          <w:t xml:space="preserve">of existing appeals mechanisms for numbering and protocols / parameters </w:t>
        </w:r>
      </w:ins>
      <w:ins w:id="94" w:author="weill" w:date="2016-01-12T10:11:00Z">
        <w:r>
          <w:t>for clarification</w:t>
        </w:r>
      </w:ins>
      <w:commentRangeEnd w:id="86"/>
      <w:r w:rsidR="003E55AD">
        <w:rPr>
          <w:rStyle w:val="CommentReference"/>
        </w:rPr>
        <w:commentReference w:id="86"/>
      </w:r>
    </w:p>
    <w:p w14:paraId="2DDEE402" w14:textId="77777777" w:rsidR="006A7C5C" w:rsidRDefault="004D0303" w:rsidP="006A7C5C">
      <w:pPr>
        <w:pStyle w:val="ListParagraph"/>
        <w:numPr>
          <w:ilvl w:val="1"/>
          <w:numId w:val="45"/>
        </w:numPr>
        <w:rPr>
          <w:ins w:id="95" w:author="Alice Jansen" w:date="2016-01-20T16:43:00Z"/>
        </w:rPr>
      </w:pPr>
      <w:ins w:id="96" w:author="weill" w:date="2016-01-12T10:23:00Z">
        <w:r>
          <w:t>Agreed that challenge of e</w:t>
        </w:r>
      </w:ins>
      <w:ins w:id="97" w:author="weill" w:date="2016-01-07T17:34:00Z">
        <w:r w:rsidR="00237647">
          <w:t>xpert panel decisions (Board concern</w:t>
        </w:r>
      </w:ins>
      <w:ins w:id="98" w:author="weill" w:date="2016-01-07T17:35:00Z">
        <w:r w:rsidR="00237647">
          <w:t xml:space="preserve"> / alternate suggestion</w:t>
        </w:r>
      </w:ins>
      <w:ins w:id="99" w:author="weill" w:date="2016-01-07T17:34:00Z">
        <w:r w:rsidR="00237647">
          <w:t>)</w:t>
        </w:r>
      </w:ins>
      <w:ins w:id="100" w:author="weill" w:date="2016-01-12T10:24:00Z">
        <w:r>
          <w:t xml:space="preserve"> is limited to challenge of whether panel decision is consistent with I</w:t>
        </w:r>
        <w:del w:id="101" w:author="Alice Jansen" w:date="2016-01-20T16:40:00Z">
          <w:r w:rsidDel="006A7C5C">
            <w:delText>cann</w:delText>
          </w:r>
        </w:del>
      </w:ins>
      <w:ins w:id="102" w:author="Alice Jansen" w:date="2016-01-20T16:40:00Z">
        <w:r w:rsidR="006A7C5C">
          <w:t>CANN</w:t>
        </w:r>
      </w:ins>
      <w:ins w:id="103" w:author="weill" w:date="2016-01-12T10:24:00Z">
        <w:r>
          <w:t>’s Bylaws</w:t>
        </w:r>
      </w:ins>
    </w:p>
    <w:p w14:paraId="5ADDE669" w14:textId="77777777" w:rsidR="00237647" w:rsidDel="006A7C5C" w:rsidRDefault="004D0303">
      <w:pPr>
        <w:pStyle w:val="ListParagraph"/>
        <w:numPr>
          <w:ilvl w:val="1"/>
          <w:numId w:val="45"/>
        </w:numPr>
        <w:ind w:left="1080"/>
        <w:rPr>
          <w:ins w:id="104" w:author="weill" w:date="2016-01-12T10:26:00Z"/>
          <w:del w:id="105" w:author="Alice Jansen" w:date="2016-01-20T16:43:00Z"/>
        </w:rPr>
        <w:pPrChange w:id="106" w:author="Alice Jansen" w:date="2016-01-20T16:43:00Z">
          <w:pPr>
            <w:pStyle w:val="ListParagraph"/>
            <w:numPr>
              <w:ilvl w:val="1"/>
              <w:numId w:val="45"/>
            </w:numPr>
            <w:ind w:left="1440"/>
          </w:pPr>
        </w:pPrChange>
      </w:pPr>
      <w:commentRangeStart w:id="107"/>
      <w:ins w:id="108" w:author="weill" w:date="2016-01-12T10:26:00Z">
        <w:del w:id="109" w:author="Alice Jansen" w:date="2016-01-20T16:43:00Z">
          <w:r w:rsidDel="006A7C5C">
            <w:delText xml:space="preserve">Discussed </w:delText>
          </w:r>
        </w:del>
      </w:ins>
      <w:ins w:id="110" w:author="weill" w:date="2016-01-07T17:34:00Z">
        <w:del w:id="111" w:author="Alice Jansen" w:date="2016-01-20T16:43:00Z">
          <w:r w:rsidR="00237647" w:rsidDel="006A7C5C">
            <w:delText>D</w:delText>
          </w:r>
        </w:del>
      </w:ins>
      <w:commentRangeEnd w:id="107"/>
      <w:r w:rsidR="001A23CC">
        <w:rPr>
          <w:rStyle w:val="CommentReference"/>
        </w:rPr>
        <w:commentReference w:id="107"/>
      </w:r>
      <w:ins w:id="112" w:author="weill" w:date="2016-01-07T17:34:00Z">
        <w:del w:id="113" w:author="Alice Jansen" w:date="2016-01-20T16:43:00Z">
          <w:r w:rsidR="00237647" w:rsidDel="006A7C5C">
            <w:delText xml:space="preserve">IDP Decisions </w:delText>
          </w:r>
        </w:del>
      </w:ins>
      <w:ins w:id="114" w:author="weill" w:date="2016-01-12T10:26:00Z">
        <w:del w:id="115" w:author="Alice Jansen" w:date="2016-01-20T16:43:00Z">
          <w:r w:rsidDel="006A7C5C">
            <w:delText xml:space="preserve">appeals mechanisms </w:delText>
          </w:r>
        </w:del>
      </w:ins>
      <w:ins w:id="116" w:author="weill" w:date="2016-01-07T17:34:00Z">
        <w:del w:id="117" w:author="Alice Jansen" w:date="2016-01-20T16:43:00Z">
          <w:r w:rsidR="00237647" w:rsidDel="006A7C5C">
            <w:delText>(Board concern</w:delText>
          </w:r>
        </w:del>
      </w:ins>
      <w:ins w:id="118" w:author="weill" w:date="2016-01-07T17:35:00Z">
        <w:del w:id="119" w:author="Alice Jansen" w:date="2016-01-20T16:43:00Z">
          <w:r w:rsidR="00237647" w:rsidDel="006A7C5C">
            <w:delText xml:space="preserve"> / alternate suggestion)</w:delText>
          </w:r>
        </w:del>
      </w:ins>
    </w:p>
    <w:p w14:paraId="0DDD2124" w14:textId="77777777" w:rsidR="004D0303" w:rsidDel="006A7C5C" w:rsidRDefault="004D0303">
      <w:pPr>
        <w:pStyle w:val="ListParagraph"/>
        <w:rPr>
          <w:ins w:id="120" w:author="weill" w:date="2016-01-12T10:26:00Z"/>
          <w:del w:id="121" w:author="Alice Jansen" w:date="2016-01-20T16:43:00Z"/>
        </w:rPr>
        <w:pPrChange w:id="122" w:author="Alice Jansen" w:date="2016-01-20T16:43:00Z">
          <w:pPr>
            <w:pStyle w:val="ListParagraph"/>
            <w:numPr>
              <w:ilvl w:val="2"/>
              <w:numId w:val="45"/>
            </w:numPr>
            <w:ind w:left="2160" w:hanging="180"/>
          </w:pPr>
        </w:pPrChange>
      </w:pPr>
      <w:ins w:id="123" w:author="weill" w:date="2016-01-12T10:26:00Z">
        <w:del w:id="124" w:author="Alice Jansen" w:date="2016-01-20T16:43:00Z">
          <w:r w:rsidDel="006A7C5C">
            <w:lastRenderedPageBreak/>
            <w:delText xml:space="preserve">Broad agreement that DIDP needs an independent appeal process. </w:delText>
          </w:r>
        </w:del>
      </w:ins>
      <w:ins w:id="125" w:author="weill" w:date="2016-01-12T10:28:00Z">
        <w:del w:id="126" w:author="Alice Jansen" w:date="2016-01-20T16:43:00Z">
          <w:r w:rsidDel="006A7C5C">
            <w:delText xml:space="preserve">Set of reasons for non disclosures is </w:delText>
          </w:r>
          <w:r w:rsidDel="006A7C5C">
            <w:fldChar w:fldCharType="begin"/>
          </w:r>
          <w:r w:rsidDel="006A7C5C">
            <w:delInstrText xml:space="preserve"> HYPERLINK "https://www.icann.org/resources/pages/didp-2012-02-25-en" </w:delInstrText>
          </w:r>
          <w:r w:rsidDel="006A7C5C">
            <w:fldChar w:fldCharType="separate"/>
          </w:r>
          <w:r w:rsidDel="006A7C5C">
            <w:rPr>
              <w:rStyle w:val="Hyperlink"/>
            </w:rPr>
            <w:delText>https://www.icann.org/resources/pages/didp-2012-02-25-en</w:delText>
          </w:r>
          <w:r w:rsidDel="006A7C5C">
            <w:fldChar w:fldCharType="end"/>
          </w:r>
          <w:r w:rsidDel="006A7C5C">
            <w:delText xml:space="preserve">  </w:delText>
          </w:r>
        </w:del>
      </w:ins>
    </w:p>
    <w:p w14:paraId="774D1121" w14:textId="77777777" w:rsidR="004D0303" w:rsidDel="006A7C5C" w:rsidRDefault="004D0303">
      <w:pPr>
        <w:pStyle w:val="ListParagraph"/>
        <w:rPr>
          <w:ins w:id="127" w:author="weill" w:date="2016-01-12T10:28:00Z"/>
          <w:del w:id="128" w:author="Alice Jansen" w:date="2016-01-20T16:43:00Z"/>
        </w:rPr>
        <w:pPrChange w:id="129" w:author="Alice Jansen" w:date="2016-01-20T16:43:00Z">
          <w:pPr>
            <w:pStyle w:val="ListParagraph"/>
            <w:numPr>
              <w:ilvl w:val="2"/>
              <w:numId w:val="45"/>
            </w:numPr>
            <w:ind w:left="2160" w:hanging="180"/>
          </w:pPr>
        </w:pPrChange>
      </w:pPr>
      <w:ins w:id="130" w:author="weill" w:date="2016-01-12T10:27:00Z">
        <w:del w:id="131" w:author="Alice Jansen" w:date="2016-01-20T16:43:00Z">
          <w:r w:rsidDel="006A7C5C">
            <w:delText xml:space="preserve">Icann Board concerned about </w:delText>
          </w:r>
        </w:del>
      </w:ins>
      <w:ins w:id="132" w:author="weill" w:date="2016-01-12T10:28:00Z">
        <w:del w:id="133" w:author="Alice Jansen" w:date="2016-01-20T16:43:00Z">
          <w:r w:rsidDel="006A7C5C">
            <w:delText xml:space="preserve">cost of relying on IRP for such appeal, would suggest Ombudsman. </w:delText>
          </w:r>
        </w:del>
      </w:ins>
    </w:p>
    <w:p w14:paraId="629721E3" w14:textId="77777777" w:rsidR="004D0303" w:rsidDel="006A7C5C" w:rsidRDefault="004D0303">
      <w:pPr>
        <w:pStyle w:val="ListParagraph"/>
        <w:rPr>
          <w:ins w:id="134" w:author="weill" w:date="2016-01-12T10:29:00Z"/>
          <w:del w:id="135" w:author="Alice Jansen" w:date="2016-01-20T16:43:00Z"/>
        </w:rPr>
        <w:pPrChange w:id="136" w:author="Alice Jansen" w:date="2016-01-20T16:43:00Z">
          <w:pPr>
            <w:pStyle w:val="ListParagraph"/>
            <w:numPr>
              <w:ilvl w:val="2"/>
              <w:numId w:val="45"/>
            </w:numPr>
            <w:ind w:left="2160" w:hanging="180"/>
          </w:pPr>
        </w:pPrChange>
      </w:pPr>
      <w:ins w:id="137" w:author="weill" w:date="2016-01-12T10:29:00Z">
        <w:del w:id="138" w:author="Alice Jansen" w:date="2016-01-20T16:43:00Z">
          <w:r w:rsidDel="006A7C5C">
            <w:delText>Options to be considered :</w:delText>
          </w:r>
        </w:del>
      </w:ins>
    </w:p>
    <w:p w14:paraId="5AFBE7E4" w14:textId="77777777" w:rsidR="004D0303" w:rsidDel="006A7C5C" w:rsidRDefault="007C0499">
      <w:pPr>
        <w:pStyle w:val="ListParagraph"/>
        <w:rPr>
          <w:ins w:id="139" w:author="weill" w:date="2016-01-12T10:29:00Z"/>
          <w:del w:id="140" w:author="Alice Jansen" w:date="2016-01-20T16:43:00Z"/>
        </w:rPr>
        <w:pPrChange w:id="141" w:author="Alice Jansen" w:date="2016-01-20T16:43:00Z">
          <w:pPr>
            <w:pStyle w:val="ListParagraph"/>
            <w:numPr>
              <w:ilvl w:val="3"/>
              <w:numId w:val="45"/>
            </w:numPr>
            <w:ind w:left="2880"/>
          </w:pPr>
        </w:pPrChange>
      </w:pPr>
      <w:ins w:id="142" w:author="weill" w:date="2016-01-12T10:29:00Z">
        <w:del w:id="143" w:author="Alice Jansen" w:date="2016-01-20T16:43:00Z">
          <w:r w:rsidDel="006A7C5C">
            <w:delText>Confirm IRP as DIDP appeal process</w:delText>
          </w:r>
        </w:del>
      </w:ins>
    </w:p>
    <w:p w14:paraId="0CFBFB49" w14:textId="77777777" w:rsidR="007C0499" w:rsidDel="006A7C5C" w:rsidRDefault="007C0499">
      <w:pPr>
        <w:pStyle w:val="ListParagraph"/>
        <w:rPr>
          <w:ins w:id="144" w:author="weill" w:date="2016-01-12T10:30:00Z"/>
          <w:del w:id="145" w:author="Alice Jansen" w:date="2016-01-20T16:43:00Z"/>
        </w:rPr>
        <w:pPrChange w:id="146" w:author="Alice Jansen" w:date="2016-01-20T16:43:00Z">
          <w:pPr>
            <w:pStyle w:val="ListParagraph"/>
            <w:numPr>
              <w:ilvl w:val="3"/>
              <w:numId w:val="45"/>
            </w:numPr>
            <w:ind w:left="2880"/>
          </w:pPr>
        </w:pPrChange>
      </w:pPr>
      <w:ins w:id="147" w:author="weill" w:date="2016-01-12T10:30:00Z">
        <w:del w:id="148" w:author="Alice Jansen" w:date="2016-01-20T16:43:00Z">
          <w:r w:rsidDel="006A7C5C">
            <w:delText>Include DIDP appeal process as part of DIDP enhancements in WS2</w:delText>
          </w:r>
        </w:del>
      </w:ins>
    </w:p>
    <w:p w14:paraId="39E3D0C0" w14:textId="77777777" w:rsidR="007C0499" w:rsidRDefault="007C0499" w:rsidP="003E55AD">
      <w:pPr>
        <w:pStyle w:val="ListParagraph"/>
        <w:numPr>
          <w:ilvl w:val="1"/>
          <w:numId w:val="45"/>
        </w:numPr>
        <w:rPr>
          <w:ins w:id="149" w:author="weill" w:date="2016-01-07T17:32:00Z"/>
        </w:rPr>
      </w:pPr>
      <w:ins w:id="150" w:author="weill" w:date="2016-01-12T10:30:00Z">
        <w:del w:id="151" w:author="Alice Jansen" w:date="2016-01-20T16:43:00Z">
          <w:r w:rsidDel="006A7C5C">
            <w:delText xml:space="preserve">Establish IRP as DIDP appeal process until such time when a specific appeal process has been agreed to. </w:delText>
          </w:r>
        </w:del>
      </w:ins>
      <w:ins w:id="152" w:author="Alice Jansen" w:date="2016-01-20T16:43:00Z">
        <w:r w:rsidR="006A7C5C">
          <w:t xml:space="preserve">DIDP is a separate appeals mechanism. IRP should be designated avenue for issues that </w:t>
        </w:r>
      </w:ins>
      <w:ins w:id="153" w:author="Alice Jansen" w:date="2016-01-20T16:44:00Z">
        <w:r w:rsidR="003E55AD">
          <w:t>are believed to be against ICANN Bylaws.</w:t>
        </w:r>
      </w:ins>
    </w:p>
    <w:p w14:paraId="73CC162F" w14:textId="77777777" w:rsidR="00A55024" w:rsidRDefault="00A55024" w:rsidP="006A7C5C">
      <w:pPr>
        <w:pStyle w:val="ListParagraph"/>
        <w:numPr>
          <w:ilvl w:val="0"/>
          <w:numId w:val="45"/>
        </w:numPr>
        <w:rPr>
          <w:ins w:id="154" w:author="weill" w:date="2016-01-12T10:36:00Z"/>
        </w:rPr>
      </w:pPr>
      <w:ins w:id="155" w:author="weill" w:date="2016-01-12T10:36:00Z">
        <w:r>
          <w:t xml:space="preserve">Clarification is required regarding the Empowered Community Legal fees </w:t>
        </w:r>
      </w:ins>
      <w:ins w:id="156" w:author="weill" w:date="2016-01-12T10:37:00Z">
        <w:r>
          <w:t xml:space="preserve">(born by </w:t>
        </w:r>
        <w:proofErr w:type="gramStart"/>
        <w:r>
          <w:t>ICANN ?</w:t>
        </w:r>
        <w:proofErr w:type="gramEnd"/>
        <w:r>
          <w:t xml:space="preserve">) </w:t>
        </w:r>
      </w:ins>
      <w:ins w:id="157" w:author="weill" w:date="2016-01-12T10:36:00Z">
        <w:r>
          <w:t>in case of Community IRP (see paragraph 14 – following Steve del Bianco note in the chat)</w:t>
        </w:r>
      </w:ins>
    </w:p>
    <w:p w14:paraId="777C115E" w14:textId="77777777" w:rsidR="000E6040" w:rsidRDefault="007C0499" w:rsidP="006A7C5C">
      <w:pPr>
        <w:pStyle w:val="ListParagraph"/>
        <w:numPr>
          <w:ilvl w:val="0"/>
          <w:numId w:val="45"/>
        </w:numPr>
        <w:rPr>
          <w:ins w:id="158" w:author="Alice Jansen" w:date="2016-01-20T16:52:00Z"/>
        </w:rPr>
      </w:pPr>
      <w:ins w:id="159" w:author="weill" w:date="2016-01-12T10:31:00Z">
        <w:r>
          <w:t xml:space="preserve">Other </w:t>
        </w:r>
      </w:ins>
      <w:ins w:id="160" w:author="weill" w:date="2016-01-07T17:31:00Z">
        <w:r w:rsidR="00237647">
          <w:t>comment</w:t>
        </w:r>
      </w:ins>
      <w:ins w:id="161" w:author="weill" w:date="2016-01-12T10:31:00Z">
        <w:r>
          <w:t>s and</w:t>
        </w:r>
      </w:ins>
      <w:ins w:id="162" w:author="weill" w:date="2016-01-07T17:31:00Z">
        <w:r w:rsidR="00237647">
          <w:t xml:space="preserve"> suggestions </w:t>
        </w:r>
      </w:ins>
      <w:ins w:id="163" w:author="weill" w:date="2016-01-12T10:31:00Z">
        <w:r>
          <w:t xml:space="preserve">are provided </w:t>
        </w:r>
      </w:ins>
      <w:ins w:id="164" w:author="weill" w:date="2016-01-07T17:31:00Z">
        <w:r w:rsidR="00237647">
          <w:t xml:space="preserve">as implementation details for Implement oversight group </w:t>
        </w:r>
      </w:ins>
      <w:ins w:id="165" w:author="weill" w:date="2016-01-07T17:32:00Z">
        <w:r w:rsidR="00237647">
          <w:t>(see paragraph 37)</w:t>
        </w:r>
      </w:ins>
    </w:p>
    <w:p w14:paraId="6DB32C92" w14:textId="77777777" w:rsidR="003E55AD" w:rsidRPr="00EA55AB" w:rsidRDefault="003E55AD" w:rsidP="003E55AD">
      <w:pPr>
        <w:pStyle w:val="ListParagraph"/>
        <w:numPr>
          <w:ilvl w:val="0"/>
          <w:numId w:val="45"/>
        </w:numPr>
        <w:rPr>
          <w:ins w:id="166" w:author="Alice Jansen" w:date="2016-01-20T16:53:00Z"/>
          <w:i/>
        </w:rPr>
      </w:pPr>
      <w:ins w:id="167" w:author="Alice Jansen" w:date="2016-01-20T16:52:00Z">
        <w:r>
          <w:t xml:space="preserve">Agreement on carve-out language: </w:t>
        </w:r>
      </w:ins>
      <w:ins w:id="168" w:author="Alice Jansen" w:date="2016-01-20T16:53:00Z">
        <w:r w:rsidRPr="00EA55AB">
          <w:rPr>
            <w:i/>
          </w:rPr>
          <w:t xml:space="preserve">Notwithstanding the foregoing and notwithstanding any required threshold for launching a community IRP, no community IRP that challenges the result(s) of a supporting organization’s policy development process (PDP) may be </w:t>
        </w:r>
        <w:proofErr w:type="gramStart"/>
        <w:r w:rsidRPr="00EA55AB">
          <w:rPr>
            <w:i/>
          </w:rPr>
          <w:t>launched  without</w:t>
        </w:r>
        <w:proofErr w:type="gramEnd"/>
        <w:r w:rsidRPr="00EA55AB">
          <w:rPr>
            <w:i/>
          </w:rPr>
          <w:t xml:space="preserve"> the support of the supporting organization that developed such PDP or, in the case of joint PDPs, without the support of the supporting organizations that developed such PDP.</w:t>
        </w:r>
      </w:ins>
    </w:p>
    <w:p w14:paraId="0DC1CCC3" w14:textId="77777777" w:rsidR="003E55AD" w:rsidRPr="00EA55AB" w:rsidRDefault="003E55AD" w:rsidP="003E55AD">
      <w:pPr>
        <w:pStyle w:val="ListParagraph"/>
        <w:numPr>
          <w:ilvl w:val="0"/>
          <w:numId w:val="0"/>
        </w:numPr>
        <w:ind w:left="720"/>
        <w:rPr>
          <w:ins w:id="169" w:author="Alice Jansen" w:date="2016-01-20T16:36:00Z"/>
          <w:i/>
        </w:rPr>
      </w:pPr>
    </w:p>
    <w:p w14:paraId="5ED901B8" w14:textId="77777777" w:rsidR="006A7C5C" w:rsidRPr="00876861" w:rsidDel="006A7C5C" w:rsidRDefault="006A7C5C" w:rsidP="006A7C5C">
      <w:pPr>
        <w:pStyle w:val="ListParagraph"/>
        <w:numPr>
          <w:ilvl w:val="0"/>
          <w:numId w:val="45"/>
        </w:numPr>
        <w:rPr>
          <w:del w:id="170" w:author="Alice Jansen" w:date="2016-01-20T16:37:00Z"/>
        </w:rPr>
      </w:pPr>
    </w:p>
    <w:bookmarkEnd w:id="8"/>
    <w:p w14:paraId="4623E87A" w14:textId="77777777" w:rsidR="00C120E4" w:rsidRDefault="00EC1572" w:rsidP="00C120E4">
      <w:pPr>
        <w:pStyle w:val="Heading1"/>
      </w:pPr>
      <w:r>
        <w:t>1. Summary</w:t>
      </w:r>
    </w:p>
    <w:p w14:paraId="6A9A7B17" w14:textId="77777777" w:rsidR="00E40399" w:rsidRDefault="00E40399" w:rsidP="00517726">
      <w:pPr>
        <w:pStyle w:val="Numbering"/>
      </w:pPr>
      <w:r>
        <w:rPr>
          <w:rFonts w:hint="eastAsia"/>
        </w:rPr>
        <w:t>The overall purpose of the Independent Review Process</w:t>
      </w:r>
      <w:r w:rsidR="004B30D3">
        <w:t xml:space="preserve"> (IRP)</w:t>
      </w:r>
      <w:r>
        <w:rPr>
          <w:rFonts w:hint="eastAsia"/>
        </w:rPr>
        <w:t xml:space="preserve"> is to ensure that ICANN does not exceed the scope of its limited technical Mission and complies with its Articles of Incorporation and Bylaws.</w:t>
      </w:r>
    </w:p>
    <w:p w14:paraId="43711B57" w14:textId="77777777" w:rsidR="00E40399" w:rsidRDefault="00E40399" w:rsidP="00517726">
      <w:pPr>
        <w:pStyle w:val="Numbering"/>
      </w:pPr>
      <w:r>
        <w:rPr>
          <w:rFonts w:hint="eastAsia"/>
        </w:rPr>
        <w:t>The consultation process undertaken by ICANN produced numerous comments calling for overhaul and reform of ICANN</w:t>
      </w:r>
      <w:r>
        <w:t>’s</w:t>
      </w:r>
      <w:r>
        <w:rPr>
          <w:rFonts w:hint="eastAsia"/>
        </w:rPr>
        <w:t xml:space="preserve"> existing </w:t>
      </w:r>
      <w:r w:rsidR="004B30D3">
        <w:t>IRP</w:t>
      </w:r>
      <w:r>
        <w:rPr>
          <w:rFonts w:hint="eastAsia"/>
        </w:rPr>
        <w:t>. Commenters called for ICANN to be held to a substantive standard of behavior rather than just an</w:t>
      </w:r>
      <w:r>
        <w:t xml:space="preserve"> evaluation of whether or not its action was taken in good faith. </w:t>
      </w:r>
    </w:p>
    <w:p w14:paraId="6532A75A" w14:textId="77777777" w:rsidR="00E40399" w:rsidRDefault="00E40399" w:rsidP="00517726">
      <w:pPr>
        <w:pStyle w:val="Numbering"/>
      </w:pPr>
      <w:r>
        <w:rPr>
          <w:rFonts w:hint="eastAsia"/>
        </w:rPr>
        <w:t xml:space="preserve">The CCWG-Accountability therefore proposes several enhancements to the process to ensure that the </w:t>
      </w:r>
      <w:r w:rsidR="004B30D3">
        <w:t>IRP</w:t>
      </w:r>
      <w:r>
        <w:rPr>
          <w:rFonts w:hint="eastAsia"/>
        </w:rPr>
        <w:t xml:space="preserve"> is:  </w:t>
      </w:r>
    </w:p>
    <w:p w14:paraId="634B2439" w14:textId="77777777" w:rsidR="00E40399" w:rsidRDefault="00517726" w:rsidP="00517726">
      <w:pPr>
        <w:pStyle w:val="Text"/>
        <w:numPr>
          <w:ilvl w:val="0"/>
          <w:numId w:val="29"/>
        </w:numPr>
      </w:pPr>
      <w:r>
        <w:t xml:space="preserve">Transparent, efficient, and </w:t>
      </w:r>
      <w:r>
        <w:rPr>
          <w:rFonts w:hint="eastAsia"/>
        </w:rPr>
        <w:t>a</w:t>
      </w:r>
      <w:r w:rsidR="00E40399">
        <w:rPr>
          <w:rFonts w:hint="eastAsia"/>
        </w:rPr>
        <w:t>c</w:t>
      </w:r>
      <w:r>
        <w:rPr>
          <w:rFonts w:hint="eastAsia"/>
        </w:rPr>
        <w:t>cessible (</w:t>
      </w:r>
      <w:r w:rsidR="00E40399">
        <w:rPr>
          <w:rFonts w:hint="eastAsia"/>
        </w:rPr>
        <w:t>both financially and from a standing perspective</w:t>
      </w:r>
      <w:r>
        <w:t>)</w:t>
      </w:r>
      <w:r w:rsidR="004B30D3">
        <w:t>.</w:t>
      </w:r>
    </w:p>
    <w:p w14:paraId="4B88F190" w14:textId="77777777" w:rsidR="00D8570B" w:rsidRDefault="00E40399" w:rsidP="00517726">
      <w:pPr>
        <w:pStyle w:val="Text"/>
        <w:numPr>
          <w:ilvl w:val="0"/>
          <w:numId w:val="29"/>
        </w:numPr>
        <w:rPr>
          <w:ins w:id="171" w:author="Bernard Turcotte" w:date="2016-02-03T20:35:00Z"/>
        </w:rPr>
      </w:pPr>
      <w:r>
        <w:rPr>
          <w:rFonts w:hint="eastAsia"/>
        </w:rPr>
        <w:t>Designed to produce consistent and coherent results that will serve as a guide for future actions</w:t>
      </w:r>
      <w:r w:rsidR="004B30D3">
        <w:t>.</w:t>
      </w:r>
    </w:p>
    <w:p w14:paraId="7115B115" w14:textId="2D754900" w:rsidR="00D8570B" w:rsidRDefault="00E40399" w:rsidP="00D8570B">
      <w:pPr>
        <w:pStyle w:val="Numbering"/>
        <w:rPr>
          <w:ins w:id="172" w:author="Bernard Turcotte" w:date="2016-02-03T20:35:00Z"/>
        </w:rPr>
      </w:pPr>
      <w:del w:id="173" w:author="Bernard Turcotte" w:date="2016-02-03T20:35:00Z">
        <w:r w:rsidDel="00D8570B">
          <w:br/>
        </w:r>
      </w:del>
      <w:ins w:id="174" w:author="Bernard Turcotte" w:date="2016-02-03T20:35:00Z">
        <w:r w:rsidR="00D8570B">
          <w:rPr>
            <w:rFonts w:hint="eastAsia"/>
          </w:rPr>
          <w:t xml:space="preserve">The CCWG-Accountability </w:t>
        </w:r>
      </w:ins>
      <w:ins w:id="175" w:author="Bernard Turcotte" w:date="2016-02-03T20:36:00Z">
        <w:r w:rsidR="00D8570B">
          <w:t>also</w:t>
        </w:r>
      </w:ins>
      <w:ins w:id="176" w:author="Bernard Turcotte" w:date="2016-02-03T20:35:00Z">
        <w:r w:rsidR="00D8570B">
          <w:rPr>
            <w:rFonts w:hint="eastAsia"/>
          </w:rPr>
          <w:t xml:space="preserve"> </w:t>
        </w:r>
        <w:r w:rsidR="00D8570B">
          <w:rPr>
            <w:rFonts w:hint="eastAsia"/>
          </w:rPr>
          <w:t>proposes that</w:t>
        </w:r>
      </w:ins>
      <w:ins w:id="177" w:author="Bernard Turcotte" w:date="2016-02-03T20:36:00Z">
        <w:r w:rsidR="00D8570B">
          <w:t xml:space="preserve"> the IRP</w:t>
        </w:r>
      </w:ins>
      <w:ins w:id="178" w:author="Bernard Turcotte" w:date="2016-02-03T20:35:00Z">
        <w:r w:rsidR="00D8570B">
          <w:rPr>
            <w:rFonts w:hint="eastAsia"/>
          </w:rPr>
          <w:t xml:space="preserve">:  </w:t>
        </w:r>
      </w:ins>
    </w:p>
    <w:p w14:paraId="7112D4B3" w14:textId="77777777" w:rsidR="00D8570B" w:rsidRDefault="00D8570B" w:rsidP="00D8570B">
      <w:pPr>
        <w:pStyle w:val="Text"/>
        <w:numPr>
          <w:ilvl w:val="0"/>
          <w:numId w:val="29"/>
        </w:numPr>
        <w:rPr>
          <w:ins w:id="179" w:author="Bernard Turcotte" w:date="2016-02-03T20:37:00Z"/>
        </w:rPr>
        <w:pPrChange w:id="180" w:author="Bernard Turcotte" w:date="2016-02-03T20:37:00Z">
          <w:pPr>
            <w:pStyle w:val="Numbering"/>
          </w:pPr>
        </w:pPrChange>
      </w:pPr>
      <w:ins w:id="181" w:author="Bernard Turcotte" w:date="2016-02-03T20:37:00Z">
        <w:r>
          <w:rPr>
            <w:rFonts w:hint="eastAsia"/>
          </w:rPr>
          <w:t>Hear and resolve claims that ICANN 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ins>
    </w:p>
    <w:p w14:paraId="7A76C398" w14:textId="77777777" w:rsidR="00D8570B" w:rsidRDefault="00D8570B" w:rsidP="00D8570B">
      <w:pPr>
        <w:pStyle w:val="Text"/>
        <w:numPr>
          <w:ilvl w:val="0"/>
          <w:numId w:val="29"/>
        </w:numPr>
        <w:rPr>
          <w:ins w:id="182" w:author="Bernard Turcotte" w:date="2016-02-03T20:37:00Z"/>
        </w:rPr>
        <w:pPrChange w:id="183" w:author="Bernard Turcotte" w:date="2016-02-03T20:37:00Z">
          <w:pPr>
            <w:pStyle w:val="Numbering"/>
          </w:pPr>
        </w:pPrChange>
      </w:pPr>
      <w:ins w:id="184" w:author="Bernard Turcotte" w:date="2016-02-03T20:37:00Z">
        <w:r>
          <w:rPr>
            <w:rFonts w:hint="eastAsia"/>
          </w:rPr>
          <w:lastRenderedPageBreak/>
          <w:t xml:space="preserve">Hear and resolve claims that </w:t>
        </w:r>
        <w:r>
          <w:t xml:space="preserve">Post Transition IANA (PTI) </w:t>
        </w:r>
        <w:r>
          <w:rPr>
            <w:rFonts w:hint="eastAsia"/>
          </w:rPr>
          <w:t>through its Board of Directors or staff has acted (or has failed to act</w:t>
        </w:r>
        <w:r>
          <w:t>)</w:t>
        </w:r>
        <w:r>
          <w:rPr>
            <w:rFonts w:hint="eastAsia"/>
          </w:rPr>
          <w:t xml:space="preserve"> in violation of its contract with ICANN and th</w:t>
        </w:r>
        <w:r>
          <w:t>e CWG Requirements for issues related to the naming function.</w:t>
        </w:r>
      </w:ins>
    </w:p>
    <w:p w14:paraId="393AA611" w14:textId="77777777" w:rsidR="00D8570B" w:rsidRDefault="00D8570B" w:rsidP="00D8570B">
      <w:pPr>
        <w:pStyle w:val="Text"/>
        <w:numPr>
          <w:ilvl w:val="0"/>
          <w:numId w:val="29"/>
        </w:numPr>
        <w:rPr>
          <w:ins w:id="185" w:author="Bernard Turcotte" w:date="2016-02-03T20:37:00Z"/>
        </w:rPr>
        <w:pPrChange w:id="186" w:author="Bernard Turcotte" w:date="2016-02-03T20:37:00Z">
          <w:pPr>
            <w:pStyle w:val="Numbering"/>
          </w:pPr>
        </w:pPrChange>
      </w:pPr>
      <w:ins w:id="187" w:author="Bernard Turcotte" w:date="2016-02-03T20:37:00Z">
        <w:r>
          <w:t xml:space="preserve">Hear and resolve claims that expert panel decisions are inconsistent with </w:t>
        </w:r>
        <w:proofErr w:type="spellStart"/>
        <w:r>
          <w:t>Icann’s</w:t>
        </w:r>
        <w:proofErr w:type="spellEnd"/>
        <w:r>
          <w:t xml:space="preserve"> Bylaws</w:t>
        </w:r>
      </w:ins>
    </w:p>
    <w:p w14:paraId="1A0199CB" w14:textId="77777777" w:rsidR="00D8570B" w:rsidRDefault="00D8570B" w:rsidP="00D8570B">
      <w:pPr>
        <w:pStyle w:val="Text"/>
        <w:numPr>
          <w:ilvl w:val="0"/>
          <w:numId w:val="29"/>
        </w:numPr>
        <w:rPr>
          <w:ins w:id="188" w:author="Bernard Turcotte" w:date="2016-02-03T20:37:00Z"/>
        </w:rPr>
        <w:pPrChange w:id="189" w:author="Bernard Turcotte" w:date="2016-02-03T20:37:00Z">
          <w:pPr>
            <w:pStyle w:val="Numbering"/>
          </w:pPr>
        </w:pPrChange>
      </w:pPr>
      <w:ins w:id="190" w:author="Bernard Turcotte" w:date="2016-02-03T20:37:00Z">
        <w:r>
          <w:rPr>
            <w:rFonts w:hint="eastAsia"/>
          </w:rPr>
          <w:t xml:space="preserve">Hear and resolve claims involving rights of the Sole </w:t>
        </w:r>
        <w:r>
          <w:t xml:space="preserve">Designator </w:t>
        </w:r>
        <w:r>
          <w:rPr>
            <w:rFonts w:hint="eastAsia"/>
          </w:rPr>
          <w:t>under the Articles or Bylaws (subject to voting thresholds)</w:t>
        </w:r>
        <w:r>
          <w:t>.</w:t>
        </w:r>
      </w:ins>
    </w:p>
    <w:p w14:paraId="45356186" w14:textId="77777777" w:rsidR="00D8570B" w:rsidRDefault="00D8570B" w:rsidP="00D8570B">
      <w:pPr>
        <w:pStyle w:val="Text"/>
        <w:numPr>
          <w:ilvl w:val="0"/>
          <w:numId w:val="30"/>
        </w:numPr>
        <w:rPr>
          <w:ins w:id="191" w:author="Bernard Turcotte" w:date="2016-02-03T20:38:00Z"/>
        </w:rPr>
        <w:pPrChange w:id="192" w:author="Bernard Turcotte" w:date="2016-02-03T20:41:00Z">
          <w:pPr>
            <w:pStyle w:val="Text"/>
            <w:numPr>
              <w:numId w:val="29"/>
            </w:numPr>
            <w:ind w:left="720" w:hanging="360"/>
          </w:pPr>
        </w:pPrChange>
      </w:pPr>
      <w:ins w:id="193" w:author="Bernard Turcotte" w:date="2016-02-03T20:38:00Z">
        <w:r>
          <w:t xml:space="preserve">implement a </w:t>
        </w:r>
        <w:r>
          <w:t>Community Independent Review Process - The CCWG-Accountability recommends giving the community the right to have standing with the. In such cases, ICANN will bear the costs associated with the Standing Panel as well</w:t>
        </w:r>
        <w:r>
          <w:t xml:space="preserve"> as the Community’s legal </w:t>
        </w:r>
        <w:proofErr w:type="spellStart"/>
        <w:r>
          <w:t>fees,</w:t>
        </w:r>
      </w:ins>
    </w:p>
    <w:p w14:paraId="76AF6D78" w14:textId="77777777" w:rsidR="00D8570B" w:rsidRDefault="00D8570B" w:rsidP="00D8570B">
      <w:pPr>
        <w:pStyle w:val="Text"/>
        <w:numPr>
          <w:ilvl w:val="0"/>
          <w:numId w:val="30"/>
        </w:numPr>
        <w:rPr>
          <w:ins w:id="194" w:author="Bernard Turcotte" w:date="2016-02-03T20:41:00Z"/>
        </w:rPr>
        <w:pPrChange w:id="195" w:author="Bernard Turcotte" w:date="2016-02-03T20:41:00Z">
          <w:pPr>
            <w:pStyle w:val="Text"/>
            <w:numPr>
              <w:numId w:val="29"/>
            </w:numPr>
            <w:ind w:left="720" w:hanging="360"/>
          </w:pPr>
        </w:pPrChange>
      </w:pPr>
      <w:proofErr w:type="spellEnd"/>
    </w:p>
    <w:p w14:paraId="54B99A90" w14:textId="2BEB2321" w:rsidR="00E40399" w:rsidDel="00D8570B" w:rsidRDefault="00D8570B" w:rsidP="00D8570B">
      <w:pPr>
        <w:pStyle w:val="Numbering"/>
        <w:rPr>
          <w:del w:id="196" w:author="Bernard Turcotte" w:date="2016-02-03T20:39:00Z"/>
        </w:rPr>
        <w:pPrChange w:id="197" w:author="Bernard Turcotte" w:date="2016-02-03T20:42:00Z">
          <w:pPr>
            <w:pStyle w:val="Text"/>
            <w:numPr>
              <w:numId w:val="29"/>
            </w:numPr>
            <w:ind w:left="720" w:hanging="360"/>
          </w:pPr>
        </w:pPrChange>
      </w:pPr>
      <w:ins w:id="198" w:author="Bernard Turcotte" w:date="2016-02-03T20:40:00Z">
        <w:r>
          <w:t>It is important to note that the IRP will only apply to generic Top Level Domains.</w:t>
        </w:r>
      </w:ins>
    </w:p>
    <w:p w14:paraId="6F6B69D1" w14:textId="77777777" w:rsidR="00E40399" w:rsidRDefault="00E40399" w:rsidP="00E40399">
      <w:pPr>
        <w:pStyle w:val="Heading1"/>
      </w:pPr>
      <w:r>
        <w:t xml:space="preserve">2. CCWG-Accountability Recommendations </w:t>
      </w:r>
    </w:p>
    <w:p w14:paraId="06C75929" w14:textId="6E4B88DF" w:rsidR="00E40399" w:rsidRDefault="00E40399" w:rsidP="00E40399">
      <w:pPr>
        <w:pStyle w:val="Numbering"/>
      </w:pPr>
      <w:r>
        <w:t xml:space="preserve">Modify the Fundamental Bylaws to implement the </w:t>
      </w:r>
      <w:ins w:id="199" w:author="Bernard Turcotte" w:date="2016-02-03T20:13:00Z">
        <w:r w:rsidR="00C53617">
          <w:t xml:space="preserve">modifications associated with this recommendation </w:t>
        </w:r>
      </w:ins>
      <w:ins w:id="200" w:author="Bernard Turcotte" w:date="2016-02-03T20:14:00Z">
        <w:r w:rsidR="00C53617">
          <w:t xml:space="preserve">on the IRP </w:t>
        </w:r>
      </w:ins>
      <w:ins w:id="201" w:author="Bernard Turcotte" w:date="2016-02-03T20:13:00Z">
        <w:r w:rsidR="00C53617">
          <w:t>which include:</w:t>
        </w:r>
      </w:ins>
      <w:del w:id="202" w:author="Bernard Turcotte" w:date="2016-02-03T20:14:00Z">
        <w:r w:rsidDel="00C53617">
          <w:delText xml:space="preserve">following modification to the </w:delText>
        </w:r>
        <w:r w:rsidR="001C37B2" w:rsidDel="00C53617">
          <w:delText>IRP</w:delText>
        </w:r>
        <w:r w:rsidDel="00C53617">
          <w:delText>:</w:delText>
        </w:r>
      </w:del>
      <w:r>
        <w:t xml:space="preserve"> </w:t>
      </w:r>
    </w:p>
    <w:p w14:paraId="643A43B7" w14:textId="77777777" w:rsidR="00C53617" w:rsidRDefault="00C53617">
      <w:pPr>
        <w:pStyle w:val="Numbering"/>
        <w:numPr>
          <w:ilvl w:val="0"/>
          <w:numId w:val="46"/>
        </w:numPr>
        <w:rPr>
          <w:ins w:id="203" w:author="Bernard Turcotte" w:date="2016-02-03T20:12:00Z"/>
        </w:rPr>
        <w:pPrChange w:id="204" w:author="Bernard Turcotte" w:date="2016-02-03T20:12:00Z">
          <w:pPr>
            <w:pStyle w:val="Numbering"/>
          </w:pPr>
        </w:pPrChange>
      </w:pPr>
      <w:ins w:id="205" w:author="Bernard Turcotte" w:date="2016-02-03T20:12:00Z">
        <w:r>
          <w:rPr>
            <w:rFonts w:hint="eastAsia"/>
          </w:rPr>
          <w:t xml:space="preserve">Hear and resolve claims that </w:t>
        </w:r>
        <w:commentRangeStart w:id="206"/>
        <w:r>
          <w:rPr>
            <w:rFonts w:hint="eastAsia"/>
          </w:rPr>
          <w:t xml:space="preserve">ICANN </w:t>
        </w:r>
        <w:commentRangeEnd w:id="206"/>
        <w:r>
          <w:rPr>
            <w:rStyle w:val="CommentReference"/>
          </w:rPr>
          <w:commentReference w:id="206"/>
        </w:r>
        <w:r>
          <w:rPr>
            <w:rFonts w:hint="eastAsia"/>
          </w:rPr>
          <w:t>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ins>
    </w:p>
    <w:p w14:paraId="64DE6885" w14:textId="4CFD5369" w:rsidR="00E11F11" w:rsidRDefault="00C53617">
      <w:pPr>
        <w:pStyle w:val="Numbering"/>
        <w:numPr>
          <w:ilvl w:val="0"/>
          <w:numId w:val="46"/>
        </w:numPr>
        <w:rPr>
          <w:ins w:id="207" w:author="Bernard Turcotte" w:date="2016-02-03T20:13:00Z"/>
        </w:rPr>
        <w:pPrChange w:id="208" w:author="Bernard Turcotte" w:date="2016-02-03T20:12:00Z">
          <w:pPr>
            <w:pStyle w:val="Numbering"/>
          </w:pPr>
        </w:pPrChange>
      </w:pPr>
      <w:ins w:id="209" w:author="Bernard Turcotte" w:date="2016-02-03T20:12:00Z">
        <w:r>
          <w:rPr>
            <w:rFonts w:hint="eastAsia"/>
          </w:rPr>
          <w:t xml:space="preserve">Hear and resolve claims that </w:t>
        </w:r>
        <w:r>
          <w:t xml:space="preserve">Post Transition IANA (PTI) </w:t>
        </w:r>
        <w:r>
          <w:rPr>
            <w:rFonts w:hint="eastAsia"/>
          </w:rPr>
          <w:t>through its Board of Directors or staff has acted (or has failed to act</w:t>
        </w:r>
        <w:r>
          <w:t>)</w:t>
        </w:r>
        <w:r>
          <w:rPr>
            <w:rFonts w:hint="eastAsia"/>
          </w:rPr>
          <w:t xml:space="preserve"> in violation of its contract with ICANN and th</w:t>
        </w:r>
        <w:r>
          <w:t>e CWG Requirements for issues related to the naming function.</w:t>
        </w:r>
      </w:ins>
    </w:p>
    <w:p w14:paraId="1E6D1FAC" w14:textId="77777777" w:rsidR="00C53617" w:rsidRDefault="00C53617" w:rsidP="00C53617">
      <w:pPr>
        <w:pStyle w:val="Text"/>
        <w:numPr>
          <w:ilvl w:val="0"/>
          <w:numId w:val="46"/>
        </w:numPr>
        <w:rPr>
          <w:ins w:id="210" w:author="Bernard Turcotte" w:date="2016-02-03T20:14:00Z"/>
        </w:rPr>
      </w:pPr>
      <w:commentRangeStart w:id="211"/>
      <w:ins w:id="212" w:author="Bernard Turcotte" w:date="2016-02-03T20:14:00Z">
        <w:r>
          <w:t xml:space="preserve">Hear and resolve claims that expert panel decisions are inconsistent with </w:t>
        </w:r>
        <w:proofErr w:type="spellStart"/>
        <w:r>
          <w:t>Icann’s</w:t>
        </w:r>
        <w:proofErr w:type="spellEnd"/>
        <w:r>
          <w:t xml:space="preserve"> Bylaws</w:t>
        </w:r>
        <w:commentRangeEnd w:id="211"/>
        <w:r>
          <w:rPr>
            <w:rStyle w:val="CommentReference"/>
          </w:rPr>
          <w:commentReference w:id="211"/>
        </w:r>
      </w:ins>
    </w:p>
    <w:p w14:paraId="5F380E0A" w14:textId="2AC9E544" w:rsidR="00C53617" w:rsidRDefault="00C53617" w:rsidP="00C53617">
      <w:pPr>
        <w:pStyle w:val="Text"/>
        <w:numPr>
          <w:ilvl w:val="0"/>
          <w:numId w:val="46"/>
        </w:numPr>
        <w:rPr>
          <w:ins w:id="213" w:author="Bernard Turcotte" w:date="2016-02-03T20:14:00Z"/>
        </w:rPr>
      </w:pPr>
      <w:ins w:id="214" w:author="Bernard Turcotte" w:date="2016-02-03T20:14:00Z">
        <w:r>
          <w:rPr>
            <w:rFonts w:hint="eastAsia"/>
          </w:rPr>
          <w:t xml:space="preserve">Hear and resolve claims involving rights of the Sole </w:t>
        </w:r>
        <w:r>
          <w:t xml:space="preserve">Designator </w:t>
        </w:r>
        <w:r>
          <w:rPr>
            <w:rFonts w:hint="eastAsia"/>
          </w:rPr>
          <w:t>under the Articles or Bylaws (subject to voting thresholds)</w:t>
        </w:r>
        <w:r>
          <w:t>.</w:t>
        </w:r>
      </w:ins>
    </w:p>
    <w:p w14:paraId="28B43278" w14:textId="2EB7BB8E" w:rsidR="00E40399" w:rsidRDefault="00E40399" w:rsidP="00E40399">
      <w:pPr>
        <w:pStyle w:val="Text"/>
        <w:numPr>
          <w:ilvl w:val="0"/>
          <w:numId w:val="30"/>
        </w:numPr>
        <w:rPr>
          <w:ins w:id="215" w:author="Bernard Turcotte" w:date="2016-02-03T20:26:00Z"/>
        </w:rPr>
      </w:pPr>
      <w:del w:id="216" w:author="Bernard Turcotte" w:date="2016-02-03T20:15:00Z">
        <w:r w:rsidDel="00C53617">
          <w:rPr>
            <w:rFonts w:hint="eastAsia"/>
          </w:rPr>
          <w:delText>Including a s</w:delText>
        </w:r>
      </w:del>
      <w:ins w:id="217" w:author="Bernard Turcotte" w:date="2016-02-03T20:15:00Z">
        <w:r w:rsidR="00C53617">
          <w:t>S</w:t>
        </w:r>
      </w:ins>
      <w:r>
        <w:rPr>
          <w:rFonts w:hint="eastAsia"/>
        </w:rPr>
        <w:t>tanding judicial/arbitral panel</w:t>
      </w:r>
      <w:ins w:id="218" w:author="Bernard Turcotte" w:date="2016-02-03T20:15:00Z">
        <w:r w:rsidR="00C53617">
          <w:t xml:space="preserve"> - The IRP should have a standing judicial/arbitral panel tasked with reviewing and acting on complaints brought by individuals, entities, and/or the community who have been materially harmed by ICANN’s action or inaction in violation of the Articles of Incorporation and/or Bylaws</w:t>
        </w:r>
      </w:ins>
      <w:del w:id="219" w:author="Bernard Turcotte" w:date="2016-02-03T20:15:00Z">
        <w:r w:rsidR="001C37B2" w:rsidDel="00C53617">
          <w:delText>.</w:delText>
        </w:r>
      </w:del>
    </w:p>
    <w:p w14:paraId="5F527BEC" w14:textId="77777777" w:rsidR="00A47BF2" w:rsidRDefault="00A47BF2">
      <w:pPr>
        <w:pStyle w:val="Text"/>
        <w:numPr>
          <w:ilvl w:val="1"/>
          <w:numId w:val="30"/>
        </w:numPr>
        <w:rPr>
          <w:ins w:id="220" w:author="Bernard Turcotte" w:date="2016-02-03T20:26:00Z"/>
        </w:rPr>
        <w:pPrChange w:id="221" w:author="Bernard Turcotte" w:date="2016-02-03T20:26:00Z">
          <w:pPr>
            <w:pStyle w:val="Text"/>
            <w:numPr>
              <w:numId w:val="30"/>
            </w:numPr>
            <w:ind w:left="720" w:hanging="360"/>
          </w:pPr>
        </w:pPrChange>
      </w:pPr>
      <w:ins w:id="222" w:author="Bernard Turcotte" w:date="2016-02-03T20:26:00Z">
        <w:r>
          <w:t xml:space="preserve">Composition of Panel and Expertise - Significant legal expertise, particularly international law, corporate governance, and judicial systems/dispute resolution/arbitration is necessary. </w:t>
        </w:r>
      </w:ins>
    </w:p>
    <w:p w14:paraId="7A690764" w14:textId="77777777" w:rsidR="00A47BF2" w:rsidRDefault="00A47BF2">
      <w:pPr>
        <w:pStyle w:val="Text"/>
        <w:numPr>
          <w:ilvl w:val="1"/>
          <w:numId w:val="30"/>
        </w:numPr>
        <w:rPr>
          <w:ins w:id="223" w:author="Bernard Turcotte" w:date="2016-02-03T20:26:00Z"/>
        </w:rPr>
        <w:pPrChange w:id="224" w:author="Bernard Turcotte" w:date="2016-02-03T20:26:00Z">
          <w:pPr>
            <w:pStyle w:val="Text"/>
            <w:numPr>
              <w:numId w:val="30"/>
            </w:numPr>
            <w:ind w:left="720" w:hanging="360"/>
          </w:pPr>
        </w:pPrChange>
      </w:pPr>
      <w:ins w:id="225" w:author="Bernard Turcotte" w:date="2016-02-03T20:26:00Z">
        <w:r>
          <w:t>Diversity - 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ins>
    </w:p>
    <w:p w14:paraId="2A4D6E6E" w14:textId="77777777" w:rsidR="00A47BF2" w:rsidRDefault="00A47BF2">
      <w:pPr>
        <w:pStyle w:val="Text"/>
        <w:numPr>
          <w:ilvl w:val="1"/>
          <w:numId w:val="30"/>
        </w:numPr>
        <w:rPr>
          <w:ins w:id="226" w:author="Bernard Turcotte" w:date="2016-02-03T20:26:00Z"/>
        </w:rPr>
        <w:pPrChange w:id="227" w:author="Bernard Turcotte" w:date="2016-02-03T20:26:00Z">
          <w:pPr>
            <w:pStyle w:val="Text"/>
            <w:numPr>
              <w:numId w:val="30"/>
            </w:numPr>
            <w:ind w:left="720" w:hanging="360"/>
          </w:pPr>
        </w:pPrChange>
      </w:pPr>
      <w:ins w:id="228" w:author="Bernard Turcotte" w:date="2016-02-03T20:26:00Z">
        <w:r>
          <w:t>Size of Panel</w:t>
        </w:r>
      </w:ins>
    </w:p>
    <w:p w14:paraId="77924966" w14:textId="77777777" w:rsidR="00A47BF2" w:rsidRDefault="00A47BF2">
      <w:pPr>
        <w:pStyle w:val="Text"/>
        <w:numPr>
          <w:ilvl w:val="2"/>
          <w:numId w:val="30"/>
        </w:numPr>
        <w:rPr>
          <w:ins w:id="229" w:author="Bernard Turcotte" w:date="2016-02-03T20:26:00Z"/>
        </w:rPr>
        <w:pPrChange w:id="230" w:author="Bernard Turcotte" w:date="2016-02-03T20:26:00Z">
          <w:pPr>
            <w:pStyle w:val="Text"/>
            <w:numPr>
              <w:ilvl w:val="1"/>
              <w:numId w:val="30"/>
            </w:numPr>
            <w:ind w:left="1440" w:hanging="360"/>
          </w:pPr>
        </w:pPrChange>
      </w:pPr>
      <w:ins w:id="231" w:author="Bernard Turcotte" w:date="2016-02-03T20:26:00Z">
        <w:r>
          <w:t>Standing Panel:  Minimum of seven panelists.</w:t>
        </w:r>
      </w:ins>
    </w:p>
    <w:p w14:paraId="4216CD48" w14:textId="77777777" w:rsidR="00A47BF2" w:rsidRDefault="00A47BF2">
      <w:pPr>
        <w:pStyle w:val="Text"/>
        <w:numPr>
          <w:ilvl w:val="2"/>
          <w:numId w:val="30"/>
        </w:numPr>
        <w:rPr>
          <w:ins w:id="232" w:author="Bernard Turcotte" w:date="2016-02-03T20:26:00Z"/>
        </w:rPr>
        <w:pPrChange w:id="233" w:author="Bernard Turcotte" w:date="2016-02-03T20:26:00Z">
          <w:pPr>
            <w:pStyle w:val="Text"/>
            <w:numPr>
              <w:ilvl w:val="1"/>
              <w:numId w:val="30"/>
            </w:numPr>
            <w:ind w:left="1440" w:hanging="360"/>
          </w:pPr>
        </w:pPrChange>
      </w:pPr>
      <w:ins w:id="234" w:author="Bernard Turcotte" w:date="2016-02-03T20:26:00Z">
        <w:r>
          <w:t>Decisional Panel: Three panelists.</w:t>
        </w:r>
      </w:ins>
    </w:p>
    <w:p w14:paraId="7FCE2D7A" w14:textId="77777777" w:rsidR="00A47BF2" w:rsidRDefault="00A47BF2">
      <w:pPr>
        <w:pStyle w:val="Text"/>
        <w:numPr>
          <w:ilvl w:val="1"/>
          <w:numId w:val="30"/>
        </w:numPr>
        <w:rPr>
          <w:ins w:id="235" w:author="Bernard Turcotte" w:date="2016-02-03T20:26:00Z"/>
        </w:rPr>
        <w:pPrChange w:id="236" w:author="Bernard Turcotte" w:date="2016-02-03T20:26:00Z">
          <w:pPr>
            <w:pStyle w:val="Text"/>
            <w:numPr>
              <w:numId w:val="30"/>
            </w:numPr>
            <w:ind w:left="720" w:hanging="360"/>
          </w:pPr>
        </w:pPrChange>
      </w:pPr>
      <w:ins w:id="237" w:author="Bernard Turcotte" w:date="2016-02-03T20:26:00Z">
        <w:r>
          <w:lastRenderedPageBreak/>
          <w:t>Independence - Panel members must be independent of ICANN, including ICANN SOs and ACs.</w:t>
        </w:r>
      </w:ins>
    </w:p>
    <w:p w14:paraId="23B397DC" w14:textId="77777777" w:rsidR="00A47BF2" w:rsidRDefault="00A47BF2">
      <w:pPr>
        <w:pStyle w:val="Text"/>
        <w:numPr>
          <w:ilvl w:val="1"/>
          <w:numId w:val="30"/>
        </w:numPr>
        <w:rPr>
          <w:ins w:id="238" w:author="Bernard Turcotte" w:date="2016-02-03T20:26:00Z"/>
        </w:rPr>
        <w:pPrChange w:id="239" w:author="Bernard Turcotte" w:date="2016-02-03T20:26:00Z">
          <w:pPr>
            <w:pStyle w:val="Text"/>
            <w:numPr>
              <w:numId w:val="30"/>
            </w:numPr>
            <w:ind w:left="720" w:hanging="360"/>
          </w:pPr>
        </w:pPrChange>
      </w:pPr>
      <w:ins w:id="240" w:author="Bernard Turcotte" w:date="2016-02-03T20:26:00Z">
        <w:r>
          <w:t>Recall - Appointments made for a fixed term of five (5) years with no removal except for specified cause (corruption, misuse of position for personal use, etc.). The recall process will be developed via the IRP Sub Group.</w:t>
        </w:r>
      </w:ins>
    </w:p>
    <w:p w14:paraId="59A30DBA" w14:textId="3BD5942F" w:rsidR="00A47BF2" w:rsidDel="00A47BF2" w:rsidRDefault="00A47BF2" w:rsidP="00E40399">
      <w:pPr>
        <w:pStyle w:val="Text"/>
        <w:numPr>
          <w:ilvl w:val="0"/>
          <w:numId w:val="30"/>
        </w:numPr>
        <w:rPr>
          <w:del w:id="241" w:author="Bernard Turcotte" w:date="2016-02-03T20:26:00Z"/>
        </w:rPr>
      </w:pPr>
    </w:p>
    <w:p w14:paraId="0E61E6FF" w14:textId="06451CB8" w:rsidR="00C53617" w:rsidRDefault="00C53617" w:rsidP="00C53617">
      <w:pPr>
        <w:pStyle w:val="Text"/>
        <w:numPr>
          <w:ilvl w:val="0"/>
          <w:numId w:val="30"/>
        </w:numPr>
        <w:rPr>
          <w:ins w:id="242" w:author="Bernard Turcotte" w:date="2016-02-03T20:16:00Z"/>
        </w:rPr>
      </w:pPr>
      <w:ins w:id="243" w:author="Bernard Turcotte" w:date="2016-02-03T20:16:00Z">
        <w:r>
          <w:t>Initiation of the Independent Review Process - An aggrieved party would trigger the IRP by filing a complaint with the panel alleging that a specified action or inaction is in violation of ICANN’s Articles of Incorporation and/or Bylaws. Matters specifically reserved to the Sole Member Designator of ICANN in the Articles or Bylaws would also be subject to the IRP review.</w:t>
        </w:r>
      </w:ins>
    </w:p>
    <w:p w14:paraId="0EC69FAB" w14:textId="3034047D" w:rsidR="00C53617" w:rsidRDefault="00C53617" w:rsidP="00C53617">
      <w:pPr>
        <w:pStyle w:val="Text"/>
        <w:numPr>
          <w:ilvl w:val="0"/>
          <w:numId w:val="30"/>
        </w:numPr>
        <w:rPr>
          <w:ins w:id="244" w:author="Bernard Turcotte" w:date="2016-02-03T20:17:00Z"/>
        </w:rPr>
      </w:pPr>
      <w:ins w:id="245" w:author="Bernard Turcotte" w:date="2016-02-03T20:17:00Z">
        <w:r>
          <w:t xml:space="preserve">Standing - Any person/group/entity “materially affected” by an ICANN action or inaction in violation of ICANN’s Articles of Incorporation and/or Bylaws shall have the right to file a complaint under the IRP and seek redress. </w:t>
        </w:r>
      </w:ins>
    </w:p>
    <w:p w14:paraId="1E9E61D1" w14:textId="3DB62E4E" w:rsidR="00C53617" w:rsidRDefault="00C53617" w:rsidP="00C53617">
      <w:pPr>
        <w:pStyle w:val="Text"/>
        <w:numPr>
          <w:ilvl w:val="0"/>
          <w:numId w:val="30"/>
        </w:numPr>
        <w:rPr>
          <w:ins w:id="246" w:author="Bernard Turcotte" w:date="2016-02-03T20:17:00Z"/>
        </w:rPr>
      </w:pPr>
      <w:ins w:id="247" w:author="Bernard Turcotte" w:date="2016-02-03T20:17:00Z">
        <w:r>
          <w:t>Community Independent Review Process</w:t>
        </w:r>
      </w:ins>
      <w:ins w:id="248" w:author="Bernard Turcotte" w:date="2016-02-03T20:18:00Z">
        <w:r>
          <w:t xml:space="preserve"> - </w:t>
        </w:r>
      </w:ins>
      <w:ins w:id="249" w:author="Bernard Turcotte" w:date="2016-02-03T20:17:00Z">
        <w:r>
          <w:t xml:space="preserve">The CCWG-Accountability recommends giving the community the right to have standing with the. In such cases, ICANN will bear the costs associated with the Standing Panel as well as the Community’s legal fees, </w:t>
        </w:r>
      </w:ins>
    </w:p>
    <w:p w14:paraId="7D88F107" w14:textId="75FBDCC2" w:rsidR="00C53617" w:rsidRDefault="00C53617" w:rsidP="00C53617">
      <w:pPr>
        <w:pStyle w:val="Text"/>
        <w:numPr>
          <w:ilvl w:val="0"/>
          <w:numId w:val="30"/>
        </w:numPr>
        <w:rPr>
          <w:ins w:id="250" w:author="Bernard Turcotte" w:date="2016-02-03T20:20:00Z"/>
        </w:rPr>
      </w:pPr>
      <w:ins w:id="251" w:author="Bernard Turcotte" w:date="2016-02-03T20:20:00Z">
        <w:r>
          <w:t xml:space="preserve">Standard of Review - The IRP Panel, with respect to a particular IRP, shall decide the issue(s) presented based on their own independent interpretation of the ICANN Articles and Bylaws in the context of applicable governing law. </w:t>
        </w:r>
      </w:ins>
    </w:p>
    <w:p w14:paraId="5B0F1973" w14:textId="0F9870A7" w:rsidR="00A47BF2" w:rsidRDefault="00A47BF2" w:rsidP="00A47BF2">
      <w:pPr>
        <w:pStyle w:val="Text"/>
        <w:numPr>
          <w:ilvl w:val="0"/>
          <w:numId w:val="30"/>
        </w:numPr>
        <w:rPr>
          <w:ins w:id="252" w:author="Bernard Turcotte" w:date="2016-02-03T20:28:00Z"/>
        </w:rPr>
      </w:pPr>
      <w:ins w:id="253" w:author="Bernard Turcotte" w:date="2016-02-03T20:28:00Z">
        <w:r>
          <w:t>Accessibility and Cost - The CCWG-Accountability recommends that ICANN would bear all the administrative costs of maintaining the system (including panelist salaries), while each party should bear the costs of their own legal advice.  The panel may provide for loser pays/fee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ins>
    </w:p>
    <w:p w14:paraId="05A68C5E" w14:textId="280B3FE3" w:rsidR="00A47BF2" w:rsidRDefault="00A47BF2" w:rsidP="00A47BF2">
      <w:pPr>
        <w:pStyle w:val="Text"/>
        <w:numPr>
          <w:ilvl w:val="0"/>
          <w:numId w:val="30"/>
        </w:numPr>
        <w:rPr>
          <w:ins w:id="254" w:author="Bernard Turcotte" w:date="2016-02-03T20:29:00Z"/>
        </w:rPr>
      </w:pPr>
      <w:ins w:id="255" w:author="Bernard Turcotte" w:date="2016-02-03T20:29:00Z">
        <w:r>
          <w:t>Implementation - The CCWG-Accountability proposes that the revised IRP provisions be adopted as Fundamental Bylaws. Implementation of these enhancements will necessarily require additional, detailed work. Detailed rules for the implementation of the IRP (such as rules of procedure) are to be created by the ICANN community through a CCWG-Accountability (assisted by counsel, appropriate experts, and the Standing Panel when confirmed), and approved by the Board, such approval not to be unreasonably withheld. They may be updated in the light of further experience by the same process, if required. In addition, to ensure that the IRP functions as intended, the CCWG-Accountability proposes to subject the IRP to periodic community review.</w:t>
        </w:r>
      </w:ins>
    </w:p>
    <w:p w14:paraId="3DEC9240" w14:textId="4DC028E9" w:rsidR="00A47BF2" w:rsidRDefault="00A47BF2" w:rsidP="00A47BF2">
      <w:pPr>
        <w:pStyle w:val="Text"/>
        <w:numPr>
          <w:ilvl w:val="0"/>
          <w:numId w:val="30"/>
        </w:numPr>
        <w:rPr>
          <w:ins w:id="256" w:author="Bernard Turcotte" w:date="2016-02-03T20:29:00Z"/>
        </w:rPr>
      </w:pPr>
      <w:ins w:id="257" w:author="Bernard Turcotte" w:date="2016-02-03T20:29:00Z">
        <w:r>
          <w:t>Transparency - The community has expressed concerns regarding the ICANN document/information access policy and implementation. Free access to relevant information is an essential element of a robust IRP, and as such, the CCWG-Accountability recommends reviewing and enhancing the ICANN Documentary Information Disclosure Policy as part of the accountability enhancements in Work Stream 2.</w:t>
        </w:r>
      </w:ins>
    </w:p>
    <w:p w14:paraId="2400DE64" w14:textId="3E2D3400" w:rsidR="00E40399" w:rsidDel="00A47BF2" w:rsidRDefault="00E40399" w:rsidP="00C53617">
      <w:pPr>
        <w:pStyle w:val="Text"/>
        <w:numPr>
          <w:ilvl w:val="0"/>
          <w:numId w:val="30"/>
        </w:numPr>
        <w:rPr>
          <w:del w:id="258" w:author="Bernard Turcotte" w:date="2016-02-03T20:29:00Z"/>
        </w:rPr>
      </w:pPr>
      <w:del w:id="259" w:author="Bernard Turcotte" w:date="2016-02-03T20:29:00Z">
        <w:r w:rsidDel="00A47BF2">
          <w:rPr>
            <w:rFonts w:hint="eastAsia"/>
          </w:rPr>
          <w:delText xml:space="preserve">Putting together a </w:delText>
        </w:r>
        <w:r w:rsidR="001C37B2" w:rsidDel="00A47BF2">
          <w:delText>p</w:delText>
        </w:r>
        <w:r w:rsidR="001C37B2" w:rsidDel="00A47BF2">
          <w:rPr>
            <w:rFonts w:hint="eastAsia"/>
          </w:rPr>
          <w:delText xml:space="preserve">anel </w:delText>
        </w:r>
        <w:r w:rsidDel="00A47BF2">
          <w:rPr>
            <w:rFonts w:hint="eastAsia"/>
          </w:rPr>
          <w:delText>composed of experts in various fields</w:delText>
        </w:r>
        <w:r w:rsidR="001C37B2" w:rsidDel="00A47BF2">
          <w:delText>.</w:delText>
        </w:r>
      </w:del>
    </w:p>
    <w:p w14:paraId="50607007" w14:textId="38CBEBE4" w:rsidR="00E40399" w:rsidDel="00A47BF2" w:rsidRDefault="00E40399" w:rsidP="00E40399">
      <w:pPr>
        <w:pStyle w:val="Text"/>
        <w:numPr>
          <w:ilvl w:val="0"/>
          <w:numId w:val="30"/>
        </w:numPr>
        <w:rPr>
          <w:del w:id="260" w:author="Bernard Turcotte" w:date="2016-02-03T20:29:00Z"/>
        </w:rPr>
      </w:pPr>
      <w:del w:id="261" w:author="Bernard Turcotte" w:date="2016-02-03T20:29:00Z">
        <w:r w:rsidDel="00A47BF2">
          <w:rPr>
            <w:rFonts w:hint="eastAsia"/>
          </w:rPr>
          <w:delText xml:space="preserve">Standard of </w:delText>
        </w:r>
        <w:r w:rsidR="001C37B2" w:rsidDel="00A47BF2">
          <w:delText>r</w:delText>
        </w:r>
        <w:r w:rsidR="001C37B2" w:rsidDel="00A47BF2">
          <w:rPr>
            <w:rFonts w:hint="eastAsia"/>
          </w:rPr>
          <w:delText>eview</w:delText>
        </w:r>
        <w:r w:rsidR="001C37B2" w:rsidDel="00A47BF2">
          <w:delText>.</w:delText>
        </w:r>
      </w:del>
    </w:p>
    <w:p w14:paraId="1EB6A43F" w14:textId="4FF96CBD" w:rsidR="00E40399" w:rsidDel="00A47BF2" w:rsidRDefault="00E40399" w:rsidP="00E40399">
      <w:pPr>
        <w:pStyle w:val="Text"/>
        <w:numPr>
          <w:ilvl w:val="0"/>
          <w:numId w:val="30"/>
        </w:numPr>
        <w:rPr>
          <w:del w:id="262" w:author="Bernard Turcotte" w:date="2016-02-03T20:29:00Z"/>
        </w:rPr>
      </w:pPr>
      <w:del w:id="263" w:author="Bernard Turcotte" w:date="2016-02-03T20:29:00Z">
        <w:r w:rsidDel="00A47BF2">
          <w:rPr>
            <w:rFonts w:hint="eastAsia"/>
          </w:rPr>
          <w:delText xml:space="preserve">Making the </w:delText>
        </w:r>
        <w:r w:rsidR="001C37B2" w:rsidDel="00A47BF2">
          <w:delText>IRP</w:delText>
        </w:r>
        <w:r w:rsidDel="00A47BF2">
          <w:rPr>
            <w:rFonts w:hint="eastAsia"/>
          </w:rPr>
          <w:delText xml:space="preserve"> more accessible</w:delText>
        </w:r>
        <w:r w:rsidR="001C37B2" w:rsidDel="00A47BF2">
          <w:delText>.</w:delText>
        </w:r>
      </w:del>
    </w:p>
    <w:p w14:paraId="5FC7C759" w14:textId="0A8CE31E" w:rsidR="00E40399" w:rsidDel="00A47BF2" w:rsidRDefault="00E40399" w:rsidP="00E40399">
      <w:pPr>
        <w:pStyle w:val="Text"/>
        <w:numPr>
          <w:ilvl w:val="0"/>
          <w:numId w:val="30"/>
        </w:numPr>
        <w:rPr>
          <w:del w:id="264" w:author="Bernard Turcotte" w:date="2016-02-03T20:29:00Z"/>
        </w:rPr>
      </w:pPr>
      <w:del w:id="265" w:author="Bernard Turcotte" w:date="2016-02-03T20:29:00Z">
        <w:r w:rsidDel="00A47BF2">
          <w:rPr>
            <w:rFonts w:hint="eastAsia"/>
          </w:rPr>
          <w:lastRenderedPageBreak/>
          <w:delText xml:space="preserve">Making the </w:delText>
        </w:r>
        <w:r w:rsidR="001C37B2" w:rsidDel="00A47BF2">
          <w:delText>IRP</w:delText>
        </w:r>
        <w:r w:rsidDel="00A47BF2">
          <w:rPr>
            <w:rFonts w:hint="eastAsia"/>
          </w:rPr>
          <w:delText xml:space="preserve"> more affordable</w:delText>
        </w:r>
        <w:r w:rsidR="001C37B2" w:rsidDel="00A47BF2">
          <w:delText>.</w:delText>
        </w:r>
      </w:del>
    </w:p>
    <w:p w14:paraId="0E377F98" w14:textId="6BA134D5" w:rsidR="00517726" w:rsidDel="00A47BF2" w:rsidRDefault="00E40399" w:rsidP="00517726">
      <w:pPr>
        <w:pStyle w:val="Text"/>
        <w:numPr>
          <w:ilvl w:val="0"/>
          <w:numId w:val="30"/>
        </w:numPr>
        <w:rPr>
          <w:del w:id="266" w:author="Bernard Turcotte" w:date="2016-02-03T20:29:00Z"/>
        </w:rPr>
      </w:pPr>
      <w:del w:id="267" w:author="Bernard Turcotte" w:date="2016-02-03T20:29:00Z">
        <w:r w:rsidDel="00A47BF2">
          <w:rPr>
            <w:rFonts w:hint="eastAsia"/>
          </w:rPr>
          <w:delText>Ensuring that the process results in a binding decision</w:delText>
        </w:r>
        <w:r w:rsidR="001C37B2" w:rsidDel="00A47BF2">
          <w:delText>.</w:delText>
        </w:r>
      </w:del>
    </w:p>
    <w:p w14:paraId="0226B108" w14:textId="715425B8" w:rsidR="00E40399" w:rsidDel="00A47BF2" w:rsidRDefault="00E40399" w:rsidP="00517726">
      <w:pPr>
        <w:pStyle w:val="Text"/>
        <w:numPr>
          <w:ilvl w:val="0"/>
          <w:numId w:val="30"/>
        </w:numPr>
        <w:rPr>
          <w:del w:id="268" w:author="Bernard Turcotte" w:date="2016-02-03T20:29:00Z"/>
        </w:rPr>
      </w:pPr>
      <w:del w:id="269" w:author="Bernard Turcotte" w:date="2016-02-03T20:29:00Z">
        <w:r w:rsidDel="00A47BF2">
          <w:rPr>
            <w:rFonts w:hint="eastAsia"/>
          </w:rPr>
          <w:delText>Ensuring that the process does not circumvent the bottom-up, multistakeholder-driven nature of ICANN</w:delText>
        </w:r>
        <w:r w:rsidDel="00A47BF2">
          <w:delText>’s</w:delText>
        </w:r>
        <w:r w:rsidDel="00A47BF2">
          <w:rPr>
            <w:rFonts w:hint="eastAsia"/>
          </w:rPr>
          <w:delText xml:space="preserve"> processes</w:delText>
        </w:r>
        <w:r w:rsidR="001C37B2" w:rsidDel="00A47BF2">
          <w:delText>.</w:delText>
        </w:r>
        <w:r w:rsidDel="00A47BF2">
          <w:br/>
        </w:r>
      </w:del>
    </w:p>
    <w:p w14:paraId="216225F9" w14:textId="77777777" w:rsidR="00E40399" w:rsidRDefault="00E40399" w:rsidP="00E40399">
      <w:pPr>
        <w:pStyle w:val="Heading1"/>
      </w:pPr>
      <w:r>
        <w:t>3. Detailed Explanation of Recommendations</w:t>
      </w:r>
    </w:p>
    <w:p w14:paraId="4D577F6D" w14:textId="77777777" w:rsidR="00E40399" w:rsidRDefault="00E40399" w:rsidP="00517726">
      <w:pPr>
        <w:pStyle w:val="Numbering"/>
      </w:pPr>
      <w:r>
        <w:t>The consultation process undertaken by ICANN produced numerous comments calling for overhaul and reform of ICANN’s existing</w:t>
      </w:r>
      <w:r w:rsidR="00FC05E3">
        <w:t xml:space="preserve"> </w:t>
      </w:r>
      <w:r w:rsidR="001C37B2">
        <w:t>IRP</w:t>
      </w:r>
      <w:r>
        <w:t xml:space="preserve">. Commenters called for ICANN to be held to a substantive standard of behavior rather than just an evaluation of whether or not its action was taken in good faith. Commenters called for a process that was binding rather than merely advisory. Commenters also strongly urged that the </w:t>
      </w:r>
      <w:r w:rsidR="001C37B2">
        <w:t>IRP</w:t>
      </w:r>
      <w:r>
        <w:t xml:space="preserve"> be: </w:t>
      </w:r>
    </w:p>
    <w:p w14:paraId="30C04B65" w14:textId="77777777" w:rsidR="00E40399" w:rsidRDefault="00517726" w:rsidP="00E40399">
      <w:pPr>
        <w:pStyle w:val="Text"/>
        <w:numPr>
          <w:ilvl w:val="0"/>
          <w:numId w:val="31"/>
        </w:numPr>
      </w:pPr>
      <w:r>
        <w:t xml:space="preserve">Transparent, efficient, and </w:t>
      </w:r>
      <w:r>
        <w:rPr>
          <w:rFonts w:hint="eastAsia"/>
        </w:rPr>
        <w:t>a</w:t>
      </w:r>
      <w:r w:rsidR="00E40399">
        <w:rPr>
          <w:rFonts w:hint="eastAsia"/>
        </w:rPr>
        <w:t>c</w:t>
      </w:r>
      <w:r>
        <w:rPr>
          <w:rFonts w:hint="eastAsia"/>
        </w:rPr>
        <w:t>cessible (</w:t>
      </w:r>
      <w:r w:rsidR="00E40399">
        <w:rPr>
          <w:rFonts w:hint="eastAsia"/>
        </w:rPr>
        <w:t>both financially and from a standing perspective</w:t>
      </w:r>
      <w:r>
        <w:t>)</w:t>
      </w:r>
      <w:r w:rsidR="001C37B2">
        <w:t>.</w:t>
      </w:r>
    </w:p>
    <w:p w14:paraId="5C193084" w14:textId="77777777" w:rsidR="00E40399" w:rsidRDefault="00E40399" w:rsidP="00E40399">
      <w:pPr>
        <w:pStyle w:val="Text"/>
        <w:numPr>
          <w:ilvl w:val="0"/>
          <w:numId w:val="31"/>
        </w:numPr>
      </w:pPr>
      <w:r>
        <w:rPr>
          <w:rFonts w:hint="eastAsia"/>
        </w:rPr>
        <w:t>Designed to produce consistent and coherent results that will serve as a guide for future actions</w:t>
      </w:r>
      <w:r w:rsidR="001C37B2">
        <w:t>.</w:t>
      </w:r>
      <w:r>
        <w:br/>
      </w:r>
      <w:r>
        <w:br/>
      </w:r>
    </w:p>
    <w:p w14:paraId="4D671517" w14:textId="77777777" w:rsidR="00E40399" w:rsidRPr="00E40399" w:rsidRDefault="00E40399" w:rsidP="00517726">
      <w:pPr>
        <w:pStyle w:val="Numbering"/>
        <w:numPr>
          <w:ilvl w:val="0"/>
          <w:numId w:val="0"/>
        </w:numPr>
        <w:ind w:left="440" w:hanging="440"/>
        <w:rPr>
          <w:rStyle w:val="NumberingforHeading2"/>
        </w:rPr>
      </w:pPr>
      <w:r w:rsidRPr="00E40399">
        <w:rPr>
          <w:rStyle w:val="NumberingforHeading2"/>
        </w:rPr>
        <w:t>The Purpose of the Independent Review Process</w:t>
      </w:r>
    </w:p>
    <w:p w14:paraId="06A0E4BB" w14:textId="77777777" w:rsidR="00E40399" w:rsidRDefault="00E40399" w:rsidP="00E40399">
      <w:pPr>
        <w:pStyle w:val="Numbering"/>
      </w:pPr>
      <w:r>
        <w:t xml:space="preserve">The overall purpose of the </w:t>
      </w:r>
      <w:r w:rsidR="001C37B2">
        <w:t>IRP</w:t>
      </w:r>
      <w:r>
        <w:t xml:space="preserve"> is to ensure that ICANN does not exceed the scope of its limited technical Mission and complies with its Articles of Incorporation and Bylaws. The </w:t>
      </w:r>
      <w:r w:rsidR="001C37B2">
        <w:t>IRP</w:t>
      </w:r>
      <w:r>
        <w:t xml:space="preserve"> should: </w:t>
      </w:r>
    </w:p>
    <w:p w14:paraId="65739773" w14:textId="77777777" w:rsidR="00E40399" w:rsidRDefault="00E40399" w:rsidP="00E40399">
      <w:pPr>
        <w:pStyle w:val="Text"/>
        <w:numPr>
          <w:ilvl w:val="0"/>
          <w:numId w:val="32"/>
        </w:numPr>
      </w:pPr>
      <w:r>
        <w:rPr>
          <w:rFonts w:hint="eastAsia"/>
        </w:rPr>
        <w:t xml:space="preserve">Empower the community and affected individuals/entities to prevent </w:t>
      </w:r>
      <w:r w:rsidR="003F2FDB">
        <w:t>“</w:t>
      </w:r>
      <w:r w:rsidR="001C37B2">
        <w:t>M</w:t>
      </w:r>
      <w:r w:rsidR="001C37B2">
        <w:rPr>
          <w:rFonts w:hint="eastAsia"/>
        </w:rPr>
        <w:t xml:space="preserve">ission </w:t>
      </w:r>
      <w:r>
        <w:rPr>
          <w:rFonts w:hint="eastAsia"/>
        </w:rPr>
        <w:t>creep</w:t>
      </w:r>
      <w:r w:rsidR="001C37B2">
        <w:t>”</w:t>
      </w:r>
      <w:r>
        <w:rPr>
          <w:rFonts w:hint="eastAsia"/>
        </w:rPr>
        <w:t xml:space="preserve"> and enforce compliance with the Articles and Bylaws through meaningful, affordable, accessible expert review of ICANN actions.</w:t>
      </w:r>
    </w:p>
    <w:p w14:paraId="1E85F57D" w14:textId="77777777" w:rsidR="00E40399" w:rsidRDefault="00E40399" w:rsidP="00E40399">
      <w:pPr>
        <w:pStyle w:val="Text"/>
        <w:numPr>
          <w:ilvl w:val="0"/>
          <w:numId w:val="32"/>
        </w:numPr>
      </w:pPr>
      <w:r>
        <w:rPr>
          <w:rFonts w:hint="eastAsia"/>
        </w:rPr>
        <w:t>Ensure that ICANN is accountable to the community and individuals/entities for actions outside its Mission or that violate its Articles or Bylaws.</w:t>
      </w:r>
    </w:p>
    <w:p w14:paraId="142786AB" w14:textId="77777777" w:rsidR="00E40399" w:rsidRDefault="00E40399" w:rsidP="00E40399">
      <w:pPr>
        <w:pStyle w:val="Text"/>
        <w:numPr>
          <w:ilvl w:val="0"/>
          <w:numId w:val="32"/>
        </w:numPr>
      </w:pPr>
      <w:r>
        <w:rPr>
          <w:rFonts w:hint="eastAsia"/>
        </w:rPr>
        <w:t xml:space="preserve">Reduce disputes going forward by creating precedent to guide and inform ICANN Board, staff, </w:t>
      </w:r>
      <w:r w:rsidR="003F2FDB">
        <w:t>Supporting Organizations</w:t>
      </w:r>
      <w:r>
        <w:rPr>
          <w:rFonts w:hint="eastAsia"/>
        </w:rPr>
        <w:t xml:space="preserve"> </w:t>
      </w:r>
      <w:r w:rsidR="001C37B2">
        <w:t xml:space="preserve">(SOs) </w:t>
      </w:r>
      <w:r>
        <w:rPr>
          <w:rFonts w:hint="eastAsia"/>
        </w:rPr>
        <w:t xml:space="preserve">and </w:t>
      </w:r>
      <w:r w:rsidR="003F2FDB">
        <w:t>Advisory Committees</w:t>
      </w:r>
      <w:r w:rsidR="001C37B2">
        <w:t xml:space="preserve"> (ACs)</w:t>
      </w:r>
      <w:r>
        <w:rPr>
          <w:rFonts w:hint="eastAsia"/>
        </w:rPr>
        <w:t>, and the community in connection with policy development and implementation.</w:t>
      </w:r>
    </w:p>
    <w:p w14:paraId="4B6601D2" w14:textId="77777777" w:rsidR="00E40399" w:rsidRDefault="00E40399" w:rsidP="00E40399">
      <w:pPr>
        <w:pStyle w:val="Text"/>
      </w:pPr>
    </w:p>
    <w:p w14:paraId="2360BBDE" w14:textId="77777777" w:rsidR="00E40399" w:rsidRPr="00E40399" w:rsidRDefault="00E40399" w:rsidP="00517726">
      <w:pPr>
        <w:pStyle w:val="Numbering"/>
        <w:numPr>
          <w:ilvl w:val="0"/>
          <w:numId w:val="0"/>
        </w:numPr>
        <w:ind w:left="440" w:hanging="440"/>
        <w:rPr>
          <w:rStyle w:val="NumberingforHeading2"/>
        </w:rPr>
      </w:pPr>
      <w:r w:rsidRPr="00E40399">
        <w:rPr>
          <w:rStyle w:val="NumberingforHeading2"/>
        </w:rPr>
        <w:t>The Role of the Independent Review Process</w:t>
      </w:r>
    </w:p>
    <w:p w14:paraId="511400AD" w14:textId="77777777" w:rsidR="00E40399" w:rsidRDefault="00E40399" w:rsidP="00E40399">
      <w:pPr>
        <w:pStyle w:val="Numbering"/>
      </w:pPr>
      <w:r>
        <w:t xml:space="preserve">The role of </w:t>
      </w:r>
      <w:r w:rsidR="003F2FDB">
        <w:t xml:space="preserve">the </w:t>
      </w:r>
      <w:r w:rsidR="001C37B2">
        <w:t>IRP</w:t>
      </w:r>
      <w:r w:rsidR="003F2FDB">
        <w:t xml:space="preserve"> </w:t>
      </w:r>
      <w:r>
        <w:t>will be to:</w:t>
      </w:r>
    </w:p>
    <w:p w14:paraId="076ABC33" w14:textId="26A20095" w:rsidR="00E40399" w:rsidRDefault="00E40399" w:rsidP="00E40399">
      <w:pPr>
        <w:pStyle w:val="Text"/>
        <w:numPr>
          <w:ilvl w:val="0"/>
          <w:numId w:val="33"/>
        </w:numPr>
        <w:rPr>
          <w:ins w:id="270" w:author="Bernard Turcotte" w:date="2016-02-03T19:40:00Z"/>
        </w:rPr>
      </w:pPr>
      <w:r>
        <w:rPr>
          <w:rFonts w:hint="eastAsia"/>
        </w:rPr>
        <w:t xml:space="preserve">Hear and resolve claims that </w:t>
      </w:r>
      <w:commentRangeStart w:id="271"/>
      <w:r>
        <w:rPr>
          <w:rFonts w:hint="eastAsia"/>
        </w:rPr>
        <w:t xml:space="preserve">ICANN </w:t>
      </w:r>
      <w:commentRangeEnd w:id="271"/>
      <w:r w:rsidR="00237647">
        <w:rPr>
          <w:rStyle w:val="CommentReference"/>
        </w:rPr>
        <w:commentReference w:id="271"/>
      </w:r>
      <w:r>
        <w:rPr>
          <w:rFonts w:hint="eastAsia"/>
        </w:rPr>
        <w:t>through its Board of Directors or staff has acted (or has failed to act</w:t>
      </w:r>
      <w:r w:rsidR="001C37B2">
        <w:t>)</w:t>
      </w:r>
      <w:r>
        <w:rPr>
          <w:rFonts w:hint="eastAsia"/>
        </w:rPr>
        <w:t xml:space="preserve"> in violation of its Articles of Incorporation or Bylaws (including any violation of the Bylaws resulting from action taken in response to advice/in</w:t>
      </w:r>
      <w:r>
        <w:t xml:space="preserve">put from any </w:t>
      </w:r>
      <w:r w:rsidR="001C37B2">
        <w:t>AC</w:t>
      </w:r>
      <w:r>
        <w:t xml:space="preserve"> or </w:t>
      </w:r>
      <w:r w:rsidR="001C37B2">
        <w:t>SO</w:t>
      </w:r>
      <w:r>
        <w:t>)</w:t>
      </w:r>
      <w:r w:rsidR="001C37B2">
        <w:t>.</w:t>
      </w:r>
    </w:p>
    <w:p w14:paraId="2FFD219B" w14:textId="77777777" w:rsidR="00823B3A" w:rsidDel="00823B3A" w:rsidRDefault="00823B3A" w:rsidP="00E40399">
      <w:pPr>
        <w:pStyle w:val="Text"/>
        <w:numPr>
          <w:ilvl w:val="0"/>
          <w:numId w:val="33"/>
        </w:numPr>
        <w:rPr>
          <w:ins w:id="272" w:author="weill" w:date="2016-01-12T10:12:00Z"/>
          <w:del w:id="273" w:author="Bernard Turcotte" w:date="2016-02-03T19:40:00Z"/>
        </w:rPr>
      </w:pPr>
    </w:p>
    <w:p w14:paraId="24C2B1B8" w14:textId="2D565518" w:rsidR="00FC148E" w:rsidRDefault="00E11F11" w:rsidP="00823B3A">
      <w:pPr>
        <w:pStyle w:val="Text"/>
        <w:numPr>
          <w:ilvl w:val="0"/>
          <w:numId w:val="33"/>
        </w:numPr>
        <w:rPr>
          <w:ins w:id="274" w:author="Bernard Turcotte" w:date="2016-02-03T19:40:00Z"/>
        </w:rPr>
      </w:pPr>
      <w:ins w:id="275" w:author="Bernard Turcotte" w:date="2016-02-03T20:09:00Z">
        <w:r>
          <w:rPr>
            <w:rFonts w:hint="eastAsia"/>
          </w:rPr>
          <w:t xml:space="preserve">Hear and resolve claims that </w:t>
        </w:r>
        <w:r>
          <w:t xml:space="preserve">Post Transition IANA (PTI) </w:t>
        </w:r>
        <w:r>
          <w:rPr>
            <w:rFonts w:hint="eastAsia"/>
          </w:rPr>
          <w:t>through its Board of Directors or staff has acted (or has failed to act</w:t>
        </w:r>
        <w:r>
          <w:t>)</w:t>
        </w:r>
        <w:r>
          <w:rPr>
            <w:rFonts w:hint="eastAsia"/>
          </w:rPr>
          <w:t xml:space="preserve"> in violation of its contract with ICANN and th</w:t>
        </w:r>
      </w:ins>
      <w:ins w:id="276" w:author="Bernard Turcotte" w:date="2016-02-03T20:10:00Z">
        <w:r>
          <w:t>e CWG Requirements</w:t>
        </w:r>
      </w:ins>
      <w:ins w:id="277" w:author="Bernard Turcotte" w:date="2016-02-03T20:11:00Z">
        <w:r w:rsidR="00C53617">
          <w:t xml:space="preserve"> for issues related to the naming function. </w:t>
        </w:r>
        <w:r w:rsidR="00C53617">
          <w:rPr>
            <w:rStyle w:val="CommentReference"/>
          </w:rPr>
          <w:commentReference w:id="278"/>
        </w:r>
      </w:ins>
      <w:ins w:id="279" w:author="Bernard Turcotte" w:date="2016-02-03T20:09:00Z">
        <w:r>
          <w:t xml:space="preserve"> </w:t>
        </w:r>
      </w:ins>
      <w:commentRangeStart w:id="280"/>
      <w:ins w:id="281" w:author="weill" w:date="2016-01-12T10:12:00Z">
        <w:r w:rsidR="00FC148E">
          <w:t xml:space="preserve">In line with CWG-Stewardship requirements, such claims </w:t>
        </w:r>
      </w:ins>
      <w:ins w:id="282" w:author="weill" w:date="2016-01-12T10:13:00Z">
        <w:r w:rsidR="00FC148E">
          <w:t xml:space="preserve">relating to actions or inactions </w:t>
        </w:r>
      </w:ins>
      <w:ins w:id="283" w:author="weill" w:date="2016-01-12T10:14:00Z">
        <w:r w:rsidR="00FC148E">
          <w:t xml:space="preserve">of </w:t>
        </w:r>
        <w:del w:id="284" w:author="Bernard Turcotte" w:date="2016-02-03T20:09:00Z">
          <w:r w:rsidR="00FC148E" w:rsidDel="00E11F11">
            <w:delText>Post Transition IANA (PTI)</w:delText>
          </w:r>
        </w:del>
      </w:ins>
      <w:ins w:id="285" w:author="weill" w:date="2016-01-12T10:15:00Z">
        <w:del w:id="286" w:author="Bernard Turcotte" w:date="2016-02-03T20:09:00Z">
          <w:r w:rsidR="00FC148E" w:rsidDel="00E11F11">
            <w:delText xml:space="preserve"> </w:delText>
          </w:r>
        </w:del>
        <w:del w:id="287" w:author="Bernard Turcotte" w:date="2016-02-03T20:11:00Z">
          <w:r w:rsidR="00FC148E" w:rsidDel="00C53617">
            <w:delText>for issues related to the naming function</w:delText>
          </w:r>
        </w:del>
      </w:ins>
      <w:ins w:id="288" w:author="weill" w:date="2016-01-12T10:14:00Z">
        <w:del w:id="289" w:author="Bernard Turcotte" w:date="2016-02-03T20:11:00Z">
          <w:r w:rsidR="00FC148E" w:rsidDel="00C53617">
            <w:delText xml:space="preserve">. </w:delText>
          </w:r>
          <w:commentRangeEnd w:id="280"/>
          <w:r w:rsidR="00FC148E" w:rsidDel="00C53617">
            <w:rPr>
              <w:rStyle w:val="CommentReference"/>
            </w:rPr>
            <w:commentReference w:id="280"/>
          </w:r>
        </w:del>
      </w:ins>
    </w:p>
    <w:p w14:paraId="60200A7C" w14:textId="77777777" w:rsidR="00823B3A" w:rsidRDefault="00823B3A" w:rsidP="00823B3A">
      <w:pPr>
        <w:pStyle w:val="ListParagraph"/>
        <w:numPr>
          <w:ilvl w:val="2"/>
          <w:numId w:val="33"/>
        </w:numPr>
        <w:rPr>
          <w:ins w:id="290" w:author="Bernard Turcotte" w:date="2016-02-03T19:40:00Z"/>
        </w:rPr>
      </w:pPr>
      <w:ins w:id="291" w:author="Bernard Turcotte" w:date="2016-02-03T19:40:00Z">
        <w:r>
          <w:lastRenderedPageBreak/>
          <w:t>Per CWG-Stewardship Final Proposal, ICANN will enter into contract with PTI that obligates PTI to perform in accordance with CWG requirements.  ICANN Bylaws will obligate ICANN to ensure that PTI complies with its contractual obligations.  ICANN’s failure to enforce such obligations will be appealable via IRP as a Bylaws violation.</w:t>
        </w:r>
      </w:ins>
    </w:p>
    <w:p w14:paraId="483F233E" w14:textId="77777777" w:rsidR="00823B3A" w:rsidRDefault="00823B3A" w:rsidP="00823B3A">
      <w:pPr>
        <w:pStyle w:val="ListParagraph"/>
        <w:numPr>
          <w:ilvl w:val="2"/>
          <w:numId w:val="33"/>
        </w:numPr>
        <w:rPr>
          <w:ins w:id="292" w:author="Bernard Turcotte" w:date="2016-02-03T19:40:00Z"/>
        </w:rPr>
      </w:pPr>
      <w:ins w:id="293" w:author="Bernard Turcotte" w:date="2016-02-03T19:40:00Z">
        <w:r>
          <w:t>ICANN Bylaws will provide that PTI service complaints regarding Naming Related Functions not resolved through mediation may be appealed via IRP, in both cases as provided for in CWG-Stewardship Final Proposal Annex I, Phase 2.</w:t>
        </w:r>
      </w:ins>
    </w:p>
    <w:p w14:paraId="3937E674" w14:textId="77777777" w:rsidR="00823B3A" w:rsidRDefault="00823B3A" w:rsidP="00823B3A">
      <w:pPr>
        <w:pStyle w:val="ListParagraph"/>
        <w:numPr>
          <w:ilvl w:val="3"/>
          <w:numId w:val="33"/>
        </w:numPr>
        <w:rPr>
          <w:ins w:id="294" w:author="Bernard Turcotte" w:date="2016-02-03T19:40:00Z"/>
        </w:rPr>
      </w:pPr>
      <w:ins w:id="295" w:author="Bernard Turcotte" w:date="2016-02-03T19:40:00Z">
        <w:r>
          <w:t xml:space="preserve">Note that CWG-Stewardship Final Proposal Annex I Phase 2 also permits PTI Direct Customers to pursue “other available legal recourse.”  ICANN should consider modification of Registry Agreements with </w:t>
        </w:r>
        <w:proofErr w:type="spellStart"/>
        <w:r>
          <w:t>gTLD</w:t>
        </w:r>
        <w:proofErr w:type="spellEnd"/>
        <w:r>
          <w:t xml:space="preserve"> Operators to expand scope of arbitration available thereunder to cover PTI service complaints.</w:t>
        </w:r>
      </w:ins>
    </w:p>
    <w:p w14:paraId="3090BD51" w14:textId="77777777" w:rsidR="00823B3A" w:rsidRDefault="00823B3A" w:rsidP="00823B3A">
      <w:pPr>
        <w:pStyle w:val="ListParagraph"/>
        <w:numPr>
          <w:ilvl w:val="3"/>
          <w:numId w:val="33"/>
        </w:numPr>
        <w:rPr>
          <w:ins w:id="296" w:author="Bernard Turcotte" w:date="2016-02-03T19:40:00Z"/>
        </w:rPr>
      </w:pPr>
      <w:ins w:id="297" w:author="Bernard Turcotte" w:date="2016-02-03T19:40:00Z">
        <w:r>
          <w:t>Standard of review will be material breach of PTI obligations under contract with ICANN, whether through action or inaction, where the alleged breach has resulted in material harm to the complainant.</w:t>
        </w:r>
      </w:ins>
    </w:p>
    <w:p w14:paraId="186223ED" w14:textId="3BBBA9B6" w:rsidR="00823B3A" w:rsidDel="00823B3A" w:rsidRDefault="00823B3A">
      <w:pPr>
        <w:pStyle w:val="ListParagraph"/>
        <w:numPr>
          <w:ilvl w:val="0"/>
          <w:numId w:val="0"/>
        </w:numPr>
        <w:ind w:left="1080"/>
        <w:rPr>
          <w:del w:id="298" w:author="Bernard Turcotte" w:date="2016-02-03T19:41:00Z"/>
        </w:rPr>
        <w:pPrChange w:id="299" w:author="Bernard Turcotte" w:date="2016-02-03T19:40:00Z">
          <w:pPr>
            <w:pStyle w:val="Text"/>
            <w:numPr>
              <w:numId w:val="33"/>
            </w:numPr>
            <w:ind w:left="1080" w:hanging="360"/>
          </w:pPr>
        </w:pPrChange>
      </w:pPr>
    </w:p>
    <w:p w14:paraId="5C28945E" w14:textId="77777777" w:rsidR="00E40399" w:rsidDel="004D0303" w:rsidRDefault="00E40399" w:rsidP="00E40399">
      <w:pPr>
        <w:pStyle w:val="Text"/>
        <w:numPr>
          <w:ilvl w:val="0"/>
          <w:numId w:val="33"/>
        </w:numPr>
        <w:rPr>
          <w:del w:id="300" w:author="weill" w:date="2016-01-12T10:24:00Z"/>
        </w:rPr>
      </w:pPr>
      <w:commentRangeStart w:id="301"/>
      <w:del w:id="302" w:author="weill" w:date="2016-01-12T10:24:00Z">
        <w:r w:rsidDel="004D0303">
          <w:rPr>
            <w:rFonts w:hint="eastAsia"/>
          </w:rPr>
          <w:delText>Reconcile conflictin</w:delText>
        </w:r>
        <w:r w:rsidR="00FC05E3" w:rsidDel="004D0303">
          <w:rPr>
            <w:rFonts w:hint="eastAsia"/>
          </w:rPr>
          <w:delText xml:space="preserve">g decisions of process-specific </w:delText>
        </w:r>
        <w:r w:rsidR="00FC05E3" w:rsidDel="004D0303">
          <w:delText>“</w:delText>
        </w:r>
        <w:r w:rsidDel="004D0303">
          <w:rPr>
            <w:rFonts w:hint="eastAsia"/>
          </w:rPr>
          <w:delText>expert panels</w:delText>
        </w:r>
        <w:r w:rsidR="001C37B2" w:rsidDel="004D0303">
          <w:delText>.</w:delText>
        </w:r>
        <w:r w:rsidR="00FC05E3" w:rsidDel="004D0303">
          <w:delText>”</w:delText>
        </w:r>
        <w:commentRangeEnd w:id="301"/>
        <w:r w:rsidR="000E6040" w:rsidDel="004D0303">
          <w:rPr>
            <w:rStyle w:val="CommentReference"/>
          </w:rPr>
          <w:commentReference w:id="301"/>
        </w:r>
      </w:del>
      <w:ins w:id="303" w:author="weill" w:date="2016-01-12T10:24:00Z">
        <w:r w:rsidR="004D0303">
          <w:t xml:space="preserve"> </w:t>
        </w:r>
        <w:commentRangeStart w:id="304"/>
        <w:r w:rsidR="004D0303">
          <w:t xml:space="preserve">Hear and resolve claims that expert panel decisions are inconsistent with </w:t>
        </w:r>
        <w:proofErr w:type="spellStart"/>
        <w:r w:rsidR="004D0303">
          <w:t>Icann</w:t>
        </w:r>
      </w:ins>
      <w:ins w:id="305" w:author="weill" w:date="2016-01-12T10:25:00Z">
        <w:r w:rsidR="004D0303">
          <w:t>’s</w:t>
        </w:r>
        <w:proofErr w:type="spellEnd"/>
        <w:r w:rsidR="004D0303">
          <w:t xml:space="preserve"> </w:t>
        </w:r>
        <w:proofErr w:type="spellStart"/>
        <w:r w:rsidR="004D0303">
          <w:t>Bylaws</w:t>
        </w:r>
        <w:commentRangeEnd w:id="304"/>
        <w:r w:rsidR="004D0303">
          <w:rPr>
            <w:rStyle w:val="CommentReference"/>
          </w:rPr>
          <w:commentReference w:id="304"/>
        </w:r>
      </w:ins>
    </w:p>
    <w:p w14:paraId="1BD0C0A7" w14:textId="77777777" w:rsidR="00E40399" w:rsidRDefault="00E40399" w:rsidP="00E40399">
      <w:pPr>
        <w:pStyle w:val="Text"/>
        <w:numPr>
          <w:ilvl w:val="0"/>
          <w:numId w:val="33"/>
        </w:numPr>
      </w:pPr>
      <w:r>
        <w:rPr>
          <w:rFonts w:hint="eastAsia"/>
        </w:rPr>
        <w:t>Hear</w:t>
      </w:r>
      <w:proofErr w:type="spellEnd"/>
      <w:r>
        <w:rPr>
          <w:rFonts w:hint="eastAsia"/>
        </w:rPr>
        <w:t xml:space="preserve"> and resolve claims involving rights of the Sole </w:t>
      </w:r>
      <w:del w:id="306" w:author="weill" w:date="2016-01-12T10:20:00Z">
        <w:r w:rsidDel="004D0303">
          <w:rPr>
            <w:rFonts w:hint="eastAsia"/>
          </w:rPr>
          <w:delText xml:space="preserve">Member </w:delText>
        </w:r>
      </w:del>
      <w:ins w:id="307" w:author="weill" w:date="2016-01-12T10:20:00Z">
        <w:r w:rsidR="004D0303">
          <w:t xml:space="preserve">Designator </w:t>
        </w:r>
      </w:ins>
      <w:r>
        <w:rPr>
          <w:rFonts w:hint="eastAsia"/>
        </w:rPr>
        <w:t xml:space="preserve">under the Articles or Bylaws </w:t>
      </w:r>
      <w:r w:rsidR="00FC05E3">
        <w:rPr>
          <w:rFonts w:hint="eastAsia"/>
        </w:rPr>
        <w:t>(subject to voting thresholds)</w:t>
      </w:r>
      <w:r w:rsidR="001C37B2">
        <w:t>.</w:t>
      </w:r>
    </w:p>
    <w:p w14:paraId="327B8CBA" w14:textId="6B11DF55" w:rsidR="00E40399" w:rsidDel="00E11F11" w:rsidRDefault="00E40399" w:rsidP="00E40399">
      <w:pPr>
        <w:pStyle w:val="Text"/>
        <w:numPr>
          <w:ilvl w:val="0"/>
          <w:numId w:val="33"/>
        </w:numPr>
        <w:rPr>
          <w:del w:id="308" w:author="Bernard Turcotte" w:date="2016-02-03T20:02:00Z"/>
        </w:rPr>
      </w:pPr>
      <w:del w:id="309" w:author="Bernard Turcotte" w:date="2016-02-03T20:02:00Z">
        <w:r w:rsidDel="00E11F11">
          <w:rPr>
            <w:rFonts w:hint="eastAsia"/>
          </w:rPr>
          <w:delText xml:space="preserve">Hear and resolve claims that ICANN has not met the requirements of the </w:delText>
        </w:r>
        <w:commentRangeStart w:id="310"/>
        <w:r w:rsidDel="00E11F11">
          <w:rPr>
            <w:rFonts w:hint="eastAsia"/>
          </w:rPr>
          <w:delText>Documentary Information Disclosure Policy</w:delText>
        </w:r>
        <w:r w:rsidR="001C37B2" w:rsidDel="00E11F11">
          <w:delText>.</w:delText>
        </w:r>
        <w:commentRangeEnd w:id="310"/>
        <w:r w:rsidR="000E6040" w:rsidDel="00E11F11">
          <w:rPr>
            <w:rStyle w:val="CommentReference"/>
          </w:rPr>
          <w:commentReference w:id="310"/>
        </w:r>
      </w:del>
    </w:p>
    <w:p w14:paraId="48D28F0A" w14:textId="77777777" w:rsidR="00E40399" w:rsidRDefault="00E40399" w:rsidP="00E40399">
      <w:pPr>
        <w:pStyle w:val="Text"/>
      </w:pPr>
    </w:p>
    <w:p w14:paraId="50C659CF" w14:textId="77777777" w:rsidR="00E40399" w:rsidRPr="00E40399" w:rsidRDefault="00E40399" w:rsidP="00517726">
      <w:pPr>
        <w:pStyle w:val="Numbering"/>
        <w:numPr>
          <w:ilvl w:val="0"/>
          <w:numId w:val="0"/>
        </w:numPr>
        <w:ind w:left="440" w:hanging="440"/>
        <w:rPr>
          <w:rStyle w:val="NumberingforHeading2"/>
        </w:rPr>
      </w:pPr>
      <w:r w:rsidRPr="00E40399">
        <w:rPr>
          <w:rStyle w:val="NumberingforHeading2"/>
        </w:rPr>
        <w:t>A Standing Panel</w:t>
      </w:r>
    </w:p>
    <w:p w14:paraId="6470389B" w14:textId="77777777" w:rsidR="00E40399" w:rsidRDefault="00E40399" w:rsidP="00E40399">
      <w:pPr>
        <w:pStyle w:val="Numbering"/>
      </w:pPr>
      <w:r>
        <w:t xml:space="preserve">The </w:t>
      </w:r>
      <w:r w:rsidR="0057124A">
        <w:t xml:space="preserve">IRP </w:t>
      </w:r>
      <w:r>
        <w:t>should have a standing judicial/arbitral panel tasked with reviewing and acting on complaints brought by individuals, entities, and/or the community who have been materially harmed by ICANN’s action or inaction in violation of the Articles of Incorporation and/or Bylaws.</w:t>
      </w:r>
    </w:p>
    <w:p w14:paraId="40388D6B" w14:textId="77777777" w:rsidR="00E40399" w:rsidRDefault="00E40399" w:rsidP="00E40399">
      <w:pPr>
        <w:pStyle w:val="Text"/>
      </w:pPr>
    </w:p>
    <w:p w14:paraId="5496060E" w14:textId="77777777" w:rsidR="00E40399" w:rsidRPr="00E40399" w:rsidRDefault="00E40399" w:rsidP="00517726">
      <w:pPr>
        <w:pStyle w:val="Numbering"/>
        <w:numPr>
          <w:ilvl w:val="0"/>
          <w:numId w:val="0"/>
        </w:numPr>
        <w:ind w:left="440" w:hanging="440"/>
        <w:rPr>
          <w:rStyle w:val="NumberingforHeading2"/>
        </w:rPr>
      </w:pPr>
      <w:r w:rsidRPr="00E40399">
        <w:rPr>
          <w:rStyle w:val="NumberingforHeading2"/>
        </w:rPr>
        <w:t xml:space="preserve">Initiation of the Independent Review Process </w:t>
      </w:r>
    </w:p>
    <w:p w14:paraId="1A732C2B" w14:textId="77777777" w:rsidR="00E40399" w:rsidRDefault="00E40399" w:rsidP="00E40399">
      <w:pPr>
        <w:pStyle w:val="Numbering"/>
      </w:pPr>
      <w:r>
        <w:t xml:space="preserve">An aggrieved party would trigger the </w:t>
      </w:r>
      <w:r w:rsidR="001C37B2">
        <w:t>IRP</w:t>
      </w:r>
      <w:r>
        <w:t xml:space="preserve"> by filing a complaint with the panel alleging that a specified action or inaction is in violation of ICANN’s Articles of Incorporation and/or Bylaws. Matters specifically reserved to the Sole </w:t>
      </w:r>
      <w:del w:id="311" w:author="weill" w:date="2016-01-12T10:21:00Z">
        <w:r w:rsidDel="004D0303">
          <w:delText xml:space="preserve">Member </w:delText>
        </w:r>
      </w:del>
      <w:ins w:id="312" w:author="weill" w:date="2016-01-12T10:21:00Z">
        <w:r w:rsidR="004D0303">
          <w:t xml:space="preserve">Designator </w:t>
        </w:r>
      </w:ins>
      <w:r>
        <w:t xml:space="preserve">of ICANN in the Articles or Bylaws would also be subject to the </w:t>
      </w:r>
      <w:r w:rsidR="001C37B2">
        <w:t>IRP</w:t>
      </w:r>
      <w:r>
        <w:t xml:space="preserve"> review.</w:t>
      </w:r>
      <w:r>
        <w:br/>
      </w:r>
      <w:r>
        <w:br/>
      </w:r>
      <w:r>
        <w:rPr>
          <w:noProof/>
          <w:lang w:val="en-CA" w:eastAsia="en-CA"/>
        </w:rPr>
        <w:lastRenderedPageBreak/>
        <w:drawing>
          <wp:inline distT="0" distB="0" distL="0" distR="0" wp14:anchorId="35CA382A" wp14:editId="29D9614D">
            <wp:extent cx="5730240" cy="4185920"/>
            <wp:effectExtent l="0" t="0" r="10160" b="5080"/>
            <wp:docPr id="1" name="Picture 1" descr="HIJE-3446:Users:hillaryjett:Downloads:2015 11 19_CoreProposal:XPL_ICAN_1515 ccwg-Rec07_Enhance-IRP:XPL_ICAN_1515 ccwg-Rec07_Enhance-IRP_0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7_Enhance-IRP:XPL_ICAN_1515 ccwg-Rec07_Enhance-IRP_03-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240" cy="4185920"/>
                    </a:xfrm>
                    <a:prstGeom prst="rect">
                      <a:avLst/>
                    </a:prstGeom>
                    <a:noFill/>
                    <a:ln>
                      <a:noFill/>
                    </a:ln>
                  </pic:spPr>
                </pic:pic>
              </a:graphicData>
            </a:graphic>
          </wp:inline>
        </w:drawing>
      </w:r>
      <w:r>
        <w:br/>
      </w:r>
    </w:p>
    <w:p w14:paraId="4F72225F" w14:textId="77777777" w:rsidR="00E40399" w:rsidRDefault="00E40399" w:rsidP="00E40399">
      <w:pPr>
        <w:pStyle w:val="Text"/>
      </w:pPr>
    </w:p>
    <w:p w14:paraId="689D6B8E" w14:textId="77777777" w:rsidR="00E40399" w:rsidRPr="00E40399" w:rsidRDefault="00E40399" w:rsidP="00517726">
      <w:pPr>
        <w:pStyle w:val="Numbering"/>
        <w:numPr>
          <w:ilvl w:val="0"/>
          <w:numId w:val="0"/>
        </w:numPr>
        <w:ind w:left="440" w:hanging="440"/>
        <w:rPr>
          <w:rStyle w:val="NumberingforHeading2"/>
        </w:rPr>
      </w:pPr>
      <w:r w:rsidRPr="00E40399">
        <w:rPr>
          <w:rStyle w:val="NumberingforHeading2"/>
        </w:rPr>
        <w:t xml:space="preserve">Possible Outcomes of the Independent Review Process </w:t>
      </w:r>
    </w:p>
    <w:p w14:paraId="7A3406A4" w14:textId="77777777" w:rsidR="00E40399" w:rsidRDefault="00E40399" w:rsidP="00E40399">
      <w:pPr>
        <w:pStyle w:val="Numbering"/>
      </w:pPr>
      <w:r>
        <w:t xml:space="preserve">An </w:t>
      </w:r>
      <w:r w:rsidR="001C37B2">
        <w:t>IRP</w:t>
      </w:r>
      <w:r>
        <w:t xml:space="preserve"> will result in a declaration that an action/failure to act </w:t>
      </w:r>
      <w:r w:rsidRPr="00E40399">
        <w:rPr>
          <w:b/>
        </w:rPr>
        <w:t>complied</w:t>
      </w:r>
      <w:r>
        <w:t xml:space="preserve"> or </w:t>
      </w:r>
      <w:r w:rsidRPr="00E40399">
        <w:rPr>
          <w:b/>
        </w:rPr>
        <w:t>did not comply</w:t>
      </w:r>
      <w:r>
        <w:t xml:space="preserve"> with ICANN’s Articles of Incorporation and/or Bylaws. To the extent permitted by law, </w:t>
      </w:r>
      <w:r w:rsidR="001C37B2">
        <w:t>IRP</w:t>
      </w:r>
      <w:r>
        <w:t xml:space="preserve"> decisions should be binding on ICANN. </w:t>
      </w:r>
    </w:p>
    <w:p w14:paraId="38EFBC89" w14:textId="77777777" w:rsidR="00E40399" w:rsidRDefault="00E40399" w:rsidP="00E40399">
      <w:pPr>
        <w:pStyle w:val="Text"/>
        <w:numPr>
          <w:ilvl w:val="0"/>
          <w:numId w:val="34"/>
        </w:numPr>
      </w:pPr>
      <w:r>
        <w:rPr>
          <w:rFonts w:hint="eastAsia"/>
        </w:rPr>
        <w:t xml:space="preserve">Decisions of a three-member </w:t>
      </w:r>
      <w:r w:rsidR="00517726">
        <w:t>Decisional Panel</w:t>
      </w:r>
      <w:r>
        <w:rPr>
          <w:rFonts w:hint="eastAsia"/>
        </w:rPr>
        <w:t xml:space="preserve"> will be appealable to the full </w:t>
      </w:r>
      <w:r w:rsidR="00517726">
        <w:t>IRP Panel</w:t>
      </w:r>
      <w:r w:rsidR="0057124A">
        <w:rPr>
          <w:rFonts w:hint="eastAsia"/>
        </w:rPr>
        <w:t xml:space="preserve"> </w:t>
      </w:r>
      <w:r>
        <w:rPr>
          <w:rFonts w:hint="eastAsia"/>
        </w:rPr>
        <w:t>sitting en banc, based on a clear error of judgment or the application of an incorrect legal standard. The standard may be revised or supplemente</w:t>
      </w:r>
      <w:r>
        <w:t xml:space="preserve">d via the </w:t>
      </w:r>
      <w:r w:rsidR="001C37B2">
        <w:t>IRP</w:t>
      </w:r>
      <w:r>
        <w:t xml:space="preserve"> Sub</w:t>
      </w:r>
      <w:r w:rsidR="0057124A">
        <w:t>g</w:t>
      </w:r>
      <w:r>
        <w:t>roup process, which will be developed.</w:t>
      </w:r>
    </w:p>
    <w:p w14:paraId="6020B074" w14:textId="77777777" w:rsidR="00E40399" w:rsidRDefault="00E40399" w:rsidP="00E40399">
      <w:pPr>
        <w:pStyle w:val="Text"/>
        <w:numPr>
          <w:ilvl w:val="0"/>
          <w:numId w:val="34"/>
        </w:numPr>
      </w:pPr>
      <w:r>
        <w:rPr>
          <w:rFonts w:hint="eastAsia"/>
        </w:rPr>
        <w:t xml:space="preserve">This balance between the limited right of appeal and the limitation to the type of decision made is intended to mitigate the potential effect that one key decision of the </w:t>
      </w:r>
      <w:r w:rsidR="00E012A8">
        <w:t>p</w:t>
      </w:r>
      <w:r w:rsidR="00E012A8">
        <w:rPr>
          <w:rFonts w:hint="eastAsia"/>
        </w:rPr>
        <w:t xml:space="preserve">anel </w:t>
      </w:r>
      <w:r>
        <w:rPr>
          <w:rFonts w:hint="eastAsia"/>
        </w:rPr>
        <w:t>might have on several third parties, and to avoid an outcome that would force</w:t>
      </w:r>
      <w:r>
        <w:t xml:space="preserve"> the Board to violate its fiduciary duties.</w:t>
      </w:r>
    </w:p>
    <w:p w14:paraId="611E466D" w14:textId="77777777" w:rsidR="00E40399" w:rsidRDefault="00E40399" w:rsidP="00E40399">
      <w:pPr>
        <w:pStyle w:val="Text"/>
        <w:numPr>
          <w:ilvl w:val="0"/>
          <w:numId w:val="34"/>
        </w:numPr>
      </w:pPr>
      <w:r>
        <w:rPr>
          <w:rFonts w:hint="eastAsia"/>
        </w:rPr>
        <w:t xml:space="preserve">The limited right to appeal is further balanced by the </w:t>
      </w:r>
      <w:r w:rsidR="00517726">
        <w:t>Seven</w:t>
      </w:r>
      <w:r>
        <w:rPr>
          <w:rFonts w:hint="eastAsia"/>
        </w:rPr>
        <w:t xml:space="preserve"> Community Powers, relevant policy development processes, and advice from </w:t>
      </w:r>
      <w:r w:rsidR="00E012A8">
        <w:t>ACs</w:t>
      </w:r>
      <w:r>
        <w:rPr>
          <w:rFonts w:hint="eastAsia"/>
        </w:rPr>
        <w:t>, each as set forth in the Bylaws.</w:t>
      </w:r>
    </w:p>
    <w:p w14:paraId="6180C034" w14:textId="77777777" w:rsidR="00E40399" w:rsidRDefault="00517726" w:rsidP="00E40399">
      <w:pPr>
        <w:pStyle w:val="Text"/>
        <w:numPr>
          <w:ilvl w:val="0"/>
          <w:numId w:val="34"/>
        </w:numPr>
      </w:pPr>
      <w:r>
        <w:t>IRP Panel</w:t>
      </w:r>
      <w:r w:rsidR="00E012A8">
        <w:rPr>
          <w:rFonts w:hint="eastAsia"/>
        </w:rPr>
        <w:t xml:space="preserve">ists </w:t>
      </w:r>
      <w:r w:rsidR="00E40399">
        <w:rPr>
          <w:rFonts w:hint="eastAsia"/>
        </w:rPr>
        <w:t xml:space="preserve">will consider and may rely on prior decisions of other Independent Review Processes that address similar issues. </w:t>
      </w:r>
    </w:p>
    <w:p w14:paraId="235A675B" w14:textId="77777777" w:rsidR="00E40399" w:rsidRDefault="00E40399" w:rsidP="00E40399">
      <w:pPr>
        <w:pStyle w:val="Text"/>
        <w:numPr>
          <w:ilvl w:val="0"/>
          <w:numId w:val="34"/>
        </w:numPr>
      </w:pPr>
      <w:r>
        <w:rPr>
          <w:rFonts w:hint="eastAsia"/>
        </w:rPr>
        <w:t>Interim (prospective, interlocutory, injunctive, status quo preservation) relief will be available in advance of</w:t>
      </w:r>
      <w:r w:rsidR="00FC05E3">
        <w:rPr>
          <w:rFonts w:hint="eastAsia"/>
        </w:rPr>
        <w:t xml:space="preserve"> Board/management/staff action </w:t>
      </w:r>
      <w:r>
        <w:rPr>
          <w:rFonts w:hint="eastAsia"/>
        </w:rPr>
        <w:t>where a complainant can demonstrate:</w:t>
      </w:r>
    </w:p>
    <w:p w14:paraId="5E3BC714" w14:textId="77777777" w:rsidR="00E40399" w:rsidRDefault="00E40399" w:rsidP="00E40399">
      <w:pPr>
        <w:pStyle w:val="Text"/>
        <w:numPr>
          <w:ilvl w:val="1"/>
          <w:numId w:val="34"/>
        </w:numPr>
      </w:pPr>
      <w:r>
        <w:lastRenderedPageBreak/>
        <w:t>Harm that cannot be cured once a decision has been taken or for which there is no adequate remedy once a decision has been taken</w:t>
      </w:r>
      <w:r w:rsidR="00E012A8">
        <w:t>.</w:t>
      </w:r>
    </w:p>
    <w:p w14:paraId="36512CDF" w14:textId="77777777" w:rsidR="00E40399" w:rsidRDefault="00E40399" w:rsidP="00E40399">
      <w:pPr>
        <w:pStyle w:val="Text"/>
        <w:numPr>
          <w:ilvl w:val="1"/>
          <w:numId w:val="34"/>
        </w:numPr>
      </w:pPr>
      <w:r>
        <w:t>Either:</w:t>
      </w:r>
    </w:p>
    <w:p w14:paraId="63334259" w14:textId="77777777" w:rsidR="00E40399" w:rsidRDefault="003F2FDB" w:rsidP="00E40399">
      <w:pPr>
        <w:pStyle w:val="Text"/>
        <w:numPr>
          <w:ilvl w:val="2"/>
          <w:numId w:val="34"/>
        </w:numPr>
      </w:pPr>
      <w:r>
        <w:t>A</w:t>
      </w:r>
      <w:r w:rsidR="00E40399">
        <w:t xml:space="preserve"> lik</w:t>
      </w:r>
      <w:r>
        <w:t>elihood of success on the merits</w:t>
      </w:r>
      <w:r w:rsidR="00E012A8">
        <w:t>.</w:t>
      </w:r>
    </w:p>
    <w:p w14:paraId="40853A48" w14:textId="77777777" w:rsidR="00E40399" w:rsidRDefault="003F2FDB" w:rsidP="00E40399">
      <w:pPr>
        <w:pStyle w:val="Text"/>
        <w:numPr>
          <w:ilvl w:val="2"/>
          <w:numId w:val="34"/>
        </w:numPr>
      </w:pPr>
      <w:r>
        <w:t>S</w:t>
      </w:r>
      <w:r w:rsidR="00E40399">
        <w:t>ufficiently serious questions going to the merits</w:t>
      </w:r>
      <w:r w:rsidR="00E012A8">
        <w:t>.</w:t>
      </w:r>
    </w:p>
    <w:p w14:paraId="5219AFDA" w14:textId="77777777" w:rsidR="00E40399" w:rsidRDefault="00E40399" w:rsidP="00E40399">
      <w:pPr>
        <w:pStyle w:val="Text"/>
        <w:numPr>
          <w:ilvl w:val="1"/>
          <w:numId w:val="34"/>
        </w:numPr>
      </w:pPr>
      <w:r>
        <w:t>A balance of hardships tipping decidedly toward the party seeking the relief.</w:t>
      </w:r>
    </w:p>
    <w:p w14:paraId="3E7C13EA" w14:textId="77777777" w:rsidR="00E40399" w:rsidRDefault="00E40399" w:rsidP="00E40399">
      <w:pPr>
        <w:pStyle w:val="Text"/>
      </w:pPr>
    </w:p>
    <w:p w14:paraId="3914CA0E" w14:textId="77777777" w:rsidR="00E40399" w:rsidRPr="00E40399" w:rsidRDefault="00E40399" w:rsidP="00E40399">
      <w:pPr>
        <w:pStyle w:val="Numbering"/>
        <w:rPr>
          <w:rStyle w:val="NumberingforHeading2"/>
        </w:rPr>
      </w:pPr>
      <w:r w:rsidRPr="00E40399">
        <w:rPr>
          <w:rStyle w:val="NumberingforHeading2"/>
        </w:rPr>
        <w:t>Standing</w:t>
      </w:r>
    </w:p>
    <w:p w14:paraId="6D9850F4" w14:textId="77777777" w:rsidR="00E40399" w:rsidRDefault="00E40399" w:rsidP="00E40399">
      <w:pPr>
        <w:pStyle w:val="Numbering"/>
      </w:pPr>
      <w:r>
        <w:t xml:space="preserve">Any person/group/entity “materially affected” by an ICANN action or inaction in violation of ICANN’s Articles of Incorporation and/or Bylaws shall have the right to file a complaint under the </w:t>
      </w:r>
      <w:r w:rsidR="00517726">
        <w:t>IRP</w:t>
      </w:r>
      <w:r>
        <w:t xml:space="preserve"> and seek redress. They must do so within [number of days to be determined by</w:t>
      </w:r>
      <w:r w:rsidR="00517726">
        <w:t xml:space="preserve"> the</w:t>
      </w:r>
      <w:r>
        <w:t xml:space="preserve"> IRP Sub</w:t>
      </w:r>
      <w:r w:rsidR="00E012A8">
        <w:t>g</w:t>
      </w:r>
      <w:r w:rsidR="00517726">
        <w:t>roup]</w:t>
      </w:r>
      <w:r>
        <w:t xml:space="preserve"> days of becoming aware of the alleged violation and how it allegedly affects them. The Sole </w:t>
      </w:r>
      <w:del w:id="313" w:author="weill" w:date="2016-01-12T10:21:00Z">
        <w:r w:rsidDel="004D0303">
          <w:delText xml:space="preserve">Member </w:delText>
        </w:r>
      </w:del>
      <w:ins w:id="314" w:author="weill" w:date="2016-01-12T10:21:00Z">
        <w:r w:rsidR="004D0303">
          <w:t xml:space="preserve">Designator </w:t>
        </w:r>
      </w:ins>
      <w:r>
        <w:t>has standing to bring claims involving its rights under the Articles and Bylaws. Issues relating to joinder and intervention will be determined by the IRP Sub</w:t>
      </w:r>
      <w:r w:rsidR="00E012A8">
        <w:t>g</w:t>
      </w:r>
      <w:r>
        <w:t>roup, assisted by experts and the initial Standing Panel, based on consultation with the community.</w:t>
      </w:r>
    </w:p>
    <w:p w14:paraId="076680A1" w14:textId="77777777" w:rsidR="00E40399" w:rsidRDefault="00E40399" w:rsidP="00E40399">
      <w:pPr>
        <w:pStyle w:val="Text"/>
      </w:pPr>
    </w:p>
    <w:p w14:paraId="026147D4" w14:textId="77777777" w:rsidR="00E40399" w:rsidRPr="00E40399" w:rsidRDefault="00E40399" w:rsidP="00E40399">
      <w:pPr>
        <w:pStyle w:val="Numbering"/>
        <w:rPr>
          <w:rStyle w:val="NumberingforHeading2"/>
        </w:rPr>
      </w:pPr>
      <w:r w:rsidRPr="00E40399">
        <w:rPr>
          <w:rStyle w:val="NumberingforHeading2"/>
        </w:rPr>
        <w:t>Community Independent Review Process</w:t>
      </w:r>
    </w:p>
    <w:p w14:paraId="690D515A" w14:textId="77777777" w:rsidR="00E40399" w:rsidRDefault="00E40399" w:rsidP="00E40399">
      <w:pPr>
        <w:pStyle w:val="Numbering"/>
      </w:pPr>
      <w:r>
        <w:t xml:space="preserve">The CCWG-Accountability recommends giving the community the right to have standing with the </w:t>
      </w:r>
      <w:r w:rsidR="001C37B2">
        <w:t>IRP</w:t>
      </w:r>
      <w:ins w:id="315" w:author="weill" w:date="2016-01-12T10:32:00Z">
        <w:r w:rsidR="00A55024">
          <w:t xml:space="preserve"> (see Recommendation #4 – Community IRP power)</w:t>
        </w:r>
      </w:ins>
      <w:r>
        <w:t>. In such cases, ICANN will bear the costs associated with the Standing Panel</w:t>
      </w:r>
      <w:ins w:id="316" w:author="weill" w:date="2016-01-12T10:35:00Z">
        <w:r w:rsidR="00A55024">
          <w:t xml:space="preserve"> </w:t>
        </w:r>
        <w:commentRangeStart w:id="317"/>
        <w:r w:rsidR="00A55024">
          <w:t>as well as the Community’s legal fees</w:t>
        </w:r>
        <w:commentRangeEnd w:id="317"/>
        <w:r w:rsidR="00A55024">
          <w:rPr>
            <w:rStyle w:val="CommentReference"/>
          </w:rPr>
          <w:commentReference w:id="317"/>
        </w:r>
      </w:ins>
      <w:r>
        <w:t>, although the IRP Sub</w:t>
      </w:r>
      <w:r w:rsidR="00B7687E">
        <w:t>g</w:t>
      </w:r>
      <w:r>
        <w:t>roup may recommend filing or other fees to the extent necessary to prevent abuse of the process.</w:t>
      </w:r>
    </w:p>
    <w:p w14:paraId="3EF6D286" w14:textId="77777777" w:rsidR="00E40399" w:rsidRDefault="00E40399" w:rsidP="00E40399">
      <w:pPr>
        <w:pStyle w:val="Text"/>
      </w:pPr>
    </w:p>
    <w:p w14:paraId="55A8149E" w14:textId="77777777" w:rsidR="00D8570B" w:rsidRDefault="00D8570B" w:rsidP="00823B3A">
      <w:pPr>
        <w:pStyle w:val="Numbering"/>
        <w:rPr>
          <w:ins w:id="318" w:author="Bernard Turcotte" w:date="2016-02-03T20:43:00Z"/>
          <w:rStyle w:val="NumberingforHeading2"/>
        </w:rPr>
      </w:pPr>
      <w:ins w:id="319" w:author="Bernard Turcotte" w:date="2016-02-03T19:43:00Z">
        <w:r>
          <w:rPr>
            <w:rStyle w:val="NumberingforHeading2"/>
          </w:rPr>
          <w:t>Exclusion</w:t>
        </w:r>
      </w:ins>
      <w:ins w:id="320" w:author="Bernard Turcotte" w:date="2016-02-03T20:43:00Z">
        <w:r>
          <w:rPr>
            <w:rStyle w:val="NumberingforHeading2"/>
          </w:rPr>
          <w:t>s</w:t>
        </w:r>
      </w:ins>
      <w:ins w:id="321" w:author="Bernard Turcotte" w:date="2016-02-03T19:43:00Z">
        <w:r w:rsidR="00823B3A" w:rsidRPr="00E40399">
          <w:rPr>
            <w:rStyle w:val="NumberingforHeading2"/>
          </w:rPr>
          <w:t>:</w:t>
        </w:r>
      </w:ins>
    </w:p>
    <w:p w14:paraId="2C2BD787" w14:textId="77777777" w:rsidR="00D8570B" w:rsidRDefault="00D8570B" w:rsidP="00D8570B">
      <w:pPr>
        <w:pStyle w:val="ListParagraph"/>
        <w:numPr>
          <w:ilvl w:val="0"/>
          <w:numId w:val="0"/>
        </w:numPr>
        <w:ind w:left="1080"/>
        <w:rPr>
          <w:ins w:id="322" w:author="Bernard Turcotte" w:date="2016-02-03T20:43:00Z"/>
          <w:rStyle w:val="NumberingforHeading2"/>
        </w:rPr>
        <w:pPrChange w:id="323" w:author="Bernard Turcotte" w:date="2016-02-03T20:43:00Z">
          <w:pPr>
            <w:pStyle w:val="Numbering"/>
          </w:pPr>
        </w:pPrChange>
      </w:pPr>
    </w:p>
    <w:p w14:paraId="4E3AFED5" w14:textId="4C04BF03" w:rsidR="00823B3A" w:rsidRDefault="00823B3A" w:rsidP="00D8570B">
      <w:pPr>
        <w:pStyle w:val="Numbering"/>
        <w:numPr>
          <w:ilvl w:val="0"/>
          <w:numId w:val="51"/>
        </w:numPr>
        <w:rPr>
          <w:ins w:id="324" w:author="Bernard Turcotte" w:date="2016-02-03T19:45:00Z"/>
          <w:rStyle w:val="NumberingforHeading2"/>
        </w:rPr>
        <w:pPrChange w:id="325" w:author="Bernard Turcotte" w:date="2016-02-03T20:43:00Z">
          <w:pPr>
            <w:pStyle w:val="Numbering"/>
          </w:pPr>
        </w:pPrChange>
      </w:pPr>
      <w:ins w:id="326" w:author="Bernard Turcotte" w:date="2016-02-03T19:44:00Z">
        <w:r>
          <w:rPr>
            <w:rStyle w:val="NumberingforHeading2"/>
          </w:rPr>
          <w:t>Challenges the result(s) of a S</w:t>
        </w:r>
        <w:r w:rsidRPr="00823B3A">
          <w:rPr>
            <w:rStyle w:val="NumberingforHeading2"/>
          </w:rPr>
          <w:t xml:space="preserve">upporting </w:t>
        </w:r>
        <w:r>
          <w:rPr>
            <w:rStyle w:val="NumberingforHeading2"/>
          </w:rPr>
          <w:t>O</w:t>
        </w:r>
        <w:r w:rsidRPr="00823B3A">
          <w:rPr>
            <w:rStyle w:val="NumberingforHeading2"/>
          </w:rPr>
          <w:t>rganization’s policy development process (PDP)</w:t>
        </w:r>
      </w:ins>
    </w:p>
    <w:p w14:paraId="78E4CC65" w14:textId="595E0519" w:rsidR="00823B3A" w:rsidRPr="00823B3A" w:rsidRDefault="00823B3A" w:rsidP="00D8570B">
      <w:pPr>
        <w:pStyle w:val="Numbering"/>
        <w:numPr>
          <w:ilvl w:val="0"/>
          <w:numId w:val="0"/>
        </w:numPr>
        <w:ind w:left="880"/>
        <w:rPr>
          <w:ins w:id="327" w:author="Bernard Turcotte" w:date="2016-02-03T19:45:00Z"/>
          <w:rFonts w:eastAsiaTheme="majorEastAsia" w:cstheme="majorBidi"/>
          <w:b/>
          <w:bCs/>
          <w:color w:val="0C3063"/>
          <w:sz w:val="26"/>
          <w:szCs w:val="26"/>
          <w:rPrChange w:id="328" w:author="Bernard Turcotte" w:date="2016-02-03T19:45:00Z">
            <w:rPr>
              <w:ins w:id="329" w:author="Bernard Turcotte" w:date="2016-02-03T19:45:00Z"/>
            </w:rPr>
          </w:rPrChange>
        </w:rPr>
        <w:pPrChange w:id="330" w:author="Bernard Turcotte" w:date="2016-02-03T20:44:00Z">
          <w:pPr>
            <w:pStyle w:val="Numbering"/>
          </w:pPr>
        </w:pPrChange>
      </w:pPr>
      <w:ins w:id="331" w:author="Bernard Turcotte" w:date="2016-02-03T19:45:00Z">
        <w:r w:rsidRPr="00823B3A">
          <w:t xml:space="preserve">Notwithstanding the foregoing and notwithstanding any required threshold for launching a community IRP, no community IRP that challenges the result(s) of a supporting organization’s policy development process (PDP) may be </w:t>
        </w:r>
        <w:proofErr w:type="gramStart"/>
        <w:r w:rsidRPr="00823B3A">
          <w:t>launched  without</w:t>
        </w:r>
        <w:proofErr w:type="gramEnd"/>
        <w:r w:rsidRPr="00823B3A">
          <w:t xml:space="preserve"> the support of the supporting organization that developed such PDP or, in the case of joint PDPs, without the support of the supporting organizations that developed such PDP.</w:t>
        </w:r>
      </w:ins>
    </w:p>
    <w:p w14:paraId="06F687D2" w14:textId="12D209DE" w:rsidR="00823B3A" w:rsidRPr="00823B3A" w:rsidRDefault="00823B3A">
      <w:pPr>
        <w:pStyle w:val="ListParagraph"/>
        <w:numPr>
          <w:ilvl w:val="0"/>
          <w:numId w:val="0"/>
        </w:numPr>
        <w:ind w:left="1080"/>
        <w:rPr>
          <w:ins w:id="332" w:author="Bernard Turcotte" w:date="2016-02-03T19:45:00Z"/>
          <w:rFonts w:eastAsiaTheme="majorEastAsia" w:cstheme="majorBidi"/>
          <w:b/>
          <w:bCs/>
          <w:color w:val="0C3063"/>
          <w:sz w:val="26"/>
          <w:szCs w:val="26"/>
          <w:rPrChange w:id="333" w:author="Bernard Turcotte" w:date="2016-02-03T19:45:00Z">
            <w:rPr>
              <w:ins w:id="334" w:author="Bernard Turcotte" w:date="2016-02-03T19:45:00Z"/>
            </w:rPr>
          </w:rPrChange>
        </w:rPr>
        <w:pPrChange w:id="335" w:author="Bernard Turcotte" w:date="2016-02-03T19:45:00Z">
          <w:pPr>
            <w:pStyle w:val="Numbering"/>
          </w:pPr>
        </w:pPrChange>
      </w:pPr>
    </w:p>
    <w:p w14:paraId="1DF72D95" w14:textId="6D20C522" w:rsidR="00E40399" w:rsidRPr="00E40399" w:rsidRDefault="00E40399" w:rsidP="00D8570B">
      <w:pPr>
        <w:pStyle w:val="Numbering"/>
        <w:numPr>
          <w:ilvl w:val="0"/>
          <w:numId w:val="52"/>
        </w:numPr>
        <w:rPr>
          <w:rStyle w:val="NumberingforHeading2"/>
        </w:rPr>
        <w:pPrChange w:id="336" w:author="Bernard Turcotte" w:date="2016-02-03T20:44:00Z">
          <w:pPr>
            <w:pStyle w:val="Numbering"/>
          </w:pPr>
        </w:pPrChange>
      </w:pPr>
      <w:del w:id="337" w:author="Bernard Turcotte" w:date="2016-02-03T20:43:00Z">
        <w:r w:rsidRPr="00E40399" w:rsidDel="00D8570B">
          <w:rPr>
            <w:rStyle w:val="NumberingforHeading2"/>
          </w:rPr>
          <w:delText xml:space="preserve">Exclusions: </w:delText>
        </w:r>
      </w:del>
      <w:r w:rsidR="00517726">
        <w:rPr>
          <w:rStyle w:val="NumberingforHeading2"/>
        </w:rPr>
        <w:t>Country Code Top Level Domain</w:t>
      </w:r>
      <w:r w:rsidRPr="00E40399">
        <w:rPr>
          <w:rStyle w:val="NumberingforHeading2"/>
        </w:rPr>
        <w:t xml:space="preserve"> Delegation/</w:t>
      </w:r>
      <w:proofErr w:type="spellStart"/>
      <w:r w:rsidRPr="00E40399">
        <w:rPr>
          <w:rStyle w:val="NumberingforHeading2"/>
        </w:rPr>
        <w:t>Redelegation</w:t>
      </w:r>
      <w:proofErr w:type="spellEnd"/>
    </w:p>
    <w:p w14:paraId="2E9C6ADF" w14:textId="77777777" w:rsidR="00E40399" w:rsidRDefault="00E40399" w:rsidP="00D8570B">
      <w:pPr>
        <w:pStyle w:val="Numbering"/>
        <w:numPr>
          <w:ilvl w:val="0"/>
          <w:numId w:val="0"/>
        </w:numPr>
        <w:ind w:left="880"/>
        <w:pPrChange w:id="338" w:author="Bernard Turcotte" w:date="2016-02-03T20:44:00Z">
          <w:pPr>
            <w:pStyle w:val="Numbering"/>
          </w:pPr>
        </w:pPrChange>
      </w:pPr>
      <w:r>
        <w:t>In its letter dated 15 April 2015, the CWG-Stewardship indicated that “any appeal</w:t>
      </w:r>
      <w:r w:rsidR="00B7687E">
        <w:t>s</w:t>
      </w:r>
      <w:r>
        <w:t xml:space="preserve"> mechanism developed by the CCWG-Accountability should not cover </w:t>
      </w:r>
      <w:r w:rsidR="00FC05E3">
        <w:t>country code top-level domain</w:t>
      </w:r>
      <w:r>
        <w:t xml:space="preserve"> delegation/re-delegation issues as these are expected to be developed by the </w:t>
      </w:r>
      <w:r w:rsidR="00FC05E3">
        <w:t xml:space="preserve">country code top-level domain </w:t>
      </w:r>
      <w:r>
        <w:t>community through the appropriate processes</w:t>
      </w:r>
      <w:r w:rsidR="00B7687E">
        <w:t>.</w:t>
      </w:r>
      <w:r>
        <w:t xml:space="preserve">” </w:t>
      </w:r>
    </w:p>
    <w:p w14:paraId="41BCBA43" w14:textId="77777777" w:rsidR="00E40399" w:rsidRDefault="00E40399" w:rsidP="00D8570B">
      <w:pPr>
        <w:pStyle w:val="Numbering"/>
        <w:numPr>
          <w:ilvl w:val="0"/>
          <w:numId w:val="0"/>
        </w:numPr>
        <w:ind w:left="880"/>
        <w:pPrChange w:id="339" w:author="Bernard Turcotte" w:date="2016-02-03T20:44:00Z">
          <w:pPr>
            <w:pStyle w:val="Numbering"/>
          </w:pPr>
        </w:pPrChange>
      </w:pPr>
      <w:r>
        <w:t xml:space="preserve">As requested by the CWG-Stewardship, decisions regarding </w:t>
      </w:r>
      <w:r w:rsidR="00FC05E3">
        <w:t xml:space="preserve">country code top-level domain </w:t>
      </w:r>
      <w:r>
        <w:t xml:space="preserve">delegations or revocations would be excluded from standing, until the </w:t>
      </w:r>
      <w:r w:rsidR="00FC05E3">
        <w:t xml:space="preserve">country code </w:t>
      </w:r>
      <w:r w:rsidR="00FC05E3">
        <w:lastRenderedPageBreak/>
        <w:t xml:space="preserve">top-level domain </w:t>
      </w:r>
      <w:r>
        <w:t>community, in coordination with other parties, has developed relevant appeals mechanisms.</w:t>
      </w:r>
    </w:p>
    <w:p w14:paraId="00428099" w14:textId="77777777" w:rsidR="00E40399" w:rsidRDefault="00E40399" w:rsidP="00E40399">
      <w:pPr>
        <w:pStyle w:val="Text"/>
      </w:pPr>
    </w:p>
    <w:p w14:paraId="124C2269" w14:textId="73EDE310" w:rsidR="00E40399" w:rsidRPr="00E40399" w:rsidRDefault="00E40399" w:rsidP="00D8570B">
      <w:pPr>
        <w:pStyle w:val="Numbering"/>
        <w:numPr>
          <w:ilvl w:val="0"/>
          <w:numId w:val="53"/>
        </w:numPr>
        <w:rPr>
          <w:rStyle w:val="NumberingforHeading2"/>
        </w:rPr>
        <w:pPrChange w:id="340" w:author="Bernard Turcotte" w:date="2016-02-03T20:45:00Z">
          <w:pPr>
            <w:pStyle w:val="Numbering"/>
          </w:pPr>
        </w:pPrChange>
      </w:pPr>
      <w:del w:id="341" w:author="Bernard Turcotte" w:date="2016-02-03T20:44:00Z">
        <w:r w:rsidRPr="00E40399" w:rsidDel="00D8570B">
          <w:rPr>
            <w:rStyle w:val="NumberingforHeading2"/>
          </w:rPr>
          <w:delText xml:space="preserve">Exclusions: </w:delText>
        </w:r>
      </w:del>
      <w:r w:rsidRPr="00E40399">
        <w:rPr>
          <w:rStyle w:val="NumberingforHeading2"/>
        </w:rPr>
        <w:t>Numbering Resources</w:t>
      </w:r>
    </w:p>
    <w:p w14:paraId="0DD0CBCC" w14:textId="77777777" w:rsidR="00E40399" w:rsidRDefault="00E40399" w:rsidP="00D8570B">
      <w:pPr>
        <w:pStyle w:val="Numbering"/>
        <w:numPr>
          <w:ilvl w:val="0"/>
          <w:numId w:val="0"/>
        </w:numPr>
        <w:ind w:left="880"/>
        <w:rPr>
          <w:ins w:id="342" w:author="weill" w:date="2016-01-12T10:17:00Z"/>
        </w:rPr>
        <w:pPrChange w:id="343" w:author="Bernard Turcotte" w:date="2016-02-03T20:45:00Z">
          <w:pPr>
            <w:pStyle w:val="Numbering"/>
          </w:pPr>
        </w:pPrChange>
      </w:pPr>
      <w:r>
        <w:t xml:space="preserve">The Address </w:t>
      </w:r>
      <w:r w:rsidR="00517726">
        <w:t>Supporting Organization (ASO)</w:t>
      </w:r>
      <w:r>
        <w:t xml:space="preserve"> has likewise indicated that disputes related to Internet number resources should be out of scope for the </w:t>
      </w:r>
      <w:r w:rsidR="001C37B2">
        <w:t>IRP</w:t>
      </w:r>
      <w:ins w:id="344" w:author="weill" w:date="2016-01-12T10:16:00Z">
        <w:r w:rsidR="00FC148E">
          <w:t xml:space="preserve">, </w:t>
        </w:r>
        <w:commentRangeStart w:id="345"/>
        <w:r w:rsidR="00FC148E">
          <w:t xml:space="preserve">since an existing dispute settlement mechanism already exists as part of the </w:t>
        </w:r>
        <w:proofErr w:type="spellStart"/>
        <w:r w:rsidR="00FC148E">
          <w:t>Icann</w:t>
        </w:r>
        <w:proofErr w:type="spellEnd"/>
        <w:r w:rsidR="00FC148E">
          <w:t xml:space="preserve"> Address Support Organization Memorandum of Understanding</w:t>
        </w:r>
      </w:ins>
      <w:ins w:id="346" w:author="weill" w:date="2016-01-12T10:17:00Z">
        <w:r w:rsidR="00FC148E">
          <w:rPr>
            <w:rStyle w:val="FootnoteReference"/>
          </w:rPr>
          <w:footnoteReference w:id="1"/>
        </w:r>
      </w:ins>
      <w:r>
        <w:t xml:space="preserve">. </w:t>
      </w:r>
      <w:commentRangeEnd w:id="345"/>
      <w:r w:rsidR="00FC148E">
        <w:rPr>
          <w:rStyle w:val="CommentReference"/>
        </w:rPr>
        <w:commentReference w:id="345"/>
      </w:r>
      <w:r>
        <w:t xml:space="preserve">As requested by the </w:t>
      </w:r>
      <w:r w:rsidR="00517726">
        <w:t xml:space="preserve">ASO, </w:t>
      </w:r>
      <w:r>
        <w:t>decisions regarding numbering resources would be excluded from standing.</w:t>
      </w:r>
    </w:p>
    <w:p w14:paraId="1E27150E" w14:textId="77777777" w:rsidR="00FC148E" w:rsidRDefault="00FC148E" w:rsidP="00D8570B">
      <w:pPr>
        <w:pStyle w:val="Numbering"/>
        <w:numPr>
          <w:ilvl w:val="0"/>
          <w:numId w:val="53"/>
        </w:numPr>
        <w:pPrChange w:id="349" w:author="Bernard Turcotte" w:date="2016-02-03T20:45:00Z">
          <w:pPr>
            <w:pStyle w:val="Numbering"/>
          </w:pPr>
        </w:pPrChange>
      </w:pPr>
    </w:p>
    <w:p w14:paraId="5C5F6BBE" w14:textId="082CD992" w:rsidR="00FC148E" w:rsidRPr="00E40399" w:rsidRDefault="00FC148E" w:rsidP="00D8570B">
      <w:pPr>
        <w:pStyle w:val="Numbering"/>
        <w:numPr>
          <w:ilvl w:val="0"/>
          <w:numId w:val="53"/>
        </w:numPr>
        <w:rPr>
          <w:ins w:id="350" w:author="weill" w:date="2016-01-12T10:17:00Z"/>
          <w:rStyle w:val="NumberingforHeading2"/>
        </w:rPr>
        <w:pPrChange w:id="351" w:author="Bernard Turcotte" w:date="2016-02-03T20:45:00Z">
          <w:pPr>
            <w:pStyle w:val="Numbering"/>
          </w:pPr>
        </w:pPrChange>
      </w:pPr>
      <w:ins w:id="352" w:author="weill" w:date="2016-01-12T10:17:00Z">
        <w:del w:id="353" w:author="Bernard Turcotte" w:date="2016-02-03T20:44:00Z">
          <w:r w:rsidRPr="00E40399" w:rsidDel="00D8570B">
            <w:rPr>
              <w:rStyle w:val="NumberingforHeading2"/>
            </w:rPr>
            <w:delText xml:space="preserve">Exclusions: </w:delText>
          </w:r>
        </w:del>
      </w:ins>
      <w:ins w:id="354" w:author="weill" w:date="2016-01-12T10:18:00Z">
        <w:del w:id="355" w:author="Bernard Turcotte" w:date="2016-02-03T20:44:00Z">
          <w:r w:rsidDel="00D8570B">
            <w:rPr>
              <w:rStyle w:val="NumberingforHeading2"/>
            </w:rPr>
            <w:delText>p</w:delText>
          </w:r>
        </w:del>
      </w:ins>
      <w:ins w:id="356" w:author="Bernard Turcotte" w:date="2016-02-03T20:44:00Z">
        <w:r w:rsidR="00D8570B">
          <w:rPr>
            <w:rStyle w:val="NumberingforHeading2"/>
          </w:rPr>
          <w:t>P</w:t>
        </w:r>
      </w:ins>
      <w:ins w:id="357" w:author="weill" w:date="2016-01-12T10:18:00Z">
        <w:r>
          <w:rPr>
            <w:rStyle w:val="NumberingforHeading2"/>
          </w:rPr>
          <w:t>rotocols and parameters</w:t>
        </w:r>
      </w:ins>
    </w:p>
    <w:p w14:paraId="53B54A23" w14:textId="77777777" w:rsidR="00FC148E" w:rsidRDefault="00FC148E" w:rsidP="00D8570B">
      <w:pPr>
        <w:pStyle w:val="Numbering"/>
        <w:numPr>
          <w:ilvl w:val="0"/>
          <w:numId w:val="0"/>
        </w:numPr>
        <w:ind w:left="880"/>
        <w:rPr>
          <w:ins w:id="358" w:author="weill" w:date="2016-01-12T10:17:00Z"/>
        </w:rPr>
        <w:pPrChange w:id="359" w:author="Bernard Turcotte" w:date="2016-02-03T20:45:00Z">
          <w:pPr>
            <w:pStyle w:val="Numbering"/>
          </w:pPr>
        </w:pPrChange>
      </w:pPr>
      <w:bookmarkStart w:id="360" w:name="_GoBack"/>
      <w:bookmarkEnd w:id="360"/>
      <w:ins w:id="361" w:author="weill" w:date="2016-01-12T10:17:00Z">
        <w:r>
          <w:t xml:space="preserve">The </w:t>
        </w:r>
      </w:ins>
      <w:ins w:id="362" w:author="weill" w:date="2016-01-12T10:18:00Z">
        <w:r>
          <w:t xml:space="preserve">Internet Architecture Board </w:t>
        </w:r>
      </w:ins>
      <w:ins w:id="363" w:author="weill" w:date="2016-01-12T10:17:00Z">
        <w:r>
          <w:t>(</w:t>
        </w:r>
      </w:ins>
      <w:ins w:id="364" w:author="weill" w:date="2016-01-12T10:18:00Z">
        <w:r>
          <w:t>IAB</w:t>
        </w:r>
      </w:ins>
      <w:ins w:id="365" w:author="weill" w:date="2016-01-12T10:17:00Z">
        <w:r>
          <w:t xml:space="preserve">) has likewise indicated that disputes related to </w:t>
        </w:r>
      </w:ins>
      <w:ins w:id="366" w:author="weill" w:date="2016-01-12T10:18:00Z">
        <w:r>
          <w:t xml:space="preserve">protocols and parameters </w:t>
        </w:r>
      </w:ins>
      <w:ins w:id="367" w:author="weill" w:date="2016-01-12T10:17:00Z">
        <w:r>
          <w:t xml:space="preserve">should be out of scope for the IRP, since an existing dispute settlement mechanism already exists as part of the </w:t>
        </w:r>
      </w:ins>
      <w:commentRangeStart w:id="368"/>
      <w:ins w:id="369" w:author="weill" w:date="2016-01-12T10:19:00Z">
        <w:r w:rsidRPr="00FC148E">
          <w:t>ICANN / IANA - IETF MoU</w:t>
        </w:r>
        <w:commentRangeEnd w:id="368"/>
        <w:r w:rsidR="009665BC">
          <w:rPr>
            <w:rStyle w:val="CommentReference"/>
          </w:rPr>
          <w:commentReference w:id="368"/>
        </w:r>
      </w:ins>
      <w:ins w:id="370" w:author="weill" w:date="2016-01-12T10:17:00Z">
        <w:r>
          <w:t xml:space="preserve">. As requested, decisions regarding </w:t>
        </w:r>
      </w:ins>
      <w:ins w:id="371" w:author="weill" w:date="2016-01-12T10:20:00Z">
        <w:r w:rsidR="009665BC">
          <w:t xml:space="preserve">protocols and parameter </w:t>
        </w:r>
      </w:ins>
      <w:ins w:id="372" w:author="weill" w:date="2016-01-12T10:17:00Z">
        <w:r>
          <w:t>resources would be excluded from standing.</w:t>
        </w:r>
      </w:ins>
    </w:p>
    <w:p w14:paraId="6CEA130E" w14:textId="77777777" w:rsidR="00E40399" w:rsidRDefault="00E40399" w:rsidP="00E40399">
      <w:pPr>
        <w:pStyle w:val="Text"/>
      </w:pPr>
    </w:p>
    <w:p w14:paraId="6AE9E0F7" w14:textId="77777777" w:rsidR="00E40399" w:rsidRPr="00E40399" w:rsidRDefault="00E40399" w:rsidP="00E40399">
      <w:pPr>
        <w:pStyle w:val="Numbering"/>
        <w:rPr>
          <w:rStyle w:val="NumberingforHeading2"/>
        </w:rPr>
      </w:pPr>
      <w:r w:rsidRPr="00E40399">
        <w:rPr>
          <w:rStyle w:val="NumberingforHeading2"/>
        </w:rPr>
        <w:t>Standard of Review</w:t>
      </w:r>
    </w:p>
    <w:p w14:paraId="29685EB1" w14:textId="34BDC992" w:rsidR="00E40399" w:rsidRDefault="00E40399" w:rsidP="00E40399">
      <w:pPr>
        <w:pStyle w:val="Numbering"/>
        <w:rPr>
          <w:ins w:id="373" w:author="Bernard Turcotte" w:date="2016-02-03T20:31:00Z"/>
        </w:rPr>
      </w:pPr>
      <w:r>
        <w:t xml:space="preserve">The </w:t>
      </w:r>
      <w:r w:rsidR="00517726">
        <w:t>IRP Panel</w:t>
      </w:r>
      <w:r>
        <w:t xml:space="preserve">, with respect to a particular </w:t>
      </w:r>
      <w:r w:rsidR="001C37B2">
        <w:t>IRP</w:t>
      </w:r>
      <w:r>
        <w:t xml:space="preserve">, shall decide the issue(s) presented based on their own independent interpretation of the ICANN Articles and Bylaws in the context of applicable governing law. The standard of review shall be an objective examination as to whether the complained-of action exceeds the scope of ICANN’s Mission and/or violates ICANN’s Articles and Bylaws. Decisions will be based on each </w:t>
      </w:r>
      <w:r w:rsidR="00517726">
        <w:t>IRP Panel</w:t>
      </w:r>
      <w:r w:rsidR="00053094">
        <w:t xml:space="preserve">ist’s </w:t>
      </w:r>
      <w:r>
        <w:t xml:space="preserve">assessment of the merits of the claimant’s case. The </w:t>
      </w:r>
      <w:r w:rsidR="00053094">
        <w:t xml:space="preserve">panel </w:t>
      </w:r>
      <w:r>
        <w:t>may undertake a de novo review of the case, make findings of fact, and issue decisions based on those facts.</w:t>
      </w:r>
    </w:p>
    <w:p w14:paraId="5D926A7D" w14:textId="1D732B68" w:rsidR="00A47BF2" w:rsidRPr="00A47BF2" w:rsidRDefault="00A47BF2" w:rsidP="00A47BF2">
      <w:pPr>
        <w:pStyle w:val="Numbering"/>
        <w:rPr>
          <w:ins w:id="374" w:author="Bernard Turcotte" w:date="2016-02-03T20:31:00Z"/>
          <w:lang w:val="en-CA"/>
        </w:rPr>
      </w:pPr>
      <w:ins w:id="375" w:author="Bernard Turcotte" w:date="2016-02-03T20:31:00Z">
        <w:r>
          <w:t>With respect to P</w:t>
        </w:r>
        <w:r>
          <w:rPr>
            <w:lang w:val="en-CA"/>
          </w:rPr>
          <w:t xml:space="preserve">TI </w:t>
        </w:r>
        <w:r w:rsidR="00A2120A">
          <w:rPr>
            <w:lang w:val="en-CA"/>
          </w:rPr>
          <w:t>–</w:t>
        </w:r>
        <w:r>
          <w:rPr>
            <w:lang w:val="en-CA"/>
          </w:rPr>
          <w:t xml:space="preserve"> </w:t>
        </w:r>
        <w:r w:rsidR="00A2120A">
          <w:rPr>
            <w:lang w:val="en-CA"/>
          </w:rPr>
          <w:t>The s</w:t>
        </w:r>
        <w:r w:rsidRPr="00A47BF2">
          <w:rPr>
            <w:lang w:val="en-CA"/>
          </w:rPr>
          <w:t>tandard of review will be material breach of PTI obligations under contract with ICANN, whether through action or inaction, where the alleged breach has resulted in material harm to the complainant.</w:t>
        </w:r>
      </w:ins>
    </w:p>
    <w:p w14:paraId="6FEAC2F3" w14:textId="6654F046" w:rsidR="00A47BF2" w:rsidDel="00A2120A" w:rsidRDefault="00A47BF2" w:rsidP="00E40399">
      <w:pPr>
        <w:pStyle w:val="Numbering"/>
        <w:rPr>
          <w:del w:id="376" w:author="Bernard Turcotte" w:date="2016-02-03T20:31:00Z"/>
        </w:rPr>
      </w:pPr>
    </w:p>
    <w:p w14:paraId="240562A0" w14:textId="63928FCF" w:rsidR="00E40399" w:rsidDel="00A2120A" w:rsidRDefault="00E40399" w:rsidP="00E40399">
      <w:pPr>
        <w:pStyle w:val="Text"/>
        <w:rPr>
          <w:del w:id="377" w:author="Bernard Turcotte" w:date="2016-02-03T20:31:00Z"/>
        </w:rPr>
      </w:pPr>
    </w:p>
    <w:p w14:paraId="7DA5620C" w14:textId="77777777" w:rsidR="00E40399" w:rsidRPr="00E40399" w:rsidRDefault="00E40399" w:rsidP="00E40399">
      <w:pPr>
        <w:pStyle w:val="Numbering"/>
        <w:rPr>
          <w:rStyle w:val="NumberingforHeading2"/>
        </w:rPr>
      </w:pPr>
      <w:r w:rsidRPr="00E40399">
        <w:rPr>
          <w:rStyle w:val="NumberingforHeading2"/>
        </w:rPr>
        <w:t>Composition of Panel and Expertise</w:t>
      </w:r>
    </w:p>
    <w:p w14:paraId="4CAF62F7" w14:textId="77777777" w:rsidR="00E40399" w:rsidRDefault="00E40399" w:rsidP="00E40399">
      <w:pPr>
        <w:pStyle w:val="Numbering"/>
      </w:pPr>
      <w:r>
        <w:t xml:space="preserve">Significant legal expertise, particularly international law, corporate governance, and judicial systems/dispute resolution/arbitration is necessary. Panelists should also possess expertise, developed over time, about the DNS and ICANN’s policies, practices, and procedures. At a minimum, </w:t>
      </w:r>
      <w:r w:rsidR="00053094">
        <w:t xml:space="preserve">panelists </w:t>
      </w:r>
      <w:r>
        <w:t>should receive training on the workings and manage</w:t>
      </w:r>
      <w:r w:rsidR="003F2FDB">
        <w:t>ment of the Domain Name System</w:t>
      </w:r>
      <w:r w:rsidR="006D78CF">
        <w:t xml:space="preserve"> (DNS)</w:t>
      </w:r>
      <w:r>
        <w:t>.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r>
        <w:br/>
      </w:r>
      <w:r>
        <w:br/>
      </w:r>
      <w:r>
        <w:rPr>
          <w:noProof/>
          <w:lang w:val="en-CA" w:eastAsia="en-CA"/>
        </w:rPr>
        <w:lastRenderedPageBreak/>
        <w:drawing>
          <wp:inline distT="0" distB="0" distL="0" distR="0" wp14:anchorId="137689BD" wp14:editId="458EC511">
            <wp:extent cx="5730240" cy="2387600"/>
            <wp:effectExtent l="0" t="0" r="10160" b="0"/>
            <wp:docPr id="2" name="Picture 2" descr="HIJE-3446:Users:hillaryjett:Downloads:2015 11 19_CoreProposal:XPL_ICAN_1515 ccwg-Rec07_Enhance-IRP:XPL_ICAN_1515 ccwg-Rec07_Enhance-IRP_0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19_CoreProposal:XPL_ICAN_1515 ccwg-Rec07_Enhance-IRP:XPL_ICAN_1515 ccwg-Rec07_Enhance-IRP_03-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0240" cy="2387600"/>
                    </a:xfrm>
                    <a:prstGeom prst="rect">
                      <a:avLst/>
                    </a:prstGeom>
                    <a:noFill/>
                    <a:ln>
                      <a:noFill/>
                    </a:ln>
                  </pic:spPr>
                </pic:pic>
              </a:graphicData>
            </a:graphic>
          </wp:inline>
        </w:drawing>
      </w:r>
      <w:r>
        <w:br/>
      </w:r>
    </w:p>
    <w:p w14:paraId="7F747A43" w14:textId="77777777" w:rsidR="00E40399" w:rsidRDefault="00E40399" w:rsidP="00E40399">
      <w:pPr>
        <w:pStyle w:val="Text"/>
      </w:pPr>
    </w:p>
    <w:p w14:paraId="3283690E" w14:textId="77777777" w:rsidR="00E40399" w:rsidRPr="00E40399" w:rsidRDefault="00E40399" w:rsidP="00E40399">
      <w:pPr>
        <w:pStyle w:val="Numbering"/>
        <w:rPr>
          <w:rStyle w:val="NumberingforHeading2"/>
        </w:rPr>
      </w:pPr>
      <w:r w:rsidRPr="00E40399">
        <w:rPr>
          <w:rStyle w:val="NumberingforHeading2"/>
        </w:rPr>
        <w:t>Diversity</w:t>
      </w:r>
    </w:p>
    <w:p w14:paraId="76621CB8" w14:textId="77777777" w:rsidR="00E40399" w:rsidRDefault="00E40399" w:rsidP="00E40399">
      <w:pPr>
        <w:pStyle w:val="Numbering"/>
      </w:pPr>
      <w:r>
        <w:t xml:space="preserve">English will be the primary working language with provision of translation services for claimants as needed. Reasonable efforts will be taken to achieve cultural, linguistic, gender, and legal diversity, with an aspirational cap on number of </w:t>
      </w:r>
      <w:r w:rsidR="006D78CF">
        <w:t xml:space="preserve">panelists </w:t>
      </w:r>
      <w:r>
        <w:t>from any single region (based on the number of members of the Standing Panel as a whole).</w:t>
      </w:r>
    </w:p>
    <w:p w14:paraId="2CF4A87F" w14:textId="77777777" w:rsidR="00E40399" w:rsidRDefault="00E40399" w:rsidP="00E40399">
      <w:pPr>
        <w:pStyle w:val="Text"/>
      </w:pPr>
    </w:p>
    <w:p w14:paraId="40F0C81C" w14:textId="77777777" w:rsidR="00E40399" w:rsidRPr="00E40399" w:rsidRDefault="00E40399" w:rsidP="00E40399">
      <w:pPr>
        <w:pStyle w:val="Numbering"/>
        <w:rPr>
          <w:rStyle w:val="NumberingforHeading2"/>
        </w:rPr>
      </w:pPr>
      <w:r w:rsidRPr="00E40399">
        <w:rPr>
          <w:rStyle w:val="NumberingforHeading2"/>
        </w:rPr>
        <w:t>Size of Panel</w:t>
      </w:r>
    </w:p>
    <w:p w14:paraId="7039A7F2" w14:textId="77777777" w:rsidR="00E40399" w:rsidRDefault="00E40399" w:rsidP="00E40399">
      <w:pPr>
        <w:pStyle w:val="Text"/>
        <w:numPr>
          <w:ilvl w:val="0"/>
          <w:numId w:val="35"/>
        </w:numPr>
      </w:pPr>
      <w:r w:rsidRPr="002B01E9">
        <w:rPr>
          <w:rFonts w:hint="eastAsia"/>
          <w:b/>
        </w:rPr>
        <w:t>Standing Panel:</w:t>
      </w:r>
      <w:r>
        <w:rPr>
          <w:rFonts w:hint="eastAsia"/>
        </w:rPr>
        <w:t xml:space="preserve">  </w:t>
      </w:r>
      <w:r w:rsidR="006D78CF">
        <w:t>M</w:t>
      </w:r>
      <w:r w:rsidR="006D78CF">
        <w:rPr>
          <w:rFonts w:hint="eastAsia"/>
        </w:rPr>
        <w:t xml:space="preserve">inimum </w:t>
      </w:r>
      <w:r>
        <w:rPr>
          <w:rFonts w:hint="eastAsia"/>
        </w:rPr>
        <w:t xml:space="preserve">of </w:t>
      </w:r>
      <w:r w:rsidR="006D78CF">
        <w:t>seven</w:t>
      </w:r>
      <w:r w:rsidR="006D78CF">
        <w:rPr>
          <w:rFonts w:hint="eastAsia"/>
        </w:rPr>
        <w:t xml:space="preserve"> </w:t>
      </w:r>
      <w:r>
        <w:rPr>
          <w:rFonts w:hint="eastAsia"/>
        </w:rPr>
        <w:t>panelists</w:t>
      </w:r>
      <w:r w:rsidR="006D78CF">
        <w:t>.</w:t>
      </w:r>
    </w:p>
    <w:p w14:paraId="6EECDD95" w14:textId="77777777" w:rsidR="00E40399" w:rsidRDefault="00517726" w:rsidP="00E40399">
      <w:pPr>
        <w:pStyle w:val="Text"/>
        <w:numPr>
          <w:ilvl w:val="0"/>
          <w:numId w:val="35"/>
        </w:numPr>
      </w:pPr>
      <w:r>
        <w:rPr>
          <w:b/>
        </w:rPr>
        <w:t>Decisional Panel</w:t>
      </w:r>
      <w:r w:rsidR="00E40399" w:rsidRPr="002B01E9">
        <w:rPr>
          <w:rFonts w:hint="eastAsia"/>
          <w:b/>
        </w:rPr>
        <w:t>:</w:t>
      </w:r>
      <w:r w:rsidR="00E40399">
        <w:rPr>
          <w:rFonts w:hint="eastAsia"/>
        </w:rPr>
        <w:t xml:space="preserve"> </w:t>
      </w:r>
      <w:r w:rsidR="006D78CF">
        <w:t>Three</w:t>
      </w:r>
      <w:r w:rsidR="006D78CF">
        <w:rPr>
          <w:rFonts w:hint="eastAsia"/>
        </w:rPr>
        <w:t xml:space="preserve"> </w:t>
      </w:r>
      <w:r w:rsidR="00E40399">
        <w:rPr>
          <w:rFonts w:hint="eastAsia"/>
        </w:rPr>
        <w:t>panelists</w:t>
      </w:r>
      <w:r w:rsidR="006D78CF">
        <w:t>.</w:t>
      </w:r>
    </w:p>
    <w:p w14:paraId="0FFD81E9" w14:textId="77777777" w:rsidR="00E40399" w:rsidRDefault="00E40399" w:rsidP="00E40399">
      <w:pPr>
        <w:pStyle w:val="Text"/>
      </w:pPr>
    </w:p>
    <w:p w14:paraId="0B6D86F6" w14:textId="77777777" w:rsidR="00E40399" w:rsidRPr="00E40399" w:rsidRDefault="00E40399" w:rsidP="00E40399">
      <w:pPr>
        <w:pStyle w:val="Numbering"/>
        <w:rPr>
          <w:rStyle w:val="NumberingforHeading2"/>
        </w:rPr>
      </w:pPr>
      <w:r w:rsidRPr="00E40399">
        <w:rPr>
          <w:rStyle w:val="NumberingforHeading2"/>
        </w:rPr>
        <w:t xml:space="preserve">Independence </w:t>
      </w:r>
    </w:p>
    <w:p w14:paraId="03DF5181" w14:textId="77777777" w:rsidR="00E40399" w:rsidRDefault="00E40399" w:rsidP="00E40399">
      <w:pPr>
        <w:pStyle w:val="Numbering"/>
      </w:pPr>
      <w:r>
        <w:t xml:space="preserve">Panel members must be independent of ICANN, including ICANN </w:t>
      </w:r>
      <w:r w:rsidR="006D78CF">
        <w:t>SOs</w:t>
      </w:r>
      <w:r>
        <w:t xml:space="preserve"> and </w:t>
      </w:r>
      <w:r w:rsidR="006D78CF">
        <w:t>ACs</w:t>
      </w:r>
      <w:r>
        <w:t>. Members should be compensated at a rate that cannot decline during their fixed term; no removal except for specified cause (corruption, misuse of position for personal use, etc.)</w:t>
      </w:r>
      <w:r w:rsidR="006D78CF">
        <w:t>.</w:t>
      </w:r>
      <w:r>
        <w:t xml:space="preserve"> To ensure independence, term limits should apply (</w:t>
      </w:r>
      <w:r w:rsidR="006D78CF">
        <w:t xml:space="preserve">five </w:t>
      </w:r>
      <w:r>
        <w:t xml:space="preserve">years, no renewal), and post-term appointment to Board, </w:t>
      </w:r>
      <w:r w:rsidR="003F2FDB">
        <w:t>Nominating Committee</w:t>
      </w:r>
      <w:r>
        <w:t xml:space="preserve">, or other positions within ICANN would be prohibited for a specified time period. Panelists will have an ongoing obligation to disclose any material relationship with ICANN, </w:t>
      </w:r>
      <w:r w:rsidR="006D78CF">
        <w:t>SOs,</w:t>
      </w:r>
      <w:r>
        <w:t xml:space="preserve"> and </w:t>
      </w:r>
      <w:r w:rsidR="006D78CF">
        <w:t>ACs</w:t>
      </w:r>
      <w:r>
        <w:t xml:space="preserve">, or any other party in an </w:t>
      </w:r>
      <w:r w:rsidR="001C37B2">
        <w:t>IRP</w:t>
      </w:r>
      <w:r>
        <w:t>.</w:t>
      </w:r>
    </w:p>
    <w:p w14:paraId="294675F1" w14:textId="77777777" w:rsidR="00E40399" w:rsidRDefault="00E40399" w:rsidP="00E40399">
      <w:pPr>
        <w:pStyle w:val="Text"/>
      </w:pPr>
    </w:p>
    <w:p w14:paraId="0F275B3F" w14:textId="77777777" w:rsidR="00E40399" w:rsidRPr="00E40399" w:rsidRDefault="00E40399" w:rsidP="00E40399">
      <w:pPr>
        <w:pStyle w:val="Numbering"/>
        <w:rPr>
          <w:rStyle w:val="NumberingforHeading2"/>
        </w:rPr>
      </w:pPr>
      <w:r w:rsidRPr="00E40399">
        <w:rPr>
          <w:rStyle w:val="NumberingforHeading2"/>
        </w:rPr>
        <w:t>Selection and Appointment</w:t>
      </w:r>
    </w:p>
    <w:p w14:paraId="73E4384E" w14:textId="77777777" w:rsidR="00E40399" w:rsidRDefault="00E40399" w:rsidP="00E40399">
      <w:pPr>
        <w:pStyle w:val="Numbering"/>
      </w:pPr>
      <w:r>
        <w:t xml:space="preserve">The selection of </w:t>
      </w:r>
      <w:r w:rsidR="006D78CF">
        <w:t xml:space="preserve">panelists </w:t>
      </w:r>
      <w:r>
        <w:t xml:space="preserve">would follow a </w:t>
      </w:r>
      <w:r w:rsidR="006D78CF">
        <w:t>four</w:t>
      </w:r>
      <w:r>
        <w:t>-step process:</w:t>
      </w:r>
    </w:p>
    <w:p w14:paraId="1550FFED" w14:textId="77777777" w:rsidR="00E40399" w:rsidRDefault="00E40399" w:rsidP="00E40399">
      <w:pPr>
        <w:pStyle w:val="Text"/>
        <w:numPr>
          <w:ilvl w:val="0"/>
          <w:numId w:val="36"/>
        </w:numPr>
      </w:pPr>
      <w:r>
        <w:rPr>
          <w:rFonts w:hint="eastAsia"/>
        </w:rPr>
        <w:t xml:space="preserve">ICANN, in consultation with the community, will initiate a tender process for an organization to provide administrative support for the </w:t>
      </w:r>
      <w:r w:rsidR="001C37B2">
        <w:rPr>
          <w:rFonts w:hint="eastAsia"/>
        </w:rPr>
        <w:t>IRP</w:t>
      </w:r>
      <w:r>
        <w:rPr>
          <w:rFonts w:hint="eastAsia"/>
        </w:rPr>
        <w:t>, beginning by consulting the community on a draft tender document.</w:t>
      </w:r>
    </w:p>
    <w:p w14:paraId="5F76D6AD" w14:textId="77777777" w:rsidR="00E40399" w:rsidRDefault="00E40399" w:rsidP="00E40399">
      <w:pPr>
        <w:pStyle w:val="Text"/>
        <w:numPr>
          <w:ilvl w:val="0"/>
          <w:numId w:val="36"/>
        </w:numPr>
      </w:pPr>
      <w:r>
        <w:rPr>
          <w:rFonts w:hint="eastAsia"/>
        </w:rPr>
        <w:t xml:space="preserve">ICANN will then issue a call for expressions of interest from potential </w:t>
      </w:r>
      <w:r w:rsidR="006D78CF">
        <w:t>p</w:t>
      </w:r>
      <w:r w:rsidR="006D78CF">
        <w:rPr>
          <w:rFonts w:hint="eastAsia"/>
        </w:rPr>
        <w:t>anelists</w:t>
      </w:r>
      <w:r>
        <w:rPr>
          <w:rFonts w:hint="eastAsia"/>
        </w:rPr>
        <w:t xml:space="preserve">; work with the community and Board to identify and solicit applications from well-qualified candidates </w:t>
      </w:r>
      <w:r>
        <w:rPr>
          <w:rFonts w:hint="eastAsia"/>
        </w:rPr>
        <w:lastRenderedPageBreak/>
        <w:t>with the goal of securing diversity; conduct an initial review and ve</w:t>
      </w:r>
      <w:r>
        <w:t>tting of applications; and work with ICANN and community to develop operational rules for IRP.</w:t>
      </w:r>
    </w:p>
    <w:p w14:paraId="6D1691CC" w14:textId="77777777" w:rsidR="00E40399" w:rsidRDefault="00E40399" w:rsidP="00E40399">
      <w:pPr>
        <w:pStyle w:val="Text"/>
        <w:numPr>
          <w:ilvl w:val="0"/>
          <w:numId w:val="36"/>
        </w:numPr>
      </w:pPr>
      <w:r>
        <w:rPr>
          <w:rFonts w:hint="eastAsia"/>
        </w:rPr>
        <w:t xml:space="preserve">The community would nominate a slate of proposed </w:t>
      </w:r>
      <w:r w:rsidR="006D78CF">
        <w:t>p</w:t>
      </w:r>
      <w:r w:rsidR="006D78CF">
        <w:rPr>
          <w:rFonts w:hint="eastAsia"/>
        </w:rPr>
        <w:t xml:space="preserve">anel </w:t>
      </w:r>
      <w:r>
        <w:rPr>
          <w:rFonts w:hint="eastAsia"/>
        </w:rPr>
        <w:t>members.</w:t>
      </w:r>
    </w:p>
    <w:p w14:paraId="15E42EFB" w14:textId="77777777" w:rsidR="00E40399" w:rsidRDefault="00E40399" w:rsidP="00E40399">
      <w:pPr>
        <w:pStyle w:val="Text"/>
        <w:numPr>
          <w:ilvl w:val="0"/>
          <w:numId w:val="36"/>
        </w:numPr>
      </w:pPr>
      <w:r>
        <w:rPr>
          <w:rFonts w:hint="eastAsia"/>
        </w:rPr>
        <w:t>Final selection is subject to ICANN Board confirmation.</w:t>
      </w:r>
    </w:p>
    <w:p w14:paraId="6DEB0E00" w14:textId="77777777" w:rsidR="00E40399" w:rsidRDefault="00E40399" w:rsidP="00E40399">
      <w:pPr>
        <w:pStyle w:val="Text"/>
      </w:pPr>
    </w:p>
    <w:p w14:paraId="6D850664" w14:textId="77777777" w:rsidR="00E40399" w:rsidRPr="00E40399" w:rsidRDefault="00E40399" w:rsidP="00E40399">
      <w:pPr>
        <w:pStyle w:val="Numbering"/>
        <w:rPr>
          <w:rStyle w:val="NumberingforHeading2"/>
        </w:rPr>
      </w:pPr>
      <w:r w:rsidRPr="00E40399">
        <w:rPr>
          <w:rStyle w:val="NumberingforHeading2"/>
        </w:rPr>
        <w:t>Recall</w:t>
      </w:r>
    </w:p>
    <w:p w14:paraId="235315DA" w14:textId="77777777" w:rsidR="00E40399" w:rsidRDefault="00E40399" w:rsidP="00E40399">
      <w:pPr>
        <w:pStyle w:val="Numbering"/>
      </w:pPr>
      <w:r>
        <w:t xml:space="preserve">Appointments made for a fixed term of five (5) years with no removal except for specified cause (corruption, misuse of position for personal use, etc.). The recall process will be developed via the </w:t>
      </w:r>
      <w:r w:rsidR="001C37B2">
        <w:t>IRP</w:t>
      </w:r>
      <w:r>
        <w:t xml:space="preserve"> Sub Group.</w:t>
      </w:r>
    </w:p>
    <w:p w14:paraId="457A18D9" w14:textId="77777777" w:rsidR="00E40399" w:rsidRDefault="00E40399" w:rsidP="00E40399">
      <w:pPr>
        <w:pStyle w:val="Text"/>
      </w:pPr>
    </w:p>
    <w:p w14:paraId="78180FB3" w14:textId="77777777" w:rsidR="00E40399" w:rsidRPr="00E40399" w:rsidRDefault="00E40399" w:rsidP="00E40399">
      <w:pPr>
        <w:pStyle w:val="Numbering"/>
        <w:rPr>
          <w:rStyle w:val="NumberingforHeading2"/>
        </w:rPr>
      </w:pPr>
      <w:r w:rsidRPr="00E40399">
        <w:rPr>
          <w:rStyle w:val="NumberingforHeading2"/>
        </w:rPr>
        <w:t xml:space="preserve">Settlement Efforts </w:t>
      </w:r>
    </w:p>
    <w:p w14:paraId="4E1F422F" w14:textId="77777777" w:rsidR="00E40399" w:rsidRDefault="00E40399" w:rsidP="00E40399">
      <w:pPr>
        <w:pStyle w:val="Text"/>
        <w:numPr>
          <w:ilvl w:val="0"/>
          <w:numId w:val="37"/>
        </w:numPr>
      </w:pPr>
      <w:r>
        <w:rPr>
          <w:rFonts w:hint="eastAsia"/>
        </w:rPr>
        <w:t xml:space="preserve">Reasonable efforts, as specified in a published policy, must be made to resolve disputes informally prior to/in connection with filing an </w:t>
      </w:r>
      <w:r w:rsidR="001C37B2">
        <w:rPr>
          <w:rFonts w:hint="eastAsia"/>
        </w:rPr>
        <w:t>IRP</w:t>
      </w:r>
      <w:r>
        <w:rPr>
          <w:rFonts w:hint="eastAsia"/>
        </w:rPr>
        <w:t xml:space="preserve"> case.</w:t>
      </w:r>
    </w:p>
    <w:p w14:paraId="203ADE2B" w14:textId="77777777" w:rsidR="00E40399" w:rsidRDefault="00E40399" w:rsidP="00E40399">
      <w:pPr>
        <w:pStyle w:val="Text"/>
        <w:numPr>
          <w:ilvl w:val="0"/>
          <w:numId w:val="37"/>
        </w:numPr>
      </w:pPr>
      <w:r>
        <w:rPr>
          <w:rFonts w:hint="eastAsia"/>
        </w:rPr>
        <w:t xml:space="preserve">Parties to cooperatively engage informally, but either party may inject independent dispute resolution facilitator (mediator) after </w:t>
      </w:r>
      <w:r w:rsidR="002B01E9">
        <w:t xml:space="preserve">an </w:t>
      </w:r>
      <w:r>
        <w:rPr>
          <w:rFonts w:hint="eastAsia"/>
        </w:rPr>
        <w:t xml:space="preserve">initial </w:t>
      </w:r>
      <w:r w:rsidR="002B01E9">
        <w:rPr>
          <w:rFonts w:hint="eastAsia"/>
        </w:rPr>
        <w:t xml:space="preserve">Cooperative Engagement Process </w:t>
      </w:r>
      <w:r w:rsidR="006D78CF">
        <w:t xml:space="preserve">(CEP) </w:t>
      </w:r>
      <w:r>
        <w:rPr>
          <w:rFonts w:hint="eastAsia"/>
        </w:rPr>
        <w:t>meeting. Either party can terminate informal dispute resolution efforts (</w:t>
      </w:r>
      <w:r w:rsidR="006D78CF">
        <w:t>CEP</w:t>
      </w:r>
      <w:r>
        <w:rPr>
          <w:rFonts w:hint="eastAsia"/>
        </w:rPr>
        <w:t xml:space="preserve"> or me</w:t>
      </w:r>
      <w:r>
        <w:t>diation) if, after specified period, that party concludes in good faith that further efforts are unlikely to produce agreement.</w:t>
      </w:r>
    </w:p>
    <w:p w14:paraId="0D69C9FA" w14:textId="77777777" w:rsidR="00E40399" w:rsidRDefault="00E40399" w:rsidP="00E40399">
      <w:pPr>
        <w:pStyle w:val="Text"/>
        <w:numPr>
          <w:ilvl w:val="0"/>
          <w:numId w:val="37"/>
        </w:numPr>
      </w:pPr>
      <w:commentRangeStart w:id="378"/>
      <w:r>
        <w:rPr>
          <w:rFonts w:hint="eastAsia"/>
        </w:rPr>
        <w:t xml:space="preserve">The process must be governed by clearly understood and pre-published rules applicable to both parties and be subject to strict time limits. In particular, the CCWG-Accountability will review the </w:t>
      </w:r>
      <w:r w:rsidR="006D78CF">
        <w:t>CEP</w:t>
      </w:r>
      <w:r>
        <w:rPr>
          <w:rFonts w:hint="eastAsia"/>
        </w:rPr>
        <w:t xml:space="preserve"> as part of Work Stream 2.</w:t>
      </w:r>
      <w:commentRangeEnd w:id="378"/>
      <w:r w:rsidR="000E6040">
        <w:rPr>
          <w:rStyle w:val="CommentReference"/>
        </w:rPr>
        <w:commentReference w:id="378"/>
      </w:r>
    </w:p>
    <w:p w14:paraId="2E7631B2" w14:textId="77777777" w:rsidR="00E40399" w:rsidRDefault="00E40399" w:rsidP="00E40399">
      <w:pPr>
        <w:pStyle w:val="Text"/>
      </w:pPr>
    </w:p>
    <w:p w14:paraId="075D4426" w14:textId="77777777" w:rsidR="00E40399" w:rsidRPr="00E40399" w:rsidRDefault="00E40399" w:rsidP="00E40399">
      <w:pPr>
        <w:pStyle w:val="Numbering"/>
        <w:rPr>
          <w:rStyle w:val="NumberingforHeading2"/>
        </w:rPr>
      </w:pPr>
      <w:r w:rsidRPr="00E40399">
        <w:rPr>
          <w:rStyle w:val="NumberingforHeading2"/>
        </w:rPr>
        <w:t>Decision</w:t>
      </w:r>
      <w:r w:rsidR="006D78CF">
        <w:rPr>
          <w:rStyle w:val="NumberingforHeading2"/>
        </w:rPr>
        <w:t>-</w:t>
      </w:r>
      <w:r w:rsidRPr="00E40399">
        <w:rPr>
          <w:rStyle w:val="NumberingforHeading2"/>
        </w:rPr>
        <w:t xml:space="preserve">Making </w:t>
      </w:r>
    </w:p>
    <w:p w14:paraId="200C080D" w14:textId="77777777" w:rsidR="00E40399" w:rsidRDefault="00E40399" w:rsidP="00E40399">
      <w:pPr>
        <w:pStyle w:val="Text"/>
        <w:numPr>
          <w:ilvl w:val="0"/>
          <w:numId w:val="38"/>
        </w:numPr>
      </w:pPr>
      <w:r>
        <w:rPr>
          <w:rFonts w:hint="eastAsia"/>
        </w:rPr>
        <w:t xml:space="preserve">In each case, a </w:t>
      </w:r>
      <w:r w:rsidR="006D78CF">
        <w:t>three</w:t>
      </w:r>
      <w:r>
        <w:rPr>
          <w:rFonts w:hint="eastAsia"/>
        </w:rPr>
        <w:t xml:space="preserve">-member panel will be </w:t>
      </w:r>
      <w:r w:rsidR="002B01E9">
        <w:rPr>
          <w:rFonts w:hint="eastAsia"/>
        </w:rPr>
        <w:t xml:space="preserve">drawn from the Standing Panel. </w:t>
      </w:r>
      <w:r>
        <w:rPr>
          <w:rFonts w:hint="eastAsia"/>
        </w:rPr>
        <w:t xml:space="preserve">Each party will select one </w:t>
      </w:r>
      <w:r w:rsidR="006D78CF">
        <w:t>p</w:t>
      </w:r>
      <w:r w:rsidR="006D78CF">
        <w:rPr>
          <w:rFonts w:hint="eastAsia"/>
        </w:rPr>
        <w:t>anelist</w:t>
      </w:r>
      <w:r>
        <w:rPr>
          <w:rFonts w:hint="eastAsia"/>
        </w:rPr>
        <w:t>, and those pa</w:t>
      </w:r>
      <w:r w:rsidR="002B01E9">
        <w:rPr>
          <w:rFonts w:hint="eastAsia"/>
        </w:rPr>
        <w:t xml:space="preserve">nelists will select the third. </w:t>
      </w:r>
      <w:r w:rsidR="00517726">
        <w:t>The CCWG-</w:t>
      </w:r>
      <w:proofErr w:type="gramStart"/>
      <w:r w:rsidR="00517726">
        <w:t xml:space="preserve">Accountability </w:t>
      </w:r>
      <w:r>
        <w:rPr>
          <w:rFonts w:hint="eastAsia"/>
        </w:rPr>
        <w:t xml:space="preserve"> anticipate</w:t>
      </w:r>
      <w:r w:rsidR="00517726">
        <w:t>s</w:t>
      </w:r>
      <w:proofErr w:type="gramEnd"/>
      <w:r>
        <w:rPr>
          <w:rFonts w:hint="eastAsia"/>
        </w:rPr>
        <w:t xml:space="preserve"> that the Standing Panel would draft, issue for comment, and revise procedural rules. </w:t>
      </w:r>
      <w:r w:rsidR="00517726">
        <w:t>The Standing Panel should focus</w:t>
      </w:r>
      <w:r>
        <w:t xml:space="preserve"> on streamlined, simplified processes with rules that are easy to understand and follow.</w:t>
      </w:r>
    </w:p>
    <w:p w14:paraId="089D8E94" w14:textId="77777777" w:rsidR="00E40399" w:rsidRDefault="00E40399" w:rsidP="00E40399">
      <w:pPr>
        <w:pStyle w:val="Text"/>
        <w:numPr>
          <w:ilvl w:val="0"/>
          <w:numId w:val="38"/>
        </w:numPr>
      </w:pPr>
      <w:r>
        <w:rPr>
          <w:rFonts w:hint="eastAsia"/>
        </w:rPr>
        <w:t xml:space="preserve">Panel decisions will be based on each </w:t>
      </w:r>
      <w:r w:rsidR="00517726">
        <w:t>IRP Panel</w:t>
      </w:r>
      <w:r w:rsidR="006D78CF">
        <w:rPr>
          <w:rFonts w:hint="eastAsia"/>
        </w:rPr>
        <w:t>ist</w:t>
      </w:r>
      <w:r w:rsidR="006D78CF">
        <w:t>’s</w:t>
      </w:r>
      <w:r w:rsidR="006D78CF">
        <w:rPr>
          <w:rFonts w:hint="eastAsia"/>
        </w:rPr>
        <w:t xml:space="preserve"> </w:t>
      </w:r>
      <w:r>
        <w:rPr>
          <w:rFonts w:hint="eastAsia"/>
        </w:rPr>
        <w:t>assessment of the merits of the claimant</w:t>
      </w:r>
      <w:r>
        <w:t>’s</w:t>
      </w:r>
      <w:r w:rsidR="002B01E9">
        <w:rPr>
          <w:rFonts w:hint="eastAsia"/>
        </w:rPr>
        <w:t xml:space="preserve"> case.</w:t>
      </w:r>
      <w:r w:rsidR="002B01E9">
        <w:t xml:space="preserve"> </w:t>
      </w:r>
      <w:r>
        <w:rPr>
          <w:rFonts w:hint="eastAsia"/>
        </w:rPr>
        <w:t xml:space="preserve">The </w:t>
      </w:r>
      <w:r w:rsidR="006D78CF">
        <w:t>p</w:t>
      </w:r>
      <w:r w:rsidR="006D78CF">
        <w:rPr>
          <w:rFonts w:hint="eastAsia"/>
        </w:rPr>
        <w:t xml:space="preserve">anel </w:t>
      </w:r>
      <w:r>
        <w:rPr>
          <w:rFonts w:hint="eastAsia"/>
        </w:rPr>
        <w:t>may undertake a de novo review of the case, make findings of fact, and issue decisions based on those facts. All decisi</w:t>
      </w:r>
      <w:r>
        <w:t>ons will be documented and made public and will reflect a well-reasoned application of the standard to be applied.</w:t>
      </w:r>
    </w:p>
    <w:p w14:paraId="1F736B8E" w14:textId="77777777" w:rsidR="00E40399" w:rsidRDefault="00E40399" w:rsidP="00E40399">
      <w:pPr>
        <w:pStyle w:val="Text"/>
      </w:pPr>
    </w:p>
    <w:p w14:paraId="29F1EB5F" w14:textId="77777777" w:rsidR="00E40399" w:rsidRPr="00E40399" w:rsidRDefault="00E40399" w:rsidP="00E40399">
      <w:pPr>
        <w:pStyle w:val="Numbering"/>
        <w:rPr>
          <w:rStyle w:val="NumberingforHeading2"/>
        </w:rPr>
      </w:pPr>
      <w:r w:rsidRPr="00E40399">
        <w:rPr>
          <w:rStyle w:val="NumberingforHeading2"/>
        </w:rPr>
        <w:t xml:space="preserve">Decisions  </w:t>
      </w:r>
    </w:p>
    <w:p w14:paraId="40DF6B9C" w14:textId="77777777" w:rsidR="00E40399" w:rsidRDefault="00E40399" w:rsidP="00E40399">
      <w:pPr>
        <w:pStyle w:val="Text"/>
        <w:numPr>
          <w:ilvl w:val="0"/>
          <w:numId w:val="39"/>
        </w:numPr>
      </w:pPr>
      <w:r>
        <w:rPr>
          <w:rFonts w:hint="eastAsia"/>
        </w:rPr>
        <w:t xml:space="preserve">Panel decisions would be determined by a simple majority. Alternatively, this could be included in the category of procedures that the </w:t>
      </w:r>
      <w:r w:rsidR="00517726">
        <w:t>IRP Panel</w:t>
      </w:r>
      <w:r w:rsidR="006D78CF">
        <w:rPr>
          <w:rFonts w:hint="eastAsia"/>
        </w:rPr>
        <w:t xml:space="preserve"> </w:t>
      </w:r>
      <w:r>
        <w:rPr>
          <w:rFonts w:hint="eastAsia"/>
        </w:rPr>
        <w:t xml:space="preserve">itself should be empowered to set. </w:t>
      </w:r>
    </w:p>
    <w:p w14:paraId="5630202E" w14:textId="77777777" w:rsidR="00E40399" w:rsidRDefault="00E40399" w:rsidP="00E40399">
      <w:pPr>
        <w:pStyle w:val="Text"/>
        <w:numPr>
          <w:ilvl w:val="0"/>
          <w:numId w:val="39"/>
        </w:numPr>
      </w:pPr>
      <w:r>
        <w:rPr>
          <w:rFonts w:hint="eastAsia"/>
        </w:rPr>
        <w:t xml:space="preserve">The CCWG-Accountability recommends that </w:t>
      </w:r>
      <w:r w:rsidR="001C37B2">
        <w:t>IRP</w:t>
      </w:r>
      <w:r w:rsidR="002B01E9">
        <w:rPr>
          <w:rFonts w:hint="eastAsia"/>
        </w:rPr>
        <w:t xml:space="preserve"> decisions be</w:t>
      </w:r>
      <w:r w:rsidR="002B01E9">
        <w:t xml:space="preserve"> </w:t>
      </w:r>
      <w:r>
        <w:rPr>
          <w:rFonts w:hint="eastAsia"/>
        </w:rPr>
        <w:t>precedential</w:t>
      </w:r>
      <w:r w:rsidR="002B01E9">
        <w:t>, meaning that</w:t>
      </w:r>
      <w:r>
        <w:rPr>
          <w:rFonts w:hint="eastAsia"/>
        </w:rPr>
        <w:t xml:space="preserve"> panelists should consider and may rely on prior decisions. By conferring precedential weight on panel decisions, the </w:t>
      </w:r>
      <w:r w:rsidR="001C37B2">
        <w:t>IRP</w:t>
      </w:r>
      <w:r w:rsidR="002B01E9">
        <w:rPr>
          <w:rFonts w:hint="eastAsia"/>
        </w:rPr>
        <w:t xml:space="preserve"> </w:t>
      </w:r>
      <w:r>
        <w:rPr>
          <w:rFonts w:hint="eastAsia"/>
        </w:rPr>
        <w:t>can provide guidance for future actions and i</w:t>
      </w:r>
      <w:r>
        <w:t xml:space="preserve">naction by ICANN decision-makers, which is valuable. It also reduces the chances of inconsistent </w:t>
      </w:r>
      <w:r>
        <w:lastRenderedPageBreak/>
        <w:t xml:space="preserve">treatment of one claimant or another, based on the specific individuals making up the </w:t>
      </w:r>
      <w:r w:rsidR="00517726">
        <w:t>Decisional Panel</w:t>
      </w:r>
      <w:r>
        <w:t xml:space="preserve"> in particular cases. </w:t>
      </w:r>
    </w:p>
    <w:p w14:paraId="0F4F5CC1" w14:textId="77777777" w:rsidR="00E40399" w:rsidRDefault="00E40399" w:rsidP="00E40399">
      <w:pPr>
        <w:pStyle w:val="Text"/>
        <w:numPr>
          <w:ilvl w:val="0"/>
          <w:numId w:val="39"/>
        </w:numPr>
      </w:pPr>
      <w:r>
        <w:rPr>
          <w:rFonts w:hint="eastAsia"/>
        </w:rPr>
        <w:t xml:space="preserve">The CCWG-Accountability intends that if the </w:t>
      </w:r>
      <w:r w:rsidR="006D78CF">
        <w:t>p</w:t>
      </w:r>
      <w:r w:rsidR="006D78CF">
        <w:rPr>
          <w:rFonts w:hint="eastAsia"/>
        </w:rPr>
        <w:t xml:space="preserve">anel </w:t>
      </w:r>
      <w:r>
        <w:rPr>
          <w:rFonts w:hint="eastAsia"/>
        </w:rPr>
        <w:t>determines that an action or inaction by the Board or staff is in violation of the Articles or Bylaws, that decision is binding and the Board and staff shall be directed to take appropriate action to reme</w:t>
      </w:r>
      <w:r>
        <w:t>dy the breach.  However, the Panel shall not replace the Board’s fiduciary judgment with its own judgment.</w:t>
      </w:r>
    </w:p>
    <w:p w14:paraId="72A61BFF" w14:textId="77777777" w:rsidR="00E40399" w:rsidRDefault="00E40399" w:rsidP="00E40399">
      <w:pPr>
        <w:pStyle w:val="Text"/>
        <w:numPr>
          <w:ilvl w:val="0"/>
          <w:numId w:val="39"/>
        </w:numPr>
      </w:pPr>
      <w:r>
        <w:rPr>
          <w:rFonts w:hint="eastAsia"/>
        </w:rPr>
        <w:t xml:space="preserve">It is intended that judgments of a </w:t>
      </w:r>
      <w:r w:rsidR="00517726">
        <w:t>Decisional Panel</w:t>
      </w:r>
      <w:r w:rsidR="00B0446F">
        <w:rPr>
          <w:rFonts w:hint="eastAsia"/>
        </w:rPr>
        <w:t xml:space="preserve"> </w:t>
      </w:r>
      <w:r>
        <w:rPr>
          <w:rFonts w:hint="eastAsia"/>
        </w:rPr>
        <w:t>or the Standing Panel would be enforceable in the court of the U</w:t>
      </w:r>
      <w:r w:rsidR="002B01E9">
        <w:t>nited States</w:t>
      </w:r>
      <w:r>
        <w:rPr>
          <w:rFonts w:hint="eastAsia"/>
        </w:rPr>
        <w:t xml:space="preserve"> and other countries that accept international arbitration results.</w:t>
      </w:r>
    </w:p>
    <w:p w14:paraId="698CF534" w14:textId="77777777" w:rsidR="00E40399" w:rsidRDefault="00E40399" w:rsidP="00E40399">
      <w:pPr>
        <w:pStyle w:val="Text"/>
      </w:pPr>
    </w:p>
    <w:p w14:paraId="5FA7B790" w14:textId="77777777" w:rsidR="00E40399" w:rsidRPr="00E40399" w:rsidRDefault="00E40399" w:rsidP="00E40399">
      <w:pPr>
        <w:pStyle w:val="Numbering"/>
        <w:rPr>
          <w:rStyle w:val="NumberingforHeading2"/>
        </w:rPr>
      </w:pPr>
      <w:r w:rsidRPr="00E40399">
        <w:rPr>
          <w:rStyle w:val="NumberingforHeading2"/>
        </w:rPr>
        <w:t xml:space="preserve">Accessibility and Cost </w:t>
      </w:r>
    </w:p>
    <w:p w14:paraId="4039E9D4" w14:textId="77777777" w:rsidR="00E40399" w:rsidRDefault="00E40399" w:rsidP="00E40399">
      <w:pPr>
        <w:pStyle w:val="Text"/>
        <w:numPr>
          <w:ilvl w:val="0"/>
          <w:numId w:val="40"/>
        </w:numPr>
      </w:pPr>
      <w:r>
        <w:rPr>
          <w:rFonts w:hint="eastAsia"/>
        </w:rPr>
        <w:t xml:space="preserve">The CCWG-Accountability recommends that ICANN would bear all the administrative costs of maintaining the system (including </w:t>
      </w:r>
      <w:r w:rsidR="00B0446F">
        <w:t>p</w:t>
      </w:r>
      <w:r w:rsidR="00B0446F">
        <w:rPr>
          <w:rFonts w:hint="eastAsia"/>
        </w:rPr>
        <w:t xml:space="preserve">anelist </w:t>
      </w:r>
      <w:r>
        <w:rPr>
          <w:rFonts w:hint="eastAsia"/>
        </w:rPr>
        <w:t xml:space="preserve">salaries), while each party should bear the costs of their own legal advice.  The </w:t>
      </w:r>
      <w:r w:rsidR="00B0446F">
        <w:t>p</w:t>
      </w:r>
      <w:r w:rsidR="00B0446F">
        <w:rPr>
          <w:rFonts w:hint="eastAsia"/>
        </w:rPr>
        <w:t xml:space="preserve">anel </w:t>
      </w:r>
      <w:r>
        <w:rPr>
          <w:rFonts w:hint="eastAsia"/>
        </w:rPr>
        <w:t>may provide for loser pays/fee</w:t>
      </w:r>
      <w:r>
        <w:t xml:space="preserv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p>
    <w:p w14:paraId="08CC2DAE" w14:textId="77777777" w:rsidR="00E40399" w:rsidRDefault="00E40399" w:rsidP="00E40399">
      <w:pPr>
        <w:pStyle w:val="Text"/>
        <w:numPr>
          <w:ilvl w:val="0"/>
          <w:numId w:val="40"/>
        </w:numPr>
      </w:pPr>
      <w:r>
        <w:rPr>
          <w:rFonts w:hint="eastAsia"/>
        </w:rPr>
        <w:t xml:space="preserve">The </w:t>
      </w:r>
      <w:r w:rsidR="00B0446F">
        <w:t>p</w:t>
      </w:r>
      <w:r w:rsidR="00B0446F">
        <w:rPr>
          <w:rFonts w:hint="eastAsia"/>
        </w:rPr>
        <w:t xml:space="preserve">anel </w:t>
      </w:r>
      <w:r>
        <w:rPr>
          <w:rFonts w:hint="eastAsia"/>
        </w:rPr>
        <w:t>should complete work expeditiously</w:t>
      </w:r>
      <w:r w:rsidR="00B0446F">
        <w:t>,</w:t>
      </w:r>
      <w:r>
        <w:rPr>
          <w:rFonts w:hint="eastAsia"/>
        </w:rPr>
        <w:t xml:space="preserve"> issuing a scheduling order early in the process and in the ordinary course</w:t>
      </w:r>
      <w:r w:rsidR="00B0446F">
        <w:t>,</w:t>
      </w:r>
      <w:r>
        <w:rPr>
          <w:rFonts w:hint="eastAsia"/>
        </w:rPr>
        <w:t xml:space="preserve"> should issue decisions within a standard time frame (six months). The </w:t>
      </w:r>
      <w:r w:rsidR="00B0446F">
        <w:t>p</w:t>
      </w:r>
      <w:r w:rsidR="00B0446F">
        <w:rPr>
          <w:rFonts w:hint="eastAsia"/>
        </w:rPr>
        <w:t xml:space="preserve">anel </w:t>
      </w:r>
      <w:r>
        <w:rPr>
          <w:rFonts w:hint="eastAsia"/>
        </w:rPr>
        <w:t>will issue an update and estimated completion schedule i</w:t>
      </w:r>
      <w:r>
        <w:t>n the event it is unable to complete its work within that period.</w:t>
      </w:r>
    </w:p>
    <w:p w14:paraId="1C012083" w14:textId="77777777" w:rsidR="00E40399" w:rsidRDefault="00E40399" w:rsidP="00E40399">
      <w:pPr>
        <w:pStyle w:val="Text"/>
      </w:pPr>
    </w:p>
    <w:p w14:paraId="7249132F" w14:textId="77777777" w:rsidR="00E40399" w:rsidRPr="00E40399" w:rsidRDefault="00E40399" w:rsidP="00E40399">
      <w:pPr>
        <w:pStyle w:val="Numbering"/>
        <w:rPr>
          <w:rStyle w:val="NumberingforHeading2"/>
        </w:rPr>
      </w:pPr>
      <w:commentRangeStart w:id="379"/>
      <w:r w:rsidRPr="00E40399">
        <w:rPr>
          <w:rStyle w:val="NumberingforHeading2"/>
        </w:rPr>
        <w:t xml:space="preserve">Implementation </w:t>
      </w:r>
      <w:commentRangeEnd w:id="379"/>
      <w:r w:rsidR="00237647">
        <w:rPr>
          <w:rStyle w:val="CommentReference"/>
        </w:rPr>
        <w:commentReference w:id="379"/>
      </w:r>
    </w:p>
    <w:p w14:paraId="7871EADB" w14:textId="77777777" w:rsidR="00E40399" w:rsidRDefault="00E40399" w:rsidP="00E40399">
      <w:pPr>
        <w:pStyle w:val="Numbering"/>
      </w:pPr>
      <w:r>
        <w:t xml:space="preserve">The CCWG-Accountability proposes that the revised </w:t>
      </w:r>
      <w:r w:rsidR="001C37B2">
        <w:t>IRP</w:t>
      </w:r>
      <w:r w:rsidR="002B01E9">
        <w:rPr>
          <w:rFonts w:hint="eastAsia"/>
        </w:rPr>
        <w:t xml:space="preserve"> </w:t>
      </w:r>
      <w:r>
        <w:t xml:space="preserve">provisions be adopted as Fundamental Bylaws. Implementation of these enhancements will necessarily require additional, detailed work. Detailed rules for the implementation of the IRP (such as rules of procedure) are to be created by the ICANN community through a CCWG-Accountability (assisted by counsel, appropriate experts, and the Standing Panel when confirmed), and approved by the Board, such approval not to be unreasonably withheld. They may be updated in the light of further experience by the same process, if required. In addition, to ensure that the </w:t>
      </w:r>
      <w:r w:rsidR="001C37B2">
        <w:t>IRP</w:t>
      </w:r>
      <w:r w:rsidR="002B01E9">
        <w:rPr>
          <w:rFonts w:hint="eastAsia"/>
        </w:rPr>
        <w:t xml:space="preserve"> </w:t>
      </w:r>
      <w:r>
        <w:t xml:space="preserve">functions as intended, </w:t>
      </w:r>
      <w:r w:rsidR="00517726">
        <w:t>the CCWG-Accountability</w:t>
      </w:r>
      <w:r>
        <w:t xml:space="preserve"> propose</w:t>
      </w:r>
      <w:r w:rsidR="00517726">
        <w:t>s</w:t>
      </w:r>
      <w:r>
        <w:t xml:space="preserve"> to subject the </w:t>
      </w:r>
      <w:r w:rsidR="001C37B2">
        <w:t>IRP</w:t>
      </w:r>
      <w:r w:rsidR="002B01E9">
        <w:rPr>
          <w:rFonts w:hint="eastAsia"/>
        </w:rPr>
        <w:t xml:space="preserve"> </w:t>
      </w:r>
      <w:r>
        <w:t>to periodic community review.</w:t>
      </w:r>
    </w:p>
    <w:p w14:paraId="454BCC45" w14:textId="77777777" w:rsidR="00E40399" w:rsidRDefault="00E40399" w:rsidP="00E40399">
      <w:pPr>
        <w:pStyle w:val="Text"/>
      </w:pPr>
    </w:p>
    <w:p w14:paraId="07E83E86" w14:textId="77777777" w:rsidR="003F2FDB" w:rsidRPr="00E40399" w:rsidRDefault="003F2FDB" w:rsidP="003F2FDB">
      <w:pPr>
        <w:pStyle w:val="Numbering"/>
        <w:rPr>
          <w:rStyle w:val="NumberingforHeading2"/>
        </w:rPr>
      </w:pPr>
      <w:r>
        <w:rPr>
          <w:rStyle w:val="NumberingforHeading2"/>
        </w:rPr>
        <w:t>Transparency</w:t>
      </w:r>
    </w:p>
    <w:p w14:paraId="73B34AC8" w14:textId="77777777" w:rsidR="003F2FDB" w:rsidRDefault="003F2FDB" w:rsidP="003F2FDB">
      <w:pPr>
        <w:pStyle w:val="Numbering"/>
      </w:pPr>
      <w:r>
        <w:t xml:space="preserve">The </w:t>
      </w:r>
      <w:r w:rsidRPr="003F2FDB">
        <w:t>community has expressed concerns regarding the ICANN document/information access policy and implementatio</w:t>
      </w:r>
      <w:r w:rsidR="00517726">
        <w:t xml:space="preserve">n. </w:t>
      </w:r>
      <w:r w:rsidRPr="003F2FDB">
        <w:t xml:space="preserve">Free access to relevant information is an essential element of a robust </w:t>
      </w:r>
      <w:r w:rsidR="007771E0">
        <w:t>IRP</w:t>
      </w:r>
      <w:r w:rsidR="00517726">
        <w:t>, and as such,</w:t>
      </w:r>
      <w:r w:rsidRPr="003F2FDB">
        <w:t xml:space="preserve"> </w:t>
      </w:r>
      <w:r w:rsidR="00517726">
        <w:t>the CCWG-Accountability</w:t>
      </w:r>
      <w:r w:rsidRPr="003F2FDB">
        <w:t xml:space="preserve"> recommend</w:t>
      </w:r>
      <w:r w:rsidR="00517726">
        <w:t>s</w:t>
      </w:r>
      <w:r w:rsidRPr="003F2FDB">
        <w:t xml:space="preserve"> reviewing and enhancing the </w:t>
      </w:r>
      <w:r w:rsidR="00517726" w:rsidRPr="00517726">
        <w:t>ICANN Documentary Information Disclosure Policy</w:t>
      </w:r>
      <w:r w:rsidR="00517726">
        <w:t xml:space="preserve"> </w:t>
      </w:r>
      <w:r w:rsidRPr="003F2FDB">
        <w:t>as part of the accountability enhancements in Work Stream 2.</w:t>
      </w:r>
    </w:p>
    <w:p w14:paraId="4048CC06" w14:textId="77777777" w:rsidR="00E40399" w:rsidRDefault="00E40399" w:rsidP="00E40399">
      <w:pPr>
        <w:pStyle w:val="Text"/>
      </w:pPr>
    </w:p>
    <w:p w14:paraId="43C7D546" w14:textId="38E0EB48" w:rsidR="00E40399" w:rsidRDefault="00E40399" w:rsidP="00E40399">
      <w:pPr>
        <w:pStyle w:val="Heading1"/>
      </w:pPr>
      <w:r>
        <w:lastRenderedPageBreak/>
        <w:t xml:space="preserve">4. Changes from the </w:t>
      </w:r>
      <w:r w:rsidR="007771E0">
        <w:t>“</w:t>
      </w:r>
      <w:proofErr w:type="spellStart"/>
      <w:ins w:id="380" w:author="Bernard Turcotte" w:date="2016-02-03T19:47:00Z">
        <w:r w:rsidR="00865AF5">
          <w:t>Thrid</w:t>
        </w:r>
      </w:ins>
      <w:del w:id="381" w:author="Bernard Turcotte" w:date="2016-02-03T19:47:00Z">
        <w:r w:rsidDel="00865AF5">
          <w:delText xml:space="preserve">Second </w:delText>
        </w:r>
      </w:del>
      <w:r>
        <w:t>Draft</w:t>
      </w:r>
      <w:proofErr w:type="spellEnd"/>
      <w:r>
        <w:t xml:space="preserve"> Proposal on Work Stream 1 </w:t>
      </w:r>
      <w:r w:rsidR="007771E0">
        <w:t xml:space="preserve">Recommendations” </w:t>
      </w:r>
    </w:p>
    <w:p w14:paraId="724C851F" w14:textId="5C1A7347" w:rsidR="00642DD7" w:rsidRDefault="00642DD7" w:rsidP="00642DD7">
      <w:pPr>
        <w:pStyle w:val="Numbering"/>
        <w:rPr>
          <w:ins w:id="382" w:author="Bernard Turcotte" w:date="2016-02-03T19:53:00Z"/>
        </w:rPr>
      </w:pPr>
      <w:ins w:id="383" w:author="Bernard Turcotte" w:date="2016-02-03T19:53:00Z">
        <w:r>
          <w:t>Scope of IRP will be restricted to naming functions.</w:t>
        </w:r>
      </w:ins>
    </w:p>
    <w:p w14:paraId="5695B116" w14:textId="36C1A21F" w:rsidR="00642DD7" w:rsidRDefault="00642DD7" w:rsidP="00642DD7">
      <w:pPr>
        <w:pStyle w:val="Numbering"/>
        <w:rPr>
          <w:ins w:id="384" w:author="Bernard Turcotte" w:date="2016-02-03T19:54:00Z"/>
        </w:rPr>
      </w:pPr>
      <w:ins w:id="385" w:author="Bernard Turcotte" w:date="2016-02-03T19:50:00Z">
        <w:r>
          <w:t>Scope of IRP w</w:t>
        </w:r>
      </w:ins>
      <w:ins w:id="386" w:author="Bernard Turcotte" w:date="2016-02-03T19:53:00Z">
        <w:r>
          <w:t>ill</w:t>
        </w:r>
      </w:ins>
      <w:ins w:id="387" w:author="Bernard Turcotte" w:date="2016-02-03T19:50:00Z">
        <w:r>
          <w:t xml:space="preserve"> include actions and inactions of PTI via the Board being bound in the </w:t>
        </w:r>
        <w:proofErr w:type="gramStart"/>
        <w:r>
          <w:t xml:space="preserve">Bylaws </w:t>
        </w:r>
      </w:ins>
      <w:ins w:id="388" w:author="Bernard Turcotte" w:date="2016-02-03T19:51:00Z">
        <w:r w:rsidRPr="00642DD7">
          <w:t xml:space="preserve"> to</w:t>
        </w:r>
        <w:proofErr w:type="gramEnd"/>
        <w:r w:rsidRPr="00642DD7">
          <w:t xml:space="preserve"> ensure that PTI complies with its contractual obligations</w:t>
        </w:r>
      </w:ins>
      <w:ins w:id="389" w:author="Bernard Turcotte" w:date="2016-02-03T19:54:00Z">
        <w:r>
          <w:t xml:space="preserve"> with ICANN</w:t>
        </w:r>
      </w:ins>
      <w:ins w:id="390" w:author="Bernard Turcotte" w:date="2016-02-03T19:51:00Z">
        <w:r w:rsidRPr="00642DD7">
          <w:t>.  ICANN’s failure to enforce such obligations will be appealable via IRP as a Bylaws violation.</w:t>
        </w:r>
      </w:ins>
    </w:p>
    <w:p w14:paraId="3D754E29" w14:textId="09315329" w:rsidR="00642DD7" w:rsidRDefault="00642DD7" w:rsidP="00642DD7">
      <w:pPr>
        <w:pStyle w:val="Numbering"/>
        <w:rPr>
          <w:ins w:id="391" w:author="Bernard Turcotte" w:date="2016-02-03T19:55:00Z"/>
        </w:rPr>
      </w:pPr>
      <w:ins w:id="392" w:author="Bernard Turcotte" w:date="2016-02-03T19:55:00Z">
        <w:r>
          <w:t>Exclusion – the IRP will not be applicable to protocols and parameters</w:t>
        </w:r>
      </w:ins>
    </w:p>
    <w:p w14:paraId="44500AFC" w14:textId="34E7A83E" w:rsidR="00642DD7" w:rsidRDefault="00642DD7" w:rsidP="00642DD7">
      <w:pPr>
        <w:pStyle w:val="Numbering"/>
        <w:rPr>
          <w:ins w:id="393" w:author="Bernard Turcotte" w:date="2016-02-03T19:58:00Z"/>
        </w:rPr>
      </w:pPr>
      <w:ins w:id="394" w:author="Bernard Turcotte" w:date="2016-02-03T19:56:00Z">
        <w:r>
          <w:t xml:space="preserve">Exclusion – An IRP cannot be </w:t>
        </w:r>
        <w:proofErr w:type="spellStart"/>
        <w:r>
          <w:t>lauched</w:t>
        </w:r>
      </w:ins>
      <w:proofErr w:type="spellEnd"/>
      <w:ins w:id="395" w:author="Bernard Turcotte" w:date="2016-02-03T19:57:00Z">
        <w:r w:rsidRPr="00642DD7">
          <w:t xml:space="preserve"> that challenges the result(s) of a supporting organization’s policy development process (PDP) may be </w:t>
        </w:r>
        <w:proofErr w:type="gramStart"/>
        <w:r w:rsidRPr="00642DD7">
          <w:t>launched  without</w:t>
        </w:r>
        <w:proofErr w:type="gramEnd"/>
        <w:r w:rsidRPr="00642DD7">
          <w:t xml:space="preserve"> the support of the supporting organization that developed such PDP or, in the case of joint PDPs, without the support of the supporting organizations that developed such PDP</w:t>
        </w:r>
      </w:ins>
      <w:ins w:id="396" w:author="Bernard Turcotte" w:date="2016-02-03T19:58:00Z">
        <w:r>
          <w:t>.</w:t>
        </w:r>
      </w:ins>
    </w:p>
    <w:p w14:paraId="2F99CBCC" w14:textId="0BD2E333" w:rsidR="00642DD7" w:rsidRDefault="00642DD7" w:rsidP="00642DD7">
      <w:pPr>
        <w:pStyle w:val="Numbering"/>
        <w:rPr>
          <w:ins w:id="397" w:author="Bernard Turcotte" w:date="2016-02-03T19:59:00Z"/>
        </w:rPr>
      </w:pPr>
      <w:ins w:id="398" w:author="Bernard Turcotte" w:date="2016-02-03T19:58:00Z">
        <w:r>
          <w:t>Limitation – An IRP</w:t>
        </w:r>
        <w:r w:rsidRPr="00642DD7">
          <w:t xml:space="preserve"> challenge of expert pa</w:t>
        </w:r>
        <w:r>
          <w:t xml:space="preserve">nel decisions </w:t>
        </w:r>
        <w:r w:rsidRPr="00642DD7">
          <w:t>is limited to challenge of whether panel decision is consistent with ICANN’s Bylaws</w:t>
        </w:r>
      </w:ins>
    </w:p>
    <w:p w14:paraId="3462C39D" w14:textId="1FF1743B" w:rsidR="00642DD7" w:rsidRPr="00642DD7" w:rsidRDefault="00642DD7" w:rsidP="00642DD7">
      <w:pPr>
        <w:pStyle w:val="Numbering"/>
        <w:rPr>
          <w:ins w:id="399" w:author="Bernard Turcotte" w:date="2016-02-03T19:58:00Z"/>
        </w:rPr>
      </w:pPr>
      <w:ins w:id="400" w:author="Bernard Turcotte" w:date="2016-02-03T19:59:00Z">
        <w:r>
          <w:t xml:space="preserve">The legal </w:t>
        </w:r>
      </w:ins>
      <w:ins w:id="401" w:author="Bernard Turcotte" w:date="2016-02-03T20:00:00Z">
        <w:r>
          <w:t>fees of the Empowered Community associated with a Community IRP will be borne by ICANN.</w:t>
        </w:r>
      </w:ins>
    </w:p>
    <w:p w14:paraId="362E14E9" w14:textId="24F28F47" w:rsidR="00642DD7" w:rsidRDefault="00642DD7" w:rsidP="00642DD7">
      <w:pPr>
        <w:pStyle w:val="Numbering"/>
        <w:rPr>
          <w:ins w:id="402" w:author="Bernard Turcotte" w:date="2016-02-03T19:52:00Z"/>
        </w:rPr>
      </w:pPr>
    </w:p>
    <w:p w14:paraId="644DC920" w14:textId="7C67353B" w:rsidR="00E40399" w:rsidRDefault="00E40399" w:rsidP="00642DD7">
      <w:pPr>
        <w:pStyle w:val="Numbering"/>
      </w:pPr>
      <w:del w:id="403" w:author="Bernard Turcotte" w:date="2016-02-03T19:47:00Z">
        <w:r w:rsidDel="00865AF5">
          <w:delText xml:space="preserve">The CCWG-Accountability has not made any significant changes to the proposed enhancements to the </w:delText>
        </w:r>
        <w:r w:rsidR="001C37B2" w:rsidDel="00865AF5">
          <w:delText>IRP</w:delText>
        </w:r>
        <w:r w:rsidDel="00865AF5">
          <w:delText xml:space="preserve"> outlined in Draft </w:delText>
        </w:r>
        <w:r w:rsidR="007771E0" w:rsidDel="00865AF5">
          <w:delText xml:space="preserve">Two </w:delText>
        </w:r>
        <w:r w:rsidDel="00865AF5">
          <w:delText xml:space="preserve">due to general community support received during the </w:delText>
        </w:r>
        <w:r w:rsidR="007771E0" w:rsidDel="00865AF5">
          <w:delText>Second Public Comment Period</w:delText>
        </w:r>
        <w:r w:rsidDel="00865AF5">
          <w:delText>. However, refinements to the language used in various descriptions have been made.</w:delText>
        </w:r>
      </w:del>
      <w:r>
        <w:br/>
      </w:r>
      <w:r>
        <w:br/>
      </w:r>
    </w:p>
    <w:p w14:paraId="1729C3A5" w14:textId="77777777" w:rsidR="00E40399" w:rsidRDefault="00E40399" w:rsidP="00E40399">
      <w:pPr>
        <w:pStyle w:val="Heading1"/>
      </w:pPr>
      <w:r>
        <w:t>5. Stress Tests Related to this Recommendation</w:t>
      </w:r>
    </w:p>
    <w:p w14:paraId="38433D73" w14:textId="77777777" w:rsidR="00517726" w:rsidRDefault="00517726" w:rsidP="00517726">
      <w:pPr>
        <w:pStyle w:val="Text"/>
        <w:numPr>
          <w:ilvl w:val="0"/>
          <w:numId w:val="41"/>
        </w:numPr>
      </w:pPr>
      <w:r>
        <w:t>ST3 &amp; 4</w:t>
      </w:r>
    </w:p>
    <w:p w14:paraId="06993A93" w14:textId="77777777" w:rsidR="00E40399" w:rsidRDefault="00E40399" w:rsidP="00E40399">
      <w:pPr>
        <w:pStyle w:val="Text"/>
        <w:numPr>
          <w:ilvl w:val="0"/>
          <w:numId w:val="41"/>
        </w:numPr>
      </w:pPr>
      <w:r>
        <w:t xml:space="preserve">ST5, 6, 7, 8 </w:t>
      </w:r>
    </w:p>
    <w:p w14:paraId="3F68CC0E" w14:textId="77777777" w:rsidR="00E40399" w:rsidRDefault="00E40399" w:rsidP="00E40399">
      <w:pPr>
        <w:pStyle w:val="Text"/>
        <w:numPr>
          <w:ilvl w:val="0"/>
          <w:numId w:val="41"/>
        </w:numPr>
      </w:pPr>
      <w:r>
        <w:t xml:space="preserve">ST11 </w:t>
      </w:r>
    </w:p>
    <w:p w14:paraId="326906D5" w14:textId="77777777" w:rsidR="00517726" w:rsidRDefault="00517726" w:rsidP="00E40399">
      <w:pPr>
        <w:pStyle w:val="Text"/>
        <w:numPr>
          <w:ilvl w:val="0"/>
          <w:numId w:val="41"/>
        </w:numPr>
      </w:pPr>
      <w:r>
        <w:t>ST14</w:t>
      </w:r>
    </w:p>
    <w:p w14:paraId="0237F9BE" w14:textId="77777777" w:rsidR="00E40399" w:rsidRDefault="00517726" w:rsidP="00E40399">
      <w:pPr>
        <w:pStyle w:val="Text"/>
        <w:numPr>
          <w:ilvl w:val="0"/>
          <w:numId w:val="41"/>
        </w:numPr>
      </w:pPr>
      <w:r>
        <w:t>ST19,</w:t>
      </w:r>
      <w:r w:rsidR="00E40399">
        <w:t xml:space="preserve"> 20</w:t>
      </w:r>
    </w:p>
    <w:p w14:paraId="387491C4" w14:textId="77777777" w:rsidR="00E40399" w:rsidRDefault="00E40399" w:rsidP="00E40399">
      <w:pPr>
        <w:pStyle w:val="Text"/>
        <w:numPr>
          <w:ilvl w:val="0"/>
          <w:numId w:val="41"/>
        </w:numPr>
      </w:pPr>
      <w:r>
        <w:t>S</w:t>
      </w:r>
      <w:r w:rsidR="00517726">
        <w:t xml:space="preserve">T10, 16, </w:t>
      </w:r>
      <w:r>
        <w:t>24</w:t>
      </w:r>
    </w:p>
    <w:p w14:paraId="6B08D855" w14:textId="77777777" w:rsidR="00E40399" w:rsidRDefault="00517726" w:rsidP="00E40399">
      <w:pPr>
        <w:pStyle w:val="Text"/>
        <w:numPr>
          <w:ilvl w:val="0"/>
          <w:numId w:val="41"/>
        </w:numPr>
      </w:pPr>
      <w:r>
        <w:t xml:space="preserve">ST13 </w:t>
      </w:r>
    </w:p>
    <w:p w14:paraId="4D601456" w14:textId="77777777" w:rsidR="00E40399" w:rsidRDefault="00E40399" w:rsidP="00E40399">
      <w:pPr>
        <w:pStyle w:val="Text"/>
        <w:numPr>
          <w:ilvl w:val="0"/>
          <w:numId w:val="41"/>
        </w:numPr>
      </w:pPr>
      <w:r>
        <w:t xml:space="preserve">ST22 </w:t>
      </w:r>
    </w:p>
    <w:p w14:paraId="79F910F6" w14:textId="77777777" w:rsidR="00E40399" w:rsidRDefault="00E40399" w:rsidP="00E40399">
      <w:pPr>
        <w:pStyle w:val="Text"/>
        <w:numPr>
          <w:ilvl w:val="0"/>
          <w:numId w:val="41"/>
        </w:numPr>
      </w:pPr>
      <w:r>
        <w:t xml:space="preserve">ST23 </w:t>
      </w:r>
    </w:p>
    <w:p w14:paraId="630CB8E2" w14:textId="77777777" w:rsidR="00517726" w:rsidRDefault="00517726" w:rsidP="00E40399">
      <w:pPr>
        <w:pStyle w:val="Text"/>
        <w:numPr>
          <w:ilvl w:val="0"/>
          <w:numId w:val="41"/>
        </w:numPr>
      </w:pPr>
      <w:r>
        <w:t>ST25</w:t>
      </w:r>
    </w:p>
    <w:p w14:paraId="7A1D9854" w14:textId="77777777" w:rsidR="00E40399" w:rsidRDefault="00E40399" w:rsidP="00517726">
      <w:pPr>
        <w:pStyle w:val="Text"/>
        <w:numPr>
          <w:ilvl w:val="0"/>
          <w:numId w:val="41"/>
        </w:numPr>
      </w:pPr>
      <w:r>
        <w:t xml:space="preserve">ST26 </w:t>
      </w:r>
    </w:p>
    <w:p w14:paraId="5C69D3BD" w14:textId="77777777" w:rsidR="00E40399" w:rsidRDefault="00517726" w:rsidP="00392D12">
      <w:pPr>
        <w:pStyle w:val="Text"/>
        <w:numPr>
          <w:ilvl w:val="0"/>
          <w:numId w:val="41"/>
        </w:numPr>
      </w:pPr>
      <w:r>
        <w:t>ST29, 30</w:t>
      </w:r>
      <w:r w:rsidR="00E40399">
        <w:br/>
      </w:r>
    </w:p>
    <w:p w14:paraId="62ECD200" w14:textId="77777777" w:rsidR="00E40399" w:rsidRDefault="00E40399" w:rsidP="00E40399">
      <w:pPr>
        <w:pStyle w:val="Heading1"/>
      </w:pPr>
      <w:r>
        <w:lastRenderedPageBreak/>
        <w:t>6. How does this meet the CWG-Stewardship Requirements?</w:t>
      </w:r>
    </w:p>
    <w:p w14:paraId="324129C2" w14:textId="77777777" w:rsidR="00E40399" w:rsidRDefault="00E40399" w:rsidP="00E40399">
      <w:pPr>
        <w:pStyle w:val="Numbering"/>
      </w:pPr>
      <w:r>
        <w:t xml:space="preserve">The recommendations as outlined above meet the CWG-Stewardship requirements by: </w:t>
      </w:r>
    </w:p>
    <w:p w14:paraId="08EBD690" w14:textId="77777777" w:rsidR="00E40399" w:rsidRDefault="00E40399" w:rsidP="00E40399">
      <w:pPr>
        <w:pStyle w:val="Text"/>
        <w:numPr>
          <w:ilvl w:val="0"/>
          <w:numId w:val="42"/>
        </w:numPr>
      </w:pPr>
      <w:r>
        <w:rPr>
          <w:rFonts w:hint="eastAsia"/>
        </w:rPr>
        <w:t xml:space="preserve">Creating the IRP directly meets the requirement of the CWG-Stewardship for an </w:t>
      </w:r>
      <w:r w:rsidR="007771E0">
        <w:t>IRP</w:t>
      </w:r>
      <w:r>
        <w:rPr>
          <w:rFonts w:hint="eastAsia"/>
        </w:rPr>
        <w:t>.</w:t>
      </w:r>
    </w:p>
    <w:p w14:paraId="5A93190B" w14:textId="77777777" w:rsidR="00E40399" w:rsidRDefault="00E40399" w:rsidP="00E40399">
      <w:pPr>
        <w:pStyle w:val="Text"/>
        <w:numPr>
          <w:ilvl w:val="0"/>
          <w:numId w:val="42"/>
        </w:numPr>
      </w:pPr>
      <w:r>
        <w:rPr>
          <w:rFonts w:hint="eastAsia"/>
        </w:rPr>
        <w:t xml:space="preserve">Excluding </w:t>
      </w:r>
      <w:proofErr w:type="spellStart"/>
      <w:r>
        <w:rPr>
          <w:rFonts w:hint="eastAsia"/>
        </w:rPr>
        <w:t>ccTLD</w:t>
      </w:r>
      <w:proofErr w:type="spellEnd"/>
      <w:r>
        <w:rPr>
          <w:rFonts w:hint="eastAsia"/>
        </w:rPr>
        <w:t xml:space="preserve"> </w:t>
      </w:r>
      <w:r w:rsidR="007771E0">
        <w:t>d</w:t>
      </w:r>
      <w:r w:rsidR="007771E0">
        <w:rPr>
          <w:rFonts w:hint="eastAsia"/>
        </w:rPr>
        <w:t>elegation</w:t>
      </w:r>
      <w:r>
        <w:rPr>
          <w:rFonts w:hint="eastAsia"/>
        </w:rPr>
        <w:t>/</w:t>
      </w:r>
      <w:proofErr w:type="spellStart"/>
      <w:r w:rsidR="007771E0">
        <w:t>r</w:t>
      </w:r>
      <w:r w:rsidR="007771E0">
        <w:rPr>
          <w:rFonts w:hint="eastAsia"/>
        </w:rPr>
        <w:t>edelegation</w:t>
      </w:r>
      <w:proofErr w:type="spellEnd"/>
      <w:r w:rsidR="007771E0">
        <w:rPr>
          <w:rFonts w:hint="eastAsia"/>
        </w:rPr>
        <w:t xml:space="preserve"> </w:t>
      </w:r>
      <w:r>
        <w:rPr>
          <w:rFonts w:hint="eastAsia"/>
        </w:rPr>
        <w:t xml:space="preserve">from the </w:t>
      </w:r>
      <w:r w:rsidR="001C37B2">
        <w:rPr>
          <w:rFonts w:hint="eastAsia"/>
        </w:rPr>
        <w:t>IRP</w:t>
      </w:r>
      <w:r w:rsidR="007771E0">
        <w:t>.</w:t>
      </w:r>
      <w:r>
        <w:rPr>
          <w:rFonts w:hint="eastAsia"/>
        </w:rPr>
        <w:t xml:space="preserve"> </w:t>
      </w:r>
    </w:p>
    <w:p w14:paraId="5834A6D1" w14:textId="77777777" w:rsidR="00E40399" w:rsidRDefault="00E40399" w:rsidP="00E40399">
      <w:pPr>
        <w:pStyle w:val="Text"/>
        <w:numPr>
          <w:ilvl w:val="0"/>
          <w:numId w:val="42"/>
        </w:numPr>
      </w:pPr>
      <w:r>
        <w:t xml:space="preserve">As requested by the CWG-Stewardship, decisions regarding </w:t>
      </w:r>
      <w:r w:rsidR="002B01E9">
        <w:t>country code top-level domains</w:t>
      </w:r>
      <w:r>
        <w:t xml:space="preserve"> delegations or revocations would be excluded from standing, until the </w:t>
      </w:r>
      <w:r w:rsidR="002B01E9">
        <w:t xml:space="preserve">country code top-level domains </w:t>
      </w:r>
      <w:r>
        <w:t>community, in coordination with other parties, has developed relevant appeals mechanisms.</w:t>
      </w:r>
    </w:p>
    <w:p w14:paraId="76F0885F" w14:textId="77777777" w:rsidR="00E40399" w:rsidRDefault="00E40399" w:rsidP="00E40399">
      <w:pPr>
        <w:pStyle w:val="Text"/>
        <w:numPr>
          <w:ilvl w:val="0"/>
          <w:numId w:val="42"/>
        </w:numPr>
      </w:pPr>
      <w:r>
        <w:rPr>
          <w:rFonts w:hint="eastAsia"/>
        </w:rPr>
        <w:t xml:space="preserve">Excluding Number Resources from the </w:t>
      </w:r>
      <w:r w:rsidR="001C37B2">
        <w:rPr>
          <w:rFonts w:hint="eastAsia"/>
        </w:rPr>
        <w:t>IRP</w:t>
      </w:r>
      <w:r w:rsidR="002B01E9">
        <w:t>. T</w:t>
      </w:r>
      <w:r>
        <w:t xml:space="preserve">he </w:t>
      </w:r>
      <w:r w:rsidR="00517726">
        <w:t>ASO</w:t>
      </w:r>
      <w:r>
        <w:t xml:space="preserve"> has indicated that disputes related to Internet </w:t>
      </w:r>
      <w:r w:rsidR="007771E0">
        <w:t xml:space="preserve">Number Resources </w:t>
      </w:r>
      <w:r>
        <w:t xml:space="preserve">should be out of scope for the </w:t>
      </w:r>
      <w:r w:rsidR="001C37B2">
        <w:t>IRP</w:t>
      </w:r>
      <w:r>
        <w:t xml:space="preserve">. As requested by the </w:t>
      </w:r>
      <w:r w:rsidR="00517726">
        <w:t>ASO</w:t>
      </w:r>
      <w:r>
        <w:t>, decisions regarding numbering resources would be excluded from standing.</w:t>
      </w:r>
      <w:r>
        <w:br/>
      </w:r>
      <w:r>
        <w:br/>
      </w:r>
    </w:p>
    <w:p w14:paraId="04ACACA9" w14:textId="77777777" w:rsidR="00E40399" w:rsidRDefault="00E40399" w:rsidP="00E40399">
      <w:pPr>
        <w:pStyle w:val="Heading1"/>
      </w:pPr>
      <w:r>
        <w:t>7. How does this address NTIA Criteria?</w:t>
      </w:r>
    </w:p>
    <w:p w14:paraId="6F688484" w14:textId="77777777" w:rsidR="00E40399" w:rsidRPr="00054749" w:rsidRDefault="00E40399" w:rsidP="00054749">
      <w:pPr>
        <w:pStyle w:val="Numbering"/>
        <w:rPr>
          <w:b/>
        </w:rPr>
      </w:pPr>
      <w:r w:rsidRPr="00054749">
        <w:rPr>
          <w:b/>
        </w:rPr>
        <w:t xml:space="preserve">Support and enhance the </w:t>
      </w:r>
      <w:proofErr w:type="spellStart"/>
      <w:r w:rsidRPr="00054749">
        <w:rPr>
          <w:b/>
        </w:rPr>
        <w:t>multistakeholder</w:t>
      </w:r>
      <w:proofErr w:type="spellEnd"/>
      <w:r w:rsidRPr="00054749">
        <w:rPr>
          <w:b/>
        </w:rPr>
        <w:t xml:space="preserve"> model</w:t>
      </w:r>
      <w:r w:rsidR="007771E0">
        <w:rPr>
          <w:b/>
        </w:rPr>
        <w:t>.</w:t>
      </w:r>
    </w:p>
    <w:p w14:paraId="17B0B3D7" w14:textId="77777777" w:rsidR="00E40399" w:rsidRDefault="00E40399" w:rsidP="00054749">
      <w:pPr>
        <w:pStyle w:val="Text"/>
        <w:numPr>
          <w:ilvl w:val="0"/>
          <w:numId w:val="43"/>
        </w:numPr>
      </w:pPr>
      <w:r>
        <w:t>By enhancing ICANN’s appeals mechanisms and binding arbitration processes and further fortifying and expanding their remit, the community is further empowered</w:t>
      </w:r>
      <w:r w:rsidR="007771E0">
        <w:t>.</w:t>
      </w:r>
    </w:p>
    <w:p w14:paraId="70F00A8E" w14:textId="77777777" w:rsidR="00054749" w:rsidRDefault="00054749" w:rsidP="00054749">
      <w:pPr>
        <w:pStyle w:val="Linedots"/>
      </w:pPr>
    </w:p>
    <w:p w14:paraId="43D1E66B" w14:textId="77777777" w:rsidR="00E40399" w:rsidRPr="00054749" w:rsidRDefault="00E40399" w:rsidP="00054749">
      <w:pPr>
        <w:pStyle w:val="Numbering"/>
        <w:rPr>
          <w:b/>
        </w:rPr>
      </w:pPr>
      <w:r w:rsidRPr="00054749">
        <w:rPr>
          <w:b/>
        </w:rPr>
        <w:t>Maintain the security, stability, and resiliency of the Internet DNS</w:t>
      </w:r>
      <w:r w:rsidR="007771E0">
        <w:rPr>
          <w:b/>
        </w:rPr>
        <w:t>.</w:t>
      </w:r>
    </w:p>
    <w:p w14:paraId="66816206" w14:textId="77777777" w:rsidR="00E40399" w:rsidRDefault="00E40399" w:rsidP="00054749">
      <w:pPr>
        <w:pStyle w:val="Text"/>
        <w:numPr>
          <w:ilvl w:val="0"/>
          <w:numId w:val="43"/>
        </w:numPr>
      </w:pPr>
      <w:r>
        <w:t>These accountability measures were designed to contribute to maintaining the operational functioning of organization</w:t>
      </w:r>
    </w:p>
    <w:p w14:paraId="0C9A6124" w14:textId="77777777" w:rsidR="00054749" w:rsidRDefault="00054749" w:rsidP="00054749">
      <w:pPr>
        <w:pStyle w:val="Linedots"/>
      </w:pPr>
    </w:p>
    <w:p w14:paraId="198D5734" w14:textId="77777777" w:rsidR="00E40399" w:rsidRPr="00054749" w:rsidRDefault="00E40399" w:rsidP="00054749">
      <w:pPr>
        <w:pStyle w:val="Numbering"/>
        <w:rPr>
          <w:b/>
        </w:rPr>
      </w:pPr>
      <w:r w:rsidRPr="00054749">
        <w:rPr>
          <w:b/>
        </w:rPr>
        <w:t>Meet the needs and expectation of the global customers and partners of the IANA services</w:t>
      </w:r>
      <w:r w:rsidR="007771E0">
        <w:rPr>
          <w:b/>
        </w:rPr>
        <w:t>.</w:t>
      </w:r>
    </w:p>
    <w:p w14:paraId="5E573769" w14:textId="77777777" w:rsidR="00E40399" w:rsidRDefault="00E40399" w:rsidP="00054749">
      <w:pPr>
        <w:pStyle w:val="Text"/>
        <w:numPr>
          <w:ilvl w:val="0"/>
          <w:numId w:val="43"/>
        </w:numPr>
      </w:pPr>
      <w:r>
        <w:t>These accountability measures were designed to contribute to maintaining the operational functioning of organization</w:t>
      </w:r>
      <w:r w:rsidR="007771E0">
        <w:t>.</w:t>
      </w:r>
    </w:p>
    <w:p w14:paraId="52F5A8F6" w14:textId="77777777" w:rsidR="00054749" w:rsidRDefault="00054749" w:rsidP="00054749">
      <w:pPr>
        <w:pStyle w:val="Linedots"/>
      </w:pPr>
    </w:p>
    <w:p w14:paraId="355FBBD6" w14:textId="77777777" w:rsidR="00E40399" w:rsidRPr="00054749" w:rsidRDefault="00E40399" w:rsidP="00054749">
      <w:pPr>
        <w:pStyle w:val="Numbering"/>
        <w:rPr>
          <w:b/>
        </w:rPr>
      </w:pPr>
      <w:r w:rsidRPr="00054749">
        <w:rPr>
          <w:b/>
        </w:rPr>
        <w:t>Maintain the openness of the Internet</w:t>
      </w:r>
      <w:r w:rsidR="007771E0">
        <w:rPr>
          <w:b/>
        </w:rPr>
        <w:t>.</w:t>
      </w:r>
    </w:p>
    <w:p w14:paraId="34B5CBBF" w14:textId="77777777" w:rsidR="00054749" w:rsidRDefault="00E40399" w:rsidP="00054749">
      <w:pPr>
        <w:pStyle w:val="Text"/>
        <w:numPr>
          <w:ilvl w:val="0"/>
          <w:numId w:val="43"/>
        </w:numPr>
      </w:pPr>
      <w:r>
        <w:t>The accountability measures help to mitigate the likelihood of problematic scenarios by ensuring that robust accountability mechanisms are in place.</w:t>
      </w:r>
    </w:p>
    <w:p w14:paraId="3D563168" w14:textId="77777777" w:rsidR="00054749" w:rsidRDefault="00054749" w:rsidP="00054749">
      <w:pPr>
        <w:pStyle w:val="Linedots"/>
      </w:pPr>
    </w:p>
    <w:p w14:paraId="2EB24683" w14:textId="77777777" w:rsidR="00E40399" w:rsidRPr="00054749" w:rsidRDefault="00E40399" w:rsidP="00054749">
      <w:pPr>
        <w:pStyle w:val="Numbering"/>
        <w:rPr>
          <w:b/>
        </w:rPr>
      </w:pPr>
      <w:r w:rsidRPr="00054749">
        <w:rPr>
          <w:b/>
        </w:rPr>
        <w:t>NTIA will not accept a proposal that replaces the NTIA role with a government-led or an inter-governmental organization solution</w:t>
      </w:r>
      <w:r w:rsidR="007771E0">
        <w:rPr>
          <w:b/>
        </w:rPr>
        <w:t>.</w:t>
      </w:r>
    </w:p>
    <w:p w14:paraId="0847E05E" w14:textId="77777777" w:rsidR="00E40399" w:rsidRDefault="00E40399" w:rsidP="00054749">
      <w:pPr>
        <w:pStyle w:val="Text"/>
        <w:numPr>
          <w:ilvl w:val="0"/>
          <w:numId w:val="43"/>
        </w:numPr>
      </w:pPr>
      <w:r>
        <w:t>N/A</w:t>
      </w:r>
    </w:p>
    <w:p w14:paraId="48772248" w14:textId="77777777" w:rsidR="00E40399" w:rsidRDefault="00E40399" w:rsidP="00054749">
      <w:pPr>
        <w:pStyle w:val="Linedots"/>
      </w:pPr>
    </w:p>
    <w:p w14:paraId="1D6AFD79" w14:textId="77777777" w:rsidR="00E40399" w:rsidRDefault="00E40399" w:rsidP="00F71DB3">
      <w:pPr>
        <w:pStyle w:val="Text"/>
      </w:pPr>
    </w:p>
    <w:sectPr w:rsidR="00E40399" w:rsidSect="00EC1572">
      <w:headerReference w:type="default" r:id="rId12"/>
      <w:footerReference w:type="default" r:id="rId13"/>
      <w:pgSz w:w="12240" w:h="15840"/>
      <w:pgMar w:top="1440" w:right="1200" w:bottom="1440" w:left="1200" w:header="520" w:footer="50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Alice Jansen" w:date="2016-01-20T16:48:00Z" w:initials="AJ">
    <w:p w14:paraId="112AF9DE" w14:textId="5DEB0C2A" w:rsidR="00392D12" w:rsidRDefault="00392D12">
      <w:pPr>
        <w:pStyle w:val="CommentText"/>
      </w:pPr>
      <w:r>
        <w:rPr>
          <w:rStyle w:val="CommentReference"/>
        </w:rPr>
        <w:annotationRef/>
      </w:r>
      <w:r>
        <w:t>Would this still be applicable?</w:t>
      </w:r>
    </w:p>
    <w:p w14:paraId="1D3EA118" w14:textId="06B6D689" w:rsidR="00392D12" w:rsidRDefault="00392D12">
      <w:pPr>
        <w:pStyle w:val="CommentText"/>
      </w:pPr>
    </w:p>
    <w:p w14:paraId="2F50FDD1" w14:textId="3F3C6760" w:rsidR="00392D12" w:rsidRDefault="00392D12">
      <w:pPr>
        <w:pStyle w:val="CommentText"/>
      </w:pPr>
      <w:r>
        <w:t>BT – lets leave it in.</w:t>
      </w:r>
    </w:p>
  </w:comment>
  <w:comment w:id="86" w:author="Alice Jansen" w:date="2016-01-20T16:49:00Z" w:initials="AJ">
    <w:p w14:paraId="38C06136" w14:textId="77777777" w:rsidR="00392D12" w:rsidRDefault="00392D12" w:rsidP="003E55AD">
      <w:pPr>
        <w:widowControl w:val="0"/>
        <w:autoSpaceDE w:val="0"/>
        <w:autoSpaceDN w:val="0"/>
        <w:adjustRightInd w:val="0"/>
        <w:spacing w:before="0" w:after="0"/>
        <w:rPr>
          <w:rFonts w:ascii="Avenir Book" w:hAnsi="Avenir Book" w:cs="Avenir Book"/>
          <w:sz w:val="24"/>
        </w:rPr>
      </w:pPr>
      <w:r>
        <w:rPr>
          <w:rStyle w:val="CommentReference"/>
        </w:rPr>
        <w:annotationRef/>
      </w:r>
      <w:r>
        <w:t xml:space="preserve">Would that not clash with </w:t>
      </w:r>
      <w:proofErr w:type="spellStart"/>
      <w:r>
        <w:t>Avri’s</w:t>
      </w:r>
      <w:proofErr w:type="spellEnd"/>
      <w:r>
        <w:t xml:space="preserve"> point: </w:t>
      </w:r>
      <w:r>
        <w:rPr>
          <w:rFonts w:ascii="Avenir Book" w:hAnsi="Avenir Book" w:cs="Avenir Book"/>
          <w:sz w:val="24"/>
        </w:rPr>
        <w:t>do not see how to define this function in terms of By Laws alone as By</w:t>
      </w:r>
    </w:p>
    <w:p w14:paraId="475E2ADC" w14:textId="77777777" w:rsidR="00392D12" w:rsidRDefault="00392D12" w:rsidP="003E55AD">
      <w:pPr>
        <w:widowControl w:val="0"/>
        <w:autoSpaceDE w:val="0"/>
        <w:autoSpaceDN w:val="0"/>
        <w:adjustRightInd w:val="0"/>
        <w:spacing w:before="0" w:after="0"/>
        <w:rPr>
          <w:rFonts w:ascii="Avenir Book" w:hAnsi="Avenir Book" w:cs="Avenir Book"/>
          <w:sz w:val="24"/>
        </w:rPr>
      </w:pPr>
      <w:r>
        <w:rPr>
          <w:rFonts w:ascii="Avenir Book" w:hAnsi="Avenir Book" w:cs="Avenir Book"/>
          <w:sz w:val="24"/>
        </w:rPr>
        <w:t xml:space="preserve">Laws have little to say about negotiated SLAs and </w:t>
      </w:r>
      <w:proofErr w:type="gramStart"/>
      <w:r>
        <w:rPr>
          <w:rFonts w:ascii="Avenir Book" w:hAnsi="Avenir Book" w:cs="Avenir Book"/>
          <w:sz w:val="24"/>
        </w:rPr>
        <w:t>the  customers</w:t>
      </w:r>
      <w:proofErr w:type="gramEnd"/>
      <w:r>
        <w:rPr>
          <w:rFonts w:ascii="Avenir Book" w:hAnsi="Avenir Book" w:cs="Avenir Book"/>
          <w:sz w:val="24"/>
        </w:rPr>
        <w:t>' or CSC</w:t>
      </w:r>
    </w:p>
    <w:p w14:paraId="029F1663" w14:textId="77777777" w:rsidR="00392D12" w:rsidRDefault="00392D12" w:rsidP="003E55AD">
      <w:pPr>
        <w:widowControl w:val="0"/>
        <w:autoSpaceDE w:val="0"/>
        <w:autoSpaceDN w:val="0"/>
        <w:adjustRightInd w:val="0"/>
        <w:spacing w:before="0" w:after="0"/>
        <w:rPr>
          <w:rFonts w:ascii="Avenir Book" w:hAnsi="Avenir Book" w:cs="Avenir Book"/>
          <w:sz w:val="24"/>
        </w:rPr>
      </w:pPr>
      <w:r>
        <w:rPr>
          <w:rFonts w:ascii="Avenir Book" w:hAnsi="Avenir Book" w:cs="Avenir Book"/>
          <w:sz w:val="24"/>
        </w:rPr>
        <w:t>complaints.  Perhaps it can be done by changes to some of the By Laws, but</w:t>
      </w:r>
    </w:p>
    <w:p w14:paraId="2C2A8CFD" w14:textId="0349F747" w:rsidR="00392D12" w:rsidRDefault="00392D12" w:rsidP="003E55AD">
      <w:pPr>
        <w:pStyle w:val="CommentText"/>
        <w:rPr>
          <w:rFonts w:ascii="Avenir Book" w:hAnsi="Avenir Book" w:cs="Avenir Book"/>
          <w:sz w:val="24"/>
        </w:rPr>
      </w:pPr>
      <w:r>
        <w:rPr>
          <w:rFonts w:ascii="Avenir Book" w:hAnsi="Avenir Book" w:cs="Avenir Book"/>
          <w:sz w:val="24"/>
        </w:rPr>
        <w:t xml:space="preserve">I do not see us as having scoped out what those changes need to be. </w:t>
      </w:r>
    </w:p>
    <w:p w14:paraId="47A01710" w14:textId="63A1AA76" w:rsidR="00392D12" w:rsidRDefault="00392D12" w:rsidP="003E55AD">
      <w:pPr>
        <w:pStyle w:val="CommentText"/>
        <w:rPr>
          <w:rFonts w:ascii="Avenir Book" w:hAnsi="Avenir Book" w:cs="Avenir Book"/>
          <w:sz w:val="24"/>
        </w:rPr>
      </w:pPr>
    </w:p>
    <w:p w14:paraId="4C15660E" w14:textId="13DB44CC" w:rsidR="00392D12" w:rsidRDefault="00392D12" w:rsidP="003E55AD">
      <w:pPr>
        <w:pStyle w:val="CommentText"/>
      </w:pPr>
      <w:r>
        <w:rPr>
          <w:rFonts w:ascii="Avenir Book" w:hAnsi="Avenir Book" w:cs="Avenir Book"/>
          <w:sz w:val="24"/>
        </w:rPr>
        <w:t>BT - No</w:t>
      </w:r>
    </w:p>
  </w:comment>
  <w:comment w:id="107" w:author="Bernard Turcotte" w:date="2016-01-20T11:04:00Z" w:initials="BT">
    <w:p w14:paraId="0B56ADC9" w14:textId="489A3E7A" w:rsidR="00392D12" w:rsidRDefault="00392D12">
      <w:pPr>
        <w:pStyle w:val="CommentText"/>
      </w:pPr>
      <w:r>
        <w:rPr>
          <w:rStyle w:val="CommentReference"/>
        </w:rPr>
        <w:annotationRef/>
      </w:r>
      <w:r>
        <w:t>We still need to say something about DIDP – no?</w:t>
      </w:r>
    </w:p>
  </w:comment>
  <w:comment w:id="206" w:author="weill" w:date="2016-01-12T10:37:00Z" w:initials="w">
    <w:p w14:paraId="28EBFB14" w14:textId="77777777" w:rsidR="00C53617" w:rsidRDefault="00C53617" w:rsidP="00C53617">
      <w:pPr>
        <w:pStyle w:val="CommentText"/>
      </w:pPr>
      <w:r>
        <w:rPr>
          <w:rStyle w:val="CommentReference"/>
        </w:rPr>
        <w:annotationRef/>
      </w:r>
      <w:r>
        <w:t xml:space="preserve">CWG-Stewardship requires explicit mention that PTI actions or inactions are included in the scope. </w:t>
      </w:r>
    </w:p>
  </w:comment>
  <w:comment w:id="211" w:author="weill" w:date="2016-01-12T10:37:00Z" w:initials="w">
    <w:p w14:paraId="047F82CF" w14:textId="77777777" w:rsidR="00C53617" w:rsidRDefault="00C53617" w:rsidP="00C53617">
      <w:pPr>
        <w:pStyle w:val="CommentText"/>
      </w:pPr>
      <w:r>
        <w:rPr>
          <w:rStyle w:val="CommentReference"/>
        </w:rPr>
        <w:annotationRef/>
      </w:r>
      <w:r>
        <w:t>Clarification proposed following 1</w:t>
      </w:r>
      <w:r w:rsidRPr="004D0303">
        <w:rPr>
          <w:vertAlign w:val="superscript"/>
        </w:rPr>
        <w:t>st</w:t>
      </w:r>
      <w:r>
        <w:t xml:space="preserve"> reading. </w:t>
      </w:r>
    </w:p>
  </w:comment>
  <w:comment w:id="271" w:author="weill" w:date="2016-01-12T10:37:00Z" w:initials="w">
    <w:p w14:paraId="776F8227" w14:textId="77777777" w:rsidR="00392D12" w:rsidRDefault="00392D12">
      <w:pPr>
        <w:pStyle w:val="CommentText"/>
      </w:pPr>
      <w:r>
        <w:rPr>
          <w:rStyle w:val="CommentReference"/>
        </w:rPr>
        <w:annotationRef/>
      </w:r>
      <w:r>
        <w:t xml:space="preserve">CWG-Stewardship requires explicit mention that PTI actions or inactions are included in the scope. </w:t>
      </w:r>
    </w:p>
  </w:comment>
  <w:comment w:id="278" w:author="weill" w:date="2016-01-12T10:37:00Z" w:initials="w">
    <w:p w14:paraId="640B57D4" w14:textId="77777777" w:rsidR="00C53617" w:rsidRDefault="00C53617" w:rsidP="00C53617">
      <w:pPr>
        <w:pStyle w:val="CommentText"/>
      </w:pPr>
      <w:r>
        <w:rPr>
          <w:rStyle w:val="CommentReference"/>
        </w:rPr>
        <w:annotationRef/>
      </w:r>
      <w:r>
        <w:t>As requested by CWG and discussed in 1</w:t>
      </w:r>
      <w:r w:rsidRPr="00FC148E">
        <w:rPr>
          <w:vertAlign w:val="superscript"/>
        </w:rPr>
        <w:t>st</w:t>
      </w:r>
      <w:r>
        <w:t xml:space="preserve"> reading. </w:t>
      </w:r>
    </w:p>
  </w:comment>
  <w:comment w:id="280" w:author="weill" w:date="2016-01-12T10:37:00Z" w:initials="w">
    <w:p w14:paraId="0BE10483" w14:textId="77777777" w:rsidR="00392D12" w:rsidRDefault="00392D12">
      <w:pPr>
        <w:pStyle w:val="CommentText"/>
      </w:pPr>
      <w:r>
        <w:rPr>
          <w:rStyle w:val="CommentReference"/>
        </w:rPr>
        <w:annotationRef/>
      </w:r>
      <w:r>
        <w:t>As requested by CWG and discussed in 1</w:t>
      </w:r>
      <w:r w:rsidRPr="00FC148E">
        <w:rPr>
          <w:vertAlign w:val="superscript"/>
        </w:rPr>
        <w:t>st</w:t>
      </w:r>
      <w:r>
        <w:t xml:space="preserve"> reading. </w:t>
      </w:r>
    </w:p>
  </w:comment>
  <w:comment w:id="301" w:author="weill" w:date="2016-01-12T10:37:00Z" w:initials="w">
    <w:p w14:paraId="5276D042" w14:textId="77777777" w:rsidR="00392D12" w:rsidRDefault="00392D12">
      <w:pPr>
        <w:pStyle w:val="CommentText"/>
      </w:pPr>
      <w:r>
        <w:rPr>
          <w:rStyle w:val="CommentReference"/>
        </w:rPr>
        <w:annotationRef/>
      </w:r>
      <w:proofErr w:type="spellStart"/>
      <w:r>
        <w:t>Icann</w:t>
      </w:r>
      <w:proofErr w:type="spellEnd"/>
      <w:r>
        <w:t xml:space="preserve"> Board </w:t>
      </w:r>
      <w:proofErr w:type="gramStart"/>
      <w:r>
        <w:t>concerns :</w:t>
      </w:r>
      <w:proofErr w:type="gramEnd"/>
      <w:r>
        <w:t xml:space="preserve"> appeals mechanisms for such process specific expert panels should be part addressed within the PDP or program. “IRP Panels should not be used for substantive, operational decisions”. Board states that expert panel decisions that contravene </w:t>
      </w:r>
      <w:proofErr w:type="spellStart"/>
      <w:r>
        <w:t>Icann</w:t>
      </w:r>
      <w:proofErr w:type="spellEnd"/>
      <w:r>
        <w:t xml:space="preserve"> Bylaws would already be subject to IRP without mentioning it. </w:t>
      </w:r>
    </w:p>
  </w:comment>
  <w:comment w:id="304" w:author="weill" w:date="2016-01-12T10:37:00Z" w:initials="w">
    <w:p w14:paraId="3320566F" w14:textId="77777777" w:rsidR="00392D12" w:rsidRDefault="00392D12">
      <w:pPr>
        <w:pStyle w:val="CommentText"/>
      </w:pPr>
      <w:r>
        <w:rPr>
          <w:rStyle w:val="CommentReference"/>
        </w:rPr>
        <w:annotationRef/>
      </w:r>
      <w:r>
        <w:t>Clarification proposed following 1</w:t>
      </w:r>
      <w:r w:rsidRPr="004D0303">
        <w:rPr>
          <w:vertAlign w:val="superscript"/>
        </w:rPr>
        <w:t>st</w:t>
      </w:r>
      <w:r>
        <w:t xml:space="preserve"> reading. </w:t>
      </w:r>
    </w:p>
  </w:comment>
  <w:comment w:id="310" w:author="weill" w:date="2016-01-12T10:37:00Z" w:initials="w">
    <w:p w14:paraId="7AA0ADB9" w14:textId="77777777" w:rsidR="00392D12" w:rsidRDefault="00392D12">
      <w:pPr>
        <w:pStyle w:val="CommentText"/>
      </w:pPr>
      <w:r>
        <w:rPr>
          <w:rStyle w:val="CommentReference"/>
        </w:rPr>
        <w:annotationRef/>
      </w:r>
      <w:r>
        <w:t>Board has concerns that this is also engaging the IRP in operational decisions. Suggests less resource intensive Reconsideration process</w:t>
      </w:r>
    </w:p>
  </w:comment>
  <w:comment w:id="317" w:author="weill" w:date="2016-01-12T10:37:00Z" w:initials="w">
    <w:p w14:paraId="01358467" w14:textId="77777777" w:rsidR="00392D12" w:rsidRDefault="00392D12">
      <w:pPr>
        <w:pStyle w:val="CommentText"/>
      </w:pPr>
      <w:r>
        <w:rPr>
          <w:rStyle w:val="CommentReference"/>
        </w:rPr>
        <w:annotationRef/>
      </w:r>
      <w:r>
        <w:t>Clarification on this issue required, as raised in chat during 1</w:t>
      </w:r>
      <w:r w:rsidRPr="00A55024">
        <w:rPr>
          <w:vertAlign w:val="superscript"/>
        </w:rPr>
        <w:t>st</w:t>
      </w:r>
      <w:r>
        <w:t xml:space="preserve"> reading by Steve Del Bianco</w:t>
      </w:r>
    </w:p>
  </w:comment>
  <w:comment w:id="345" w:author="weill" w:date="2016-01-12T10:37:00Z" w:initials="w">
    <w:p w14:paraId="7D250FFF" w14:textId="77777777" w:rsidR="00392D12" w:rsidRDefault="00392D12">
      <w:pPr>
        <w:pStyle w:val="CommentText"/>
      </w:pPr>
      <w:r>
        <w:rPr>
          <w:rStyle w:val="CommentReference"/>
        </w:rPr>
        <w:annotationRef/>
      </w:r>
      <w:r>
        <w:t>Clarification as discussed in 1</w:t>
      </w:r>
      <w:r w:rsidRPr="00FC148E">
        <w:rPr>
          <w:vertAlign w:val="superscript"/>
        </w:rPr>
        <w:t>st</w:t>
      </w:r>
      <w:r>
        <w:t xml:space="preserve"> reading</w:t>
      </w:r>
    </w:p>
  </w:comment>
  <w:comment w:id="368" w:author="weill" w:date="2016-01-12T10:37:00Z" w:initials="w">
    <w:p w14:paraId="11E3ACC4" w14:textId="77777777" w:rsidR="00392D12" w:rsidRDefault="00392D12">
      <w:pPr>
        <w:pStyle w:val="CommentText"/>
      </w:pPr>
      <w:r>
        <w:rPr>
          <w:rStyle w:val="CommentReference"/>
        </w:rPr>
        <w:annotationRef/>
      </w:r>
      <w:r>
        <w:t>As discussed in 1</w:t>
      </w:r>
      <w:r w:rsidRPr="009665BC">
        <w:rPr>
          <w:vertAlign w:val="superscript"/>
        </w:rPr>
        <w:t>st</w:t>
      </w:r>
      <w:r>
        <w:t xml:space="preserve"> reading. Adequate reference should be added as footnote</w:t>
      </w:r>
    </w:p>
  </w:comment>
  <w:comment w:id="378" w:author="weill" w:date="2016-01-12T10:37:00Z" w:initials="w">
    <w:p w14:paraId="66679545" w14:textId="77777777" w:rsidR="00392D12" w:rsidRDefault="00392D12">
      <w:pPr>
        <w:pStyle w:val="CommentText"/>
      </w:pPr>
      <w:r>
        <w:rPr>
          <w:rStyle w:val="CommentReference"/>
        </w:rPr>
        <w:annotationRef/>
      </w:r>
      <w:r>
        <w:t xml:space="preserve">Some comments suggest specific aspects of the CEP review. </w:t>
      </w:r>
    </w:p>
  </w:comment>
  <w:comment w:id="379" w:author="weill" w:date="2016-01-12T10:37:00Z" w:initials="w">
    <w:p w14:paraId="2ED66F81" w14:textId="77777777" w:rsidR="00392D12" w:rsidRDefault="00392D12">
      <w:pPr>
        <w:pStyle w:val="CommentText"/>
      </w:pPr>
      <w:r>
        <w:rPr>
          <w:rStyle w:val="CommentReference"/>
        </w:rPr>
        <w:annotationRef/>
      </w:r>
      <w:r>
        <w:t>A number of suggestions are made and could be transferred to OIT : : prioritization of pro bono representation program at start of exercise, other working languages accepted, appointment of independent support staff, training of panelists by ICANN and ICANN community, technical resources available to panelists, IRP and financial benefits available to all recognized organizational units at ICANN, an exception to “Loser Pay” for not-for-profit organizations, an early indication from Panels on frivolous requests to save costs, a review of the IRP tool mid-term, CEP proceedings open to public and review of the Cooperative Engagement Process (CEP) in Work Stream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50FDD1" w15:done="0"/>
  <w15:commentEx w15:paraId="4C15660E" w15:done="0"/>
  <w15:commentEx w15:paraId="0B56ADC9" w15:done="0"/>
  <w15:commentEx w15:paraId="28EBFB14" w15:done="0"/>
  <w15:commentEx w15:paraId="047F82CF" w15:done="0"/>
  <w15:commentEx w15:paraId="776F8227" w15:done="0"/>
  <w15:commentEx w15:paraId="640B57D4" w15:done="0"/>
  <w15:commentEx w15:paraId="0BE10483" w15:done="0"/>
  <w15:commentEx w15:paraId="5276D042" w15:done="0"/>
  <w15:commentEx w15:paraId="3320566F" w15:done="0"/>
  <w15:commentEx w15:paraId="7AA0ADB9" w15:done="0"/>
  <w15:commentEx w15:paraId="01358467" w15:done="0"/>
  <w15:commentEx w15:paraId="7D250FFF" w15:done="0"/>
  <w15:commentEx w15:paraId="11E3ACC4" w15:done="0"/>
  <w15:commentEx w15:paraId="66679545" w15:done="0"/>
  <w15:commentEx w15:paraId="2ED66F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7EC0E" w14:textId="77777777" w:rsidR="0069276C" w:rsidRDefault="0069276C" w:rsidP="003B03CF">
      <w:r>
        <w:separator/>
      </w:r>
    </w:p>
    <w:p w14:paraId="65079D17" w14:textId="77777777" w:rsidR="0069276C" w:rsidRDefault="0069276C"/>
  </w:endnote>
  <w:endnote w:type="continuationSeparator" w:id="0">
    <w:p w14:paraId="735E6BFA" w14:textId="77777777" w:rsidR="0069276C" w:rsidRDefault="0069276C" w:rsidP="003B03CF">
      <w:r>
        <w:continuationSeparator/>
      </w:r>
    </w:p>
    <w:p w14:paraId="08613E0D" w14:textId="77777777" w:rsidR="0069276C" w:rsidRDefault="00692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ourier">
    <w:panose1 w:val="02070409020205020404"/>
    <w:charset w:val="00"/>
    <w:family w:val="auto"/>
    <w:pitch w:val="variable"/>
    <w:sig w:usb0="00000003" w:usb1="00000000" w:usb2="00000000" w:usb3="00000000" w:csb0="00000001" w:csb1="00000000"/>
  </w:font>
  <w:font w:name="Avenir Book">
    <w:altName w:val="Corbel"/>
    <w:charset w:val="00"/>
    <w:family w:val="auto"/>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B9B6" w14:textId="77777777" w:rsidR="00392D12" w:rsidRDefault="00392D12" w:rsidP="00EC1572">
    <w:pPr>
      <w:pStyle w:val="Footer"/>
      <w:ind w:right="360"/>
    </w:pPr>
    <w:r w:rsidRPr="00236C25">
      <w:rPr>
        <w:noProof/>
        <w:lang w:val="en-CA" w:eastAsia="en-CA"/>
      </w:rPr>
      <mc:AlternateContent>
        <mc:Choice Requires="wps">
          <w:drawing>
            <wp:anchor distT="0" distB="0" distL="114300" distR="114300" simplePos="0" relativeHeight="251949056" behindDoc="0" locked="0" layoutInCell="1" allowOverlap="1" wp14:anchorId="6D305F4B" wp14:editId="73C4B9C7">
              <wp:simplePos x="0" y="0"/>
              <wp:positionH relativeFrom="column">
                <wp:posOffset>-62865</wp:posOffset>
              </wp:positionH>
              <wp:positionV relativeFrom="paragraph">
                <wp:posOffset>-84455</wp:posOffset>
              </wp:positionV>
              <wp:extent cx="5828030" cy="0"/>
              <wp:effectExtent l="0" t="25400" r="13970" b="25400"/>
              <wp:wrapNone/>
              <wp:docPr id="14"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8030" cy="0"/>
                      </a:xfrm>
                      <a:prstGeom prst="line">
                        <a:avLst/>
                      </a:prstGeom>
                      <a:noFill/>
                      <a:ln w="38100">
                        <a:solidFill>
                          <a:srgbClr val="1F497D"/>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C43A6EC" id="Straight Connector 31" o:spid="_x0000_s1026" style="position:absolute;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" strokecolor="#1f497d" strokeweight="3pt"/>
          </w:pict>
        </mc:Fallback>
      </mc:AlternateContent>
    </w:r>
    <w:r w:rsidRPr="00236C25">
      <w:rPr>
        <w:noProof/>
        <w:lang w:val="en-CA" w:eastAsia="en-CA"/>
      </w:rPr>
      <mc:AlternateContent>
        <mc:Choice Requires="wps">
          <w:drawing>
            <wp:anchor distT="0" distB="0" distL="114300" distR="114300" simplePos="0" relativeHeight="251950080" behindDoc="0" locked="0" layoutInCell="1" allowOverlap="1" wp14:anchorId="5D17F91C" wp14:editId="7BBC7DB6">
              <wp:simplePos x="0" y="0"/>
              <wp:positionH relativeFrom="column">
                <wp:posOffset>5761355</wp:posOffset>
              </wp:positionH>
              <wp:positionV relativeFrom="paragraph">
                <wp:posOffset>-83185</wp:posOffset>
              </wp:positionV>
              <wp:extent cx="497840" cy="0"/>
              <wp:effectExtent l="0" t="25400" r="1016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7840" cy="0"/>
                      </a:xfrm>
                      <a:prstGeom prst="line">
                        <a:avLst/>
                      </a:prstGeom>
                      <a:ln w="38100">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F177B48" id="Straight Connector 32" o:spid="_x0000_s1026" style="position:absolute;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mc:Fallback>
      </mc:AlternateContent>
    </w:r>
    <w:r>
      <w:t>30</w:t>
    </w:r>
    <w:r w:rsidRPr="00236C25">
      <w:t xml:space="preserve"> </w:t>
    </w:r>
    <w:r>
      <w:t>November</w:t>
    </w:r>
    <w:r w:rsidRPr="00236C25">
      <w:t xml:space="preserve"> 2015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BB58D" w14:textId="77777777" w:rsidR="0069276C" w:rsidRDefault="0069276C">
      <w:r>
        <w:separator/>
      </w:r>
    </w:p>
  </w:footnote>
  <w:footnote w:type="continuationSeparator" w:id="0">
    <w:p w14:paraId="674B8FC9" w14:textId="77777777" w:rsidR="0069276C" w:rsidRDefault="0069276C" w:rsidP="003B03CF">
      <w:r>
        <w:continuationSeparator/>
      </w:r>
    </w:p>
    <w:p w14:paraId="58D7F9F2" w14:textId="77777777" w:rsidR="0069276C" w:rsidRDefault="0069276C"/>
  </w:footnote>
  <w:footnote w:id="1">
    <w:p w14:paraId="092FA775" w14:textId="77777777" w:rsidR="00392D12" w:rsidRPr="00FC148E" w:rsidRDefault="00392D12">
      <w:pPr>
        <w:pStyle w:val="FootnoteText"/>
        <w:rPr>
          <w:lang w:val="fr-FR"/>
          <w:rPrChange w:id="347" w:author="weill" w:date="2016-01-12T10:17:00Z">
            <w:rPr/>
          </w:rPrChange>
        </w:rPr>
      </w:pPr>
      <w:ins w:id="348" w:author="weill" w:date="2016-01-12T10:17:00Z">
        <w:r>
          <w:rPr>
            <w:rStyle w:val="FootnoteReference"/>
          </w:rPr>
          <w:footnoteRef/>
        </w:r>
        <w:r>
          <w:t xml:space="preserve"> </w:t>
        </w:r>
        <w:r>
          <w:fldChar w:fldCharType="begin"/>
        </w:r>
        <w:r>
          <w:instrText xml:space="preserve"> HYPERLINK "</w:instrText>
        </w:r>
        <w:r w:rsidRPr="00FC148E">
          <w:instrText>https://archive.icann.org/en/aso/aso-mou-29oct04.htm</w:instrText>
        </w:r>
        <w:r>
          <w:instrText xml:space="preserve">" </w:instrText>
        </w:r>
        <w:r>
          <w:fldChar w:fldCharType="separate"/>
        </w:r>
        <w:r w:rsidRPr="003A4FF4">
          <w:rPr>
            <w:rStyle w:val="Hyperlink"/>
          </w:rPr>
          <w:t>https://archive.icann.org/en/aso/aso-mou-29oct04.htm</w:t>
        </w:r>
        <w:r>
          <w:fldChar w:fldCharType="end"/>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758C8" w14:textId="77777777" w:rsidR="00392D12" w:rsidRPr="006C33B9" w:rsidRDefault="00392D12" w:rsidP="00F30C3D">
    <w:pPr>
      <w:pStyle w:val="Header"/>
    </w:pPr>
    <w:r w:rsidRPr="0058093A">
      <w:rPr>
        <w:noProof/>
        <w:lang w:val="en-CA" w:eastAsia="en-CA"/>
      </w:rPr>
      <mc:AlternateContent>
        <mc:Choice Requires="wps">
          <w:drawing>
            <wp:anchor distT="4294967295" distB="4294967295" distL="114300" distR="114300" simplePos="0" relativeHeight="251945984" behindDoc="0" locked="0" layoutInCell="1" allowOverlap="1" wp14:anchorId="2C1DC9E6" wp14:editId="0DD7398D">
              <wp:simplePos x="0" y="0"/>
              <wp:positionH relativeFrom="column">
                <wp:posOffset>-10160</wp:posOffset>
              </wp:positionH>
              <wp:positionV relativeFrom="paragraph">
                <wp:posOffset>273685</wp:posOffset>
              </wp:positionV>
              <wp:extent cx="5702300" cy="0"/>
              <wp:effectExtent l="0" t="0" r="12700"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lumMod val="6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A77F33F" id="Straight Connector 11" o:spid="_x0000_s1026"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mc:Fallback>
      </mc:AlternateContent>
    </w:r>
    <w:r w:rsidRPr="0058093A">
      <w:rPr>
        <w:noProof/>
        <w:lang w:val="en-CA" w:eastAsia="en-CA"/>
      </w:rPr>
      <mc:AlternateContent>
        <mc:Choice Requires="wps">
          <w:drawing>
            <wp:anchor distT="0" distB="0" distL="114300" distR="114300" simplePos="0" relativeHeight="251947008" behindDoc="0" locked="0" layoutInCell="1" allowOverlap="1" wp14:anchorId="14C78428" wp14:editId="4525B345">
              <wp:simplePos x="0" y="0"/>
              <wp:positionH relativeFrom="column">
                <wp:posOffset>5680710</wp:posOffset>
              </wp:positionH>
              <wp:positionV relativeFrom="paragraph">
                <wp:posOffset>274320</wp:posOffset>
              </wp:positionV>
              <wp:extent cx="698500" cy="0"/>
              <wp:effectExtent l="0" t="0" r="12700" b="25400"/>
              <wp:wrapNone/>
              <wp:docPr id="13"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rgbClr val="1F497D"/>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8F71869" id="Straight Connector 17" o:spid="_x0000_s1026"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mc:Fallback>
      </mc:AlternateContent>
    </w:r>
    <w:r w:rsidRPr="00236C25">
      <w:rPr>
        <w:noProof/>
        <w:lang w:val="en-CA" w:eastAsia="en-CA"/>
      </w:rPr>
      <mc:AlternateContent>
        <mc:Choice Requires="wps">
          <w:drawing>
            <wp:anchor distT="4294967295" distB="4294967295" distL="114300" distR="114300" simplePos="0" relativeHeight="251943936" behindDoc="0" locked="0" layoutInCell="1" allowOverlap="1" wp14:anchorId="525B3582" wp14:editId="10209518">
              <wp:simplePos x="0" y="0"/>
              <wp:positionH relativeFrom="column">
                <wp:posOffset>-45720</wp:posOffset>
              </wp:positionH>
              <wp:positionV relativeFrom="paragraph">
                <wp:posOffset>266065</wp:posOffset>
              </wp:positionV>
              <wp:extent cx="5702300" cy="0"/>
              <wp:effectExtent l="0" t="0" r="12700" b="2540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02300" cy="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912C514" id="Straight Connector 15" o:spid="_x0000_s1026"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mc:Fallback>
      </mc:AlternateContent>
    </w:r>
    <w:r w:rsidRPr="00236C25">
      <w:rPr>
        <w:noProof/>
        <w:lang w:val="en-CA" w:eastAsia="en-CA"/>
      </w:rPr>
      <mc:AlternateContent>
        <mc:Choice Requires="wps">
          <w:drawing>
            <wp:anchor distT="0" distB="0" distL="114300" distR="114300" simplePos="0" relativeHeight="251944960" behindDoc="0" locked="0" layoutInCell="1" allowOverlap="1" wp14:anchorId="4D047D87" wp14:editId="40508CA5">
              <wp:simplePos x="0" y="0"/>
              <wp:positionH relativeFrom="column">
                <wp:posOffset>5645150</wp:posOffset>
              </wp:positionH>
              <wp:positionV relativeFrom="paragraph">
                <wp:posOffset>266700</wp:posOffset>
              </wp:positionV>
              <wp:extent cx="698500" cy="0"/>
              <wp:effectExtent l="0" t="0" r="12700" b="25400"/>
              <wp:wrapNone/>
              <wp:docPr id="16"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25400">
                        <a:solidFill>
                          <a:schemeClr val="bg1"/>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7E27A04" id="Straight Connector 17" o:spid="_x0000_s1026"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mc:Fallback>
      </mc:AlternateContent>
    </w:r>
    <w:r w:rsidRPr="00876861">
      <w:rPr>
        <w:noProof/>
      </w:rPr>
      <w:t>Annex 0</w:t>
    </w:r>
    <w:r>
      <w:rPr>
        <w:noProof/>
      </w:rPr>
      <w:t>7</w:t>
    </w:r>
    <w:r w:rsidRPr="00876861">
      <w:rPr>
        <w:noProof/>
      </w:rPr>
      <w:t xml:space="preserve"> - Recommendation #</w:t>
    </w:r>
    <w:r>
      <w:rPr>
        <w:noProof/>
      </w:rPr>
      <w:t>7</w:t>
    </w:r>
  </w:p>
  <w:p w14:paraId="43E5E731" w14:textId="77777777" w:rsidR="00392D12" w:rsidRPr="00F30C3D" w:rsidRDefault="00392D12" w:rsidP="00F30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299"/>
    <w:multiLevelType w:val="hybridMultilevel"/>
    <w:tmpl w:val="B52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15:restartNumberingAfterBreak="0">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0747F"/>
    <w:multiLevelType w:val="hybridMultilevel"/>
    <w:tmpl w:val="F056B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84641D"/>
    <w:multiLevelType w:val="hybridMultilevel"/>
    <w:tmpl w:val="ED14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96EC3"/>
    <w:multiLevelType w:val="hybridMultilevel"/>
    <w:tmpl w:val="9014D768"/>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9C096A"/>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7" w15:restartNumberingAfterBreak="0">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148AA"/>
    <w:multiLevelType w:val="hybridMultilevel"/>
    <w:tmpl w:val="C5D2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776C9"/>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0" w15:restartNumberingAfterBreak="0">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751E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3" w15:restartNumberingAfterBreak="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545942"/>
    <w:multiLevelType w:val="hybridMultilevel"/>
    <w:tmpl w:val="8D1256B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1E30C7"/>
    <w:multiLevelType w:val="hybridMultilevel"/>
    <w:tmpl w:val="F57EAA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986C58"/>
    <w:multiLevelType w:val="hybridMultilevel"/>
    <w:tmpl w:val="5CD49486"/>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A3099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20" w15:restartNumberingAfterBreak="0">
    <w:nsid w:val="3C833011"/>
    <w:multiLevelType w:val="hybridMultilevel"/>
    <w:tmpl w:val="8D7E94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A326F4"/>
    <w:multiLevelType w:val="hybridMultilevel"/>
    <w:tmpl w:val="24EE1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03B5D84"/>
    <w:multiLevelType w:val="hybridMultilevel"/>
    <w:tmpl w:val="975C0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5" w15:restartNumberingAfterBreak="0">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4A655675"/>
    <w:multiLevelType w:val="hybridMultilevel"/>
    <w:tmpl w:val="F74EF1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815ECC"/>
    <w:multiLevelType w:val="hybridMultilevel"/>
    <w:tmpl w:val="17F468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0" w15:restartNumberingAfterBreak="0">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0B6103"/>
    <w:multiLevelType w:val="hybridMultilevel"/>
    <w:tmpl w:val="18CA7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5FB4110"/>
    <w:multiLevelType w:val="hybridMultilevel"/>
    <w:tmpl w:val="9F9E05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12783B"/>
    <w:multiLevelType w:val="hybridMultilevel"/>
    <w:tmpl w:val="C9C2C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A202E0"/>
    <w:multiLevelType w:val="hybridMultilevel"/>
    <w:tmpl w:val="09FA3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2" w15:restartNumberingAfterBreak="0">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9562882"/>
    <w:multiLevelType w:val="hybridMultilevel"/>
    <w:tmpl w:val="92AC58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25"/>
  </w:num>
  <w:num w:numId="3">
    <w:abstractNumId w:val="29"/>
  </w:num>
  <w:num w:numId="4">
    <w:abstractNumId w:val="47"/>
  </w:num>
  <w:num w:numId="5">
    <w:abstractNumId w:val="24"/>
  </w:num>
  <w:num w:numId="6">
    <w:abstractNumId w:val="17"/>
  </w:num>
  <w:num w:numId="7">
    <w:abstractNumId w:val="42"/>
  </w:num>
  <w:num w:numId="8">
    <w:abstractNumId w:val="45"/>
  </w:num>
  <w:num w:numId="9">
    <w:abstractNumId w:val="37"/>
  </w:num>
  <w:num w:numId="10">
    <w:abstractNumId w:val="48"/>
  </w:num>
  <w:num w:numId="11">
    <w:abstractNumId w:val="13"/>
  </w:num>
  <w:num w:numId="12">
    <w:abstractNumId w:val="39"/>
  </w:num>
  <w:num w:numId="13">
    <w:abstractNumId w:val="46"/>
  </w:num>
  <w:num w:numId="14">
    <w:abstractNumId w:val="32"/>
  </w:num>
  <w:num w:numId="15">
    <w:abstractNumId w:val="2"/>
  </w:num>
  <w:num w:numId="16">
    <w:abstractNumId w:val="7"/>
  </w:num>
  <w:num w:numId="17">
    <w:abstractNumId w:val="34"/>
  </w:num>
  <w:num w:numId="18">
    <w:abstractNumId w:val="27"/>
  </w:num>
  <w:num w:numId="19">
    <w:abstractNumId w:val="10"/>
  </w:num>
  <w:num w:numId="20">
    <w:abstractNumId w:val="40"/>
  </w:num>
  <w:num w:numId="21">
    <w:abstractNumId w:val="16"/>
  </w:num>
  <w:num w:numId="22">
    <w:abstractNumId w:val="30"/>
  </w:num>
  <w:num w:numId="23">
    <w:abstractNumId w:val="23"/>
  </w:num>
  <w:num w:numId="24">
    <w:abstractNumId w:val="36"/>
  </w:num>
  <w:num w:numId="25">
    <w:abstractNumId w:val="11"/>
  </w:num>
  <w:num w:numId="26">
    <w:abstractNumId w:val="44"/>
  </w:num>
  <w:num w:numId="27">
    <w:abstractNumId w:val="1"/>
  </w:num>
  <w:num w:numId="28">
    <w:abstractNumId w:val="43"/>
  </w:num>
  <w:num w:numId="29">
    <w:abstractNumId w:val="8"/>
  </w:num>
  <w:num w:numId="30">
    <w:abstractNumId w:val="31"/>
  </w:num>
  <w:num w:numId="31">
    <w:abstractNumId w:val="5"/>
  </w:num>
  <w:num w:numId="32">
    <w:abstractNumId w:val="18"/>
  </w:num>
  <w:num w:numId="33">
    <w:abstractNumId w:val="33"/>
  </w:num>
  <w:num w:numId="34">
    <w:abstractNumId w:val="28"/>
  </w:num>
  <w:num w:numId="35">
    <w:abstractNumId w:val="20"/>
  </w:num>
  <w:num w:numId="36">
    <w:abstractNumId w:val="22"/>
  </w:num>
  <w:num w:numId="37">
    <w:abstractNumId w:val="38"/>
  </w:num>
  <w:num w:numId="38">
    <w:abstractNumId w:val="21"/>
  </w:num>
  <w:num w:numId="39">
    <w:abstractNumId w:val="49"/>
  </w:num>
  <w:num w:numId="40">
    <w:abstractNumId w:val="3"/>
  </w:num>
  <w:num w:numId="41">
    <w:abstractNumId w:val="4"/>
  </w:num>
  <w:num w:numId="42">
    <w:abstractNumId w:val="0"/>
  </w:num>
  <w:num w:numId="43">
    <w:abstractNumId w:val="35"/>
  </w:num>
  <w:num w:numId="44">
    <w:abstractNumId w:val="26"/>
  </w:num>
  <w:num w:numId="45">
    <w:abstractNumId w:val="14"/>
  </w:num>
  <w:num w:numId="46">
    <w:abstractNumId w:val="15"/>
  </w:num>
  <w:num w:numId="47">
    <w:abstractNumId w:val="41"/>
  </w:num>
  <w:num w:numId="48">
    <w:abstractNumId w:val="6"/>
  </w:num>
  <w:num w:numId="49">
    <w:abstractNumId w:val="41"/>
  </w:num>
  <w:num w:numId="50">
    <w:abstractNumId w:val="41"/>
  </w:num>
  <w:num w:numId="51">
    <w:abstractNumId w:val="12"/>
  </w:num>
  <w:num w:numId="52">
    <w:abstractNumId w:val="9"/>
  </w:num>
  <w:num w:numId="53">
    <w:abstractNumId w:val="19"/>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rson w15:author="Alice Jansen">
    <w15:presenceInfo w15:providerId="None" w15:userId="Alice Jan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F1BFE"/>
    <w:rsid w:val="000005AC"/>
    <w:rsid w:val="000020A4"/>
    <w:rsid w:val="000059B6"/>
    <w:rsid w:val="0000701C"/>
    <w:rsid w:val="00007A4E"/>
    <w:rsid w:val="00011D30"/>
    <w:rsid w:val="0001318B"/>
    <w:rsid w:val="000267B3"/>
    <w:rsid w:val="00030308"/>
    <w:rsid w:val="00032221"/>
    <w:rsid w:val="00040C81"/>
    <w:rsid w:val="00043D52"/>
    <w:rsid w:val="00053094"/>
    <w:rsid w:val="00054749"/>
    <w:rsid w:val="00061913"/>
    <w:rsid w:val="0008130E"/>
    <w:rsid w:val="00082841"/>
    <w:rsid w:val="0008661B"/>
    <w:rsid w:val="00086842"/>
    <w:rsid w:val="0009031B"/>
    <w:rsid w:val="000942A9"/>
    <w:rsid w:val="000B697C"/>
    <w:rsid w:val="000C35FA"/>
    <w:rsid w:val="000C5717"/>
    <w:rsid w:val="000C69F1"/>
    <w:rsid w:val="000E288A"/>
    <w:rsid w:val="000E6040"/>
    <w:rsid w:val="000F4C24"/>
    <w:rsid w:val="000F6079"/>
    <w:rsid w:val="000F78A8"/>
    <w:rsid w:val="00104A26"/>
    <w:rsid w:val="0010769B"/>
    <w:rsid w:val="0011425E"/>
    <w:rsid w:val="00114E40"/>
    <w:rsid w:val="00122356"/>
    <w:rsid w:val="001327E4"/>
    <w:rsid w:val="001350C7"/>
    <w:rsid w:val="00135AE3"/>
    <w:rsid w:val="00136FED"/>
    <w:rsid w:val="0014331E"/>
    <w:rsid w:val="00144815"/>
    <w:rsid w:val="00146C36"/>
    <w:rsid w:val="001522D7"/>
    <w:rsid w:val="00153C66"/>
    <w:rsid w:val="0015579A"/>
    <w:rsid w:val="0015798D"/>
    <w:rsid w:val="00165FEF"/>
    <w:rsid w:val="00173758"/>
    <w:rsid w:val="00177D76"/>
    <w:rsid w:val="00182D07"/>
    <w:rsid w:val="00186F2B"/>
    <w:rsid w:val="001940BC"/>
    <w:rsid w:val="00194EA9"/>
    <w:rsid w:val="001952E3"/>
    <w:rsid w:val="00195C08"/>
    <w:rsid w:val="001A1C7B"/>
    <w:rsid w:val="001A23CC"/>
    <w:rsid w:val="001A7856"/>
    <w:rsid w:val="001B0FE6"/>
    <w:rsid w:val="001B1C8C"/>
    <w:rsid w:val="001B29FB"/>
    <w:rsid w:val="001B3E0D"/>
    <w:rsid w:val="001B4341"/>
    <w:rsid w:val="001C16BD"/>
    <w:rsid w:val="001C37B2"/>
    <w:rsid w:val="001C59AD"/>
    <w:rsid w:val="001C6886"/>
    <w:rsid w:val="001D013E"/>
    <w:rsid w:val="001D0728"/>
    <w:rsid w:val="001D0FA7"/>
    <w:rsid w:val="001D1911"/>
    <w:rsid w:val="001D77CD"/>
    <w:rsid w:val="001F075B"/>
    <w:rsid w:val="001F0E5A"/>
    <w:rsid w:val="00215F4F"/>
    <w:rsid w:val="00233956"/>
    <w:rsid w:val="00236C25"/>
    <w:rsid w:val="00236DFA"/>
    <w:rsid w:val="00237647"/>
    <w:rsid w:val="00240051"/>
    <w:rsid w:val="00244008"/>
    <w:rsid w:val="00250D5C"/>
    <w:rsid w:val="00251014"/>
    <w:rsid w:val="00252F4D"/>
    <w:rsid w:val="00255480"/>
    <w:rsid w:val="00265A23"/>
    <w:rsid w:val="00270785"/>
    <w:rsid w:val="00275084"/>
    <w:rsid w:val="00275DCC"/>
    <w:rsid w:val="00280D3B"/>
    <w:rsid w:val="00285A88"/>
    <w:rsid w:val="00297369"/>
    <w:rsid w:val="00297735"/>
    <w:rsid w:val="002A3B9F"/>
    <w:rsid w:val="002A4C28"/>
    <w:rsid w:val="002A673B"/>
    <w:rsid w:val="002B01E9"/>
    <w:rsid w:val="002B365F"/>
    <w:rsid w:val="002C06F5"/>
    <w:rsid w:val="002C3460"/>
    <w:rsid w:val="002C4133"/>
    <w:rsid w:val="002D2769"/>
    <w:rsid w:val="002D39DB"/>
    <w:rsid w:val="002D4150"/>
    <w:rsid w:val="002E0127"/>
    <w:rsid w:val="002E71BC"/>
    <w:rsid w:val="002F56BD"/>
    <w:rsid w:val="00300151"/>
    <w:rsid w:val="00314F0B"/>
    <w:rsid w:val="00315206"/>
    <w:rsid w:val="00317A5B"/>
    <w:rsid w:val="00331489"/>
    <w:rsid w:val="00335B00"/>
    <w:rsid w:val="0033716D"/>
    <w:rsid w:val="00341435"/>
    <w:rsid w:val="0034565B"/>
    <w:rsid w:val="003529CC"/>
    <w:rsid w:val="00354492"/>
    <w:rsid w:val="00354C09"/>
    <w:rsid w:val="003723C7"/>
    <w:rsid w:val="00392D12"/>
    <w:rsid w:val="0039406F"/>
    <w:rsid w:val="0039688E"/>
    <w:rsid w:val="003A6B3E"/>
    <w:rsid w:val="003B03CF"/>
    <w:rsid w:val="003B327D"/>
    <w:rsid w:val="003C269B"/>
    <w:rsid w:val="003C7FA1"/>
    <w:rsid w:val="003D0510"/>
    <w:rsid w:val="003D1A78"/>
    <w:rsid w:val="003D3478"/>
    <w:rsid w:val="003D5D30"/>
    <w:rsid w:val="003D7839"/>
    <w:rsid w:val="003E0DEC"/>
    <w:rsid w:val="003E43B9"/>
    <w:rsid w:val="003E55AD"/>
    <w:rsid w:val="003E6546"/>
    <w:rsid w:val="003E676B"/>
    <w:rsid w:val="003F2D5A"/>
    <w:rsid w:val="003F2FDB"/>
    <w:rsid w:val="003F468C"/>
    <w:rsid w:val="003F6435"/>
    <w:rsid w:val="003F6DB2"/>
    <w:rsid w:val="00400815"/>
    <w:rsid w:val="004045A0"/>
    <w:rsid w:val="0040622C"/>
    <w:rsid w:val="004141FC"/>
    <w:rsid w:val="004225D5"/>
    <w:rsid w:val="00431292"/>
    <w:rsid w:val="004327E2"/>
    <w:rsid w:val="004348BC"/>
    <w:rsid w:val="004465B9"/>
    <w:rsid w:val="004535B8"/>
    <w:rsid w:val="00454D02"/>
    <w:rsid w:val="00455319"/>
    <w:rsid w:val="004573F9"/>
    <w:rsid w:val="00475BAA"/>
    <w:rsid w:val="00480E73"/>
    <w:rsid w:val="00481BBB"/>
    <w:rsid w:val="004834DE"/>
    <w:rsid w:val="00483F9B"/>
    <w:rsid w:val="00496A9B"/>
    <w:rsid w:val="00497A84"/>
    <w:rsid w:val="004A4036"/>
    <w:rsid w:val="004B133A"/>
    <w:rsid w:val="004B30D3"/>
    <w:rsid w:val="004B3600"/>
    <w:rsid w:val="004C63A9"/>
    <w:rsid w:val="004D0303"/>
    <w:rsid w:val="004D5816"/>
    <w:rsid w:val="004D7B97"/>
    <w:rsid w:val="004F1BFE"/>
    <w:rsid w:val="004F572D"/>
    <w:rsid w:val="004F61DE"/>
    <w:rsid w:val="00501F85"/>
    <w:rsid w:val="0050425A"/>
    <w:rsid w:val="00507D62"/>
    <w:rsid w:val="00517726"/>
    <w:rsid w:val="005258C5"/>
    <w:rsid w:val="00533737"/>
    <w:rsid w:val="00534B10"/>
    <w:rsid w:val="005350C3"/>
    <w:rsid w:val="0054048F"/>
    <w:rsid w:val="005441C9"/>
    <w:rsid w:val="00553EB1"/>
    <w:rsid w:val="005543ED"/>
    <w:rsid w:val="00563AB1"/>
    <w:rsid w:val="00566F78"/>
    <w:rsid w:val="0057124A"/>
    <w:rsid w:val="00577E43"/>
    <w:rsid w:val="0058093A"/>
    <w:rsid w:val="005946D2"/>
    <w:rsid w:val="005979EC"/>
    <w:rsid w:val="005A5C7C"/>
    <w:rsid w:val="005B48BD"/>
    <w:rsid w:val="005B4F11"/>
    <w:rsid w:val="005C6206"/>
    <w:rsid w:val="005D5201"/>
    <w:rsid w:val="005E059F"/>
    <w:rsid w:val="005E56F8"/>
    <w:rsid w:val="005F4672"/>
    <w:rsid w:val="005F5793"/>
    <w:rsid w:val="00611F5E"/>
    <w:rsid w:val="00620172"/>
    <w:rsid w:val="00620348"/>
    <w:rsid w:val="00637F1C"/>
    <w:rsid w:val="00642DD7"/>
    <w:rsid w:val="006469B2"/>
    <w:rsid w:val="00652E16"/>
    <w:rsid w:val="0065392B"/>
    <w:rsid w:val="00653C39"/>
    <w:rsid w:val="0066365C"/>
    <w:rsid w:val="00663C36"/>
    <w:rsid w:val="00670814"/>
    <w:rsid w:val="0067271B"/>
    <w:rsid w:val="00674B66"/>
    <w:rsid w:val="00675AE3"/>
    <w:rsid w:val="006760A4"/>
    <w:rsid w:val="0068287E"/>
    <w:rsid w:val="00683201"/>
    <w:rsid w:val="0069276C"/>
    <w:rsid w:val="00693EEA"/>
    <w:rsid w:val="006963ED"/>
    <w:rsid w:val="006A4EEF"/>
    <w:rsid w:val="006A7066"/>
    <w:rsid w:val="006A7C5C"/>
    <w:rsid w:val="006B4BDE"/>
    <w:rsid w:val="006B701A"/>
    <w:rsid w:val="006B72B9"/>
    <w:rsid w:val="006C15C5"/>
    <w:rsid w:val="006C33B9"/>
    <w:rsid w:val="006C58DF"/>
    <w:rsid w:val="006D78CF"/>
    <w:rsid w:val="006E0266"/>
    <w:rsid w:val="006E0DC0"/>
    <w:rsid w:val="006F32E0"/>
    <w:rsid w:val="006F6BD1"/>
    <w:rsid w:val="00700132"/>
    <w:rsid w:val="00706C26"/>
    <w:rsid w:val="00710BE6"/>
    <w:rsid w:val="00716A45"/>
    <w:rsid w:val="007174A5"/>
    <w:rsid w:val="007349CB"/>
    <w:rsid w:val="00743227"/>
    <w:rsid w:val="0074569F"/>
    <w:rsid w:val="00747054"/>
    <w:rsid w:val="0075112E"/>
    <w:rsid w:val="0075250B"/>
    <w:rsid w:val="00752BEF"/>
    <w:rsid w:val="00757D7D"/>
    <w:rsid w:val="00765E6A"/>
    <w:rsid w:val="0077520D"/>
    <w:rsid w:val="007771E0"/>
    <w:rsid w:val="00777A4A"/>
    <w:rsid w:val="00781600"/>
    <w:rsid w:val="00792B06"/>
    <w:rsid w:val="007A105D"/>
    <w:rsid w:val="007A40BE"/>
    <w:rsid w:val="007A6B94"/>
    <w:rsid w:val="007A75FE"/>
    <w:rsid w:val="007A777A"/>
    <w:rsid w:val="007C0499"/>
    <w:rsid w:val="007D197E"/>
    <w:rsid w:val="007D3703"/>
    <w:rsid w:val="007E1CE2"/>
    <w:rsid w:val="007E1F3D"/>
    <w:rsid w:val="007F06D0"/>
    <w:rsid w:val="00802680"/>
    <w:rsid w:val="00821F76"/>
    <w:rsid w:val="00823B3A"/>
    <w:rsid w:val="0083283F"/>
    <w:rsid w:val="0083793D"/>
    <w:rsid w:val="00841901"/>
    <w:rsid w:val="0084410C"/>
    <w:rsid w:val="00844B75"/>
    <w:rsid w:val="00844FE7"/>
    <w:rsid w:val="0085137B"/>
    <w:rsid w:val="008567AE"/>
    <w:rsid w:val="00857641"/>
    <w:rsid w:val="0086046B"/>
    <w:rsid w:val="008606BC"/>
    <w:rsid w:val="00865AF5"/>
    <w:rsid w:val="00866BF9"/>
    <w:rsid w:val="0086712A"/>
    <w:rsid w:val="00872034"/>
    <w:rsid w:val="00872737"/>
    <w:rsid w:val="00876861"/>
    <w:rsid w:val="00884748"/>
    <w:rsid w:val="00892378"/>
    <w:rsid w:val="0089595D"/>
    <w:rsid w:val="008A198B"/>
    <w:rsid w:val="008B5264"/>
    <w:rsid w:val="008B71D5"/>
    <w:rsid w:val="008C165C"/>
    <w:rsid w:val="008C2466"/>
    <w:rsid w:val="008C5EED"/>
    <w:rsid w:val="008C7A4F"/>
    <w:rsid w:val="008D4BF0"/>
    <w:rsid w:val="008E1510"/>
    <w:rsid w:val="008E350C"/>
    <w:rsid w:val="008E673A"/>
    <w:rsid w:val="008E7BC4"/>
    <w:rsid w:val="008F21AE"/>
    <w:rsid w:val="008F76EA"/>
    <w:rsid w:val="0090020D"/>
    <w:rsid w:val="00902248"/>
    <w:rsid w:val="009075EB"/>
    <w:rsid w:val="009101E6"/>
    <w:rsid w:val="009274FD"/>
    <w:rsid w:val="00951785"/>
    <w:rsid w:val="00952CDB"/>
    <w:rsid w:val="009665BC"/>
    <w:rsid w:val="00966614"/>
    <w:rsid w:val="00984575"/>
    <w:rsid w:val="00993337"/>
    <w:rsid w:val="009A47A1"/>
    <w:rsid w:val="009A7C64"/>
    <w:rsid w:val="009B39E5"/>
    <w:rsid w:val="009C4717"/>
    <w:rsid w:val="009E3E77"/>
    <w:rsid w:val="009F11CC"/>
    <w:rsid w:val="009F21CB"/>
    <w:rsid w:val="009F23B9"/>
    <w:rsid w:val="009F4D45"/>
    <w:rsid w:val="00A00490"/>
    <w:rsid w:val="00A01BE8"/>
    <w:rsid w:val="00A01FCF"/>
    <w:rsid w:val="00A03E37"/>
    <w:rsid w:val="00A044B0"/>
    <w:rsid w:val="00A15CAF"/>
    <w:rsid w:val="00A162CC"/>
    <w:rsid w:val="00A16CFA"/>
    <w:rsid w:val="00A2120A"/>
    <w:rsid w:val="00A22409"/>
    <w:rsid w:val="00A27005"/>
    <w:rsid w:val="00A3288F"/>
    <w:rsid w:val="00A37667"/>
    <w:rsid w:val="00A41DF7"/>
    <w:rsid w:val="00A47BF2"/>
    <w:rsid w:val="00A55024"/>
    <w:rsid w:val="00A55550"/>
    <w:rsid w:val="00A56368"/>
    <w:rsid w:val="00A57051"/>
    <w:rsid w:val="00A57F5A"/>
    <w:rsid w:val="00A602E3"/>
    <w:rsid w:val="00A6117E"/>
    <w:rsid w:val="00A63816"/>
    <w:rsid w:val="00A70184"/>
    <w:rsid w:val="00A7487E"/>
    <w:rsid w:val="00A7528A"/>
    <w:rsid w:val="00A82F5B"/>
    <w:rsid w:val="00AA3C9E"/>
    <w:rsid w:val="00AA3F7F"/>
    <w:rsid w:val="00AA690E"/>
    <w:rsid w:val="00AA7722"/>
    <w:rsid w:val="00AB1091"/>
    <w:rsid w:val="00AB1337"/>
    <w:rsid w:val="00AB1833"/>
    <w:rsid w:val="00AB2228"/>
    <w:rsid w:val="00AB4C56"/>
    <w:rsid w:val="00AB6768"/>
    <w:rsid w:val="00AC1452"/>
    <w:rsid w:val="00AE5387"/>
    <w:rsid w:val="00AF1019"/>
    <w:rsid w:val="00AF246D"/>
    <w:rsid w:val="00AF43F6"/>
    <w:rsid w:val="00AF6469"/>
    <w:rsid w:val="00B0270A"/>
    <w:rsid w:val="00B034BF"/>
    <w:rsid w:val="00B0446F"/>
    <w:rsid w:val="00B372B0"/>
    <w:rsid w:val="00B40B05"/>
    <w:rsid w:val="00B4412B"/>
    <w:rsid w:val="00B447BB"/>
    <w:rsid w:val="00B50130"/>
    <w:rsid w:val="00B53588"/>
    <w:rsid w:val="00B54CB5"/>
    <w:rsid w:val="00B56A0E"/>
    <w:rsid w:val="00B65C15"/>
    <w:rsid w:val="00B663CB"/>
    <w:rsid w:val="00B70B1E"/>
    <w:rsid w:val="00B753FA"/>
    <w:rsid w:val="00B7687E"/>
    <w:rsid w:val="00B77B1A"/>
    <w:rsid w:val="00B905FE"/>
    <w:rsid w:val="00B91A29"/>
    <w:rsid w:val="00B91F26"/>
    <w:rsid w:val="00B9334F"/>
    <w:rsid w:val="00B939DC"/>
    <w:rsid w:val="00BC2429"/>
    <w:rsid w:val="00BC4C29"/>
    <w:rsid w:val="00BC5BDF"/>
    <w:rsid w:val="00BC64B6"/>
    <w:rsid w:val="00BF299F"/>
    <w:rsid w:val="00BF34CF"/>
    <w:rsid w:val="00BF4E72"/>
    <w:rsid w:val="00C00F8A"/>
    <w:rsid w:val="00C04522"/>
    <w:rsid w:val="00C07900"/>
    <w:rsid w:val="00C120E4"/>
    <w:rsid w:val="00C155E7"/>
    <w:rsid w:val="00C23C56"/>
    <w:rsid w:val="00C3427A"/>
    <w:rsid w:val="00C477B1"/>
    <w:rsid w:val="00C47942"/>
    <w:rsid w:val="00C53617"/>
    <w:rsid w:val="00C5490B"/>
    <w:rsid w:val="00C54F97"/>
    <w:rsid w:val="00C57999"/>
    <w:rsid w:val="00C60308"/>
    <w:rsid w:val="00C61533"/>
    <w:rsid w:val="00C62ABE"/>
    <w:rsid w:val="00C724DE"/>
    <w:rsid w:val="00C773D4"/>
    <w:rsid w:val="00C80523"/>
    <w:rsid w:val="00C82EF0"/>
    <w:rsid w:val="00C84117"/>
    <w:rsid w:val="00C84F69"/>
    <w:rsid w:val="00C85E29"/>
    <w:rsid w:val="00C94765"/>
    <w:rsid w:val="00C94903"/>
    <w:rsid w:val="00CA1BFE"/>
    <w:rsid w:val="00CB03BB"/>
    <w:rsid w:val="00CB0E13"/>
    <w:rsid w:val="00CB3068"/>
    <w:rsid w:val="00CC0B4B"/>
    <w:rsid w:val="00CC4BEB"/>
    <w:rsid w:val="00CC686B"/>
    <w:rsid w:val="00CD1455"/>
    <w:rsid w:val="00CF2FC9"/>
    <w:rsid w:val="00CF3C4E"/>
    <w:rsid w:val="00CF794A"/>
    <w:rsid w:val="00D028C7"/>
    <w:rsid w:val="00D0315C"/>
    <w:rsid w:val="00D05710"/>
    <w:rsid w:val="00D10FB8"/>
    <w:rsid w:val="00D13CFF"/>
    <w:rsid w:val="00D14AE7"/>
    <w:rsid w:val="00D15549"/>
    <w:rsid w:val="00D1741B"/>
    <w:rsid w:val="00D22AB8"/>
    <w:rsid w:val="00D254C6"/>
    <w:rsid w:val="00D27DEF"/>
    <w:rsid w:val="00D41644"/>
    <w:rsid w:val="00D4313E"/>
    <w:rsid w:val="00D47121"/>
    <w:rsid w:val="00D74D98"/>
    <w:rsid w:val="00D7568B"/>
    <w:rsid w:val="00D81975"/>
    <w:rsid w:val="00D83586"/>
    <w:rsid w:val="00D855F4"/>
    <w:rsid w:val="00D8570B"/>
    <w:rsid w:val="00D917AF"/>
    <w:rsid w:val="00DA2508"/>
    <w:rsid w:val="00DB0220"/>
    <w:rsid w:val="00DB1534"/>
    <w:rsid w:val="00DB3F15"/>
    <w:rsid w:val="00DC6120"/>
    <w:rsid w:val="00DC746B"/>
    <w:rsid w:val="00DD05FA"/>
    <w:rsid w:val="00DD3921"/>
    <w:rsid w:val="00DE47CC"/>
    <w:rsid w:val="00DF371F"/>
    <w:rsid w:val="00DF720A"/>
    <w:rsid w:val="00DF7412"/>
    <w:rsid w:val="00E001E0"/>
    <w:rsid w:val="00E012A8"/>
    <w:rsid w:val="00E05DD3"/>
    <w:rsid w:val="00E11F11"/>
    <w:rsid w:val="00E17CBF"/>
    <w:rsid w:val="00E17E63"/>
    <w:rsid w:val="00E20AE7"/>
    <w:rsid w:val="00E23ECA"/>
    <w:rsid w:val="00E40399"/>
    <w:rsid w:val="00E4156A"/>
    <w:rsid w:val="00E5079B"/>
    <w:rsid w:val="00E6090B"/>
    <w:rsid w:val="00E6431F"/>
    <w:rsid w:val="00E66DEC"/>
    <w:rsid w:val="00E7139F"/>
    <w:rsid w:val="00E715D6"/>
    <w:rsid w:val="00E80C13"/>
    <w:rsid w:val="00E90AF7"/>
    <w:rsid w:val="00EA4EA6"/>
    <w:rsid w:val="00EA4FA1"/>
    <w:rsid w:val="00EA55AB"/>
    <w:rsid w:val="00EB64CE"/>
    <w:rsid w:val="00EC1572"/>
    <w:rsid w:val="00EC6263"/>
    <w:rsid w:val="00ED39A1"/>
    <w:rsid w:val="00ED79A6"/>
    <w:rsid w:val="00EE5379"/>
    <w:rsid w:val="00EF436F"/>
    <w:rsid w:val="00F053AA"/>
    <w:rsid w:val="00F0554A"/>
    <w:rsid w:val="00F0682A"/>
    <w:rsid w:val="00F1148C"/>
    <w:rsid w:val="00F13EA7"/>
    <w:rsid w:val="00F20334"/>
    <w:rsid w:val="00F30C3D"/>
    <w:rsid w:val="00F31E7E"/>
    <w:rsid w:val="00F354C0"/>
    <w:rsid w:val="00F36472"/>
    <w:rsid w:val="00F436EF"/>
    <w:rsid w:val="00F470D8"/>
    <w:rsid w:val="00F47562"/>
    <w:rsid w:val="00F528E9"/>
    <w:rsid w:val="00F54299"/>
    <w:rsid w:val="00F601B1"/>
    <w:rsid w:val="00F62304"/>
    <w:rsid w:val="00F71DB3"/>
    <w:rsid w:val="00F75F6A"/>
    <w:rsid w:val="00F9277D"/>
    <w:rsid w:val="00FA3877"/>
    <w:rsid w:val="00FA447E"/>
    <w:rsid w:val="00FA64D0"/>
    <w:rsid w:val="00FB07CD"/>
    <w:rsid w:val="00FB18E6"/>
    <w:rsid w:val="00FB36C7"/>
    <w:rsid w:val="00FB56BB"/>
    <w:rsid w:val="00FC05E3"/>
    <w:rsid w:val="00FC148E"/>
    <w:rsid w:val="00FC3D0B"/>
    <w:rsid w:val="00FD7E85"/>
    <w:rsid w:val="00FE3E55"/>
    <w:rsid w:val="00FE4962"/>
    <w:rsid w:val="00FE5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E9A6B2"/>
  <w14:defaultImageDpi w14:val="300"/>
  <w15:docId w15:val="{19EEAE49-4186-4B66-9BEA-2687FA01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rsid w:val="003E55AD"/>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3E55AD"/>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55871">
      <w:bodyDiv w:val="1"/>
      <w:marLeft w:val="0"/>
      <w:marRight w:val="0"/>
      <w:marTop w:val="0"/>
      <w:marBottom w:val="0"/>
      <w:divBdr>
        <w:top w:val="none" w:sz="0" w:space="0" w:color="auto"/>
        <w:left w:val="none" w:sz="0" w:space="0" w:color="auto"/>
        <w:bottom w:val="none" w:sz="0" w:space="0" w:color="auto"/>
        <w:right w:val="none" w:sz="0" w:space="0" w:color="auto"/>
      </w:divBdr>
    </w:div>
    <w:div w:id="139620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5941-3E43-420C-B0BD-EBFEC6A93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4735</Words>
  <Characters>26994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Bernard Turcotte</cp:lastModifiedBy>
  <cp:revision>5</cp:revision>
  <dcterms:created xsi:type="dcterms:W3CDTF">2016-02-04T00:47:00Z</dcterms:created>
  <dcterms:modified xsi:type="dcterms:W3CDTF">2016-02-04T01:45:00Z</dcterms:modified>
</cp:coreProperties>
</file>