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hd w:val="clear" w:color="auto" w:fill="FFFFFF"/>
        <w:outlineLvl w:val="2"/>
        <w:rPr>
          <w:ins w:id="0" w:author="Author"/>
          <w:rFonts w:ascii="Helvetica" w:eastAsia="Times New Roman" w:hAnsi="Helvetica" w:cs="Helvetica"/>
          <w:b/>
          <w:bCs/>
          <w:color w:val="333333"/>
          <w:sz w:val="27"/>
          <w:szCs w:val="27"/>
          <w:lang w:eastAsia="zh-CN"/>
        </w:rPr>
      </w:pPr>
      <w:ins w:id="1" w:author="Author">
        <w:r>
          <w:rPr>
            <w:rFonts w:ascii="Helvetica" w:eastAsia="Times New Roman" w:hAnsi="Helvetica" w:cs="Helvetica"/>
            <w:b/>
            <w:bCs/>
            <w:color w:val="333333"/>
            <w:sz w:val="27"/>
            <w:szCs w:val="27"/>
            <w:lang w:eastAsia="zh-CN"/>
          </w:rPr>
          <w:t>Sidley/Adler Comments</w:t>
        </w:r>
      </w:ins>
    </w:p>
    <w:p>
      <w:pPr>
        <w:shd w:val="clear" w:color="auto" w:fill="FFFFFF"/>
        <w:outlineLvl w:val="2"/>
        <w:rPr>
          <w:ins w:id="2" w:author="Author"/>
          <w:rFonts w:ascii="Helvetica" w:eastAsia="Times New Roman" w:hAnsi="Helvetica" w:cs="Helvetica"/>
          <w:b/>
          <w:bCs/>
          <w:color w:val="333333"/>
          <w:sz w:val="27"/>
          <w:szCs w:val="27"/>
          <w:lang w:eastAsia="zh-CN"/>
        </w:rPr>
      </w:pPr>
      <w:ins w:id="3" w:author="Author">
        <w:r>
          <w:rPr>
            <w:rFonts w:ascii="Helvetica" w:eastAsia="Times New Roman" w:hAnsi="Helvetica" w:cs="Helvetica"/>
            <w:b/>
            <w:bCs/>
            <w:color w:val="333333"/>
            <w:sz w:val="27"/>
            <w:szCs w:val="27"/>
            <w:lang w:eastAsia="zh-CN"/>
          </w:rPr>
          <w:t>February 4, 2016</w:t>
        </w:r>
      </w:ins>
    </w:p>
    <w:p>
      <w:pPr>
        <w:shd w:val="clear" w:color="auto" w:fill="FFFFFF"/>
        <w:outlineLvl w:val="2"/>
        <w:rPr>
          <w:ins w:id="4" w:author="Author"/>
          <w:rFonts w:ascii="Helvetica" w:eastAsia="Times New Roman" w:hAnsi="Helvetica" w:cs="Helvetica"/>
          <w:b/>
          <w:bCs/>
          <w:color w:val="333333"/>
          <w:sz w:val="27"/>
          <w:szCs w:val="27"/>
          <w:lang w:eastAsia="zh-CN"/>
        </w:rPr>
      </w:pPr>
    </w:p>
    <w:p>
      <w:pPr>
        <w:shd w:val="clear" w:color="auto" w:fill="FFFFFF"/>
        <w:outlineLvl w:val="2"/>
        <w:rPr>
          <w:rFonts w:ascii="Helvetica" w:eastAsia="Times New Roman" w:hAnsi="Helvetica" w:cs="Helvetica"/>
          <w:b/>
          <w:bCs/>
          <w:color w:val="333333"/>
          <w:sz w:val="27"/>
          <w:szCs w:val="27"/>
          <w:lang w:eastAsia="zh-CN"/>
        </w:rPr>
      </w:pPr>
      <w:r>
        <w:rPr>
          <w:rFonts w:ascii="Helvetica" w:eastAsia="Times New Roman" w:hAnsi="Helvetica" w:cs="Helvetica"/>
          <w:b/>
          <w:bCs/>
          <w:color w:val="333333"/>
          <w:sz w:val="27"/>
          <w:szCs w:val="27"/>
          <w:lang w:eastAsia="zh-CN"/>
        </w:rPr>
        <w:t>Proposed Indemnification Language for Recommendation 4 – Board Liability Removal</w:t>
      </w:r>
      <w:bookmarkStart w:id="5" w:name="_GoBack"/>
      <w:bookmarkEnd w:id="5"/>
    </w:p>
    <w:p>
      <w:pPr>
        <w:shd w:val="clear" w:color="auto" w:fill="FFFFFF"/>
        <w:outlineLvl w:val="2"/>
        <w:rPr>
          <w:rFonts w:ascii="Helvetica" w:eastAsia="Times New Roman" w:hAnsi="Helvetica" w:cs="Helvetica"/>
          <w:b/>
          <w:bCs/>
          <w:color w:val="333333"/>
          <w:sz w:val="27"/>
          <w:szCs w:val="27"/>
          <w:lang w:eastAsia="zh-CN"/>
        </w:rPr>
      </w:pPr>
    </w:p>
    <w:p>
      <w:pPr>
        <w:shd w:val="clear" w:color="auto" w:fill="FFFFFF"/>
        <w:outlineLvl w:val="2"/>
        <w:rPr>
          <w:rFonts w:ascii="Helvetica" w:eastAsia="Times New Roman" w:hAnsi="Helvetica" w:cs="Helvetica"/>
          <w:b/>
          <w:bCs/>
          <w:color w:val="333333"/>
          <w:sz w:val="27"/>
          <w:szCs w:val="27"/>
          <w:lang w:eastAsia="zh-CN"/>
        </w:rPr>
      </w:pPr>
      <w:r>
        <w:rPr>
          <w:rFonts w:ascii="Helvetica" w:eastAsia="Times New Roman" w:hAnsi="Helvetica" w:cs="Helvetica"/>
          <w:b/>
          <w:bCs/>
          <w:color w:val="333333"/>
          <w:sz w:val="27"/>
          <w:szCs w:val="27"/>
          <w:lang w:eastAsia="zh-CN"/>
        </w:rPr>
        <w:t xml:space="preserve">ARTICLE XIV: INDEMNIFICATION </w:t>
      </w:r>
    </w:p>
    <w:p>
      <w:pPr>
        <w:shd w:val="clear" w:color="auto" w:fill="FFFFFF"/>
        <w:spacing w:before="100" w:beforeAutospacing="1" w:after="100" w:afterAutospacing="1"/>
        <w:rPr>
          <w:rFonts w:ascii="Helvetica" w:eastAsia="Times New Roman" w:hAnsi="Helvetica" w:cs="Helvetica"/>
          <w:color w:val="333333"/>
          <w:lang w:eastAsia="zh-CN"/>
        </w:rPr>
      </w:pPr>
      <w:r>
        <w:rPr>
          <w:rFonts w:ascii="Helvetica" w:eastAsia="Times New Roman" w:hAnsi="Helvetica" w:cs="Helvetica"/>
          <w:color w:val="333333"/>
          <w:lang w:eastAsia="zh-CN"/>
        </w:rPr>
        <w:t>Section 2.</w:t>
      </w:r>
      <w:r>
        <w:rPr>
          <w:rFonts w:ascii="Helvetica" w:eastAsia="Times New Roman" w:hAnsi="Helvetica" w:cs="Helvetica"/>
          <w:color w:val="333333"/>
          <w:lang w:eastAsia="zh-CN"/>
        </w:rPr>
        <w:tab/>
        <w:t>INDEMNIFICATION ARISING FROM DIRECTOR REMOVAL</w:t>
      </w:r>
    </w:p>
    <w:p>
      <w:pPr>
        <w:pStyle w:val="ListParagraph"/>
        <w:numPr>
          <w:ilvl w:val="0"/>
          <w:numId w:val="1"/>
        </w:numPr>
        <w:shd w:val="clear" w:color="auto" w:fill="FFFFFF"/>
        <w:spacing w:before="100" w:beforeAutospacing="1" w:after="240"/>
        <w:contextualSpacing w:val="0"/>
        <w:rPr>
          <w:rFonts w:ascii="Helvetica" w:eastAsia="Times New Roman" w:hAnsi="Helvetica" w:cs="Helvetica"/>
          <w:color w:val="333333"/>
          <w:lang w:eastAsia="zh-CN"/>
        </w:rPr>
      </w:pPr>
      <w:r>
        <w:rPr>
          <w:rFonts w:ascii="Helvetica" w:eastAsia="Times New Roman" w:hAnsi="Helvetica" w:cs="Helvetica"/>
          <w:color w:val="333333"/>
          <w:lang w:eastAsia="zh-CN"/>
        </w:rPr>
        <w:t>ICANN shall indemnify each of the Sole Designator and the Sole Designator Secretariat</w:t>
      </w:r>
      <w:r>
        <w:rPr>
          <w:rStyle w:val="FootnoteReference"/>
          <w:rFonts w:ascii="Helvetica" w:eastAsia="Times New Roman" w:hAnsi="Helvetica" w:cs="Helvetica"/>
          <w:color w:val="333333"/>
          <w:lang w:eastAsia="zh-CN"/>
        </w:rPr>
        <w:footnoteReference w:id="2"/>
      </w:r>
      <w:r>
        <w:rPr>
          <w:rFonts w:ascii="Helvetica" w:eastAsia="Times New Roman" w:hAnsi="Helvetica" w:cs="Helvetica"/>
          <w:color w:val="333333"/>
          <w:lang w:eastAsia="zh-CN"/>
        </w:rPr>
        <w:t xml:space="preserve"> and each of the Advisory Committees, the Supporting Organizations and the Nominating Committee, and their respective chairs and vice chairs against expenses, judgments, fines, settlements, and other amounts actually and reasonably incurred in connection with any proceeding arising by reason of a Director bringing any proceeding against such entity or person for defamation, slander, libel or any </w:t>
      </w:r>
      <w:del w:id="6" w:author="Author">
        <w:r>
          <w:rPr>
            <w:rFonts w:ascii="Helvetica" w:eastAsia="Times New Roman" w:hAnsi="Helvetica" w:cs="Helvetica"/>
            <w:color w:val="333333"/>
            <w:lang w:eastAsia="zh-CN"/>
          </w:rPr>
          <w:delText xml:space="preserve">substantially similar </w:delText>
        </w:r>
      </w:del>
      <w:ins w:id="7" w:author="Author">
        <w:r>
          <w:rPr>
            <w:rFonts w:ascii="Helvetica" w:eastAsia="Times New Roman" w:hAnsi="Helvetica" w:cs="Helvetica"/>
            <w:color w:val="333333"/>
            <w:lang w:eastAsia="zh-CN"/>
          </w:rPr>
          <w:t xml:space="preserve">other </w:t>
        </w:r>
      </w:ins>
      <w:r>
        <w:rPr>
          <w:rFonts w:ascii="Helvetica" w:eastAsia="Times New Roman" w:hAnsi="Helvetica" w:cs="Helvetica"/>
          <w:color w:val="333333"/>
          <w:lang w:eastAsia="zh-CN"/>
        </w:rPr>
        <w:t>claim based on statements publicly made in the initiation of a Community Forum, on any public list or discussion that is part of the Community Forum, or contained in any written rationale submitted to the Board by the Sole Designator Secretariat pursuant to Sections [</w:t>
      </w:r>
      <w:r>
        <w:rPr>
          <w:rFonts w:ascii="Helvetica" w:eastAsia="Times New Roman" w:hAnsi="Helvetica" w:cs="Helvetica"/>
          <w:i/>
          <w:iCs/>
          <w:color w:val="333333"/>
          <w:lang w:eastAsia="zh-CN"/>
        </w:rPr>
        <w:t>Director removal provision</w:t>
      </w:r>
      <w:r>
        <w:rPr>
          <w:rFonts w:ascii="Helvetica" w:eastAsia="Times New Roman" w:hAnsi="Helvetica" w:cs="Helvetica"/>
          <w:color w:val="333333"/>
          <w:lang w:eastAsia="zh-CN"/>
        </w:rPr>
        <w:t>] or [</w:t>
      </w:r>
      <w:r>
        <w:rPr>
          <w:rFonts w:ascii="Helvetica" w:eastAsia="Times New Roman" w:hAnsi="Helvetica" w:cs="Helvetica"/>
          <w:i/>
          <w:iCs/>
          <w:color w:val="333333"/>
          <w:lang w:eastAsia="zh-CN"/>
        </w:rPr>
        <w:t>Board recall provision</w:t>
      </w:r>
      <w:r>
        <w:rPr>
          <w:rFonts w:ascii="Helvetica" w:eastAsia="Times New Roman" w:hAnsi="Helvetica" w:cs="Helvetica"/>
          <w:color w:val="333333"/>
          <w:lang w:eastAsia="zh-CN"/>
        </w:rPr>
        <w:t>] of Article [__] or actions taken pursuant to Sections [</w:t>
      </w:r>
      <w:r>
        <w:rPr>
          <w:rFonts w:ascii="Helvetica" w:eastAsia="Times New Roman" w:hAnsi="Helvetica" w:cs="Helvetica"/>
          <w:i/>
          <w:iCs/>
          <w:color w:val="333333"/>
          <w:lang w:eastAsia="zh-CN"/>
        </w:rPr>
        <w:t>Director removal provision</w:t>
      </w:r>
      <w:r>
        <w:rPr>
          <w:rFonts w:ascii="Helvetica" w:eastAsia="Times New Roman" w:hAnsi="Helvetica" w:cs="Helvetica"/>
          <w:color w:val="333333"/>
          <w:lang w:eastAsia="zh-CN"/>
        </w:rPr>
        <w:t>] or [</w:t>
      </w:r>
      <w:r>
        <w:rPr>
          <w:rFonts w:ascii="Helvetica" w:eastAsia="Times New Roman" w:hAnsi="Helvetica" w:cs="Helvetica"/>
          <w:i/>
          <w:iCs/>
          <w:color w:val="333333"/>
          <w:lang w:eastAsia="zh-CN"/>
        </w:rPr>
        <w:t>Board recall provision</w:t>
      </w:r>
      <w:r>
        <w:rPr>
          <w:rFonts w:ascii="Helvetica" w:eastAsia="Times New Roman" w:hAnsi="Helvetica" w:cs="Helvetica"/>
          <w:color w:val="333333"/>
          <w:lang w:eastAsia="zh-CN"/>
        </w:rPr>
        <w:t xml:space="preserve">] of Article [__]that, in each case, were made or taken in good faith by such entity or person.  </w:t>
      </w:r>
      <w:ins w:id="8" w:author="Author">
        <w:r>
          <w:rPr>
            <w:rFonts w:ascii="Helvetica" w:eastAsia="Times New Roman" w:hAnsi="Helvetica" w:cs="Helvetica"/>
            <w:color w:val="333333"/>
            <w:lang w:eastAsia="zh-CN"/>
          </w:rPr>
          <w:t xml:space="preserve">ICANN’s best interests are deemed to be served by participation by any person in </w:t>
        </w:r>
        <w:r>
          <w:rPr>
            <w:rFonts w:ascii="Helvetica" w:eastAsia="Times New Roman" w:hAnsi="Helvetica" w:cs="Helvetica"/>
            <w:color w:val="333333"/>
            <w:lang w:eastAsia="zh-CN"/>
            <w:rPrChange w:id="9" w:author="Author">
              <w:rPr>
                <w:rFonts w:ascii="Helvetica" w:eastAsia="Times New Roman" w:hAnsi="Helvetica" w:cs="Helvetica"/>
                <w:color w:val="333333"/>
                <w:highlight w:val="yellow"/>
                <w:lang w:eastAsia="zh-CN"/>
              </w:rPr>
            </w:rPrChange>
          </w:rPr>
          <w:t>a process to remove a Director and/or recall the entire ICANN Board</w:t>
        </w:r>
        <w:r>
          <w:rPr>
            <w:rFonts w:ascii="Helvetica" w:eastAsia="Times New Roman" w:hAnsi="Helvetica" w:cs="Helvetica"/>
            <w:color w:val="333333"/>
            <w:lang w:eastAsia="zh-CN"/>
          </w:rPr>
          <w:t>.</w:t>
        </w:r>
      </w:ins>
    </w:p>
    <w:p>
      <w:pPr>
        <w:pStyle w:val="ListParagraph"/>
        <w:numPr>
          <w:ilvl w:val="0"/>
          <w:numId w:val="1"/>
        </w:numPr>
        <w:shd w:val="clear" w:color="auto" w:fill="FFFFFF"/>
        <w:spacing w:before="100" w:beforeAutospacing="1" w:after="240"/>
        <w:contextualSpacing w:val="0"/>
        <w:rPr>
          <w:del w:id="10" w:author="Author"/>
          <w:rFonts w:ascii="Helvetica" w:eastAsia="Times New Roman" w:hAnsi="Helvetica" w:cs="Helvetica"/>
          <w:color w:val="333333"/>
          <w:lang w:eastAsia="zh-CN"/>
        </w:rPr>
      </w:pPr>
      <w:del w:id="11" w:author="Author">
        <w:r>
          <w:rPr>
            <w:rFonts w:ascii="Helvetica" w:eastAsia="Times New Roman" w:hAnsi="Helvetica" w:cs="Helvetica"/>
            <w:color w:val="333333"/>
            <w:lang w:eastAsia="zh-CN"/>
          </w:rPr>
          <w:delText>For the purposes of Section 2.1, in order for any statement to be deemed to have been made in good faith each of the following must be satisfied:</w:delText>
        </w:r>
      </w:del>
    </w:p>
    <w:p>
      <w:pPr>
        <w:pStyle w:val="ListParagraph"/>
        <w:numPr>
          <w:ilvl w:val="1"/>
          <w:numId w:val="1"/>
        </w:numPr>
        <w:shd w:val="clear" w:color="auto" w:fill="FFFFFF"/>
        <w:spacing w:before="100" w:beforeAutospacing="1" w:after="240"/>
        <w:contextualSpacing w:val="0"/>
        <w:rPr>
          <w:del w:id="12" w:author="Author"/>
          <w:rFonts w:ascii="Helvetica" w:eastAsia="Times New Roman" w:hAnsi="Helvetica" w:cs="Helvetica"/>
          <w:color w:val="333333"/>
          <w:lang w:eastAsia="zh-CN"/>
        </w:rPr>
      </w:pPr>
      <w:del w:id="13" w:author="Author">
        <w:r>
          <w:rPr>
            <w:rFonts w:ascii="Helvetica" w:eastAsia="Times New Roman" w:hAnsi="Helvetica" w:cs="Helvetica"/>
            <w:color w:val="333333"/>
            <w:lang w:eastAsia="zh-CN"/>
          </w:rPr>
          <w:delText xml:space="preserve">the entity or person seeking indemnification must have (i) conducted due and diligent inquiry confirming the truthfulness and accuracy of the statement , including by consulting and identifying reputable sources of information confirming such truthfulness and accuracy, prior to publicly making such statement in the initiation of a Community Forum, on any public list or discussion that is part of the Community Forum, or in any written rationale provided to the Board and (ii) must not have had knowledge of any facts or circumstances that could raise a reasonable doubt as to the truthfulness or accuracy of such statement unless such facts or circumstances were also clearly and conspicuously disclosed by such entity or person in the public statement made in the initiation of a </w:delText>
        </w:r>
        <w:r>
          <w:rPr>
            <w:rFonts w:ascii="Helvetica" w:eastAsia="Times New Roman" w:hAnsi="Helvetica" w:cs="Helvetica"/>
            <w:color w:val="333333"/>
            <w:lang w:eastAsia="zh-CN"/>
          </w:rPr>
          <w:lastRenderedPageBreak/>
          <w:delText>Community Forum, on any public list or discussion that is part of the Community Forum, or in written rationale provided to the Board;</w:delText>
        </w:r>
      </w:del>
    </w:p>
    <w:p>
      <w:pPr>
        <w:pStyle w:val="ListParagraph"/>
        <w:numPr>
          <w:ilvl w:val="1"/>
          <w:numId w:val="1"/>
        </w:numPr>
        <w:shd w:val="clear" w:color="auto" w:fill="FFFFFF"/>
        <w:spacing w:before="100" w:beforeAutospacing="1" w:after="240"/>
        <w:contextualSpacing w:val="0"/>
        <w:rPr>
          <w:del w:id="14" w:author="Author"/>
          <w:rFonts w:ascii="Helvetica" w:eastAsia="Times New Roman" w:hAnsi="Helvetica" w:cs="Helvetica"/>
          <w:color w:val="333333"/>
          <w:lang w:eastAsia="zh-CN"/>
        </w:rPr>
      </w:pPr>
      <w:del w:id="15" w:author="Author">
        <w:r>
          <w:rPr>
            <w:rFonts w:ascii="Helvetica" w:eastAsia="Times New Roman" w:hAnsi="Helvetica" w:cs="Helvetica"/>
            <w:color w:val="333333"/>
            <w:lang w:eastAsia="zh-CN"/>
          </w:rPr>
          <w:delText>if the statement was one of opinion, the requirements of Section 2.2.a shall also apply to any facts stated or implied by such statement; and</w:delText>
        </w:r>
      </w:del>
    </w:p>
    <w:p>
      <w:pPr>
        <w:pStyle w:val="ListParagraph"/>
        <w:numPr>
          <w:ilvl w:val="1"/>
          <w:numId w:val="1"/>
        </w:numPr>
        <w:shd w:val="clear" w:color="auto" w:fill="FFFFFF"/>
        <w:spacing w:before="100" w:beforeAutospacing="1" w:after="240"/>
        <w:contextualSpacing w:val="0"/>
        <w:rPr>
          <w:del w:id="16" w:author="Author"/>
          <w:rFonts w:ascii="Helvetica" w:eastAsia="Times New Roman" w:hAnsi="Helvetica" w:cs="Helvetica"/>
          <w:color w:val="333333"/>
          <w:lang w:eastAsia="zh-CN"/>
        </w:rPr>
      </w:pPr>
      <w:del w:id="17" w:author="Author">
        <w:r>
          <w:rPr>
            <w:rFonts w:ascii="Helvetica" w:eastAsia="Times New Roman" w:hAnsi="Helvetica" w:cs="Helvetica"/>
            <w:color w:val="333333"/>
            <w:lang w:eastAsia="zh-CN"/>
          </w:rPr>
          <w:delText xml:space="preserve">if the entity or person later becomes aware of facts or circumstances that could raise a reasonable doubt as to the truthfulness or accuracy of a prior statement included in any public statement made in the initiation of a Community Forum, on any public list or discussion that is part of the Community Forum, or in written rationale provided to the Board, any future statement or reference to the prior statement by such entity or person must clearly and conspicuously disclose the new facts or circumstances at the time of making such future statement or reference to the prior statement.  </w:delText>
        </w:r>
      </w:del>
    </w:p>
    <w:p>
      <w:pPr>
        <w:pStyle w:val="ListParagraph"/>
        <w:numPr>
          <w:ilvl w:val="0"/>
          <w:numId w:val="1"/>
        </w:numPr>
        <w:shd w:val="clear" w:color="auto" w:fill="FFFFFF"/>
        <w:spacing w:before="100" w:beforeAutospacing="1" w:after="240"/>
        <w:contextualSpacing w:val="0"/>
        <w:rPr>
          <w:del w:id="18" w:author="Author"/>
          <w:rFonts w:ascii="Helvetica" w:eastAsia="Times New Roman" w:hAnsi="Helvetica" w:cs="Helvetica"/>
          <w:color w:val="333333"/>
          <w:lang w:eastAsia="zh-CN"/>
        </w:rPr>
      </w:pPr>
      <w:del w:id="19" w:author="Author">
        <w:r>
          <w:rPr>
            <w:rFonts w:ascii="Helvetica" w:eastAsia="Times New Roman" w:hAnsi="Helvetica" w:cs="Helvetica"/>
            <w:color w:val="333333"/>
            <w:lang w:eastAsia="zh-CN"/>
          </w:rPr>
          <w:delText xml:space="preserve">For the purposes of Section 2.1, in order for any act of an entity or person to be deemed to have been taken in good faith, such act must have been taken in compliance with the Bylaws. </w:delText>
        </w:r>
      </w:del>
    </w:p>
    <w:p>
      <w:pPr>
        <w:pStyle w:val="ListParagraph"/>
        <w:numPr>
          <w:ilvl w:val="0"/>
          <w:numId w:val="1"/>
        </w:numPr>
        <w:shd w:val="clear" w:color="auto" w:fill="FFFFFF"/>
        <w:spacing w:before="100" w:beforeAutospacing="1" w:after="240"/>
        <w:contextualSpacing w:val="0"/>
        <w:rPr>
          <w:del w:id="20" w:author="Author"/>
          <w:rFonts w:ascii="Helvetica" w:eastAsia="Times New Roman" w:hAnsi="Helvetica" w:cs="Helvetica"/>
          <w:color w:val="333333"/>
          <w:lang w:eastAsia="zh-CN"/>
        </w:rPr>
      </w:pPr>
      <w:del w:id="21" w:author="Author">
        <w:r>
          <w:rPr>
            <w:rFonts w:ascii="Helvetica" w:eastAsia="Times New Roman" w:hAnsi="Helvetica" w:cs="Helvetica"/>
            <w:color w:val="333333"/>
            <w:lang w:eastAsia="zh-CN"/>
          </w:rPr>
          <w:delText>The entity or person seeking indemnification under this Section 2 shall have the burden of proof in demonstrating that any statement or act was made or taken in good faith.</w:delText>
        </w:r>
      </w:del>
    </w:p>
    <w:p>
      <w:pPr>
        <w:pStyle w:val="ListParagraph"/>
        <w:shd w:val="clear" w:color="auto" w:fill="FFFFFF"/>
        <w:spacing w:before="100" w:beforeAutospacing="1" w:after="240"/>
        <w:contextualSpacing w:val="0"/>
        <w:rPr>
          <w:rFonts w:ascii="Helvetica" w:eastAsia="Times New Roman" w:hAnsi="Helvetica" w:cs="Helvetica"/>
          <w:color w:val="333333"/>
          <w:lang w:eastAsia="zh-CN"/>
        </w:rPr>
        <w:pPrChange w:id="22" w:author="Author">
          <w:pPr>
            <w:pStyle w:val="ListParagraph"/>
            <w:numPr>
              <w:numId w:val="1"/>
            </w:numPr>
            <w:shd w:val="clear" w:color="auto" w:fill="FFFFFF"/>
            <w:spacing w:before="100" w:beforeAutospacing="1" w:after="240"/>
            <w:ind w:hanging="360"/>
            <w:contextualSpacing w:val="0"/>
          </w:pPr>
        </w:pPrChange>
      </w:pPr>
      <w:del w:id="23" w:author="Author">
        <w:r>
          <w:rPr>
            <w:rFonts w:ascii="Helvetica" w:eastAsia="Times New Roman" w:hAnsi="Helvetica" w:cs="Helvetica"/>
            <w:color w:val="333333"/>
            <w:lang w:eastAsia="zh-CN"/>
          </w:rPr>
          <w:delText>Notwithstanding Section 1, (a) this Section 2 shall govern ICANN’s obligation to indemnify the Sole Designator and the Sole Designator Secretariat and each of the Advisory Committees, the Supporting Organizations and the Nominating Committee, and their respective chairs and vice chairs, relating to the subject matter addressed in this Section 2 and (b) ICANN's indemnification obligations pursuant to this Section 2 are limited to the entities and persons holding the positions specifically identified in Section 2.1.</w:delText>
        </w:r>
      </w:del>
    </w:p>
    <w:sectPr>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rPr>
        <w:rStyle w:val="DocID"/>
        <w:rFonts w:eastAsia="DFKai-SB"/>
      </w:rPr>
      <w:fldChar w:fldCharType="begin"/>
    </w:r>
    <w:r>
      <w:rPr>
        <w:rStyle w:val="DocID"/>
        <w:rFonts w:eastAsia="DFKai-SB"/>
      </w:rPr>
      <w:instrText xml:space="preserve"> DOCPROPERTY "DocID" \* MERGEFORMAT </w:instrText>
    </w:r>
    <w:r>
      <w:rPr>
        <w:rStyle w:val="DocID"/>
        <w:rFonts w:eastAsia="DFKai-SB"/>
      </w:rPr>
      <w:fldChar w:fldCharType="separate"/>
    </w:r>
    <w:r>
      <w:rPr>
        <w:rStyle w:val="DocID"/>
        <w:rFonts w:eastAsia="DFKai-SB"/>
      </w:rPr>
      <w:t xml:space="preserve">ACTIVE </w:t>
    </w:r>
    <w:proofErr w:type="spellStart"/>
    <w:r>
      <w:rPr>
        <w:rStyle w:val="DocID"/>
        <w:rFonts w:eastAsia="DFKai-SB"/>
      </w:rPr>
      <w:t>212632693v.2</w:t>
    </w:r>
    <w:proofErr w:type="spellEnd"/>
    <w:r>
      <w:rPr>
        <w:rStyle w:val="DocID"/>
        <w:rFonts w:eastAsia="DFKai-S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rPr>
        <w:rStyle w:val="DocID"/>
        <w:rFonts w:eastAsia="DFKai-SB"/>
      </w:rPr>
      <w:fldChar w:fldCharType="begin"/>
    </w:r>
    <w:r>
      <w:rPr>
        <w:rStyle w:val="DocID"/>
        <w:rFonts w:eastAsia="DFKai-SB"/>
      </w:rPr>
      <w:instrText xml:space="preserve"> DOCPROPERTY "DocID" \* MERGEFORMAT </w:instrText>
    </w:r>
    <w:r>
      <w:rPr>
        <w:rStyle w:val="DocID"/>
        <w:rFonts w:eastAsia="DFKai-SB"/>
      </w:rPr>
      <w:fldChar w:fldCharType="separate"/>
    </w:r>
    <w:r>
      <w:rPr>
        <w:rStyle w:val="DocID"/>
        <w:rFonts w:eastAsia="DFKai-SB"/>
      </w:rPr>
      <w:t xml:space="preserve">ACTIVE </w:t>
    </w:r>
    <w:proofErr w:type="spellStart"/>
    <w:r>
      <w:rPr>
        <w:rStyle w:val="DocID"/>
        <w:rFonts w:eastAsia="DFKai-SB"/>
      </w:rPr>
      <w:t>212632693v.2</w:t>
    </w:r>
    <w:proofErr w:type="spellEnd"/>
    <w:r>
      <w:rPr>
        <w:rStyle w:val="DocID"/>
        <w:rFonts w:eastAsia="DFKai-S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80"/>
      </w:tblGrid>
      <w:tr>
        <w:tc>
          <w:tcPr>
            <w:tcW w:w="2880" w:type="dxa"/>
            <w:tcBorders>
              <w:bottom w:val="single" w:sz="4" w:space="0" w:color="auto"/>
            </w:tcBorders>
          </w:tcPr>
          <w:p>
            <w:pPr>
              <w:pStyle w:val="FootnoteSeparator"/>
            </w:pPr>
          </w:p>
        </w:tc>
      </w:tr>
      <w:tr>
        <w:tc>
          <w:tcPr>
            <w:tcW w:w="2880" w:type="dxa"/>
            <w:tcBorders>
              <w:top w:val="single" w:sz="4" w:space="0" w:color="auto"/>
            </w:tcBorders>
          </w:tcPr>
          <w:p>
            <w:pPr>
              <w:pStyle w:val="FootnoteSeparator"/>
            </w:pPr>
            <w:r>
              <w:t>(continued…)</w:t>
            </w:r>
          </w:p>
        </w:tc>
      </w:tr>
    </w:tbl>
    <w:p>
      <w:pPr>
        <w:pStyle w:val="Footer"/>
      </w:pPr>
    </w:p>
  </w:footnote>
  <w:footnote w:type="continuationNotice" w:id="1">
    <w:p/>
  </w:footnote>
  <w:footnote w:id="2">
    <w:p>
      <w:pPr>
        <w:pStyle w:val="FootnoteText"/>
      </w:pPr>
      <w:r>
        <w:rPr>
          <w:rStyle w:val="FootnoteReference"/>
        </w:rPr>
        <w:footnoteRef/>
      </w:r>
      <w:r>
        <w:t xml:space="preserve"> Note:  The drafters the Secretariat comprised of one of the chairs of the participating </w:t>
      </w:r>
      <w:proofErr w:type="spellStart"/>
      <w:r>
        <w:t>SOs</w:t>
      </w:r>
      <w:proofErr w:type="spellEnd"/>
      <w:r>
        <w:t>/</w:t>
      </w:r>
      <w:proofErr w:type="spellStart"/>
      <w:r>
        <w:t>ACs</w:t>
      </w:r>
      <w:proofErr w:type="spellEnd"/>
      <w:r>
        <w:t xml:space="preserve">, as appointed by such participating </w:t>
      </w:r>
      <w:proofErr w:type="spellStart"/>
      <w:r>
        <w:t>SOs</w:t>
      </w:r>
      <w:proofErr w:type="spellEnd"/>
      <w:r>
        <w:t xml:space="preserve"> and </w:t>
      </w:r>
      <w:proofErr w:type="spellStart"/>
      <w:r>
        <w:t>ACs</w:t>
      </w:r>
      <w:proofErr w:type="spellEnd"/>
      <w:r>
        <w:t>.  Notices from ICANN to the Sole Designator, and notices from the Sole Designator to ICANN, would flow through the Sole Designator Secretariat.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t>3 February 2016</w:t>
    </w:r>
  </w:p>
  <w:p>
    <w:pPr>
      <w:pStyle w:val="Header"/>
    </w:pPr>
    <w:r>
      <w:t>Discussion Draft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646F1F"/>
    <w:multiLevelType w:val="hybridMultilevel"/>
    <w:tmpl w:val="7AF80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revisionView w:formatting="0"/>
  <w:trackRevisions/>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PDocID" w:val="NAI-1500792762v5"/>
    <w:docVar w:name="MPDocIDTemplate" w:val="%l-|%n|v%v"/>
    <w:docVar w:name="MPDocIDTemplateDefault" w:val="%l-|%n|v%v"/>
    <w:docVar w:name="NewDocStampType" w:val="7"/>
    <w:docVar w:name="TimeRemoved" w:val="True"/>
    <w:docVar w:name="zzmpLTFontsClean" w:val="True"/>
    <w:docVar w:name="zzmpnSession" w:val="0.9703943"/>
  </w:docVar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3"/>
    <w:lsdException w:name="caption" w:uiPriority="35" w:qFormat="1"/>
    <w:lsdException w:name="Title" w:semiHidden="0" w:uiPriority="0" w:unhideWhenUsed="0" w:qFormat="1"/>
    <w:lsdException w:name="Signature" w:uiPriority="3"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lsdException w:name="Body Text First Indent" w:uiPriority="0" w:qFormat="1"/>
    <w:lsdException w:name="Body Text First Indent 2" w:uiPriority="1"/>
    <w:lsdException w:name="Body Text 2" w:uiPriority="1"/>
    <w:lsdException w:name="Body Text 3" w:uiPriority="2"/>
    <w:lsdException w:name="Body Text Indent 2" w:uiPriority="1"/>
    <w:lsdException w:name="Body Text Indent 3" w:uiPriority="2"/>
    <w:lsdException w:name="Block Text" w:uiPriority="0" w:qFormat="1"/>
    <w:lsdException w:name="Strong" w:uiPriority="22" w:qFormat="1"/>
    <w:lsdException w:name="Emphasis" w:uiPriority="20" w:qFormat="1"/>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iPriority w:val="19"/>
    <w:unhideWhenUsed/>
    <w:pPr>
      <w:spacing w:after="0"/>
    </w:pPr>
    <w:rPr>
      <w:lang w:eastAsia="en-US"/>
    </w:rPr>
  </w:style>
  <w:style w:type="paragraph" w:styleId="Heading1">
    <w:name w:val="heading 1"/>
    <w:basedOn w:val="Normal"/>
    <w:next w:val="Normal"/>
    <w:link w:val="Heading1Char"/>
    <w:uiPriority w:val="9"/>
    <w:semiHidden/>
    <w:unhideWhenUsed/>
    <w:pPr>
      <w:keepNext/>
      <w:keepLines/>
      <w:spacing w:after="240"/>
      <w:outlineLvl w:val="0"/>
    </w:pPr>
    <w:rPr>
      <w:rFonts w:cstheme="majorBidi"/>
      <w:b/>
      <w:bCs/>
      <w:szCs w:val="28"/>
    </w:rPr>
  </w:style>
  <w:style w:type="paragraph" w:styleId="Heading2">
    <w:name w:val="heading 2"/>
    <w:basedOn w:val="Normal"/>
    <w:next w:val="Normal"/>
    <w:link w:val="Heading2Char"/>
    <w:uiPriority w:val="9"/>
    <w:semiHidden/>
    <w:unhideWhenUsed/>
    <w:pPr>
      <w:keepNext/>
      <w:keepLines/>
      <w:spacing w:after="240"/>
      <w:outlineLvl w:val="1"/>
    </w:pPr>
    <w:rPr>
      <w:rFonts w:cstheme="majorBidi"/>
      <w:b/>
      <w:bCs/>
      <w:szCs w:val="26"/>
    </w:rPr>
  </w:style>
  <w:style w:type="paragraph" w:styleId="Heading3">
    <w:name w:val="heading 3"/>
    <w:basedOn w:val="Normal"/>
    <w:next w:val="Normal"/>
    <w:link w:val="Heading3Char"/>
    <w:uiPriority w:val="9"/>
    <w:semiHidden/>
    <w:unhideWhenUsed/>
    <w:pPr>
      <w:keepNext/>
      <w:keepLines/>
      <w:spacing w:after="240"/>
      <w:outlineLvl w:val="2"/>
    </w:pPr>
    <w:rPr>
      <w:rFonts w:cstheme="majorBidi"/>
      <w:bCs/>
    </w:rPr>
  </w:style>
  <w:style w:type="paragraph" w:styleId="Heading4">
    <w:name w:val="heading 4"/>
    <w:basedOn w:val="Normal"/>
    <w:next w:val="Normal"/>
    <w:link w:val="Heading4Char"/>
    <w:uiPriority w:val="9"/>
    <w:semiHidden/>
    <w:unhideWhenUsed/>
    <w:pPr>
      <w:keepNext/>
      <w:keepLines/>
      <w:spacing w:after="240"/>
      <w:outlineLvl w:val="3"/>
    </w:pPr>
    <w:rPr>
      <w:rFonts w:cstheme="majorBidi"/>
      <w:bCs/>
      <w:iCs/>
    </w:rPr>
  </w:style>
  <w:style w:type="paragraph" w:styleId="Heading5">
    <w:name w:val="heading 5"/>
    <w:basedOn w:val="Normal"/>
    <w:next w:val="Normal"/>
    <w:link w:val="Heading5Char"/>
    <w:uiPriority w:val="9"/>
    <w:semiHidden/>
    <w:unhideWhenUsed/>
    <w:pPr>
      <w:keepNext/>
      <w:keepLines/>
      <w:spacing w:after="240"/>
      <w:outlineLvl w:val="4"/>
    </w:pPr>
    <w:rPr>
      <w:rFonts w:cstheme="majorBidi"/>
    </w:rPr>
  </w:style>
  <w:style w:type="paragraph" w:styleId="Heading6">
    <w:name w:val="heading 6"/>
    <w:basedOn w:val="Normal"/>
    <w:next w:val="Normal"/>
    <w:link w:val="Heading6Char"/>
    <w:uiPriority w:val="9"/>
    <w:semiHidden/>
    <w:unhideWhenUsed/>
    <w:pPr>
      <w:keepNext/>
      <w:keepLines/>
      <w:spacing w:after="240"/>
      <w:outlineLvl w:val="5"/>
    </w:pPr>
    <w:rPr>
      <w:rFonts w:cstheme="majorBidi"/>
      <w:iCs/>
    </w:rPr>
  </w:style>
  <w:style w:type="paragraph" w:styleId="Heading7">
    <w:name w:val="heading 7"/>
    <w:basedOn w:val="Normal"/>
    <w:next w:val="Normal"/>
    <w:link w:val="Heading7Char"/>
    <w:uiPriority w:val="9"/>
    <w:semiHidden/>
    <w:unhideWhenUsed/>
    <w:pPr>
      <w:keepNext/>
      <w:keepLines/>
      <w:spacing w:after="240"/>
      <w:outlineLvl w:val="6"/>
    </w:pPr>
    <w:rPr>
      <w:rFonts w:cstheme="majorBidi"/>
      <w:iCs/>
    </w:rPr>
  </w:style>
  <w:style w:type="paragraph" w:styleId="Heading8">
    <w:name w:val="heading 8"/>
    <w:basedOn w:val="Normal"/>
    <w:next w:val="Normal"/>
    <w:link w:val="Heading8Char"/>
    <w:uiPriority w:val="9"/>
    <w:semiHidden/>
    <w:unhideWhenUsed/>
    <w:pPr>
      <w:keepNext/>
      <w:keepLines/>
      <w:spacing w:after="240"/>
      <w:outlineLvl w:val="7"/>
    </w:pPr>
    <w:rPr>
      <w:rFonts w:cstheme="majorBidi"/>
      <w:szCs w:val="20"/>
    </w:rPr>
  </w:style>
  <w:style w:type="paragraph" w:styleId="Heading9">
    <w:name w:val="heading 9"/>
    <w:basedOn w:val="Normal"/>
    <w:next w:val="Normal"/>
    <w:link w:val="Heading9Char"/>
    <w:uiPriority w:val="9"/>
    <w:semiHidden/>
    <w:unhideWhenUsed/>
    <w:pPr>
      <w:keepNext/>
      <w:keepLines/>
      <w:spacing w:after="240"/>
      <w:outlineLvl w:val="8"/>
    </w:pPr>
    <w:rPr>
      <w:rFonts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BlockText">
    <w:name w:val="Block Text"/>
    <w:basedOn w:val="Normal"/>
    <w:qFormat/>
    <w:pPr>
      <w:spacing w:after="240"/>
      <w:ind w:left="720" w:right="720"/>
    </w:pPr>
    <w:rPr>
      <w:iCs/>
    </w:rPr>
  </w:style>
  <w:style w:type="paragraph" w:customStyle="1" w:styleId="BlockText2">
    <w:name w:val="Block Text 2"/>
    <w:basedOn w:val="Normal"/>
    <w:uiPriority w:val="1"/>
    <w:semiHidden/>
    <w:unhideWhenUsed/>
    <w:pPr>
      <w:spacing w:line="480" w:lineRule="auto"/>
      <w:ind w:left="720" w:right="720"/>
    </w:pPr>
  </w:style>
  <w:style w:type="paragraph" w:customStyle="1" w:styleId="BlockText3">
    <w:name w:val="Block Text 3"/>
    <w:basedOn w:val="Normal"/>
    <w:uiPriority w:val="2"/>
    <w:semiHidden/>
    <w:unhideWhenUsed/>
    <w:pPr>
      <w:spacing w:after="120" w:line="360" w:lineRule="auto"/>
      <w:ind w:left="720" w:right="720"/>
    </w:pPr>
  </w:style>
  <w:style w:type="paragraph" w:styleId="BodyText">
    <w:name w:val="Body Text"/>
    <w:basedOn w:val="Normal"/>
    <w:link w:val="BodyTextChar"/>
    <w:qFormat/>
    <w:pPr>
      <w:spacing w:after="240"/>
    </w:pPr>
  </w:style>
  <w:style w:type="character" w:customStyle="1" w:styleId="BodyTextChar">
    <w:name w:val="Body Text Char"/>
    <w:basedOn w:val="DefaultParagraphFont"/>
    <w:link w:val="BodyText"/>
    <w:rPr>
      <w:rFonts w:cs="Times New Roman"/>
      <w:lang w:eastAsia="en-US"/>
    </w:rPr>
  </w:style>
  <w:style w:type="paragraph" w:styleId="BodyText2">
    <w:name w:val="Body Text 2"/>
    <w:basedOn w:val="Normal"/>
    <w:link w:val="BodyText2Char"/>
    <w:uiPriority w:val="1"/>
    <w:semiHidden/>
    <w:unhideWhenUsed/>
    <w:pPr>
      <w:spacing w:line="480" w:lineRule="auto"/>
    </w:pPr>
  </w:style>
  <w:style w:type="character" w:customStyle="1" w:styleId="BodyText2Char">
    <w:name w:val="Body Text 2 Char"/>
    <w:basedOn w:val="DefaultParagraphFont"/>
    <w:link w:val="BodyText2"/>
    <w:uiPriority w:val="1"/>
    <w:semiHidden/>
    <w:rPr>
      <w:rFonts w:cs="Times New Roman"/>
      <w:lang w:eastAsia="en-US"/>
    </w:rPr>
  </w:style>
  <w:style w:type="paragraph" w:styleId="BodyText3">
    <w:name w:val="Body Text 3"/>
    <w:basedOn w:val="Normal"/>
    <w:link w:val="BodyText3Char"/>
    <w:uiPriority w:val="2"/>
    <w:semiHidden/>
    <w:unhideWhenUsed/>
    <w:pPr>
      <w:spacing w:after="120" w:line="360" w:lineRule="auto"/>
    </w:pPr>
    <w:rPr>
      <w:szCs w:val="16"/>
    </w:rPr>
  </w:style>
  <w:style w:type="character" w:customStyle="1" w:styleId="BodyText3Char">
    <w:name w:val="Body Text 3 Char"/>
    <w:basedOn w:val="DefaultParagraphFont"/>
    <w:link w:val="BodyText3"/>
    <w:uiPriority w:val="2"/>
    <w:semiHidden/>
    <w:rPr>
      <w:rFonts w:cs="Times New Roman"/>
      <w:szCs w:val="16"/>
      <w:lang w:eastAsia="en-US"/>
    </w:rPr>
  </w:style>
  <w:style w:type="paragraph" w:styleId="BodyTextFirstIndent">
    <w:name w:val="Body Text First Indent"/>
    <w:basedOn w:val="Normal"/>
    <w:link w:val="BodyTextFirstIndentChar"/>
    <w:qFormat/>
    <w:pPr>
      <w:spacing w:after="240"/>
      <w:ind w:firstLine="720"/>
    </w:pPr>
  </w:style>
  <w:style w:type="character" w:customStyle="1" w:styleId="BodyTextFirstIndentChar">
    <w:name w:val="Body Text First Indent Char"/>
    <w:basedOn w:val="BodyTextChar"/>
    <w:link w:val="BodyTextFirstIndent"/>
    <w:rPr>
      <w:rFonts w:cs="Times New Roman"/>
      <w:lang w:eastAsia="en-US"/>
    </w:rPr>
  </w:style>
  <w:style w:type="paragraph" w:styleId="BodyTextIndent">
    <w:name w:val="Body Text Indent"/>
    <w:basedOn w:val="Normal"/>
    <w:link w:val="BodyTextIndentChar"/>
    <w:qFormat/>
    <w:pPr>
      <w:spacing w:after="240"/>
      <w:ind w:left="720"/>
    </w:pPr>
  </w:style>
  <w:style w:type="character" w:customStyle="1" w:styleId="BodyTextIndentChar">
    <w:name w:val="Body Text Indent Char"/>
    <w:basedOn w:val="DefaultParagraphFont"/>
    <w:link w:val="BodyTextIndent"/>
    <w:rPr>
      <w:rFonts w:cs="Times New Roman"/>
      <w:lang w:eastAsia="en-US"/>
    </w:rPr>
  </w:style>
  <w:style w:type="paragraph" w:styleId="BodyTextFirstIndent2">
    <w:name w:val="Body Text First Indent 2"/>
    <w:basedOn w:val="Normal"/>
    <w:link w:val="BodyTextFirstIndent2Char"/>
    <w:uiPriority w:val="1"/>
    <w:semiHidden/>
    <w:unhideWhenUsed/>
    <w:pPr>
      <w:spacing w:line="480" w:lineRule="auto"/>
      <w:ind w:firstLine="720"/>
    </w:pPr>
  </w:style>
  <w:style w:type="character" w:customStyle="1" w:styleId="BodyTextFirstIndent2Char">
    <w:name w:val="Body Text First Indent 2 Char"/>
    <w:basedOn w:val="BodyTextIndentChar"/>
    <w:link w:val="BodyTextFirstIndent2"/>
    <w:uiPriority w:val="1"/>
    <w:semiHidden/>
    <w:rPr>
      <w:rFonts w:cs="Times New Roman"/>
      <w:lang w:eastAsia="en-US"/>
    </w:rPr>
  </w:style>
  <w:style w:type="paragraph" w:customStyle="1" w:styleId="BodyTextFirstIndent3">
    <w:name w:val="Body Text First Indent 3"/>
    <w:basedOn w:val="Normal"/>
    <w:uiPriority w:val="2"/>
    <w:semiHidden/>
    <w:unhideWhenUsed/>
    <w:pPr>
      <w:spacing w:after="120" w:line="360" w:lineRule="auto"/>
      <w:ind w:firstLine="720"/>
    </w:pPr>
  </w:style>
  <w:style w:type="paragraph" w:styleId="BodyTextIndent2">
    <w:name w:val="Body Text Indent 2"/>
    <w:basedOn w:val="Normal"/>
    <w:link w:val="BodyTextIndent2Char"/>
    <w:uiPriority w:val="1"/>
    <w:semiHidden/>
    <w:unhideWhenUsed/>
    <w:pPr>
      <w:spacing w:line="480" w:lineRule="auto"/>
      <w:ind w:left="720"/>
    </w:pPr>
  </w:style>
  <w:style w:type="character" w:customStyle="1" w:styleId="BodyTextIndent2Char">
    <w:name w:val="Body Text Indent 2 Char"/>
    <w:basedOn w:val="DefaultParagraphFont"/>
    <w:link w:val="BodyTextIndent2"/>
    <w:uiPriority w:val="1"/>
    <w:semiHidden/>
    <w:rPr>
      <w:rFonts w:cs="Times New Roman"/>
      <w:lang w:eastAsia="en-US"/>
    </w:rPr>
  </w:style>
  <w:style w:type="paragraph" w:styleId="BodyTextIndent3">
    <w:name w:val="Body Text Indent 3"/>
    <w:basedOn w:val="Normal"/>
    <w:link w:val="BodyTextIndent3Char"/>
    <w:uiPriority w:val="2"/>
    <w:semiHidden/>
    <w:unhideWhenUsed/>
    <w:pPr>
      <w:spacing w:after="120" w:line="360" w:lineRule="auto"/>
      <w:ind w:left="720"/>
    </w:pPr>
    <w:rPr>
      <w:szCs w:val="16"/>
    </w:rPr>
  </w:style>
  <w:style w:type="character" w:customStyle="1" w:styleId="BodyTextIndent3Char">
    <w:name w:val="Body Text Indent 3 Char"/>
    <w:basedOn w:val="DefaultParagraphFont"/>
    <w:link w:val="BodyTextIndent3"/>
    <w:uiPriority w:val="2"/>
    <w:semiHidden/>
    <w:rPr>
      <w:rFonts w:cs="Times New Roman"/>
      <w:szCs w:val="16"/>
      <w:lang w:eastAsia="en-US"/>
    </w:rPr>
  </w:style>
  <w:style w:type="paragraph" w:styleId="Caption">
    <w:name w:val="caption"/>
    <w:basedOn w:val="Normal"/>
    <w:next w:val="Normal"/>
    <w:uiPriority w:val="35"/>
    <w:semiHidden/>
    <w:unhideWhenUsed/>
    <w:qFormat/>
    <w:pPr>
      <w:spacing w:after="200"/>
    </w:pPr>
    <w:rPr>
      <w:b/>
      <w:bCs/>
      <w:sz w:val="18"/>
      <w:szCs w:val="18"/>
    </w:rPr>
  </w:style>
  <w:style w:type="paragraph" w:styleId="Closing">
    <w:name w:val="Closing"/>
    <w:basedOn w:val="Normal"/>
    <w:next w:val="Signature"/>
    <w:link w:val="ClosingChar"/>
    <w:uiPriority w:val="99"/>
    <w:semiHidden/>
    <w:unhideWhenUsed/>
    <w:pPr>
      <w:ind w:left="4680"/>
    </w:pPr>
  </w:style>
  <w:style w:type="character" w:customStyle="1" w:styleId="ClosingChar">
    <w:name w:val="Closing Char"/>
    <w:basedOn w:val="DefaultParagraphFont"/>
    <w:link w:val="Closing"/>
    <w:uiPriority w:val="99"/>
    <w:semiHidden/>
    <w:rPr>
      <w:rFonts w:cs="Times New Roman"/>
      <w:lang w:eastAsia="en-US"/>
    </w:rPr>
  </w:style>
  <w:style w:type="paragraph" w:styleId="Signature">
    <w:name w:val="Signature"/>
    <w:basedOn w:val="Normal"/>
    <w:next w:val="Normal"/>
    <w:link w:val="SignatureChar"/>
    <w:uiPriority w:val="3"/>
    <w:qFormat/>
    <w:pPr>
      <w:spacing w:before="720"/>
      <w:ind w:left="4680"/>
    </w:pPr>
  </w:style>
  <w:style w:type="character" w:customStyle="1" w:styleId="SignatureChar">
    <w:name w:val="Signature Char"/>
    <w:basedOn w:val="DefaultParagraphFont"/>
    <w:link w:val="Signature"/>
    <w:uiPriority w:val="3"/>
    <w:rPr>
      <w:rFonts w:cs="Times New Roman"/>
      <w:lang w:eastAsia="en-US"/>
    </w:rPr>
  </w:style>
  <w:style w:type="table" w:customStyle="1" w:styleId="ColorfulGrid1">
    <w:name w:val="Colorful Grid1"/>
    <w:basedOn w:val="TableNormal"/>
    <w:uiPriority w:val="73"/>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pPr>
      <w:spacing w:after="240"/>
      <w:jc w:val="right"/>
    </w:pPr>
    <w:rPr>
      <w:b/>
    </w:rPr>
  </w:style>
  <w:style w:type="character" w:customStyle="1" w:styleId="DateChar">
    <w:name w:val="Date Char"/>
    <w:basedOn w:val="DefaultParagraphFont"/>
    <w:link w:val="Date"/>
    <w:rPr>
      <w:rFonts w:cs="Times New Roman"/>
      <w:b/>
      <w:lang w:eastAsia="en-US"/>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cs="Times New Roman"/>
      <w:lang w:eastAsia="en-US"/>
    </w:rPr>
  </w:style>
  <w:style w:type="paragraph" w:styleId="FootnoteText">
    <w:name w:val="footnote text"/>
    <w:basedOn w:val="Normal"/>
    <w:next w:val="FootnoteContinued"/>
    <w:link w:val="FootnoteTextChar"/>
    <w:uiPriority w:val="3"/>
    <w:unhideWhenUsed/>
    <w:pPr>
      <w:spacing w:after="120"/>
      <w:ind w:firstLine="720"/>
    </w:pPr>
    <w:rPr>
      <w:sz w:val="20"/>
      <w:szCs w:val="20"/>
    </w:rPr>
  </w:style>
  <w:style w:type="character" w:customStyle="1" w:styleId="FootnoteTextChar">
    <w:name w:val="Footnote Text Char"/>
    <w:basedOn w:val="DefaultParagraphFont"/>
    <w:link w:val="FootnoteText"/>
    <w:uiPriority w:val="3"/>
    <w:rPr>
      <w:rFonts w:cs="Times New Roman"/>
      <w:sz w:val="20"/>
      <w:szCs w:val="20"/>
      <w:lang w:eastAsia="en-US"/>
    </w:rPr>
  </w:style>
  <w:style w:type="paragraph" w:customStyle="1" w:styleId="FootnoteContinued">
    <w:name w:val="Footnote Continued"/>
    <w:basedOn w:val="FootnoteText"/>
    <w:uiPriority w:val="3"/>
    <w:qFormat/>
    <w:pPr>
      <w:ind w:firstLine="0"/>
    </w:pPr>
  </w:style>
  <w:style w:type="paragraph" w:customStyle="1" w:styleId="FootnoteQuote">
    <w:name w:val="Footnote Quote"/>
    <w:basedOn w:val="FootnoteText"/>
    <w:uiPriority w:val="3"/>
    <w:qFormat/>
    <w:pPr>
      <w:ind w:left="1440" w:right="1440" w:firstLine="0"/>
    </w:pPr>
  </w:style>
  <w:style w:type="paragraph" w:customStyle="1" w:styleId="GraphicC">
    <w:name w:val="GraphicC"/>
    <w:basedOn w:val="Normal"/>
    <w:uiPriority w:val="3"/>
    <w:pPr>
      <w:spacing w:after="240"/>
      <w:jc w:val="center"/>
    </w:pPr>
  </w:style>
  <w:style w:type="paragraph" w:customStyle="1" w:styleId="GraphicL">
    <w:name w:val="GraphicL"/>
    <w:basedOn w:val="Normal"/>
    <w:uiPriority w:val="3"/>
    <w:pPr>
      <w:spacing w:after="240"/>
    </w:pPr>
  </w:style>
  <w:style w:type="paragraph" w:customStyle="1" w:styleId="GraphicR">
    <w:name w:val="GraphicR"/>
    <w:basedOn w:val="Normal"/>
    <w:uiPriority w:val="3"/>
    <w:pPr>
      <w:spacing w:after="240"/>
      <w:jc w:val="right"/>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cs="Times New Roman"/>
      <w:lang w:eastAsia="en-US"/>
    </w:rPr>
  </w:style>
  <w:style w:type="paragraph" w:customStyle="1" w:styleId="NoticeBlock">
    <w:name w:val="Notice Block"/>
    <w:basedOn w:val="Normal"/>
    <w:uiPriority w:val="3"/>
    <w:pPr>
      <w:keepLines/>
      <w:spacing w:after="240"/>
      <w:ind w:left="720" w:hanging="720"/>
    </w:pPr>
  </w:style>
  <w:style w:type="paragraph" w:customStyle="1" w:styleId="NoticeBlockIndent1">
    <w:name w:val="Notice Block Indent 1"/>
    <w:basedOn w:val="Normal"/>
    <w:uiPriority w:val="3"/>
    <w:pPr>
      <w:keepLines/>
      <w:spacing w:after="240"/>
      <w:ind w:left="1440" w:hanging="720"/>
    </w:pPr>
  </w:style>
  <w:style w:type="paragraph" w:styleId="Quote">
    <w:name w:val="Quote"/>
    <w:basedOn w:val="Normal"/>
    <w:link w:val="QuoteChar"/>
    <w:qFormat/>
    <w:pPr>
      <w:spacing w:after="240"/>
      <w:ind w:left="1440" w:right="1440"/>
    </w:pPr>
    <w:rPr>
      <w:iCs/>
    </w:rPr>
  </w:style>
  <w:style w:type="character" w:customStyle="1" w:styleId="QuoteChar">
    <w:name w:val="Quote Char"/>
    <w:basedOn w:val="DefaultParagraphFont"/>
    <w:link w:val="Quote"/>
    <w:rPr>
      <w:rFonts w:cs="Times New Roman"/>
      <w:iCs/>
      <w:lang w:eastAsia="en-US"/>
    </w:rPr>
  </w:style>
  <w:style w:type="paragraph" w:styleId="Salutation">
    <w:name w:val="Salutation"/>
    <w:basedOn w:val="Normal"/>
    <w:next w:val="BodyText"/>
    <w:link w:val="SalutationChar"/>
    <w:uiPriority w:val="99"/>
    <w:semiHidden/>
    <w:unhideWhenUsed/>
    <w:pPr>
      <w:spacing w:after="240"/>
    </w:pPr>
  </w:style>
  <w:style w:type="character" w:customStyle="1" w:styleId="SalutationChar">
    <w:name w:val="Salutation Char"/>
    <w:basedOn w:val="DefaultParagraphFont"/>
    <w:link w:val="Salutation"/>
    <w:uiPriority w:val="99"/>
    <w:semiHidden/>
    <w:rPr>
      <w:rFonts w:cs="Times New Roman"/>
      <w:lang w:eastAsia="en-US"/>
    </w:rPr>
  </w:style>
  <w:style w:type="paragraph" w:customStyle="1" w:styleId="SignatureByLine">
    <w:name w:val="Signature ByLine"/>
    <w:basedOn w:val="Signature"/>
    <w:uiPriority w:val="3"/>
    <w:qFormat/>
    <w:pPr>
      <w:tabs>
        <w:tab w:val="left" w:leader="underscore" w:pos="9360"/>
      </w:tabs>
    </w:pPr>
  </w:style>
  <w:style w:type="paragraph" w:styleId="Subtitle">
    <w:name w:val="Subtitle"/>
    <w:basedOn w:val="Normal"/>
    <w:next w:val="BodyTextFirstIndent"/>
    <w:link w:val="SubtitleChar"/>
    <w:qFormat/>
    <w:pPr>
      <w:keepNext/>
      <w:numPr>
        <w:ilvl w:val="1"/>
      </w:numPr>
      <w:spacing w:after="240"/>
      <w:contextualSpacing/>
      <w:jc w:val="center"/>
    </w:pPr>
    <w:rPr>
      <w:b/>
      <w:iCs/>
    </w:rPr>
  </w:style>
  <w:style w:type="character" w:customStyle="1" w:styleId="SubtitleChar">
    <w:name w:val="Subtitle Char"/>
    <w:basedOn w:val="DefaultParagraphFont"/>
    <w:link w:val="Subtitle"/>
    <w:rPr>
      <w:rFonts w:cs="Times New Roman"/>
      <w:b/>
      <w:iCs/>
      <w:lang w:eastAsia="en-US"/>
    </w:rPr>
  </w:style>
  <w:style w:type="paragraph" w:customStyle="1" w:styleId="SubtitleLeft">
    <w:name w:val="Subtitle Left"/>
    <w:basedOn w:val="Normal"/>
    <w:next w:val="BodyTextFirstIndent"/>
    <w:qFormat/>
    <w:pPr>
      <w:keepNext/>
      <w:spacing w:after="240"/>
      <w:contextualSpacing/>
    </w:pPr>
    <w:rPr>
      <w:b/>
    </w:rPr>
  </w:style>
  <w:style w:type="paragraph" w:styleId="Title">
    <w:name w:val="Title"/>
    <w:basedOn w:val="Normal"/>
    <w:next w:val="BodyTextFirstIndent"/>
    <w:link w:val="TitleChar"/>
    <w:qFormat/>
    <w:pPr>
      <w:keepNext/>
      <w:spacing w:after="240"/>
      <w:contextualSpacing/>
      <w:jc w:val="center"/>
    </w:pPr>
    <w:rPr>
      <w:b/>
      <w:caps/>
      <w:szCs w:val="52"/>
    </w:rPr>
  </w:style>
  <w:style w:type="character" w:customStyle="1" w:styleId="TitleChar">
    <w:name w:val="Title Char"/>
    <w:basedOn w:val="DefaultParagraphFont"/>
    <w:link w:val="Title"/>
    <w:rPr>
      <w:rFonts w:cs="Times New Roman"/>
      <w:b/>
      <w:caps/>
      <w:szCs w:val="52"/>
      <w:lang w:eastAsia="en-US"/>
    </w:rPr>
  </w:style>
  <w:style w:type="paragraph" w:customStyle="1" w:styleId="TitleLeft">
    <w:name w:val="Title Left"/>
    <w:basedOn w:val="Normal"/>
    <w:next w:val="BodyTextFirstIndent"/>
    <w:qFormat/>
    <w:pPr>
      <w:spacing w:after="240"/>
      <w:contextualSpacing/>
    </w:pPr>
    <w:rPr>
      <w:b/>
      <w:caps/>
    </w:rPr>
  </w:style>
  <w:style w:type="paragraph" w:styleId="TOAHeading">
    <w:name w:val="toa heading"/>
    <w:basedOn w:val="Normal"/>
    <w:next w:val="Normal"/>
    <w:uiPriority w:val="99"/>
    <w:semiHidden/>
    <w:unhideWhenUsed/>
    <w:pPr>
      <w:spacing w:after="240"/>
      <w:jc w:val="center"/>
    </w:pPr>
    <w:rPr>
      <w:bCs/>
    </w:rPr>
  </w:style>
  <w:style w:type="character" w:customStyle="1" w:styleId="Heading1Char">
    <w:name w:val="Heading 1 Char"/>
    <w:basedOn w:val="DefaultParagraphFont"/>
    <w:link w:val="Heading1"/>
    <w:uiPriority w:val="9"/>
    <w:semiHidden/>
    <w:rPr>
      <w:rFonts w:cstheme="majorBidi"/>
      <w:b/>
      <w:bCs/>
      <w:szCs w:val="28"/>
      <w:lang w:eastAsia="en-US"/>
    </w:rPr>
  </w:style>
  <w:style w:type="paragraph" w:styleId="TOCHeading">
    <w:name w:val="TOC Heading"/>
    <w:basedOn w:val="Normal"/>
    <w:next w:val="Normal"/>
    <w:uiPriority w:val="39"/>
    <w:semiHidden/>
    <w:unhideWhenUsed/>
    <w:qFormat/>
    <w:pPr>
      <w:spacing w:after="240"/>
      <w:jc w:val="center"/>
    </w:pPr>
    <w:rPr>
      <w:b/>
      <w:caps/>
    </w:rPr>
  </w:style>
  <w:style w:type="character" w:customStyle="1" w:styleId="Heading2Char">
    <w:name w:val="Heading 2 Char"/>
    <w:basedOn w:val="DefaultParagraphFont"/>
    <w:link w:val="Heading2"/>
    <w:uiPriority w:val="9"/>
    <w:semiHidden/>
    <w:rPr>
      <w:rFonts w:cstheme="majorBidi"/>
      <w:b/>
      <w:bCs/>
      <w:szCs w:val="26"/>
      <w:lang w:eastAsia="en-US"/>
    </w:rPr>
  </w:style>
  <w:style w:type="character" w:customStyle="1" w:styleId="Heading3Char">
    <w:name w:val="Heading 3 Char"/>
    <w:basedOn w:val="DefaultParagraphFont"/>
    <w:link w:val="Heading3"/>
    <w:uiPriority w:val="9"/>
    <w:semiHidden/>
    <w:rPr>
      <w:rFonts w:cstheme="majorBidi"/>
      <w:bCs/>
      <w:lang w:eastAsia="en-US"/>
    </w:rPr>
  </w:style>
  <w:style w:type="character" w:customStyle="1" w:styleId="Heading4Char">
    <w:name w:val="Heading 4 Char"/>
    <w:basedOn w:val="DefaultParagraphFont"/>
    <w:link w:val="Heading4"/>
    <w:uiPriority w:val="9"/>
    <w:semiHidden/>
    <w:rPr>
      <w:rFonts w:cstheme="majorBidi"/>
      <w:bCs/>
      <w:iCs/>
      <w:lang w:eastAsia="en-US"/>
    </w:rPr>
  </w:style>
  <w:style w:type="character" w:customStyle="1" w:styleId="Heading5Char">
    <w:name w:val="Heading 5 Char"/>
    <w:basedOn w:val="DefaultParagraphFont"/>
    <w:link w:val="Heading5"/>
    <w:uiPriority w:val="9"/>
    <w:semiHidden/>
    <w:rPr>
      <w:rFonts w:cstheme="majorBidi"/>
      <w:lang w:eastAsia="en-US"/>
    </w:rPr>
  </w:style>
  <w:style w:type="character" w:customStyle="1" w:styleId="Heading6Char">
    <w:name w:val="Heading 6 Char"/>
    <w:basedOn w:val="DefaultParagraphFont"/>
    <w:link w:val="Heading6"/>
    <w:uiPriority w:val="9"/>
    <w:semiHidden/>
    <w:rPr>
      <w:rFonts w:cstheme="majorBidi"/>
      <w:iCs/>
      <w:lang w:eastAsia="en-US"/>
    </w:rPr>
  </w:style>
  <w:style w:type="character" w:customStyle="1" w:styleId="Heading7Char">
    <w:name w:val="Heading 7 Char"/>
    <w:basedOn w:val="DefaultParagraphFont"/>
    <w:link w:val="Heading7"/>
    <w:uiPriority w:val="9"/>
    <w:semiHidden/>
    <w:rPr>
      <w:rFonts w:cstheme="majorBidi"/>
      <w:iCs/>
      <w:lang w:eastAsia="en-US"/>
    </w:rPr>
  </w:style>
  <w:style w:type="character" w:customStyle="1" w:styleId="Heading8Char">
    <w:name w:val="Heading 8 Char"/>
    <w:basedOn w:val="DefaultParagraphFont"/>
    <w:link w:val="Heading8"/>
    <w:uiPriority w:val="9"/>
    <w:semiHidden/>
    <w:rPr>
      <w:rFonts w:cstheme="majorBidi"/>
      <w:szCs w:val="20"/>
      <w:lang w:eastAsia="en-US"/>
    </w:rPr>
  </w:style>
  <w:style w:type="character" w:customStyle="1" w:styleId="Heading9Char">
    <w:name w:val="Heading 9 Char"/>
    <w:basedOn w:val="DefaultParagraphFont"/>
    <w:link w:val="Heading9"/>
    <w:uiPriority w:val="9"/>
    <w:semiHidden/>
    <w:rPr>
      <w:rFonts w:cstheme="majorBidi"/>
      <w:iCs/>
      <w:szCs w:val="20"/>
      <w:lang w:eastAsia="en-US"/>
    </w:r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rPr>
      <w:sz w:val="20"/>
    </w:rPr>
  </w:style>
  <w:style w:type="paragraph" w:styleId="EndnoteText">
    <w:name w:val="endnote text"/>
    <w:basedOn w:val="Normal"/>
    <w:link w:val="EndnoteTextChar"/>
    <w:uiPriority w:val="99"/>
    <w:semiHidden/>
    <w:unhideWhenUsed/>
    <w:pPr>
      <w:spacing w:after="120"/>
      <w:ind w:firstLine="720"/>
    </w:pPr>
    <w:rPr>
      <w:sz w:val="20"/>
      <w:szCs w:val="20"/>
    </w:rPr>
  </w:style>
  <w:style w:type="character" w:customStyle="1" w:styleId="EndnoteTextChar">
    <w:name w:val="Endnote Text Char"/>
    <w:basedOn w:val="DefaultParagraphFont"/>
    <w:link w:val="EndnoteText"/>
    <w:uiPriority w:val="99"/>
    <w:semiHidden/>
    <w:rPr>
      <w:sz w:val="20"/>
      <w:szCs w:val="20"/>
      <w:lang w:eastAsia="en-US"/>
    </w:rPr>
  </w:style>
  <w:style w:type="character" w:styleId="EndnoteReference">
    <w:name w:val="endnote reference"/>
    <w:basedOn w:val="DefaultParagraphFont"/>
    <w:uiPriority w:val="99"/>
    <w:semiHidden/>
    <w:unhideWhenUsed/>
    <w:rPr>
      <w:vertAlign w:val="superscript"/>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pPr>
      <w:ind w:left="720"/>
      <w:contextualSpacing/>
    </w:pPr>
  </w:style>
  <w:style w:type="character" w:customStyle="1" w:styleId="DocID">
    <w:name w:val="DocID"/>
    <w:basedOn w:val="DefaultParagraphFont"/>
    <w:rPr>
      <w:rFonts w:ascii="Times New Roman" w:eastAsia="Times New Roman" w:hAnsi="Times New Roman" w:cs="Times New Roman"/>
      <w:b w:val="0"/>
      <w:bCs/>
      <w:i w:val="0"/>
      <w:caps w:val="0"/>
      <w:vanish w:val="0"/>
      <w:color w:val="000000"/>
      <w:sz w:val="14"/>
      <w:szCs w:val="27"/>
      <w:u w:val="none"/>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FKai-SB" w:hAnsi="Times New Roman" w:cs="Times New Roman"/>
        <w:sz w:val="24"/>
        <w:szCs w:val="24"/>
        <w:lang w:val="en-US" w:eastAsia="zh-CN" w:bidi="ar-SA"/>
      </w:rPr>
    </w:rPrDefault>
    <w:pPrDefault>
      <w:pPr>
        <w:spacing w:after="24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3"/>
    <w:lsdException w:name="caption" w:uiPriority="35" w:qFormat="1"/>
    <w:lsdException w:name="Title" w:semiHidden="0" w:uiPriority="0" w:unhideWhenUsed="0" w:qFormat="1"/>
    <w:lsdException w:name="Signature" w:uiPriority="3"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lsdException w:name="Body Text First Indent" w:uiPriority="0" w:qFormat="1"/>
    <w:lsdException w:name="Body Text First Indent 2" w:uiPriority="1"/>
    <w:lsdException w:name="Body Text 2" w:uiPriority="1"/>
    <w:lsdException w:name="Body Text 3" w:uiPriority="2"/>
    <w:lsdException w:name="Body Text Indent 2" w:uiPriority="1"/>
    <w:lsdException w:name="Body Text Indent 3" w:uiPriority="2"/>
    <w:lsdException w:name="Block Text" w:uiPriority="0" w:qFormat="1"/>
    <w:lsdException w:name="Strong" w:uiPriority="22" w:qFormat="1"/>
    <w:lsdException w:name="Emphasis" w:uiPriority="20" w:qFormat="1"/>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0"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iPriority w:val="19"/>
    <w:unhideWhenUsed/>
    <w:rsid w:val="00BD3A61"/>
    <w:pPr>
      <w:spacing w:after="0"/>
    </w:pPr>
    <w:rPr>
      <w:lang w:eastAsia="en-US"/>
    </w:rPr>
  </w:style>
  <w:style w:type="paragraph" w:styleId="Heading1">
    <w:name w:val="heading 1"/>
    <w:basedOn w:val="Normal"/>
    <w:next w:val="Normal"/>
    <w:link w:val="Heading1Char"/>
    <w:uiPriority w:val="9"/>
    <w:semiHidden/>
    <w:unhideWhenUsed/>
    <w:rsid w:val="00BD3A61"/>
    <w:pPr>
      <w:keepNext/>
      <w:keepLines/>
      <w:spacing w:after="240"/>
      <w:outlineLvl w:val="0"/>
    </w:pPr>
    <w:rPr>
      <w:rFonts w:cstheme="majorBidi"/>
      <w:b/>
      <w:bCs/>
      <w:szCs w:val="28"/>
    </w:rPr>
  </w:style>
  <w:style w:type="paragraph" w:styleId="Heading2">
    <w:name w:val="heading 2"/>
    <w:basedOn w:val="Normal"/>
    <w:next w:val="Normal"/>
    <w:link w:val="Heading2Char"/>
    <w:uiPriority w:val="9"/>
    <w:semiHidden/>
    <w:unhideWhenUsed/>
    <w:rsid w:val="00BD3A61"/>
    <w:pPr>
      <w:keepNext/>
      <w:keepLines/>
      <w:spacing w:after="240"/>
      <w:outlineLvl w:val="1"/>
    </w:pPr>
    <w:rPr>
      <w:rFonts w:cstheme="majorBidi"/>
      <w:b/>
      <w:bCs/>
      <w:szCs w:val="26"/>
    </w:rPr>
  </w:style>
  <w:style w:type="paragraph" w:styleId="Heading3">
    <w:name w:val="heading 3"/>
    <w:basedOn w:val="Normal"/>
    <w:next w:val="Normal"/>
    <w:link w:val="Heading3Char"/>
    <w:uiPriority w:val="9"/>
    <w:semiHidden/>
    <w:unhideWhenUsed/>
    <w:rsid w:val="00BD3A61"/>
    <w:pPr>
      <w:keepNext/>
      <w:keepLines/>
      <w:spacing w:after="240"/>
      <w:outlineLvl w:val="2"/>
    </w:pPr>
    <w:rPr>
      <w:rFonts w:cstheme="majorBidi"/>
      <w:bCs/>
    </w:rPr>
  </w:style>
  <w:style w:type="paragraph" w:styleId="Heading4">
    <w:name w:val="heading 4"/>
    <w:basedOn w:val="Normal"/>
    <w:next w:val="Normal"/>
    <w:link w:val="Heading4Char"/>
    <w:uiPriority w:val="9"/>
    <w:semiHidden/>
    <w:unhideWhenUsed/>
    <w:rsid w:val="00BD3A61"/>
    <w:pPr>
      <w:keepNext/>
      <w:keepLines/>
      <w:spacing w:after="240"/>
      <w:outlineLvl w:val="3"/>
    </w:pPr>
    <w:rPr>
      <w:rFonts w:cstheme="majorBidi"/>
      <w:bCs/>
      <w:iCs/>
    </w:rPr>
  </w:style>
  <w:style w:type="paragraph" w:styleId="Heading5">
    <w:name w:val="heading 5"/>
    <w:basedOn w:val="Normal"/>
    <w:next w:val="Normal"/>
    <w:link w:val="Heading5Char"/>
    <w:uiPriority w:val="9"/>
    <w:semiHidden/>
    <w:unhideWhenUsed/>
    <w:rsid w:val="00BD3A61"/>
    <w:pPr>
      <w:keepNext/>
      <w:keepLines/>
      <w:spacing w:after="240"/>
      <w:outlineLvl w:val="4"/>
    </w:pPr>
    <w:rPr>
      <w:rFonts w:cstheme="majorBidi"/>
    </w:rPr>
  </w:style>
  <w:style w:type="paragraph" w:styleId="Heading6">
    <w:name w:val="heading 6"/>
    <w:basedOn w:val="Normal"/>
    <w:next w:val="Normal"/>
    <w:link w:val="Heading6Char"/>
    <w:uiPriority w:val="9"/>
    <w:semiHidden/>
    <w:unhideWhenUsed/>
    <w:rsid w:val="00BD3A61"/>
    <w:pPr>
      <w:keepNext/>
      <w:keepLines/>
      <w:spacing w:after="240"/>
      <w:outlineLvl w:val="5"/>
    </w:pPr>
    <w:rPr>
      <w:rFonts w:cstheme="majorBidi"/>
      <w:iCs/>
    </w:rPr>
  </w:style>
  <w:style w:type="paragraph" w:styleId="Heading7">
    <w:name w:val="heading 7"/>
    <w:basedOn w:val="Normal"/>
    <w:next w:val="Normal"/>
    <w:link w:val="Heading7Char"/>
    <w:uiPriority w:val="9"/>
    <w:semiHidden/>
    <w:unhideWhenUsed/>
    <w:rsid w:val="00BD3A61"/>
    <w:pPr>
      <w:keepNext/>
      <w:keepLines/>
      <w:spacing w:after="240"/>
      <w:outlineLvl w:val="6"/>
    </w:pPr>
    <w:rPr>
      <w:rFonts w:cstheme="majorBidi"/>
      <w:iCs/>
    </w:rPr>
  </w:style>
  <w:style w:type="paragraph" w:styleId="Heading8">
    <w:name w:val="heading 8"/>
    <w:basedOn w:val="Normal"/>
    <w:next w:val="Normal"/>
    <w:link w:val="Heading8Char"/>
    <w:uiPriority w:val="9"/>
    <w:semiHidden/>
    <w:unhideWhenUsed/>
    <w:rsid w:val="00BD3A61"/>
    <w:pPr>
      <w:keepNext/>
      <w:keepLines/>
      <w:spacing w:after="240"/>
      <w:outlineLvl w:val="7"/>
    </w:pPr>
    <w:rPr>
      <w:rFonts w:cstheme="majorBidi"/>
      <w:szCs w:val="20"/>
    </w:rPr>
  </w:style>
  <w:style w:type="paragraph" w:styleId="Heading9">
    <w:name w:val="heading 9"/>
    <w:basedOn w:val="Normal"/>
    <w:next w:val="Normal"/>
    <w:link w:val="Heading9Char"/>
    <w:uiPriority w:val="9"/>
    <w:semiHidden/>
    <w:unhideWhenUsed/>
    <w:rsid w:val="00BD3A61"/>
    <w:pPr>
      <w:keepNext/>
      <w:keepLines/>
      <w:spacing w:after="240"/>
      <w:outlineLvl w:val="8"/>
    </w:pPr>
    <w:rPr>
      <w:rFonts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3A61"/>
    <w:rPr>
      <w:rFonts w:ascii="Tahoma" w:hAnsi="Tahoma" w:cs="Tahoma"/>
      <w:sz w:val="16"/>
      <w:szCs w:val="16"/>
    </w:rPr>
  </w:style>
  <w:style w:type="character" w:customStyle="1" w:styleId="BalloonTextChar">
    <w:name w:val="Balloon Text Char"/>
    <w:basedOn w:val="DefaultParagraphFont"/>
    <w:link w:val="BalloonText"/>
    <w:uiPriority w:val="99"/>
    <w:semiHidden/>
    <w:rsid w:val="00BD3A61"/>
    <w:rPr>
      <w:rFonts w:ascii="Tahoma" w:hAnsi="Tahoma" w:cs="Tahoma"/>
      <w:sz w:val="16"/>
      <w:szCs w:val="16"/>
      <w:lang w:eastAsia="en-US"/>
    </w:rPr>
  </w:style>
  <w:style w:type="paragraph" w:styleId="BlockText">
    <w:name w:val="Block Text"/>
    <w:basedOn w:val="Normal"/>
    <w:qFormat/>
    <w:rsid w:val="00BD3A61"/>
    <w:pPr>
      <w:spacing w:after="240"/>
      <w:ind w:left="720" w:right="720"/>
    </w:pPr>
    <w:rPr>
      <w:iCs/>
    </w:rPr>
  </w:style>
  <w:style w:type="paragraph" w:customStyle="1" w:styleId="BlockText2">
    <w:name w:val="Block Text 2"/>
    <w:basedOn w:val="Normal"/>
    <w:uiPriority w:val="1"/>
    <w:semiHidden/>
    <w:unhideWhenUsed/>
    <w:rsid w:val="00BD3A61"/>
    <w:pPr>
      <w:spacing w:line="480" w:lineRule="auto"/>
      <w:ind w:left="720" w:right="720"/>
    </w:pPr>
  </w:style>
  <w:style w:type="paragraph" w:customStyle="1" w:styleId="BlockText3">
    <w:name w:val="Block Text 3"/>
    <w:basedOn w:val="Normal"/>
    <w:uiPriority w:val="2"/>
    <w:semiHidden/>
    <w:unhideWhenUsed/>
    <w:rsid w:val="00BD3A61"/>
    <w:pPr>
      <w:spacing w:after="120" w:line="360" w:lineRule="auto"/>
      <w:ind w:left="720" w:right="720"/>
    </w:pPr>
  </w:style>
  <w:style w:type="paragraph" w:styleId="BodyText">
    <w:name w:val="Body Text"/>
    <w:basedOn w:val="Normal"/>
    <w:link w:val="BodyTextChar"/>
    <w:qFormat/>
    <w:rsid w:val="00BD3A61"/>
    <w:pPr>
      <w:spacing w:after="240"/>
    </w:pPr>
  </w:style>
  <w:style w:type="character" w:customStyle="1" w:styleId="BodyTextChar">
    <w:name w:val="Body Text Char"/>
    <w:basedOn w:val="DefaultParagraphFont"/>
    <w:link w:val="BodyText"/>
    <w:rsid w:val="00BD3A61"/>
    <w:rPr>
      <w:rFonts w:cs="Times New Roman"/>
      <w:lang w:eastAsia="en-US"/>
    </w:rPr>
  </w:style>
  <w:style w:type="paragraph" w:styleId="BodyText2">
    <w:name w:val="Body Text 2"/>
    <w:basedOn w:val="Normal"/>
    <w:link w:val="BodyText2Char"/>
    <w:uiPriority w:val="1"/>
    <w:semiHidden/>
    <w:unhideWhenUsed/>
    <w:rsid w:val="00BD3A61"/>
    <w:pPr>
      <w:spacing w:line="480" w:lineRule="auto"/>
    </w:pPr>
  </w:style>
  <w:style w:type="character" w:customStyle="1" w:styleId="BodyText2Char">
    <w:name w:val="Body Text 2 Char"/>
    <w:basedOn w:val="DefaultParagraphFont"/>
    <w:link w:val="BodyText2"/>
    <w:uiPriority w:val="1"/>
    <w:semiHidden/>
    <w:rsid w:val="00BD3A61"/>
    <w:rPr>
      <w:rFonts w:cs="Times New Roman"/>
      <w:lang w:eastAsia="en-US"/>
    </w:rPr>
  </w:style>
  <w:style w:type="paragraph" w:styleId="BodyText3">
    <w:name w:val="Body Text 3"/>
    <w:basedOn w:val="Normal"/>
    <w:link w:val="BodyText3Char"/>
    <w:uiPriority w:val="2"/>
    <w:semiHidden/>
    <w:unhideWhenUsed/>
    <w:rsid w:val="00BD3A61"/>
    <w:pPr>
      <w:spacing w:after="120" w:line="360" w:lineRule="auto"/>
    </w:pPr>
    <w:rPr>
      <w:szCs w:val="16"/>
    </w:rPr>
  </w:style>
  <w:style w:type="character" w:customStyle="1" w:styleId="BodyText3Char">
    <w:name w:val="Body Text 3 Char"/>
    <w:basedOn w:val="DefaultParagraphFont"/>
    <w:link w:val="BodyText3"/>
    <w:uiPriority w:val="2"/>
    <w:semiHidden/>
    <w:rsid w:val="00BD3A61"/>
    <w:rPr>
      <w:rFonts w:cs="Times New Roman"/>
      <w:szCs w:val="16"/>
      <w:lang w:eastAsia="en-US"/>
    </w:rPr>
  </w:style>
  <w:style w:type="paragraph" w:styleId="BodyTextFirstIndent">
    <w:name w:val="Body Text First Indent"/>
    <w:basedOn w:val="Normal"/>
    <w:link w:val="BodyTextFirstIndentChar"/>
    <w:qFormat/>
    <w:rsid w:val="00BD3A61"/>
    <w:pPr>
      <w:spacing w:after="240"/>
      <w:ind w:firstLine="720"/>
    </w:pPr>
  </w:style>
  <w:style w:type="character" w:customStyle="1" w:styleId="BodyTextFirstIndentChar">
    <w:name w:val="Body Text First Indent Char"/>
    <w:basedOn w:val="BodyTextChar"/>
    <w:link w:val="BodyTextFirstIndent"/>
    <w:rsid w:val="00BD3A61"/>
    <w:rPr>
      <w:rFonts w:cs="Times New Roman"/>
      <w:lang w:eastAsia="en-US"/>
    </w:rPr>
  </w:style>
  <w:style w:type="paragraph" w:styleId="BodyTextIndent">
    <w:name w:val="Body Text Indent"/>
    <w:basedOn w:val="Normal"/>
    <w:link w:val="BodyTextIndentChar"/>
    <w:qFormat/>
    <w:rsid w:val="00BD3A61"/>
    <w:pPr>
      <w:spacing w:after="240"/>
      <w:ind w:left="720"/>
    </w:pPr>
  </w:style>
  <w:style w:type="character" w:customStyle="1" w:styleId="BodyTextIndentChar">
    <w:name w:val="Body Text Indent Char"/>
    <w:basedOn w:val="DefaultParagraphFont"/>
    <w:link w:val="BodyTextIndent"/>
    <w:rsid w:val="00BD3A61"/>
    <w:rPr>
      <w:rFonts w:cs="Times New Roman"/>
      <w:lang w:eastAsia="en-US"/>
    </w:rPr>
  </w:style>
  <w:style w:type="paragraph" w:styleId="BodyTextFirstIndent2">
    <w:name w:val="Body Text First Indent 2"/>
    <w:basedOn w:val="Normal"/>
    <w:link w:val="BodyTextFirstIndent2Char"/>
    <w:uiPriority w:val="1"/>
    <w:semiHidden/>
    <w:unhideWhenUsed/>
    <w:rsid w:val="00BD3A61"/>
    <w:pPr>
      <w:spacing w:line="480" w:lineRule="auto"/>
      <w:ind w:firstLine="720"/>
    </w:pPr>
  </w:style>
  <w:style w:type="character" w:customStyle="1" w:styleId="BodyTextFirstIndent2Char">
    <w:name w:val="Body Text First Indent 2 Char"/>
    <w:basedOn w:val="BodyTextIndentChar"/>
    <w:link w:val="BodyTextFirstIndent2"/>
    <w:uiPriority w:val="1"/>
    <w:semiHidden/>
    <w:rsid w:val="00BD3A61"/>
    <w:rPr>
      <w:rFonts w:cs="Times New Roman"/>
      <w:lang w:eastAsia="en-US"/>
    </w:rPr>
  </w:style>
  <w:style w:type="paragraph" w:customStyle="1" w:styleId="BodyTextFirstIndent3">
    <w:name w:val="Body Text First Indent 3"/>
    <w:basedOn w:val="Normal"/>
    <w:uiPriority w:val="2"/>
    <w:semiHidden/>
    <w:unhideWhenUsed/>
    <w:rsid w:val="00BD3A61"/>
    <w:pPr>
      <w:spacing w:after="120" w:line="360" w:lineRule="auto"/>
      <w:ind w:firstLine="720"/>
    </w:pPr>
  </w:style>
  <w:style w:type="paragraph" w:styleId="BodyTextIndent2">
    <w:name w:val="Body Text Indent 2"/>
    <w:basedOn w:val="Normal"/>
    <w:link w:val="BodyTextIndent2Char"/>
    <w:uiPriority w:val="1"/>
    <w:semiHidden/>
    <w:unhideWhenUsed/>
    <w:rsid w:val="00BD3A61"/>
    <w:pPr>
      <w:spacing w:line="480" w:lineRule="auto"/>
      <w:ind w:left="720"/>
    </w:pPr>
  </w:style>
  <w:style w:type="character" w:customStyle="1" w:styleId="BodyTextIndent2Char">
    <w:name w:val="Body Text Indent 2 Char"/>
    <w:basedOn w:val="DefaultParagraphFont"/>
    <w:link w:val="BodyTextIndent2"/>
    <w:uiPriority w:val="1"/>
    <w:semiHidden/>
    <w:rsid w:val="00BD3A61"/>
    <w:rPr>
      <w:rFonts w:cs="Times New Roman"/>
      <w:lang w:eastAsia="en-US"/>
    </w:rPr>
  </w:style>
  <w:style w:type="paragraph" w:styleId="BodyTextIndent3">
    <w:name w:val="Body Text Indent 3"/>
    <w:basedOn w:val="Normal"/>
    <w:link w:val="BodyTextIndent3Char"/>
    <w:uiPriority w:val="2"/>
    <w:semiHidden/>
    <w:unhideWhenUsed/>
    <w:rsid w:val="00BD3A61"/>
    <w:pPr>
      <w:spacing w:after="120" w:line="360" w:lineRule="auto"/>
      <w:ind w:left="720"/>
    </w:pPr>
    <w:rPr>
      <w:szCs w:val="16"/>
    </w:rPr>
  </w:style>
  <w:style w:type="character" w:customStyle="1" w:styleId="BodyTextIndent3Char">
    <w:name w:val="Body Text Indent 3 Char"/>
    <w:basedOn w:val="DefaultParagraphFont"/>
    <w:link w:val="BodyTextIndent3"/>
    <w:uiPriority w:val="2"/>
    <w:semiHidden/>
    <w:rsid w:val="00BD3A61"/>
    <w:rPr>
      <w:rFonts w:cs="Times New Roman"/>
      <w:szCs w:val="16"/>
      <w:lang w:eastAsia="en-US"/>
    </w:rPr>
  </w:style>
  <w:style w:type="paragraph" w:styleId="Caption">
    <w:name w:val="caption"/>
    <w:basedOn w:val="Normal"/>
    <w:next w:val="Normal"/>
    <w:uiPriority w:val="35"/>
    <w:semiHidden/>
    <w:unhideWhenUsed/>
    <w:qFormat/>
    <w:rsid w:val="00BD3A61"/>
    <w:pPr>
      <w:spacing w:after="200"/>
    </w:pPr>
    <w:rPr>
      <w:b/>
      <w:bCs/>
      <w:sz w:val="18"/>
      <w:szCs w:val="18"/>
    </w:rPr>
  </w:style>
  <w:style w:type="paragraph" w:styleId="Closing">
    <w:name w:val="Closing"/>
    <w:basedOn w:val="Normal"/>
    <w:next w:val="Signature"/>
    <w:link w:val="ClosingChar"/>
    <w:uiPriority w:val="99"/>
    <w:semiHidden/>
    <w:unhideWhenUsed/>
    <w:rsid w:val="00BD3A61"/>
    <w:pPr>
      <w:ind w:left="4680"/>
    </w:pPr>
  </w:style>
  <w:style w:type="character" w:customStyle="1" w:styleId="ClosingChar">
    <w:name w:val="Closing Char"/>
    <w:basedOn w:val="DefaultParagraphFont"/>
    <w:link w:val="Closing"/>
    <w:uiPriority w:val="99"/>
    <w:semiHidden/>
    <w:rsid w:val="00BD3A61"/>
    <w:rPr>
      <w:rFonts w:cs="Times New Roman"/>
      <w:lang w:eastAsia="en-US"/>
    </w:rPr>
  </w:style>
  <w:style w:type="paragraph" w:styleId="Signature">
    <w:name w:val="Signature"/>
    <w:basedOn w:val="Normal"/>
    <w:next w:val="Normal"/>
    <w:link w:val="SignatureChar"/>
    <w:uiPriority w:val="3"/>
    <w:qFormat/>
    <w:rsid w:val="00BD3A61"/>
    <w:pPr>
      <w:spacing w:before="720"/>
      <w:ind w:left="4680"/>
    </w:pPr>
  </w:style>
  <w:style w:type="character" w:customStyle="1" w:styleId="SignatureChar">
    <w:name w:val="Signature Char"/>
    <w:basedOn w:val="DefaultParagraphFont"/>
    <w:link w:val="Signature"/>
    <w:uiPriority w:val="3"/>
    <w:rsid w:val="00BD3A61"/>
    <w:rPr>
      <w:rFonts w:cs="Times New Roman"/>
      <w:lang w:eastAsia="en-US"/>
    </w:rPr>
  </w:style>
  <w:style w:type="table" w:customStyle="1" w:styleId="ColorfulGrid1">
    <w:name w:val="Colorful Grid1"/>
    <w:basedOn w:val="TableNormal"/>
    <w:uiPriority w:val="73"/>
    <w:rsid w:val="00BD3A61"/>
    <w:pPr>
      <w:spacing w:after="0"/>
    </w:pPr>
    <w:rPr>
      <w:color w:val="000000" w:themeColor="text1"/>
      <w:lang w:eastAsia="en-U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Date">
    <w:name w:val="Date"/>
    <w:basedOn w:val="Normal"/>
    <w:next w:val="Normal"/>
    <w:link w:val="DateChar"/>
    <w:rsid w:val="00BD3A61"/>
    <w:pPr>
      <w:spacing w:after="240"/>
      <w:jc w:val="right"/>
    </w:pPr>
    <w:rPr>
      <w:b/>
    </w:rPr>
  </w:style>
  <w:style w:type="character" w:customStyle="1" w:styleId="DateChar">
    <w:name w:val="Date Char"/>
    <w:basedOn w:val="DefaultParagraphFont"/>
    <w:link w:val="Date"/>
    <w:rsid w:val="00BD3A61"/>
    <w:rPr>
      <w:rFonts w:cs="Times New Roman"/>
      <w:b/>
      <w:lang w:eastAsia="en-US"/>
    </w:rPr>
  </w:style>
  <w:style w:type="paragraph" w:styleId="Footer">
    <w:name w:val="footer"/>
    <w:basedOn w:val="Normal"/>
    <w:link w:val="FooterChar"/>
    <w:uiPriority w:val="99"/>
    <w:unhideWhenUsed/>
    <w:rsid w:val="00BD3A61"/>
    <w:pPr>
      <w:tabs>
        <w:tab w:val="center" w:pos="4680"/>
        <w:tab w:val="right" w:pos="9360"/>
      </w:tabs>
    </w:pPr>
  </w:style>
  <w:style w:type="character" w:customStyle="1" w:styleId="FooterChar">
    <w:name w:val="Footer Char"/>
    <w:basedOn w:val="DefaultParagraphFont"/>
    <w:link w:val="Footer"/>
    <w:uiPriority w:val="99"/>
    <w:rsid w:val="00BD3A61"/>
    <w:rPr>
      <w:rFonts w:cs="Times New Roman"/>
      <w:lang w:eastAsia="en-US"/>
    </w:rPr>
  </w:style>
  <w:style w:type="paragraph" w:styleId="FootnoteText">
    <w:name w:val="footnote text"/>
    <w:basedOn w:val="Normal"/>
    <w:next w:val="FootnoteContinued"/>
    <w:link w:val="FootnoteTextChar"/>
    <w:uiPriority w:val="3"/>
    <w:unhideWhenUsed/>
    <w:rsid w:val="00BD3A61"/>
    <w:pPr>
      <w:spacing w:after="120"/>
      <w:ind w:firstLine="720"/>
    </w:pPr>
    <w:rPr>
      <w:sz w:val="20"/>
      <w:szCs w:val="20"/>
    </w:rPr>
  </w:style>
  <w:style w:type="character" w:customStyle="1" w:styleId="FootnoteTextChar">
    <w:name w:val="Footnote Text Char"/>
    <w:basedOn w:val="DefaultParagraphFont"/>
    <w:link w:val="FootnoteText"/>
    <w:uiPriority w:val="3"/>
    <w:rsid w:val="00BD3A61"/>
    <w:rPr>
      <w:rFonts w:cs="Times New Roman"/>
      <w:sz w:val="20"/>
      <w:szCs w:val="20"/>
      <w:lang w:eastAsia="en-US"/>
    </w:rPr>
  </w:style>
  <w:style w:type="paragraph" w:customStyle="1" w:styleId="FootnoteContinued">
    <w:name w:val="Footnote Continued"/>
    <w:basedOn w:val="FootnoteText"/>
    <w:uiPriority w:val="3"/>
    <w:qFormat/>
    <w:rsid w:val="00BD3A61"/>
    <w:pPr>
      <w:ind w:firstLine="0"/>
    </w:pPr>
  </w:style>
  <w:style w:type="paragraph" w:customStyle="1" w:styleId="FootnoteQuote">
    <w:name w:val="Footnote Quote"/>
    <w:basedOn w:val="FootnoteText"/>
    <w:uiPriority w:val="3"/>
    <w:qFormat/>
    <w:rsid w:val="00BD3A61"/>
    <w:pPr>
      <w:ind w:left="1440" w:right="1440" w:firstLine="0"/>
    </w:pPr>
  </w:style>
  <w:style w:type="paragraph" w:customStyle="1" w:styleId="GraphicC">
    <w:name w:val="GraphicC"/>
    <w:basedOn w:val="Normal"/>
    <w:uiPriority w:val="3"/>
    <w:rsid w:val="00BD3A61"/>
    <w:pPr>
      <w:spacing w:after="240"/>
      <w:jc w:val="center"/>
    </w:pPr>
  </w:style>
  <w:style w:type="paragraph" w:customStyle="1" w:styleId="GraphicL">
    <w:name w:val="GraphicL"/>
    <w:basedOn w:val="Normal"/>
    <w:uiPriority w:val="3"/>
    <w:rsid w:val="00BD3A61"/>
    <w:pPr>
      <w:spacing w:after="240"/>
    </w:pPr>
  </w:style>
  <w:style w:type="paragraph" w:customStyle="1" w:styleId="GraphicR">
    <w:name w:val="GraphicR"/>
    <w:basedOn w:val="Normal"/>
    <w:uiPriority w:val="3"/>
    <w:rsid w:val="00BD3A61"/>
    <w:pPr>
      <w:spacing w:after="240"/>
      <w:jc w:val="right"/>
    </w:pPr>
  </w:style>
  <w:style w:type="paragraph" w:styleId="Header">
    <w:name w:val="header"/>
    <w:basedOn w:val="Normal"/>
    <w:link w:val="HeaderChar"/>
    <w:uiPriority w:val="99"/>
    <w:unhideWhenUsed/>
    <w:rsid w:val="00BD3A61"/>
    <w:pPr>
      <w:tabs>
        <w:tab w:val="center" w:pos="4680"/>
        <w:tab w:val="right" w:pos="9360"/>
      </w:tabs>
    </w:pPr>
  </w:style>
  <w:style w:type="character" w:customStyle="1" w:styleId="HeaderChar">
    <w:name w:val="Header Char"/>
    <w:basedOn w:val="DefaultParagraphFont"/>
    <w:link w:val="Header"/>
    <w:uiPriority w:val="99"/>
    <w:rsid w:val="00BD3A61"/>
    <w:rPr>
      <w:rFonts w:cs="Times New Roman"/>
      <w:lang w:eastAsia="en-US"/>
    </w:rPr>
  </w:style>
  <w:style w:type="paragraph" w:customStyle="1" w:styleId="NoticeBlock">
    <w:name w:val="Notice Block"/>
    <w:basedOn w:val="Normal"/>
    <w:uiPriority w:val="3"/>
    <w:rsid w:val="00BD3A61"/>
    <w:pPr>
      <w:keepLines/>
      <w:spacing w:after="240"/>
      <w:ind w:left="720" w:hanging="720"/>
    </w:pPr>
  </w:style>
  <w:style w:type="paragraph" w:customStyle="1" w:styleId="NoticeBlockIndent1">
    <w:name w:val="Notice Block Indent 1"/>
    <w:basedOn w:val="Normal"/>
    <w:uiPriority w:val="3"/>
    <w:rsid w:val="00BD3A61"/>
    <w:pPr>
      <w:keepLines/>
      <w:spacing w:after="240"/>
      <w:ind w:left="1440" w:hanging="720"/>
    </w:pPr>
  </w:style>
  <w:style w:type="paragraph" w:styleId="Quote">
    <w:name w:val="Quote"/>
    <w:basedOn w:val="Normal"/>
    <w:link w:val="QuoteChar"/>
    <w:qFormat/>
    <w:rsid w:val="00BD3A61"/>
    <w:pPr>
      <w:spacing w:after="240"/>
      <w:ind w:left="1440" w:right="1440"/>
    </w:pPr>
    <w:rPr>
      <w:iCs/>
    </w:rPr>
  </w:style>
  <w:style w:type="character" w:customStyle="1" w:styleId="QuoteChar">
    <w:name w:val="Quote Char"/>
    <w:basedOn w:val="DefaultParagraphFont"/>
    <w:link w:val="Quote"/>
    <w:rsid w:val="00BD3A61"/>
    <w:rPr>
      <w:rFonts w:cs="Times New Roman"/>
      <w:iCs/>
      <w:lang w:eastAsia="en-US"/>
    </w:rPr>
  </w:style>
  <w:style w:type="paragraph" w:styleId="Salutation">
    <w:name w:val="Salutation"/>
    <w:basedOn w:val="Normal"/>
    <w:next w:val="BodyText"/>
    <w:link w:val="SalutationChar"/>
    <w:uiPriority w:val="99"/>
    <w:semiHidden/>
    <w:unhideWhenUsed/>
    <w:rsid w:val="00BD3A61"/>
    <w:pPr>
      <w:spacing w:after="240"/>
    </w:pPr>
  </w:style>
  <w:style w:type="character" w:customStyle="1" w:styleId="SalutationChar">
    <w:name w:val="Salutation Char"/>
    <w:basedOn w:val="DefaultParagraphFont"/>
    <w:link w:val="Salutation"/>
    <w:uiPriority w:val="99"/>
    <w:semiHidden/>
    <w:rsid w:val="00BD3A61"/>
    <w:rPr>
      <w:rFonts w:cs="Times New Roman"/>
      <w:lang w:eastAsia="en-US"/>
    </w:rPr>
  </w:style>
  <w:style w:type="paragraph" w:customStyle="1" w:styleId="SignatureByLine">
    <w:name w:val="Signature ByLine"/>
    <w:basedOn w:val="Signature"/>
    <w:uiPriority w:val="3"/>
    <w:qFormat/>
    <w:rsid w:val="00BD3A61"/>
    <w:pPr>
      <w:tabs>
        <w:tab w:val="left" w:leader="underscore" w:pos="9360"/>
      </w:tabs>
    </w:pPr>
  </w:style>
  <w:style w:type="paragraph" w:styleId="Subtitle">
    <w:name w:val="Subtitle"/>
    <w:basedOn w:val="Normal"/>
    <w:next w:val="BodyTextFirstIndent"/>
    <w:link w:val="SubtitleChar"/>
    <w:qFormat/>
    <w:rsid w:val="00BD3A61"/>
    <w:pPr>
      <w:keepNext/>
      <w:numPr>
        <w:ilvl w:val="1"/>
      </w:numPr>
      <w:spacing w:after="240"/>
      <w:contextualSpacing/>
      <w:jc w:val="center"/>
    </w:pPr>
    <w:rPr>
      <w:b/>
      <w:iCs/>
    </w:rPr>
  </w:style>
  <w:style w:type="character" w:customStyle="1" w:styleId="SubtitleChar">
    <w:name w:val="Subtitle Char"/>
    <w:basedOn w:val="DefaultParagraphFont"/>
    <w:link w:val="Subtitle"/>
    <w:rsid w:val="00BD3A61"/>
    <w:rPr>
      <w:rFonts w:cs="Times New Roman"/>
      <w:b/>
      <w:iCs/>
      <w:lang w:eastAsia="en-US"/>
    </w:rPr>
  </w:style>
  <w:style w:type="paragraph" w:customStyle="1" w:styleId="SubtitleLeft">
    <w:name w:val="Subtitle Left"/>
    <w:basedOn w:val="Normal"/>
    <w:next w:val="BodyTextFirstIndent"/>
    <w:qFormat/>
    <w:rsid w:val="00BD3A61"/>
    <w:pPr>
      <w:keepNext/>
      <w:spacing w:after="240"/>
      <w:contextualSpacing/>
    </w:pPr>
    <w:rPr>
      <w:b/>
    </w:rPr>
  </w:style>
  <w:style w:type="paragraph" w:styleId="Title">
    <w:name w:val="Title"/>
    <w:basedOn w:val="Normal"/>
    <w:next w:val="BodyTextFirstIndent"/>
    <w:link w:val="TitleChar"/>
    <w:qFormat/>
    <w:rsid w:val="00BD3A61"/>
    <w:pPr>
      <w:keepNext/>
      <w:spacing w:after="240"/>
      <w:contextualSpacing/>
      <w:jc w:val="center"/>
    </w:pPr>
    <w:rPr>
      <w:b/>
      <w:caps/>
      <w:szCs w:val="52"/>
    </w:rPr>
  </w:style>
  <w:style w:type="character" w:customStyle="1" w:styleId="TitleChar">
    <w:name w:val="Title Char"/>
    <w:basedOn w:val="DefaultParagraphFont"/>
    <w:link w:val="Title"/>
    <w:rsid w:val="00BD3A61"/>
    <w:rPr>
      <w:rFonts w:cs="Times New Roman"/>
      <w:b/>
      <w:caps/>
      <w:szCs w:val="52"/>
      <w:lang w:eastAsia="en-US"/>
    </w:rPr>
  </w:style>
  <w:style w:type="paragraph" w:customStyle="1" w:styleId="TitleLeft">
    <w:name w:val="Title Left"/>
    <w:basedOn w:val="Normal"/>
    <w:next w:val="BodyTextFirstIndent"/>
    <w:qFormat/>
    <w:rsid w:val="00BD3A61"/>
    <w:pPr>
      <w:spacing w:after="240"/>
      <w:contextualSpacing/>
    </w:pPr>
    <w:rPr>
      <w:b/>
      <w:caps/>
    </w:rPr>
  </w:style>
  <w:style w:type="paragraph" w:styleId="TOAHeading">
    <w:name w:val="toa heading"/>
    <w:basedOn w:val="Normal"/>
    <w:next w:val="Normal"/>
    <w:uiPriority w:val="99"/>
    <w:semiHidden/>
    <w:unhideWhenUsed/>
    <w:rsid w:val="00BD3A61"/>
    <w:pPr>
      <w:spacing w:after="240"/>
      <w:jc w:val="center"/>
    </w:pPr>
    <w:rPr>
      <w:bCs/>
    </w:rPr>
  </w:style>
  <w:style w:type="character" w:customStyle="1" w:styleId="Heading1Char">
    <w:name w:val="Heading 1 Char"/>
    <w:basedOn w:val="DefaultParagraphFont"/>
    <w:link w:val="Heading1"/>
    <w:uiPriority w:val="9"/>
    <w:semiHidden/>
    <w:rsid w:val="00BD3A61"/>
    <w:rPr>
      <w:rFonts w:cstheme="majorBidi"/>
      <w:b/>
      <w:bCs/>
      <w:szCs w:val="28"/>
      <w:lang w:eastAsia="en-US"/>
    </w:rPr>
  </w:style>
  <w:style w:type="paragraph" w:styleId="TOCHeading">
    <w:name w:val="TOC Heading"/>
    <w:basedOn w:val="Normal"/>
    <w:next w:val="Normal"/>
    <w:uiPriority w:val="39"/>
    <w:semiHidden/>
    <w:unhideWhenUsed/>
    <w:qFormat/>
    <w:rsid w:val="00BD3A61"/>
    <w:pPr>
      <w:spacing w:after="240"/>
      <w:jc w:val="center"/>
    </w:pPr>
    <w:rPr>
      <w:b/>
      <w:caps/>
    </w:rPr>
  </w:style>
  <w:style w:type="character" w:customStyle="1" w:styleId="Heading2Char">
    <w:name w:val="Heading 2 Char"/>
    <w:basedOn w:val="DefaultParagraphFont"/>
    <w:link w:val="Heading2"/>
    <w:uiPriority w:val="9"/>
    <w:semiHidden/>
    <w:rsid w:val="00BD3A61"/>
    <w:rPr>
      <w:rFonts w:cstheme="majorBidi"/>
      <w:b/>
      <w:bCs/>
      <w:szCs w:val="26"/>
      <w:lang w:eastAsia="en-US"/>
    </w:rPr>
  </w:style>
  <w:style w:type="character" w:customStyle="1" w:styleId="Heading3Char">
    <w:name w:val="Heading 3 Char"/>
    <w:basedOn w:val="DefaultParagraphFont"/>
    <w:link w:val="Heading3"/>
    <w:uiPriority w:val="9"/>
    <w:semiHidden/>
    <w:rsid w:val="00BD3A61"/>
    <w:rPr>
      <w:rFonts w:cstheme="majorBidi"/>
      <w:bCs/>
      <w:lang w:eastAsia="en-US"/>
    </w:rPr>
  </w:style>
  <w:style w:type="character" w:customStyle="1" w:styleId="Heading4Char">
    <w:name w:val="Heading 4 Char"/>
    <w:basedOn w:val="DefaultParagraphFont"/>
    <w:link w:val="Heading4"/>
    <w:uiPriority w:val="9"/>
    <w:semiHidden/>
    <w:rsid w:val="00BD3A61"/>
    <w:rPr>
      <w:rFonts w:cstheme="majorBidi"/>
      <w:bCs/>
      <w:iCs/>
      <w:lang w:eastAsia="en-US"/>
    </w:rPr>
  </w:style>
  <w:style w:type="character" w:customStyle="1" w:styleId="Heading5Char">
    <w:name w:val="Heading 5 Char"/>
    <w:basedOn w:val="DefaultParagraphFont"/>
    <w:link w:val="Heading5"/>
    <w:uiPriority w:val="9"/>
    <w:semiHidden/>
    <w:rsid w:val="00BD3A61"/>
    <w:rPr>
      <w:rFonts w:cstheme="majorBidi"/>
      <w:lang w:eastAsia="en-US"/>
    </w:rPr>
  </w:style>
  <w:style w:type="character" w:customStyle="1" w:styleId="Heading6Char">
    <w:name w:val="Heading 6 Char"/>
    <w:basedOn w:val="DefaultParagraphFont"/>
    <w:link w:val="Heading6"/>
    <w:uiPriority w:val="9"/>
    <w:semiHidden/>
    <w:rsid w:val="00BD3A61"/>
    <w:rPr>
      <w:rFonts w:cstheme="majorBidi"/>
      <w:iCs/>
      <w:lang w:eastAsia="en-US"/>
    </w:rPr>
  </w:style>
  <w:style w:type="character" w:customStyle="1" w:styleId="Heading7Char">
    <w:name w:val="Heading 7 Char"/>
    <w:basedOn w:val="DefaultParagraphFont"/>
    <w:link w:val="Heading7"/>
    <w:uiPriority w:val="9"/>
    <w:semiHidden/>
    <w:rsid w:val="00BD3A61"/>
    <w:rPr>
      <w:rFonts w:cstheme="majorBidi"/>
      <w:iCs/>
      <w:lang w:eastAsia="en-US"/>
    </w:rPr>
  </w:style>
  <w:style w:type="character" w:customStyle="1" w:styleId="Heading8Char">
    <w:name w:val="Heading 8 Char"/>
    <w:basedOn w:val="DefaultParagraphFont"/>
    <w:link w:val="Heading8"/>
    <w:uiPriority w:val="9"/>
    <w:semiHidden/>
    <w:rsid w:val="00BD3A61"/>
    <w:rPr>
      <w:rFonts w:cstheme="majorBidi"/>
      <w:szCs w:val="20"/>
      <w:lang w:eastAsia="en-US"/>
    </w:rPr>
  </w:style>
  <w:style w:type="character" w:customStyle="1" w:styleId="Heading9Char">
    <w:name w:val="Heading 9 Char"/>
    <w:basedOn w:val="DefaultParagraphFont"/>
    <w:link w:val="Heading9"/>
    <w:uiPriority w:val="9"/>
    <w:semiHidden/>
    <w:rsid w:val="00BD3A61"/>
    <w:rPr>
      <w:rFonts w:cstheme="majorBidi"/>
      <w:iCs/>
      <w:szCs w:val="20"/>
      <w:lang w:eastAsia="en-US"/>
    </w:rPr>
  </w:style>
  <w:style w:type="character" w:styleId="FootnoteReference">
    <w:name w:val="footnote reference"/>
    <w:basedOn w:val="DefaultParagraphFont"/>
    <w:uiPriority w:val="99"/>
    <w:semiHidden/>
    <w:unhideWhenUsed/>
    <w:rsid w:val="00BD3A61"/>
    <w:rPr>
      <w:vertAlign w:val="superscript"/>
    </w:rPr>
  </w:style>
  <w:style w:type="table" w:styleId="TableGrid">
    <w:name w:val="Table Grid"/>
    <w:basedOn w:val="TableNormal"/>
    <w:uiPriority w:val="59"/>
    <w:rsid w:val="00BD3A6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Separator">
    <w:name w:val="Footnote Separator"/>
    <w:basedOn w:val="Normal"/>
    <w:uiPriority w:val="19"/>
    <w:semiHidden/>
    <w:rsid w:val="00BD3A61"/>
    <w:rPr>
      <w:sz w:val="20"/>
    </w:rPr>
  </w:style>
  <w:style w:type="paragraph" w:styleId="EndnoteText">
    <w:name w:val="endnote text"/>
    <w:basedOn w:val="Normal"/>
    <w:link w:val="EndnoteTextChar"/>
    <w:uiPriority w:val="99"/>
    <w:semiHidden/>
    <w:unhideWhenUsed/>
    <w:rsid w:val="00BD3A61"/>
    <w:pPr>
      <w:spacing w:after="120"/>
      <w:ind w:firstLine="720"/>
    </w:pPr>
    <w:rPr>
      <w:sz w:val="20"/>
      <w:szCs w:val="20"/>
    </w:rPr>
  </w:style>
  <w:style w:type="character" w:customStyle="1" w:styleId="EndnoteTextChar">
    <w:name w:val="Endnote Text Char"/>
    <w:basedOn w:val="DefaultParagraphFont"/>
    <w:link w:val="EndnoteText"/>
    <w:uiPriority w:val="99"/>
    <w:semiHidden/>
    <w:rsid w:val="00BD3A61"/>
    <w:rPr>
      <w:sz w:val="20"/>
      <w:szCs w:val="20"/>
      <w:lang w:eastAsia="en-US"/>
    </w:rPr>
  </w:style>
  <w:style w:type="character" w:styleId="EndnoteReference">
    <w:name w:val="endnote reference"/>
    <w:basedOn w:val="DefaultParagraphFont"/>
    <w:uiPriority w:val="99"/>
    <w:semiHidden/>
    <w:unhideWhenUsed/>
    <w:rsid w:val="00BD3A61"/>
    <w:rPr>
      <w:vertAlign w:val="superscript"/>
    </w:rPr>
  </w:style>
  <w:style w:type="character" w:customStyle="1" w:styleId="zzmpTrailerItem">
    <w:name w:val="zzmpTrailerItem"/>
    <w:basedOn w:val="DefaultParagraphFont"/>
    <w:rsid w:val="00BD3A61"/>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99"/>
    <w:semiHidden/>
    <w:qFormat/>
    <w:rsid w:val="00BD3A61"/>
    <w:pPr>
      <w:ind w:left="720"/>
      <w:contextualSpacing/>
    </w:pPr>
  </w:style>
</w:styles>
</file>

<file path=word/webSettings.xml><?xml version="1.0" encoding="utf-8"?>
<w:webSettings xmlns:r="http://schemas.openxmlformats.org/officeDocument/2006/relationships" xmlns:w="http://schemas.openxmlformats.org/wordprocessingml/2006/main">
  <w:divs>
    <w:div w:id="59788346">
      <w:bodyDiv w:val="1"/>
      <w:marLeft w:val="0"/>
      <w:marRight w:val="0"/>
      <w:marTop w:val="0"/>
      <w:marBottom w:val="0"/>
      <w:divBdr>
        <w:top w:val="none" w:sz="0" w:space="0" w:color="auto"/>
        <w:left w:val="none" w:sz="0" w:space="0" w:color="auto"/>
        <w:bottom w:val="none" w:sz="0" w:space="0" w:color="auto"/>
        <w:right w:val="none" w:sz="0" w:space="0" w:color="auto"/>
      </w:divBdr>
    </w:div>
    <w:div w:id="122579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7C063-DCF7-4490-85B7-A24335F3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3454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2016-02-03T23:46:00Z</dcterms:created>
  <dcterms:modified xsi:type="dcterms:W3CDTF">2016-02-04T11:08:00Z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212632693v.2</vt:lpwstr>
  </property>
  <property fmtid="{D5CDD505-2E9C-101B-9397-08002B2CF9AE}" pid="3" name="_AdHocReviewCycleID">
    <vt:i4>1971250258</vt:i4>
  </property>
  <property fmtid="{D5CDD505-2E9C-101B-9397-08002B2CF9AE}" pid="4" name="_NewReviewCycle">
    <vt:lpwstr/>
  </property>
  <property fmtid="{D5CDD505-2E9C-101B-9397-08002B2CF9AE}" pid="5" name="_PreviousAdHocReviewCycleID">
    <vt:i4>1000905537</vt:i4>
  </property>
</Properties>
</file>