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118128" w14:textId="3E2D6CF9" w:rsidR="00B376C4" w:rsidRPr="00335F7B" w:rsidRDefault="00C5385D">
      <w:r>
        <w:rPr>
          <w:noProof/>
        </w:rPr>
        <mc:AlternateContent>
          <mc:Choice Requires="wps">
            <w:drawing>
              <wp:anchor distT="0" distB="0" distL="114300" distR="114300" simplePos="0" relativeHeight="251658240" behindDoc="0" locked="0" layoutInCell="1" allowOverlap="1" wp14:anchorId="5C1628AA" wp14:editId="3149CCD5">
                <wp:simplePos x="0" y="0"/>
                <wp:positionH relativeFrom="column">
                  <wp:posOffset>1885950</wp:posOffset>
                </wp:positionH>
                <wp:positionV relativeFrom="paragraph">
                  <wp:posOffset>1943100</wp:posOffset>
                </wp:positionV>
                <wp:extent cx="4572000" cy="4681855"/>
                <wp:effectExtent l="0" t="0" r="0" b="0"/>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4681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883A5D" w14:textId="77777777" w:rsidR="001B7F1A" w:rsidRDefault="001B7F1A" w:rsidP="00CB6A6D">
                            <w:pPr>
                              <w:rPr>
                                <w:rFonts w:ascii="Arial Rounded MT Bold" w:hAnsi="Arial Rounded MT Bold"/>
                                <w:b/>
                                <w:sz w:val="56"/>
                                <w:szCs w:val="72"/>
                              </w:rPr>
                            </w:pPr>
                            <w:r w:rsidRPr="00CB6A6D">
                              <w:rPr>
                                <w:rFonts w:ascii="Arial Rounded MT Bold" w:hAnsi="Arial Rounded MT Bold"/>
                                <w:b/>
                                <w:sz w:val="56"/>
                                <w:szCs w:val="72"/>
                              </w:rPr>
                              <w:t xml:space="preserve">The Security, Stability and Resiliency of the DNS Review Team </w:t>
                            </w:r>
                          </w:p>
                          <w:p w14:paraId="6253D35D" w14:textId="2C33E717" w:rsidR="001B7F1A" w:rsidRPr="00CB6A6D" w:rsidRDefault="001B7F1A" w:rsidP="00CB6A6D">
                            <w:pPr>
                              <w:ind w:left="720"/>
                              <w:rPr>
                                <w:rFonts w:ascii="Arial Rounded MT Bold" w:hAnsi="Arial Rounded MT Bold"/>
                                <w:b/>
                                <w:i/>
                                <w:sz w:val="56"/>
                                <w:szCs w:val="72"/>
                              </w:rPr>
                            </w:pPr>
                            <w:r w:rsidRPr="00CB6A6D">
                              <w:rPr>
                                <w:rFonts w:ascii="Arial Rounded MT Bold" w:hAnsi="Arial Rounded MT Bold"/>
                                <w:b/>
                                <w:i/>
                                <w:sz w:val="56"/>
                                <w:szCs w:val="72"/>
                              </w:rPr>
                              <w:t>Set of Issues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6" o:spid="_x0000_s1026" type="#_x0000_t202" style="position:absolute;margin-left:148.5pt;margin-top:153pt;width:5in;height:368.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" filled="f" stroked="f">
                <v:textbox>
                  <w:txbxContent>
                    <w:p w14:paraId="53883A5D" w14:textId="77777777" w:rsidR="00785D82" w:rsidRDefault="00785D82" w:rsidP="00CB6A6D">
                      <w:pPr>
                        <w:rPr>
                          <w:rFonts w:ascii="Arial Rounded MT Bold" w:hAnsi="Arial Rounded MT Bold"/>
                          <w:b/>
                          <w:sz w:val="56"/>
                          <w:szCs w:val="72"/>
                        </w:rPr>
                      </w:pPr>
                      <w:r w:rsidRPr="00CB6A6D">
                        <w:rPr>
                          <w:rFonts w:ascii="Arial Rounded MT Bold" w:hAnsi="Arial Rounded MT Bold"/>
                          <w:b/>
                          <w:sz w:val="56"/>
                          <w:szCs w:val="72"/>
                        </w:rPr>
                        <w:t xml:space="preserve">The Security, Stability and Resiliency of the DNS Review Team </w:t>
                      </w:r>
                    </w:p>
                    <w:p w14:paraId="6253D35D" w14:textId="2C33E717" w:rsidR="00785D82" w:rsidRPr="00CB6A6D" w:rsidRDefault="00785D82" w:rsidP="00CB6A6D">
                      <w:pPr>
                        <w:ind w:left="720"/>
                        <w:rPr>
                          <w:rFonts w:ascii="Arial Rounded MT Bold" w:hAnsi="Arial Rounded MT Bold"/>
                          <w:b/>
                          <w:i/>
                          <w:sz w:val="56"/>
                          <w:szCs w:val="72"/>
                        </w:rPr>
                      </w:pPr>
                      <w:r w:rsidRPr="00CB6A6D">
                        <w:rPr>
                          <w:rFonts w:ascii="Arial Rounded MT Bold" w:hAnsi="Arial Rounded MT Bold"/>
                          <w:b/>
                          <w:i/>
                          <w:sz w:val="56"/>
                          <w:szCs w:val="72"/>
                        </w:rPr>
                        <w:t>Set of Issues</w:t>
                      </w:r>
                    </w:p>
                  </w:txbxContent>
                </v:textbox>
              </v:shape>
            </w:pict>
          </mc:Fallback>
        </mc:AlternateContent>
      </w:r>
      <w:r w:rsidR="00BB56FC">
        <w:rPr>
          <w:noProof/>
        </w:rPr>
        <w:drawing>
          <wp:anchor distT="0" distB="0" distL="114935" distR="114935" simplePos="0" relativeHeight="251661312" behindDoc="0" locked="0" layoutInCell="1" allowOverlap="1" wp14:anchorId="0A318A43" wp14:editId="54ED308E">
            <wp:simplePos x="0" y="0"/>
            <wp:positionH relativeFrom="page">
              <wp:posOffset>660400</wp:posOffset>
            </wp:positionH>
            <wp:positionV relativeFrom="page">
              <wp:posOffset>542925</wp:posOffset>
            </wp:positionV>
            <wp:extent cx="6545580" cy="1095375"/>
            <wp:effectExtent l="0" t="0" r="762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45580" cy="1095375"/>
                    </a:xfrm>
                    <a:prstGeom prst="rect">
                      <a:avLst/>
                    </a:prstGeom>
                    <a:noFill/>
                    <a:ln>
                      <a:noFill/>
                    </a:ln>
                  </pic:spPr>
                </pic:pic>
              </a:graphicData>
            </a:graphic>
            <wp14:sizeRelH relativeFrom="page">
              <wp14:pctWidth>0</wp14:pctWidth>
            </wp14:sizeRelH>
            <wp14:sizeRelV relativeFrom="page">
              <wp14:pctHeight>0</wp14:pctHeight>
            </wp14:sizeRelV>
          </wp:anchor>
        </w:drawing>
      </w:r>
      <w:r w:rsidR="00BB56FC">
        <w:rPr>
          <w:noProof/>
        </w:rPr>
        <mc:AlternateContent>
          <mc:Choice Requires="wps">
            <w:drawing>
              <wp:anchor distT="0" distB="0" distL="114300" distR="114300" simplePos="0" relativeHeight="251655168" behindDoc="0" locked="0" layoutInCell="1" allowOverlap="1" wp14:anchorId="5D3AEE32" wp14:editId="6FBA5D27">
                <wp:simplePos x="0" y="0"/>
                <wp:positionH relativeFrom="column">
                  <wp:posOffset>12065</wp:posOffset>
                </wp:positionH>
                <wp:positionV relativeFrom="paragraph">
                  <wp:posOffset>100965</wp:posOffset>
                </wp:positionV>
                <wp:extent cx="6553835" cy="8764270"/>
                <wp:effectExtent l="0" t="0" r="24765" b="24130"/>
                <wp:wrapNone/>
                <wp:docPr id="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53835" cy="876427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95pt;margin-top:7.95pt;width:516.05pt;height:690.1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" filled="f"/>
            </w:pict>
          </mc:Fallback>
        </mc:AlternateContent>
      </w:r>
      <w:r w:rsidR="008B1093">
        <w:rPr>
          <w:noProof/>
        </w:rPr>
        <mc:AlternateContent>
          <mc:Choice Requires="wps">
            <w:drawing>
              <wp:anchor distT="0" distB="0" distL="114300" distR="114300" simplePos="0" relativeHeight="251660288" behindDoc="0" locked="0" layoutInCell="1" allowOverlap="1" wp14:anchorId="2D5FDF70" wp14:editId="520BA96C">
                <wp:simplePos x="0" y="0"/>
                <wp:positionH relativeFrom="column">
                  <wp:posOffset>2111375</wp:posOffset>
                </wp:positionH>
                <wp:positionV relativeFrom="paragraph">
                  <wp:posOffset>6983730</wp:posOffset>
                </wp:positionV>
                <wp:extent cx="4572000" cy="1466215"/>
                <wp:effectExtent l="0" t="0" r="0" b="635"/>
                <wp:wrapNone/>
                <wp:docPr id="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146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337173" w14:textId="0A85C4D2" w:rsidR="001B7F1A" w:rsidRPr="002569A6" w:rsidRDefault="001B7F1A" w:rsidP="002569A6">
                            <w:pPr>
                              <w:pStyle w:val="ListParagraph"/>
                              <w:ind w:left="0"/>
                              <w:rPr>
                                <w:rFonts w:ascii="Arial" w:hAnsi="Arial" w:cs="Arial"/>
                                <w:b/>
                                <w:sz w:val="36"/>
                                <w:szCs w:val="36"/>
                              </w:rPr>
                            </w:pPr>
                            <w:r w:rsidRPr="002569A6">
                              <w:rPr>
                                <w:rFonts w:ascii="Arial" w:hAnsi="Arial" w:cs="Arial"/>
                                <w:b/>
                                <w:sz w:val="36"/>
                                <w:szCs w:val="36"/>
                              </w:rPr>
                              <w:t>Commercial &amp; Busin</w:t>
                            </w:r>
                            <w:r>
                              <w:rPr>
                                <w:rFonts w:ascii="Arial" w:hAnsi="Arial" w:cs="Arial"/>
                                <w:b/>
                                <w:sz w:val="36"/>
                                <w:szCs w:val="36"/>
                              </w:rPr>
                              <w:t>ess Users Constituency Submission</w:t>
                            </w:r>
                          </w:p>
                          <w:p w14:paraId="3A9431C1" w14:textId="77777777" w:rsidR="001B7F1A" w:rsidRPr="002569A6" w:rsidRDefault="001B7F1A" w:rsidP="002569A6">
                            <w:pPr>
                              <w:pStyle w:val="ListParagraph"/>
                              <w:ind w:left="0"/>
                              <w:rPr>
                                <w:rFonts w:ascii="Arial" w:hAnsi="Arial" w:cs="Arial"/>
                                <w:b/>
                                <w:sz w:val="36"/>
                                <w:szCs w:val="36"/>
                              </w:rPr>
                            </w:pPr>
                          </w:p>
                          <w:p w14:paraId="62457F05" w14:textId="77777777" w:rsidR="001B7F1A" w:rsidRPr="002569A6" w:rsidRDefault="001B7F1A" w:rsidP="002569A6">
                            <w:pPr>
                              <w:pStyle w:val="ListParagraph"/>
                              <w:ind w:left="0"/>
                              <w:rPr>
                                <w:rFonts w:ascii="Arial" w:hAnsi="Arial" w:cs="Arial"/>
                                <w:b/>
                                <w:sz w:val="36"/>
                                <w:szCs w:val="36"/>
                              </w:rPr>
                            </w:pPr>
                            <w:r w:rsidRPr="002569A6">
                              <w:rPr>
                                <w:rFonts w:ascii="Arial" w:hAnsi="Arial" w:cs="Arial"/>
                                <w:b/>
                                <w:sz w:val="36"/>
                                <w:szCs w:val="36"/>
                              </w:rPr>
                              <w:t>GNSO//CSG//BC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margin-left:166.25pt;margin-top:549.9pt;width:5in;height:115.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" filled="f" stroked="f">
                <v:textbox>
                  <w:txbxContent>
                    <w:p w14:paraId="72337173" w14:textId="0A85C4D2" w:rsidR="00785D82" w:rsidRPr="002569A6" w:rsidRDefault="00785D82" w:rsidP="002569A6">
                      <w:pPr>
                        <w:pStyle w:val="ListParagraph"/>
                        <w:ind w:left="0"/>
                        <w:rPr>
                          <w:rFonts w:ascii="Arial" w:hAnsi="Arial" w:cs="Arial"/>
                          <w:b/>
                          <w:sz w:val="36"/>
                          <w:szCs w:val="36"/>
                        </w:rPr>
                      </w:pPr>
                      <w:r w:rsidRPr="002569A6">
                        <w:rPr>
                          <w:rFonts w:ascii="Arial" w:hAnsi="Arial" w:cs="Arial"/>
                          <w:b/>
                          <w:sz w:val="36"/>
                          <w:szCs w:val="36"/>
                        </w:rPr>
                        <w:t>Commercial &amp; Busin</w:t>
                      </w:r>
                      <w:r>
                        <w:rPr>
                          <w:rFonts w:ascii="Arial" w:hAnsi="Arial" w:cs="Arial"/>
                          <w:b/>
                          <w:sz w:val="36"/>
                          <w:szCs w:val="36"/>
                        </w:rPr>
                        <w:t>ess Users Constituency Submission</w:t>
                      </w:r>
                    </w:p>
                    <w:p w14:paraId="3A9431C1" w14:textId="77777777" w:rsidR="00785D82" w:rsidRPr="002569A6" w:rsidRDefault="00785D82" w:rsidP="002569A6">
                      <w:pPr>
                        <w:pStyle w:val="ListParagraph"/>
                        <w:ind w:left="0"/>
                        <w:rPr>
                          <w:rFonts w:ascii="Arial" w:hAnsi="Arial" w:cs="Arial"/>
                          <w:b/>
                          <w:sz w:val="36"/>
                          <w:szCs w:val="36"/>
                        </w:rPr>
                      </w:pPr>
                    </w:p>
                    <w:p w14:paraId="62457F05" w14:textId="77777777" w:rsidR="00785D82" w:rsidRPr="002569A6" w:rsidRDefault="00785D82" w:rsidP="002569A6">
                      <w:pPr>
                        <w:pStyle w:val="ListParagraph"/>
                        <w:ind w:left="0"/>
                        <w:rPr>
                          <w:rFonts w:ascii="Arial" w:hAnsi="Arial" w:cs="Arial"/>
                          <w:b/>
                          <w:sz w:val="36"/>
                          <w:szCs w:val="36"/>
                        </w:rPr>
                      </w:pPr>
                      <w:r w:rsidRPr="002569A6">
                        <w:rPr>
                          <w:rFonts w:ascii="Arial" w:hAnsi="Arial" w:cs="Arial"/>
                          <w:b/>
                          <w:sz w:val="36"/>
                          <w:szCs w:val="36"/>
                        </w:rPr>
                        <w:t>GNSO//CSG//BC</w:t>
                      </w:r>
                    </w:p>
                  </w:txbxContent>
                </v:textbox>
              </v:shape>
            </w:pict>
          </mc:Fallback>
        </mc:AlternateContent>
      </w:r>
      <w:r w:rsidR="008B1093">
        <w:rPr>
          <w:noProof/>
        </w:rPr>
        <mc:AlternateContent>
          <mc:Choice Requires="wps">
            <w:drawing>
              <wp:anchor distT="0" distB="0" distL="114300" distR="114300" simplePos="0" relativeHeight="251657216" behindDoc="0" locked="0" layoutInCell="1" allowOverlap="1" wp14:anchorId="777E39C7" wp14:editId="101C6402">
                <wp:simplePos x="0" y="0"/>
                <wp:positionH relativeFrom="column">
                  <wp:posOffset>301625</wp:posOffset>
                </wp:positionH>
                <wp:positionV relativeFrom="paragraph">
                  <wp:posOffset>6978650</wp:posOffset>
                </wp:positionV>
                <wp:extent cx="1828800" cy="1512570"/>
                <wp:effectExtent l="0" t="0" r="0" b="0"/>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512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D50B89" w14:textId="77777777" w:rsidR="001B7F1A" w:rsidRPr="0091661B" w:rsidRDefault="001B7F1A" w:rsidP="00D04118">
                            <w:pPr>
                              <w:rPr>
                                <w:rFonts w:cs="Arial"/>
                                <w:sz w:val="32"/>
                                <w:szCs w:val="32"/>
                              </w:rPr>
                            </w:pPr>
                            <w:r w:rsidRPr="0091661B">
                              <w:rPr>
                                <w:rFonts w:cs="Arial"/>
                                <w:sz w:val="32"/>
                                <w:szCs w:val="32"/>
                              </w:rPr>
                              <w:t xml:space="preserve">Status: </w:t>
                            </w:r>
                            <w:r>
                              <w:rPr>
                                <w:rFonts w:cs="Arial"/>
                                <w:sz w:val="32"/>
                                <w:szCs w:val="32"/>
                              </w:rPr>
                              <w:t>Draft</w:t>
                            </w:r>
                          </w:p>
                          <w:p w14:paraId="59072BD1" w14:textId="318EF4B0" w:rsidR="001B7F1A" w:rsidRDefault="001B7F1A" w:rsidP="00D04118">
                            <w:pPr>
                              <w:rPr>
                                <w:rFonts w:cs="Arial"/>
                                <w:sz w:val="32"/>
                                <w:szCs w:val="32"/>
                              </w:rPr>
                            </w:pPr>
                            <w:r>
                              <w:rPr>
                                <w:rFonts w:cs="Arial"/>
                                <w:sz w:val="32"/>
                                <w:szCs w:val="32"/>
                              </w:rPr>
                              <w:t>Version: 1.0</w:t>
                            </w:r>
                          </w:p>
                          <w:p w14:paraId="2EA1ABC0" w14:textId="382666C5" w:rsidR="001B7F1A" w:rsidRPr="0091661B" w:rsidRDefault="001B7F1A" w:rsidP="00D04118">
                            <w:pPr>
                              <w:rPr>
                                <w:rFonts w:cs="Arial"/>
                                <w:sz w:val="32"/>
                                <w:szCs w:val="32"/>
                              </w:rPr>
                            </w:pPr>
                            <w:r>
                              <w:rPr>
                                <w:rFonts w:cs="Arial"/>
                                <w:sz w:val="32"/>
                                <w:szCs w:val="32"/>
                              </w:rPr>
                              <w:t>24 MAR 2011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8" type="#_x0000_t202" style="position:absolute;margin-left:23.75pt;margin-top:549.5pt;width:2in;height:119.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" filled="f" stroked="f">
                <v:textbox>
                  <w:txbxContent>
                    <w:p w14:paraId="2ED50B89" w14:textId="77777777" w:rsidR="00785D82" w:rsidRPr="0091661B" w:rsidRDefault="00785D82" w:rsidP="00D04118">
                      <w:pPr>
                        <w:rPr>
                          <w:rFonts w:cs="Arial"/>
                          <w:sz w:val="32"/>
                          <w:szCs w:val="32"/>
                        </w:rPr>
                      </w:pPr>
                      <w:r w:rsidRPr="0091661B">
                        <w:rPr>
                          <w:rFonts w:cs="Arial"/>
                          <w:sz w:val="32"/>
                          <w:szCs w:val="32"/>
                        </w:rPr>
                        <w:t xml:space="preserve">Status: </w:t>
                      </w:r>
                      <w:r>
                        <w:rPr>
                          <w:rFonts w:cs="Arial"/>
                          <w:sz w:val="32"/>
                          <w:szCs w:val="32"/>
                        </w:rPr>
                        <w:t>Draft</w:t>
                      </w:r>
                    </w:p>
                    <w:p w14:paraId="59072BD1" w14:textId="318EF4B0" w:rsidR="00785D82" w:rsidRDefault="00785D82" w:rsidP="00D04118">
                      <w:pPr>
                        <w:rPr>
                          <w:rFonts w:cs="Arial"/>
                          <w:sz w:val="32"/>
                          <w:szCs w:val="32"/>
                        </w:rPr>
                      </w:pPr>
                      <w:r>
                        <w:rPr>
                          <w:rFonts w:cs="Arial"/>
                          <w:sz w:val="32"/>
                          <w:szCs w:val="32"/>
                        </w:rPr>
                        <w:t>Version: 1.0</w:t>
                      </w:r>
                    </w:p>
                    <w:p w14:paraId="2EA1ABC0" w14:textId="382666C5" w:rsidR="00785D82" w:rsidRPr="0091661B" w:rsidRDefault="00785D82" w:rsidP="00D04118">
                      <w:pPr>
                        <w:rPr>
                          <w:rFonts w:cs="Arial"/>
                          <w:sz w:val="32"/>
                          <w:szCs w:val="32"/>
                        </w:rPr>
                      </w:pPr>
                      <w:r>
                        <w:rPr>
                          <w:rFonts w:cs="Arial"/>
                          <w:sz w:val="32"/>
                          <w:szCs w:val="32"/>
                        </w:rPr>
                        <w:t>24 MAR 2011</w:t>
                      </w:r>
                    </w:p>
                  </w:txbxContent>
                </v:textbox>
              </v:shape>
            </w:pict>
          </mc:Fallback>
        </mc:AlternateContent>
      </w:r>
      <w:r w:rsidR="008B1093">
        <w:rPr>
          <w:noProof/>
        </w:rPr>
        <mc:AlternateContent>
          <mc:Choice Requires="wps">
            <w:drawing>
              <wp:anchor distT="0" distB="0" distL="114299" distR="114299" simplePos="0" relativeHeight="251656192" behindDoc="0" locked="0" layoutInCell="1" allowOverlap="1" wp14:anchorId="3CEEF45F" wp14:editId="3621C404">
                <wp:simplePos x="0" y="0"/>
                <wp:positionH relativeFrom="column">
                  <wp:posOffset>1782444</wp:posOffset>
                </wp:positionH>
                <wp:positionV relativeFrom="paragraph">
                  <wp:posOffset>1633220</wp:posOffset>
                </wp:positionV>
                <wp:extent cx="0" cy="6858000"/>
                <wp:effectExtent l="19050" t="0" r="38100" b="1905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0"/>
                        </a:xfrm>
                        <a:prstGeom prst="line">
                          <a:avLst/>
                        </a:prstGeom>
                        <a:noFill/>
                        <a:ln w="63500">
                          <a:solidFill>
                            <a:srgbClr val="4F81BD">
                              <a:lumMod val="75000"/>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619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40.35pt,128.6pt" to="140.35pt,66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" strokecolor="#376092" strokeweight="5pt"/>
            </w:pict>
          </mc:Fallback>
        </mc:AlternateContent>
      </w:r>
      <w:r w:rsidR="00D04118">
        <w:t xml:space="preserve"> </w:t>
      </w:r>
      <w:r w:rsidR="00045860">
        <w:br w:type="page"/>
      </w:r>
    </w:p>
    <w:p w14:paraId="680E64F0" w14:textId="77777777" w:rsidR="00732752" w:rsidRDefault="00732752" w:rsidP="00D87AEC">
      <w:pPr>
        <w:pStyle w:val="BodyText2"/>
        <w:pBdr>
          <w:top w:val="single" w:sz="4" w:space="1" w:color="auto"/>
          <w:left w:val="single" w:sz="4" w:space="4" w:color="auto"/>
          <w:bottom w:val="single" w:sz="4" w:space="1" w:color="auto"/>
          <w:right w:val="single" w:sz="4" w:space="4" w:color="auto"/>
        </w:pBdr>
        <w:rPr>
          <w:b/>
          <w:bCs/>
          <w:color w:val="365F91"/>
          <w:sz w:val="40"/>
          <w:szCs w:val="22"/>
        </w:rPr>
        <w:sectPr w:rsidR="00732752" w:rsidSect="00BB56FC">
          <w:footerReference w:type="default" r:id="rId10"/>
          <w:footerReference w:type="first" r:id="rId11"/>
          <w:pgSz w:w="12240" w:h="15840"/>
          <w:pgMar w:top="720" w:right="1008" w:bottom="720" w:left="1008" w:header="720" w:footer="720" w:gutter="0"/>
          <w:pgNumType w:start="1"/>
          <w:cols w:space="720"/>
          <w:titlePg/>
          <w:docGrid w:linePitch="360"/>
        </w:sectPr>
      </w:pPr>
    </w:p>
    <w:p w14:paraId="4894BD03" w14:textId="38DBEC8B" w:rsidR="00D87AEC" w:rsidRPr="00E85F9E" w:rsidRDefault="00CB6A6D" w:rsidP="00D87AEC">
      <w:pPr>
        <w:pStyle w:val="BodyText2"/>
        <w:pBdr>
          <w:top w:val="single" w:sz="4" w:space="1" w:color="auto"/>
          <w:left w:val="single" w:sz="4" w:space="4" w:color="auto"/>
          <w:bottom w:val="single" w:sz="4" w:space="1" w:color="auto"/>
          <w:right w:val="single" w:sz="4" w:space="4" w:color="auto"/>
        </w:pBdr>
        <w:rPr>
          <w:b/>
          <w:bCs/>
          <w:color w:val="365F91"/>
          <w:sz w:val="40"/>
          <w:szCs w:val="22"/>
        </w:rPr>
      </w:pPr>
      <w:r>
        <w:rPr>
          <w:b/>
          <w:bCs/>
          <w:color w:val="365F91"/>
          <w:sz w:val="40"/>
          <w:szCs w:val="22"/>
        </w:rPr>
        <w:lastRenderedPageBreak/>
        <w:t>Submission</w:t>
      </w:r>
      <w:r w:rsidR="00D87AEC" w:rsidRPr="00E85F9E">
        <w:rPr>
          <w:b/>
          <w:bCs/>
          <w:color w:val="365F91"/>
          <w:sz w:val="40"/>
          <w:szCs w:val="22"/>
        </w:rPr>
        <w:t>:</w:t>
      </w:r>
    </w:p>
    <w:p w14:paraId="0D2401FF" w14:textId="77777777" w:rsidR="00D87AEC" w:rsidRDefault="00D87AEC" w:rsidP="00D87AEC">
      <w:pPr>
        <w:rPr>
          <w:rFonts w:ascii="Arial" w:hAnsi="Arial" w:cs="Arial"/>
          <w:sz w:val="20"/>
          <w:szCs w:val="20"/>
        </w:rPr>
      </w:pPr>
    </w:p>
    <w:p w14:paraId="17888362" w14:textId="32F6AD41" w:rsidR="00F11BC1" w:rsidRPr="00371666" w:rsidRDefault="00F11BC1" w:rsidP="00A70E40">
      <w:pPr>
        <w:spacing w:before="100" w:beforeAutospacing="1" w:after="100" w:afterAutospacing="1" w:line="240" w:lineRule="auto"/>
        <w:rPr>
          <w:rFonts w:ascii="Arial" w:hAnsi="Arial" w:cs="Arial"/>
        </w:rPr>
      </w:pPr>
      <w:r w:rsidRPr="00371666">
        <w:rPr>
          <w:rFonts w:ascii="Arial" w:hAnsi="Arial" w:cs="Arial"/>
        </w:rPr>
        <w:t>The Security, Stability and Resiliency of the DNS Review Team (SSR RT) commenced its activities in October 2010 and held its first face-to-face meeting and interaction with the community in Cartagena last December. In Colombia, the SSR RT drafted and issued Terms of Reference, which will guide the Affirmation of Commitments (</w:t>
      </w:r>
      <w:proofErr w:type="spellStart"/>
      <w:r w:rsidRPr="00371666">
        <w:rPr>
          <w:rFonts w:ascii="Arial" w:hAnsi="Arial" w:cs="Arial"/>
        </w:rPr>
        <w:t>AoC</w:t>
      </w:r>
      <w:proofErr w:type="spellEnd"/>
      <w:r w:rsidRPr="00371666">
        <w:rPr>
          <w:rFonts w:ascii="Arial" w:hAnsi="Arial" w:cs="Arial"/>
        </w:rPr>
        <w:t>) mandated team throughout its exercise</w:t>
      </w:r>
      <w:r w:rsidR="00E5442B">
        <w:rPr>
          <w:rFonts w:ascii="Arial" w:hAnsi="Arial" w:cs="Arial"/>
        </w:rPr>
        <w:t>.</w:t>
      </w:r>
    </w:p>
    <w:p w14:paraId="17758F80" w14:textId="3C615C13" w:rsidR="00BB3B52" w:rsidRDefault="00C5385D" w:rsidP="00A70E40">
      <w:pPr>
        <w:spacing w:before="100" w:beforeAutospacing="1" w:after="100" w:afterAutospacing="1" w:line="240" w:lineRule="auto"/>
        <w:rPr>
          <w:rFonts w:ascii="Arial" w:hAnsi="Arial" w:cs="Arial"/>
        </w:rPr>
      </w:pPr>
      <w:r w:rsidRPr="00371666">
        <w:rPr>
          <w:rFonts w:ascii="Arial" w:hAnsi="Arial" w:cs="Arial"/>
        </w:rPr>
        <w:t>The Commercial Users &amp; Business Constituency (BC) thank</w:t>
      </w:r>
      <w:r w:rsidR="00A70E40">
        <w:rPr>
          <w:rFonts w:ascii="Arial" w:hAnsi="Arial" w:cs="Arial"/>
        </w:rPr>
        <w:t>s</w:t>
      </w:r>
      <w:r w:rsidRPr="00371666">
        <w:rPr>
          <w:rFonts w:ascii="Arial" w:hAnsi="Arial" w:cs="Arial"/>
        </w:rPr>
        <w:t xml:space="preserve"> the Board for initiating this Affirmation review</w:t>
      </w:r>
      <w:r w:rsidR="00BB3B52">
        <w:rPr>
          <w:rFonts w:ascii="Arial" w:hAnsi="Arial" w:cs="Arial"/>
        </w:rPr>
        <w:t xml:space="preserve"> of security, stability and resiliency</w:t>
      </w:r>
      <w:r w:rsidRPr="00371666">
        <w:rPr>
          <w:rFonts w:ascii="Arial" w:hAnsi="Arial" w:cs="Arial"/>
        </w:rPr>
        <w:t>.</w:t>
      </w:r>
      <w:r w:rsidR="00BB3B52">
        <w:rPr>
          <w:rFonts w:ascii="Arial" w:hAnsi="Arial" w:cs="Arial"/>
        </w:rPr>
        <w:t xml:space="preserve"> </w:t>
      </w:r>
      <w:r w:rsidRPr="00371666">
        <w:rPr>
          <w:rFonts w:ascii="Arial" w:hAnsi="Arial" w:cs="Arial"/>
        </w:rPr>
        <w:t xml:space="preserve"> </w:t>
      </w:r>
      <w:r w:rsidR="00BB3B52">
        <w:rPr>
          <w:rFonts w:ascii="Arial" w:hAnsi="Arial" w:cs="Arial"/>
        </w:rPr>
        <w:t>Moreover, w</w:t>
      </w:r>
      <w:r w:rsidR="00BB3B52" w:rsidRPr="00371666">
        <w:rPr>
          <w:rFonts w:ascii="Arial" w:hAnsi="Arial" w:cs="Arial"/>
        </w:rPr>
        <w:t xml:space="preserve">e </w:t>
      </w:r>
      <w:r w:rsidR="00BB3B52">
        <w:rPr>
          <w:rFonts w:ascii="Arial" w:hAnsi="Arial" w:cs="Arial"/>
        </w:rPr>
        <w:t xml:space="preserve">thank the </w:t>
      </w:r>
      <w:r w:rsidR="00BB3B52" w:rsidRPr="00371666">
        <w:rPr>
          <w:rFonts w:ascii="Arial" w:hAnsi="Arial" w:cs="Arial"/>
        </w:rPr>
        <w:t xml:space="preserve">Review Team members for volunteering several months of time and effort to conduct this review and prepare </w:t>
      </w:r>
      <w:r w:rsidR="00A70E40">
        <w:rPr>
          <w:rFonts w:ascii="Arial" w:hAnsi="Arial" w:cs="Arial"/>
        </w:rPr>
        <w:t>their</w:t>
      </w:r>
      <w:r w:rsidR="00BB3B52" w:rsidRPr="00371666">
        <w:rPr>
          <w:rFonts w:ascii="Arial" w:hAnsi="Arial" w:cs="Arial"/>
        </w:rPr>
        <w:t xml:space="preserve"> reports and recommendations. </w:t>
      </w:r>
    </w:p>
    <w:p w14:paraId="5B9C59AE" w14:textId="167592C7" w:rsidR="00BB3B52" w:rsidRDefault="00BB3B52" w:rsidP="00A70E40">
      <w:pPr>
        <w:spacing w:before="100" w:beforeAutospacing="1" w:after="100" w:afterAutospacing="1" w:line="240" w:lineRule="auto"/>
        <w:rPr>
          <w:rFonts w:ascii="Arial" w:hAnsi="Arial" w:cs="Arial"/>
        </w:rPr>
      </w:pPr>
      <w:r w:rsidRPr="00BB3B52">
        <w:rPr>
          <w:rFonts w:ascii="Arial" w:hAnsi="Arial" w:cs="Arial"/>
        </w:rPr>
        <w:t>Business users rely on a stable and secure Internet and e</w:t>
      </w:r>
      <w:r>
        <w:rPr>
          <w:rFonts w:ascii="Arial" w:hAnsi="Arial" w:cs="Arial"/>
        </w:rPr>
        <w:t>-</w:t>
      </w:r>
      <w:r w:rsidRPr="00BB3B52">
        <w:rPr>
          <w:rFonts w:ascii="Arial" w:hAnsi="Arial" w:cs="Arial"/>
        </w:rPr>
        <w:t xml:space="preserve">commerce experience, one that serves their users and customers on a global basis. </w:t>
      </w:r>
      <w:r w:rsidR="00E5442B">
        <w:rPr>
          <w:rFonts w:ascii="Arial" w:hAnsi="Arial" w:cs="Arial"/>
        </w:rPr>
        <w:t xml:space="preserve"> </w:t>
      </w:r>
      <w:r w:rsidRPr="00BB3B52">
        <w:rPr>
          <w:rFonts w:ascii="Arial" w:hAnsi="Arial" w:cs="Arial"/>
        </w:rPr>
        <w:t xml:space="preserve">Although ICANN is an independent non-profit corporation, its decisions directly impact a larger eco system that is extensively designed and financed by BC members, including communication service providers, ISPs, cable providers; application and content service providers, as well as domain portfolio managers, and the online </w:t>
      </w:r>
      <w:del w:id="0" w:author="Mike O'Connor" w:date="2011-03-25T07:37:00Z">
        <w:r w:rsidRPr="00BB3B52" w:rsidDel="00594448">
          <w:rPr>
            <w:rFonts w:ascii="Arial" w:hAnsi="Arial" w:cs="Arial"/>
          </w:rPr>
          <w:delText xml:space="preserve">banking </w:delText>
        </w:r>
      </w:del>
      <w:ins w:id="1" w:author="Mike O'Connor" w:date="2011-03-25T07:37:00Z">
        <w:r w:rsidR="00594448">
          <w:rPr>
            <w:rFonts w:ascii="Arial" w:hAnsi="Arial" w:cs="Arial"/>
          </w:rPr>
          <w:t>commerce</w:t>
        </w:r>
        <w:r w:rsidR="00594448" w:rsidRPr="00BB3B52">
          <w:rPr>
            <w:rFonts w:ascii="Arial" w:hAnsi="Arial" w:cs="Arial"/>
          </w:rPr>
          <w:t xml:space="preserve"> </w:t>
        </w:r>
      </w:ins>
      <w:r w:rsidRPr="00BB3B52">
        <w:rPr>
          <w:rFonts w:ascii="Arial" w:hAnsi="Arial" w:cs="Arial"/>
        </w:rPr>
        <w:t xml:space="preserve">community.   </w:t>
      </w:r>
    </w:p>
    <w:p w14:paraId="4320F7B5" w14:textId="77777777" w:rsidR="00BB3B52" w:rsidRDefault="00BB3B52" w:rsidP="00A70E40">
      <w:pPr>
        <w:spacing w:before="100" w:beforeAutospacing="1" w:after="100" w:afterAutospacing="1" w:line="240" w:lineRule="auto"/>
        <w:rPr>
          <w:rFonts w:ascii="Arial" w:hAnsi="Arial" w:cs="Arial"/>
        </w:rPr>
      </w:pPr>
      <w:r w:rsidRPr="00BB3B52">
        <w:rPr>
          <w:rFonts w:ascii="Arial" w:hAnsi="Arial" w:cs="Arial"/>
        </w:rPr>
        <w:t xml:space="preserve">The BC supports ICANN’s </w:t>
      </w:r>
      <w:r>
        <w:rPr>
          <w:rFonts w:ascii="Arial" w:hAnsi="Arial" w:cs="Arial"/>
        </w:rPr>
        <w:t xml:space="preserve">continuing </w:t>
      </w:r>
      <w:r w:rsidRPr="00BB3B52">
        <w:rPr>
          <w:rFonts w:ascii="Arial" w:hAnsi="Arial" w:cs="Arial"/>
        </w:rPr>
        <w:t>effort</w:t>
      </w:r>
      <w:r>
        <w:rPr>
          <w:rFonts w:ascii="Arial" w:hAnsi="Arial" w:cs="Arial"/>
        </w:rPr>
        <w:t xml:space="preserve"> to improve SSR and believes that attention of this review should be focused on three areas of current concern:</w:t>
      </w:r>
    </w:p>
    <w:p w14:paraId="6BCF9656" w14:textId="3E404158" w:rsidR="00BB3B52" w:rsidRPr="00BB3B52" w:rsidRDefault="00BB3B52" w:rsidP="00A70E40">
      <w:pPr>
        <w:pStyle w:val="ListParagraph"/>
        <w:numPr>
          <w:ilvl w:val="0"/>
          <w:numId w:val="39"/>
        </w:numPr>
        <w:spacing w:before="100" w:beforeAutospacing="1" w:after="100" w:afterAutospacing="1" w:line="240" w:lineRule="auto"/>
        <w:contextualSpacing w:val="0"/>
        <w:rPr>
          <w:rFonts w:ascii="Arial" w:hAnsi="Arial" w:cs="Arial"/>
        </w:rPr>
      </w:pPr>
      <w:r w:rsidRPr="00BB3B52">
        <w:rPr>
          <w:rFonts w:ascii="Arial" w:hAnsi="Arial" w:cs="Arial"/>
        </w:rPr>
        <w:t>Adequacy of measures to prevent DNS Abuse</w:t>
      </w:r>
    </w:p>
    <w:p w14:paraId="15C745B9" w14:textId="4217AAEE" w:rsidR="00BB3B52" w:rsidRPr="00BB3B52" w:rsidRDefault="00BB3B52" w:rsidP="00A70E40">
      <w:pPr>
        <w:pStyle w:val="ListParagraph"/>
        <w:numPr>
          <w:ilvl w:val="0"/>
          <w:numId w:val="39"/>
        </w:numPr>
        <w:spacing w:before="100" w:beforeAutospacing="1" w:after="100" w:afterAutospacing="1" w:line="240" w:lineRule="auto"/>
        <w:contextualSpacing w:val="0"/>
        <w:rPr>
          <w:rFonts w:ascii="Arial" w:hAnsi="Arial" w:cs="Arial"/>
        </w:rPr>
      </w:pPr>
      <w:r w:rsidRPr="00BB3B52">
        <w:rPr>
          <w:rFonts w:ascii="Arial" w:hAnsi="Arial" w:cs="Arial"/>
        </w:rPr>
        <w:t>Lack of Collaboration with Enterprise Community</w:t>
      </w:r>
    </w:p>
    <w:p w14:paraId="18CA9404" w14:textId="4CAE77F4" w:rsidR="00BB3B52" w:rsidRPr="00BB3B52" w:rsidRDefault="00BB3B52" w:rsidP="00A70E40">
      <w:pPr>
        <w:pStyle w:val="ListParagraph"/>
        <w:numPr>
          <w:ilvl w:val="0"/>
          <w:numId w:val="39"/>
        </w:numPr>
        <w:spacing w:before="100" w:beforeAutospacing="1" w:after="100" w:afterAutospacing="1" w:line="240" w:lineRule="auto"/>
        <w:contextualSpacing w:val="0"/>
        <w:rPr>
          <w:rFonts w:ascii="Arial" w:hAnsi="Arial" w:cs="Arial"/>
        </w:rPr>
      </w:pPr>
      <w:r w:rsidRPr="00BB3B52">
        <w:rPr>
          <w:rFonts w:ascii="Arial" w:hAnsi="Arial" w:cs="Arial"/>
        </w:rPr>
        <w:t xml:space="preserve">Oversight </w:t>
      </w:r>
      <w:r w:rsidR="00E5442B">
        <w:rPr>
          <w:rFonts w:ascii="Arial" w:hAnsi="Arial" w:cs="Arial"/>
        </w:rPr>
        <w:t xml:space="preserve">and resources to </w:t>
      </w:r>
      <w:r w:rsidRPr="00BB3B52">
        <w:rPr>
          <w:rFonts w:ascii="Arial" w:hAnsi="Arial" w:cs="Arial"/>
        </w:rPr>
        <w:t>ensure compliance obligations are enforced</w:t>
      </w:r>
    </w:p>
    <w:p w14:paraId="6516B245" w14:textId="14F2C1A4" w:rsidR="00B545E8" w:rsidRDefault="00BB3B52" w:rsidP="00A70E40">
      <w:pPr>
        <w:spacing w:before="100" w:beforeAutospacing="1" w:after="100" w:afterAutospacing="1" w:line="240" w:lineRule="auto"/>
        <w:rPr>
          <w:rFonts w:ascii="Arial" w:hAnsi="Arial" w:cs="Arial"/>
        </w:rPr>
      </w:pPr>
      <w:r w:rsidRPr="00BB3B52">
        <w:rPr>
          <w:rFonts w:ascii="Arial" w:hAnsi="Arial" w:cs="Arial"/>
        </w:rPr>
        <w:t>The BC recognizes the narrow scope of ICANN’s technical coordination role</w:t>
      </w:r>
      <w:r w:rsidR="00B545E8">
        <w:rPr>
          <w:rFonts w:ascii="Arial" w:hAnsi="Arial" w:cs="Arial"/>
        </w:rPr>
        <w:t xml:space="preserve">, but </w:t>
      </w:r>
      <w:r w:rsidRPr="00BB3B52">
        <w:rPr>
          <w:rFonts w:ascii="Arial" w:hAnsi="Arial" w:cs="Arial"/>
        </w:rPr>
        <w:t xml:space="preserve">this should not be relied upon to </w:t>
      </w:r>
      <w:del w:id="2" w:author="Mike O'Connor" w:date="2011-03-25T07:38:00Z">
        <w:r w:rsidRPr="00BB3B52" w:rsidDel="00594448">
          <w:rPr>
            <w:rFonts w:ascii="Arial" w:hAnsi="Arial" w:cs="Arial"/>
          </w:rPr>
          <w:delText>entirely reject meaningful</w:delText>
        </w:r>
      </w:del>
      <w:ins w:id="3" w:author="Mike O'Connor" w:date="2011-03-25T07:38:00Z">
        <w:r w:rsidR="00594448">
          <w:rPr>
            <w:rFonts w:ascii="Arial" w:hAnsi="Arial" w:cs="Arial"/>
          </w:rPr>
          <w:t>limit</w:t>
        </w:r>
      </w:ins>
      <w:r w:rsidRPr="00BB3B52">
        <w:rPr>
          <w:rFonts w:ascii="Arial" w:hAnsi="Arial" w:cs="Arial"/>
        </w:rPr>
        <w:t xml:space="preserve"> participation in coordinated efforts to combat malicious DNS activity.  Fraudulent WHOIS, manipulation of DNS records, and ICANN’s failure to adequately enforce obligations of contracted parties continues to provide fertile ground for abuses that erode trust in e-commerce.   </w:t>
      </w:r>
    </w:p>
    <w:p w14:paraId="2E9D0DB5" w14:textId="6421767E" w:rsidR="00BB3B52" w:rsidRPr="00BB3B52" w:rsidRDefault="00BB3B52" w:rsidP="00A70E40">
      <w:pPr>
        <w:spacing w:before="100" w:beforeAutospacing="1" w:after="100" w:afterAutospacing="1" w:line="240" w:lineRule="auto"/>
        <w:rPr>
          <w:rFonts w:ascii="Arial" w:hAnsi="Arial" w:cs="Arial"/>
        </w:rPr>
      </w:pPr>
      <w:del w:id="4" w:author="Mike O'Connor" w:date="2011-03-25T07:41:00Z">
        <w:r w:rsidRPr="00BB3B52" w:rsidDel="00594448">
          <w:rPr>
            <w:rFonts w:ascii="Arial" w:hAnsi="Arial" w:cs="Arial"/>
          </w:rPr>
          <w:delText xml:space="preserve">It is not appropriate for ICANN to create an environment that fosters abuse and then deny responsibility </w:delText>
        </w:r>
        <w:r w:rsidR="00B545E8" w:rsidDel="00594448">
          <w:rPr>
            <w:rFonts w:ascii="Arial" w:hAnsi="Arial" w:cs="Arial"/>
          </w:rPr>
          <w:delText xml:space="preserve">because its mission has limited scope. </w:delText>
        </w:r>
      </w:del>
      <w:r w:rsidRPr="00BB3B52">
        <w:rPr>
          <w:rFonts w:ascii="Arial" w:hAnsi="Arial" w:cs="Arial"/>
        </w:rPr>
        <w:t xml:space="preserve">The BC is not </w:t>
      </w:r>
      <w:proofErr w:type="gramStart"/>
      <w:r w:rsidR="00B545E8">
        <w:rPr>
          <w:rFonts w:ascii="Arial" w:hAnsi="Arial" w:cs="Arial"/>
        </w:rPr>
        <w:t>advocating</w:t>
      </w:r>
      <w:proofErr w:type="gramEnd"/>
      <w:r w:rsidRPr="00BB3B52">
        <w:rPr>
          <w:rFonts w:ascii="Arial" w:hAnsi="Arial" w:cs="Arial"/>
        </w:rPr>
        <w:t xml:space="preserve"> “mission creep” by ICANN</w:t>
      </w:r>
      <w:r w:rsidR="00B545E8">
        <w:rPr>
          <w:rFonts w:ascii="Arial" w:hAnsi="Arial" w:cs="Arial"/>
        </w:rPr>
        <w:t>.</w:t>
      </w:r>
      <w:r w:rsidRPr="00BB3B52">
        <w:rPr>
          <w:rFonts w:ascii="Arial" w:hAnsi="Arial" w:cs="Arial"/>
        </w:rPr>
        <w:t xml:space="preserve"> </w:t>
      </w:r>
      <w:r w:rsidR="00B545E8">
        <w:rPr>
          <w:rFonts w:ascii="Arial" w:hAnsi="Arial" w:cs="Arial"/>
        </w:rPr>
        <w:t>B</w:t>
      </w:r>
      <w:r w:rsidRPr="00BB3B52">
        <w:rPr>
          <w:rFonts w:ascii="Arial" w:hAnsi="Arial" w:cs="Arial"/>
        </w:rPr>
        <w:t xml:space="preserve">ut </w:t>
      </w:r>
      <w:r w:rsidR="00B545E8">
        <w:rPr>
          <w:rFonts w:ascii="Arial" w:hAnsi="Arial" w:cs="Arial"/>
        </w:rPr>
        <w:t xml:space="preserve">we are </w:t>
      </w:r>
      <w:r w:rsidRPr="00BB3B52">
        <w:rPr>
          <w:rFonts w:ascii="Arial" w:hAnsi="Arial" w:cs="Arial"/>
        </w:rPr>
        <w:t>encouragi</w:t>
      </w:r>
      <w:r w:rsidR="00B545E8">
        <w:rPr>
          <w:rFonts w:ascii="Arial" w:hAnsi="Arial" w:cs="Arial"/>
        </w:rPr>
        <w:t xml:space="preserve">ng ICANN to recognize that its mission </w:t>
      </w:r>
      <w:r w:rsidRPr="00BB3B52">
        <w:rPr>
          <w:rFonts w:ascii="Arial" w:hAnsi="Arial" w:cs="Arial"/>
        </w:rPr>
        <w:t xml:space="preserve">requires timely enforcement of contracted party compliance obligations and collaborative support for enterprise efforts to combat persistent attacks that </w:t>
      </w:r>
      <w:r w:rsidR="00785D82">
        <w:rPr>
          <w:rFonts w:ascii="Arial" w:hAnsi="Arial" w:cs="Arial"/>
        </w:rPr>
        <w:t>abuse</w:t>
      </w:r>
      <w:r w:rsidRPr="00BB3B52">
        <w:rPr>
          <w:rFonts w:ascii="Arial" w:hAnsi="Arial" w:cs="Arial"/>
        </w:rPr>
        <w:t xml:space="preserve"> DNS </w:t>
      </w:r>
      <w:r w:rsidR="00785D82">
        <w:rPr>
          <w:rFonts w:ascii="Arial" w:hAnsi="Arial" w:cs="Arial"/>
        </w:rPr>
        <w:t>technologies</w:t>
      </w:r>
      <w:r w:rsidRPr="00BB3B52">
        <w:rPr>
          <w:rFonts w:ascii="Arial" w:hAnsi="Arial" w:cs="Arial"/>
        </w:rPr>
        <w:t>.</w:t>
      </w:r>
    </w:p>
    <w:p w14:paraId="5A23B1B1" w14:textId="41C38EB6" w:rsidR="00BB3B52" w:rsidRPr="00BB3B52" w:rsidRDefault="00785D82" w:rsidP="00A70E40">
      <w:pPr>
        <w:spacing w:before="100" w:beforeAutospacing="1" w:after="100" w:afterAutospacing="1" w:line="240" w:lineRule="auto"/>
        <w:rPr>
          <w:rFonts w:ascii="Arial" w:hAnsi="Arial" w:cs="Arial"/>
        </w:rPr>
      </w:pPr>
      <w:r>
        <w:rPr>
          <w:rFonts w:ascii="Arial" w:hAnsi="Arial" w:cs="Arial"/>
        </w:rPr>
        <w:t>T</w:t>
      </w:r>
      <w:r w:rsidR="00BB3B52" w:rsidRPr="00BB3B52">
        <w:rPr>
          <w:rFonts w:ascii="Arial" w:hAnsi="Arial" w:cs="Arial"/>
        </w:rPr>
        <w:t xml:space="preserve">he BC has strong concerns that </w:t>
      </w:r>
      <w:r>
        <w:rPr>
          <w:rFonts w:ascii="Arial" w:hAnsi="Arial" w:cs="Arial"/>
        </w:rPr>
        <w:t>ICANN’s</w:t>
      </w:r>
      <w:r w:rsidR="00BB3B52" w:rsidRPr="00BB3B52">
        <w:rPr>
          <w:rFonts w:ascii="Arial" w:hAnsi="Arial" w:cs="Arial"/>
        </w:rPr>
        <w:t xml:space="preserve"> current </w:t>
      </w:r>
      <w:r>
        <w:rPr>
          <w:rFonts w:ascii="Arial" w:hAnsi="Arial" w:cs="Arial"/>
        </w:rPr>
        <w:t xml:space="preserve">SSR </w:t>
      </w:r>
      <w:r w:rsidR="00BB3B52" w:rsidRPr="00BB3B52">
        <w:rPr>
          <w:rFonts w:ascii="Arial" w:hAnsi="Arial" w:cs="Arial"/>
        </w:rPr>
        <w:t>plan</w:t>
      </w:r>
      <w:r>
        <w:rPr>
          <w:rFonts w:ascii="Arial" w:hAnsi="Arial" w:cs="Arial"/>
        </w:rPr>
        <w:t>s</w:t>
      </w:r>
      <w:r w:rsidR="00BB3B52" w:rsidRPr="00BB3B52">
        <w:rPr>
          <w:rFonts w:ascii="Arial" w:hAnsi="Arial" w:cs="Arial"/>
        </w:rPr>
        <w:t xml:space="preserve"> fail </w:t>
      </w:r>
      <w:r>
        <w:rPr>
          <w:rFonts w:ascii="Arial" w:hAnsi="Arial" w:cs="Arial"/>
        </w:rPr>
        <w:t>to adequately emphasize</w:t>
      </w:r>
      <w:r w:rsidR="00BB3B52" w:rsidRPr="00BB3B52">
        <w:rPr>
          <w:rFonts w:ascii="Arial" w:hAnsi="Arial" w:cs="Arial"/>
        </w:rPr>
        <w:t xml:space="preserve"> cooperation with the business community to protect e-commerce.  The SSR plan also lacks a detailed description as to how ICANN will focus on creating an effective compliance program. </w:t>
      </w:r>
    </w:p>
    <w:p w14:paraId="2664C472" w14:textId="4EAEC4C9" w:rsidR="00BB3B52" w:rsidRPr="00BB3B52" w:rsidRDefault="00BB3B52" w:rsidP="00A70E40">
      <w:pPr>
        <w:spacing w:before="100" w:beforeAutospacing="1" w:after="100" w:afterAutospacing="1" w:line="240" w:lineRule="auto"/>
        <w:rPr>
          <w:rFonts w:ascii="Arial" w:hAnsi="Arial" w:cs="Arial"/>
        </w:rPr>
      </w:pPr>
      <w:r w:rsidRPr="00BB3B52">
        <w:rPr>
          <w:rFonts w:ascii="Arial" w:hAnsi="Arial" w:cs="Arial"/>
        </w:rPr>
        <w:t>Even if an adequate plan is introduced, the lack of an e</w:t>
      </w:r>
      <w:r w:rsidR="00785D82">
        <w:rPr>
          <w:rFonts w:ascii="Arial" w:hAnsi="Arial" w:cs="Arial"/>
        </w:rPr>
        <w:t>mphasis on improving compliance</w:t>
      </w:r>
      <w:r w:rsidRPr="00BB3B52">
        <w:rPr>
          <w:rFonts w:ascii="Arial" w:hAnsi="Arial" w:cs="Arial"/>
        </w:rPr>
        <w:t xml:space="preserve"> </w:t>
      </w:r>
      <w:r w:rsidR="00785D82">
        <w:rPr>
          <w:rFonts w:ascii="Arial" w:hAnsi="Arial" w:cs="Arial"/>
        </w:rPr>
        <w:t>leaves</w:t>
      </w:r>
      <w:r w:rsidRPr="00BB3B52">
        <w:rPr>
          <w:rFonts w:ascii="Arial" w:hAnsi="Arial" w:cs="Arial"/>
        </w:rPr>
        <w:t xml:space="preserve"> </w:t>
      </w:r>
      <w:r w:rsidR="00785D82">
        <w:rPr>
          <w:rFonts w:ascii="Arial" w:hAnsi="Arial" w:cs="Arial"/>
        </w:rPr>
        <w:t>doubt</w:t>
      </w:r>
      <w:r w:rsidRPr="00BB3B52">
        <w:rPr>
          <w:rFonts w:ascii="Arial" w:hAnsi="Arial" w:cs="Arial"/>
        </w:rPr>
        <w:t xml:space="preserve"> that any plan will be effective. ICANN continues to endorse </w:t>
      </w:r>
      <w:del w:id="5" w:author="Mike O'Connor" w:date="2011-03-25T07:43:00Z">
        <w:r w:rsidR="00785D82" w:rsidDel="00594448">
          <w:rPr>
            <w:rFonts w:ascii="Arial" w:hAnsi="Arial" w:cs="Arial"/>
          </w:rPr>
          <w:delText>dangerously</w:delText>
        </w:r>
        <w:r w:rsidRPr="00BB3B52" w:rsidDel="00594448">
          <w:rPr>
            <w:rFonts w:ascii="Arial" w:hAnsi="Arial" w:cs="Arial"/>
          </w:rPr>
          <w:delText xml:space="preserve"> </w:delText>
        </w:r>
      </w:del>
      <w:ins w:id="6" w:author="Mike O'Connor" w:date="2011-03-25T07:43:00Z">
        <w:r w:rsidR="00594448">
          <w:rPr>
            <w:rFonts w:ascii="Arial" w:hAnsi="Arial" w:cs="Arial"/>
          </w:rPr>
          <w:t>a</w:t>
        </w:r>
        <w:r w:rsidR="00594448" w:rsidRPr="00BB3B52">
          <w:rPr>
            <w:rFonts w:ascii="Arial" w:hAnsi="Arial" w:cs="Arial"/>
          </w:rPr>
          <w:t xml:space="preserve"> </w:t>
        </w:r>
      </w:ins>
      <w:r w:rsidRPr="00BB3B52">
        <w:rPr>
          <w:rFonts w:ascii="Arial" w:hAnsi="Arial" w:cs="Arial"/>
        </w:rPr>
        <w:t xml:space="preserve">narrow view of </w:t>
      </w:r>
      <w:r w:rsidR="00785D82">
        <w:rPr>
          <w:rFonts w:ascii="Arial" w:hAnsi="Arial" w:cs="Arial"/>
        </w:rPr>
        <w:t xml:space="preserve">its </w:t>
      </w:r>
      <w:r w:rsidRPr="00BB3B52">
        <w:rPr>
          <w:rFonts w:ascii="Arial" w:hAnsi="Arial" w:cs="Arial"/>
        </w:rPr>
        <w:t xml:space="preserve">compliance obligations.  This provides little assurance that ICANN will take the necessary action to enforce security standards.  The current SSR proposal appears heavy with good intentions, but provides few substantive details or assurances of action that would persuade the BC that it </w:t>
      </w:r>
      <w:proofErr w:type="gramStart"/>
      <w:r w:rsidRPr="00BB3B52">
        <w:rPr>
          <w:rFonts w:ascii="Arial" w:hAnsi="Arial" w:cs="Arial"/>
        </w:rPr>
        <w:t>will</w:t>
      </w:r>
      <w:proofErr w:type="gramEnd"/>
      <w:r w:rsidRPr="00BB3B52">
        <w:rPr>
          <w:rFonts w:ascii="Arial" w:hAnsi="Arial" w:cs="Arial"/>
        </w:rPr>
        <w:t xml:space="preserve"> be effective.</w:t>
      </w:r>
    </w:p>
    <w:p w14:paraId="02D10789" w14:textId="4BF81C0A" w:rsidR="00BB3B52" w:rsidRPr="00BB3B52" w:rsidRDefault="00BB3B52" w:rsidP="00A70E40">
      <w:pPr>
        <w:spacing w:before="100" w:beforeAutospacing="1" w:after="100" w:afterAutospacing="1" w:line="240" w:lineRule="auto"/>
        <w:rPr>
          <w:rFonts w:ascii="Arial" w:hAnsi="Arial" w:cs="Arial"/>
        </w:rPr>
      </w:pPr>
      <w:r w:rsidRPr="00BB3B52">
        <w:rPr>
          <w:rFonts w:ascii="Arial" w:hAnsi="Arial" w:cs="Arial"/>
        </w:rPr>
        <w:t xml:space="preserve">The introduction of new </w:t>
      </w:r>
      <w:proofErr w:type="spellStart"/>
      <w:r w:rsidRPr="00BB3B52">
        <w:rPr>
          <w:rFonts w:ascii="Arial" w:hAnsi="Arial" w:cs="Arial"/>
        </w:rPr>
        <w:t>gTLD</w:t>
      </w:r>
      <w:r w:rsidR="00785D82">
        <w:rPr>
          <w:rFonts w:ascii="Arial" w:hAnsi="Arial" w:cs="Arial"/>
        </w:rPr>
        <w:t>s</w:t>
      </w:r>
      <w:proofErr w:type="spellEnd"/>
      <w:r w:rsidRPr="00BB3B52">
        <w:rPr>
          <w:rFonts w:ascii="Arial" w:hAnsi="Arial" w:cs="Arial"/>
        </w:rPr>
        <w:t xml:space="preserve"> makes this a critically important moment for ICANN to develop a robust SSR plan that will protect e-commerce and promote security.  </w:t>
      </w:r>
      <w:r w:rsidR="00785D82">
        <w:rPr>
          <w:rFonts w:ascii="Arial" w:hAnsi="Arial" w:cs="Arial"/>
        </w:rPr>
        <w:t xml:space="preserve">This SSR Review is an excellent way to </w:t>
      </w:r>
      <w:del w:id="7" w:author="Mike O'Connor" w:date="2011-03-25T07:46:00Z">
        <w:r w:rsidR="00785D82" w:rsidDel="00BF62A2">
          <w:rPr>
            <w:rFonts w:ascii="Arial" w:hAnsi="Arial" w:cs="Arial"/>
          </w:rPr>
          <w:delText xml:space="preserve">highlight </w:delText>
        </w:r>
      </w:del>
      <w:ins w:id="8" w:author="Mike O'Connor" w:date="2011-03-25T07:46:00Z">
        <w:r w:rsidR="00BF62A2">
          <w:rPr>
            <w:rFonts w:ascii="Arial" w:hAnsi="Arial" w:cs="Arial"/>
          </w:rPr>
          <w:t xml:space="preserve">describe </w:t>
        </w:r>
      </w:ins>
      <w:r w:rsidR="00785D82">
        <w:rPr>
          <w:rFonts w:ascii="Arial" w:hAnsi="Arial" w:cs="Arial"/>
        </w:rPr>
        <w:t>shortfalls in current plans and compliance, and to recommend improvements that can be implemented before doubling or tripling the number of TLDs in use.</w:t>
      </w:r>
    </w:p>
    <w:p w14:paraId="15B545CF" w14:textId="77777777" w:rsidR="00C5385D" w:rsidRPr="00371666" w:rsidRDefault="00C5385D" w:rsidP="00A70E40">
      <w:pPr>
        <w:spacing w:before="100" w:beforeAutospacing="1" w:after="100" w:afterAutospacing="1" w:line="240" w:lineRule="auto"/>
        <w:rPr>
          <w:rFonts w:ascii="Arial" w:hAnsi="Arial" w:cs="Arial"/>
        </w:rPr>
      </w:pPr>
    </w:p>
    <w:p w14:paraId="7E225216" w14:textId="77777777" w:rsidR="00C5385D" w:rsidRDefault="00C5385D" w:rsidP="00A70E40">
      <w:pPr>
        <w:spacing w:before="100" w:beforeAutospacing="1" w:after="100" w:afterAutospacing="1" w:line="240" w:lineRule="auto"/>
        <w:rPr>
          <w:rFonts w:ascii="Arial" w:hAnsi="Arial" w:cs="Arial"/>
        </w:rPr>
      </w:pPr>
    </w:p>
    <w:p w14:paraId="0C062FCE" w14:textId="68673418" w:rsidR="00371666" w:rsidRPr="00371666" w:rsidRDefault="00F11BC1" w:rsidP="00A70E40">
      <w:pPr>
        <w:spacing w:before="100" w:beforeAutospacing="1" w:after="100" w:afterAutospacing="1" w:line="240" w:lineRule="auto"/>
        <w:rPr>
          <w:rFonts w:ascii="Arial" w:hAnsi="Arial" w:cs="Arial"/>
        </w:rPr>
      </w:pPr>
      <w:r w:rsidRPr="00371666">
        <w:rPr>
          <w:rFonts w:ascii="Arial" w:hAnsi="Arial" w:cs="Arial"/>
        </w:rPr>
        <w:t>The SSR RT is soliciting input from the community on its suggested set of issues</w:t>
      </w:r>
      <w:r w:rsidR="00C5385D">
        <w:rPr>
          <w:rFonts w:ascii="Arial" w:hAnsi="Arial" w:cs="Arial"/>
        </w:rPr>
        <w:t>:</w:t>
      </w:r>
    </w:p>
    <w:p w14:paraId="7ADA3D76" w14:textId="77777777" w:rsidR="00371666" w:rsidRPr="00785D82" w:rsidRDefault="00371666" w:rsidP="00A70E40">
      <w:pPr>
        <w:pStyle w:val="ListParagraph"/>
        <w:numPr>
          <w:ilvl w:val="0"/>
          <w:numId w:val="37"/>
        </w:numPr>
        <w:spacing w:before="120" w:after="100" w:afterAutospacing="1" w:line="240" w:lineRule="auto"/>
        <w:contextualSpacing w:val="0"/>
        <w:rPr>
          <w:rFonts w:ascii="Arial" w:hAnsi="Arial" w:cs="Arial"/>
        </w:rPr>
      </w:pPr>
      <w:r w:rsidRPr="00785D82">
        <w:rPr>
          <w:rFonts w:ascii="Arial" w:hAnsi="Arial" w:cs="Arial"/>
        </w:rPr>
        <w:t>Existing analysis of the impact of ICANN’s responsibilities, as stated in the bylaws and related documents, on the Stability, Security, and Resilience of the DNS.</w:t>
      </w:r>
    </w:p>
    <w:p w14:paraId="2174E0C3" w14:textId="653CE932" w:rsidR="00371666" w:rsidRPr="00785D82" w:rsidRDefault="00371666" w:rsidP="00A70E40">
      <w:pPr>
        <w:pStyle w:val="ListParagraph"/>
        <w:numPr>
          <w:ilvl w:val="0"/>
          <w:numId w:val="37"/>
        </w:numPr>
        <w:spacing w:before="120" w:after="100" w:afterAutospacing="1" w:line="240" w:lineRule="auto"/>
        <w:contextualSpacing w:val="0"/>
        <w:rPr>
          <w:rFonts w:ascii="Arial" w:hAnsi="Arial" w:cs="Arial"/>
        </w:rPr>
      </w:pPr>
      <w:r w:rsidRPr="00785D82">
        <w:rPr>
          <w:rFonts w:ascii="Arial" w:hAnsi="Arial" w:cs="Arial"/>
        </w:rPr>
        <w:t>Opinions on the limitations of the scope of ICANN’s responsibilities, as stated in the bylaws and related documents, on the Stability, Security, and Resilience of the DNS.</w:t>
      </w:r>
    </w:p>
    <w:p w14:paraId="1BDF6D49" w14:textId="6CCB0757" w:rsidR="00371666" w:rsidRPr="00785D82" w:rsidRDefault="00371666" w:rsidP="00A70E40">
      <w:pPr>
        <w:pStyle w:val="ListParagraph"/>
        <w:numPr>
          <w:ilvl w:val="0"/>
          <w:numId w:val="37"/>
        </w:numPr>
        <w:spacing w:before="120" w:after="100" w:afterAutospacing="1" w:line="240" w:lineRule="auto"/>
        <w:contextualSpacing w:val="0"/>
        <w:rPr>
          <w:rFonts w:ascii="Arial" w:hAnsi="Arial" w:cs="Arial"/>
        </w:rPr>
      </w:pPr>
      <w:r w:rsidRPr="00785D82">
        <w:rPr>
          <w:rFonts w:ascii="Arial" w:hAnsi="Arial" w:cs="Arial"/>
        </w:rPr>
        <w:t>Recent opinion on the DNS CERT proposal and on the need to coordinate/support detection and management of attacks/incidents to DNS</w:t>
      </w:r>
    </w:p>
    <w:p w14:paraId="65705831" w14:textId="43E58F30" w:rsidR="00371666" w:rsidRPr="00785D82" w:rsidRDefault="00371666" w:rsidP="00A70E40">
      <w:pPr>
        <w:pStyle w:val="ListParagraph"/>
        <w:numPr>
          <w:ilvl w:val="0"/>
          <w:numId w:val="37"/>
        </w:numPr>
        <w:spacing w:before="120" w:after="100" w:afterAutospacing="1" w:line="240" w:lineRule="auto"/>
        <w:contextualSpacing w:val="0"/>
        <w:rPr>
          <w:rFonts w:ascii="Arial" w:hAnsi="Arial" w:cs="Arial"/>
        </w:rPr>
      </w:pPr>
      <w:r w:rsidRPr="00785D82">
        <w:rPr>
          <w:rFonts w:ascii="Arial" w:hAnsi="Arial" w:cs="Arial"/>
        </w:rPr>
        <w:t>Experiences, difficulties, unexpected advantages, and lessons learned in the implementation of DNSSEC.</w:t>
      </w:r>
    </w:p>
    <w:p w14:paraId="21F4455E" w14:textId="58B30492" w:rsidR="00371666" w:rsidRPr="00785D82" w:rsidRDefault="00371666" w:rsidP="00A70E40">
      <w:pPr>
        <w:pStyle w:val="ListParagraph"/>
        <w:numPr>
          <w:ilvl w:val="0"/>
          <w:numId w:val="37"/>
        </w:numPr>
        <w:spacing w:before="120" w:after="100" w:afterAutospacing="1" w:line="240" w:lineRule="auto"/>
        <w:contextualSpacing w:val="0"/>
        <w:rPr>
          <w:rFonts w:ascii="Arial" w:hAnsi="Arial" w:cs="Arial"/>
        </w:rPr>
      </w:pPr>
      <w:r w:rsidRPr="00785D82">
        <w:rPr>
          <w:rFonts w:ascii="Arial" w:hAnsi="Arial" w:cs="Arial"/>
        </w:rPr>
        <w:t>Sources of risk analysis for the DNS, as well as contingency planning, business continuity planning (BCP) and related work for the DNS.</w:t>
      </w:r>
    </w:p>
    <w:p w14:paraId="3315DA67" w14:textId="66C33099" w:rsidR="00371666" w:rsidRPr="00785D82" w:rsidRDefault="00371666" w:rsidP="00A70E40">
      <w:pPr>
        <w:pStyle w:val="ListParagraph"/>
        <w:numPr>
          <w:ilvl w:val="0"/>
          <w:numId w:val="37"/>
        </w:numPr>
        <w:spacing w:before="120" w:after="100" w:afterAutospacing="1" w:line="240" w:lineRule="auto"/>
        <w:contextualSpacing w:val="0"/>
        <w:rPr>
          <w:rFonts w:ascii="Arial" w:hAnsi="Arial" w:cs="Arial"/>
        </w:rPr>
      </w:pPr>
      <w:r w:rsidRPr="00785D82">
        <w:rPr>
          <w:rFonts w:ascii="Arial" w:hAnsi="Arial" w:cs="Arial"/>
        </w:rPr>
        <w:t>Original solutions proposed to increase the Stability, Security, and Resilience of the DNS at the protocol level, including the design of the Root Server system.</w:t>
      </w:r>
    </w:p>
    <w:p w14:paraId="68685E2F" w14:textId="692C5C6F" w:rsidR="00371666" w:rsidRPr="00785D82" w:rsidRDefault="00371666" w:rsidP="00A70E40">
      <w:pPr>
        <w:pStyle w:val="ListParagraph"/>
        <w:numPr>
          <w:ilvl w:val="0"/>
          <w:numId w:val="37"/>
        </w:numPr>
        <w:spacing w:before="120" w:after="100" w:afterAutospacing="1" w:line="240" w:lineRule="auto"/>
        <w:contextualSpacing w:val="0"/>
        <w:rPr>
          <w:rFonts w:ascii="Arial" w:hAnsi="Arial" w:cs="Arial"/>
        </w:rPr>
      </w:pPr>
      <w:r w:rsidRPr="00785D82">
        <w:rPr>
          <w:rFonts w:ascii="Arial" w:hAnsi="Arial" w:cs="Arial"/>
        </w:rPr>
        <w:t>Processes used by DNS users and operators to guarantee that the Risk Analysis related to the DNS is comprehensive and updated.</w:t>
      </w:r>
    </w:p>
    <w:p w14:paraId="06F216D5" w14:textId="65E2FC04" w:rsidR="00371666" w:rsidRPr="00785D82" w:rsidRDefault="00371666" w:rsidP="00A70E40">
      <w:pPr>
        <w:pStyle w:val="ListParagraph"/>
        <w:numPr>
          <w:ilvl w:val="0"/>
          <w:numId w:val="37"/>
        </w:numPr>
        <w:spacing w:before="120" w:after="100" w:afterAutospacing="1" w:line="240" w:lineRule="auto"/>
        <w:contextualSpacing w:val="0"/>
        <w:rPr>
          <w:rFonts w:ascii="Arial" w:hAnsi="Arial" w:cs="Arial"/>
        </w:rPr>
      </w:pPr>
      <w:r w:rsidRPr="00785D82">
        <w:rPr>
          <w:rFonts w:ascii="Arial" w:hAnsi="Arial" w:cs="Arial"/>
        </w:rPr>
        <w:t>Analysis of the relationships of ICANN with “contracted parties” (registries and registrars) as well as others (</w:t>
      </w:r>
      <w:proofErr w:type="spellStart"/>
      <w:r w:rsidRPr="00785D82">
        <w:rPr>
          <w:rFonts w:ascii="Arial" w:hAnsi="Arial" w:cs="Arial"/>
        </w:rPr>
        <w:t>ccTLDs</w:t>
      </w:r>
      <w:proofErr w:type="spellEnd"/>
      <w:r w:rsidRPr="00785D82">
        <w:rPr>
          <w:rFonts w:ascii="Arial" w:hAnsi="Arial" w:cs="Arial"/>
        </w:rPr>
        <w:t xml:space="preserve"> not bound contractually to ICANN, Root Server </w:t>
      </w:r>
      <w:proofErr w:type="spellStart"/>
      <w:r w:rsidRPr="00785D82">
        <w:rPr>
          <w:rFonts w:ascii="Arial" w:hAnsi="Arial" w:cs="Arial"/>
        </w:rPr>
        <w:t>Operatorrs</w:t>
      </w:r>
      <w:proofErr w:type="spellEnd"/>
      <w:r w:rsidRPr="00785D82">
        <w:rPr>
          <w:rFonts w:ascii="Arial" w:hAnsi="Arial" w:cs="Arial"/>
        </w:rPr>
        <w:t>, etc.)</w:t>
      </w:r>
    </w:p>
    <w:p w14:paraId="1062901F" w14:textId="4FEB22A8" w:rsidR="00371666" w:rsidRPr="00785D82" w:rsidRDefault="00371666" w:rsidP="00A70E40">
      <w:pPr>
        <w:pStyle w:val="ListParagraph"/>
        <w:numPr>
          <w:ilvl w:val="0"/>
          <w:numId w:val="37"/>
        </w:numPr>
        <w:spacing w:before="120" w:after="100" w:afterAutospacing="1" w:line="240" w:lineRule="auto"/>
        <w:contextualSpacing w:val="0"/>
        <w:rPr>
          <w:rFonts w:ascii="Arial" w:hAnsi="Arial" w:cs="Arial"/>
        </w:rPr>
      </w:pPr>
      <w:r w:rsidRPr="00785D82">
        <w:rPr>
          <w:rFonts w:ascii="Arial" w:hAnsi="Arial" w:cs="Arial"/>
        </w:rPr>
        <w:t>Involvement, present or possible, of non-ICANN entities in the design, implementation, operation, and evolution of the DNS, in its potential impact on the Stability, Security, and Resilience of the DNS.</w:t>
      </w:r>
    </w:p>
    <w:p w14:paraId="303FA538" w14:textId="0A9D74E1" w:rsidR="00371666" w:rsidRPr="00785D82" w:rsidRDefault="00371666" w:rsidP="00A70E40">
      <w:pPr>
        <w:pStyle w:val="ListParagraph"/>
        <w:numPr>
          <w:ilvl w:val="0"/>
          <w:numId w:val="37"/>
        </w:numPr>
        <w:spacing w:before="120" w:after="100" w:afterAutospacing="1" w:line="240" w:lineRule="auto"/>
        <w:contextualSpacing w:val="0"/>
        <w:rPr>
          <w:rFonts w:ascii="Arial" w:hAnsi="Arial" w:cs="Arial"/>
        </w:rPr>
      </w:pPr>
      <w:r w:rsidRPr="00785D82">
        <w:rPr>
          <w:rFonts w:ascii="Arial" w:hAnsi="Arial" w:cs="Arial"/>
        </w:rPr>
        <w:t>Solutions/Proposals on Root Server Governance, including transparency, accountability, security/performance measurements, policies, accessibility and the opportunity to have more RS operators</w:t>
      </w:r>
    </w:p>
    <w:p w14:paraId="24324906" w14:textId="55999A27" w:rsidR="008B1093" w:rsidRPr="00785D82" w:rsidRDefault="00371666" w:rsidP="00A70E40">
      <w:pPr>
        <w:pStyle w:val="ListParagraph"/>
        <w:numPr>
          <w:ilvl w:val="0"/>
          <w:numId w:val="37"/>
        </w:numPr>
        <w:spacing w:before="120" w:after="100" w:afterAutospacing="1" w:line="240" w:lineRule="auto"/>
        <w:contextualSpacing w:val="0"/>
        <w:rPr>
          <w:rFonts w:ascii="Arial" w:hAnsi="Arial" w:cs="Arial"/>
        </w:rPr>
      </w:pPr>
      <w:r w:rsidRPr="00785D82">
        <w:rPr>
          <w:rFonts w:ascii="Arial" w:hAnsi="Arial" w:cs="Arial"/>
        </w:rPr>
        <w:t>Studies or informed opinion related to large-scale risks that can alter the environment of the DNS, and indicators, metrics or harbingers of such risks, including models/frameworks to measure Security, Stability and Resilience of the DNS as a system.</w:t>
      </w:r>
    </w:p>
    <w:p w14:paraId="38282F4A" w14:textId="77777777" w:rsidR="008B1093" w:rsidRPr="00371666" w:rsidRDefault="008B1093" w:rsidP="00A70E40">
      <w:pPr>
        <w:spacing w:before="100" w:beforeAutospacing="1" w:after="100" w:afterAutospacing="1" w:line="240" w:lineRule="auto"/>
        <w:ind w:left="30"/>
        <w:rPr>
          <w:rFonts w:ascii="Arial" w:hAnsi="Arial" w:cs="Arial"/>
        </w:rPr>
      </w:pPr>
    </w:p>
    <w:p w14:paraId="0F883209" w14:textId="42314307" w:rsidR="008B1093" w:rsidRPr="00371666" w:rsidRDefault="00BB3B52" w:rsidP="00A70E40">
      <w:pPr>
        <w:spacing w:before="100" w:beforeAutospacing="1" w:after="100" w:afterAutospacing="1" w:line="240" w:lineRule="auto"/>
        <w:ind w:left="30"/>
        <w:rPr>
          <w:rFonts w:ascii="Arial" w:hAnsi="Arial" w:cs="Arial"/>
        </w:rPr>
      </w:pPr>
      <w:r>
        <w:rPr>
          <w:rFonts w:ascii="Arial" w:hAnsi="Arial" w:cs="Arial"/>
        </w:rPr>
        <w:t xml:space="preserve">Each of these issues </w:t>
      </w:r>
      <w:r w:rsidR="00A70E40">
        <w:rPr>
          <w:rFonts w:ascii="Arial" w:hAnsi="Arial" w:cs="Arial"/>
        </w:rPr>
        <w:t>is</w:t>
      </w:r>
      <w:r>
        <w:rPr>
          <w:rFonts w:ascii="Arial" w:hAnsi="Arial" w:cs="Arial"/>
        </w:rPr>
        <w:t xml:space="preserve"> addressed below.</w:t>
      </w:r>
    </w:p>
    <w:p w14:paraId="76F43ADD" w14:textId="0319AFEA" w:rsidR="00BB3B52" w:rsidRDefault="004D011A" w:rsidP="00A70E40">
      <w:pPr>
        <w:spacing w:before="100" w:beforeAutospacing="1" w:after="100" w:afterAutospacing="1" w:line="240" w:lineRule="auto"/>
        <w:rPr>
          <w:rFonts w:ascii="Arial" w:hAnsi="Arial" w:cs="Arial"/>
        </w:rPr>
      </w:pPr>
      <w:r w:rsidRPr="00371666">
        <w:rPr>
          <w:rFonts w:ascii="Arial" w:hAnsi="Arial" w:cs="Arial"/>
        </w:rPr>
        <w:br w:type="page"/>
      </w:r>
    </w:p>
    <w:p w14:paraId="17E85895" w14:textId="7254C4E2" w:rsidR="00BB3B52" w:rsidRPr="00BB3B52" w:rsidDel="00BF62A2" w:rsidRDefault="00785D82" w:rsidP="00A70E40">
      <w:pPr>
        <w:pStyle w:val="Default"/>
        <w:spacing w:before="100" w:beforeAutospacing="1" w:after="100" w:afterAutospacing="1"/>
        <w:rPr>
          <w:del w:id="9" w:author="Mike O'Connor" w:date="2011-03-25T07:53:00Z"/>
          <w:rFonts w:ascii="Arial" w:hAnsi="Arial" w:cs="Arial"/>
          <w:b/>
          <w:sz w:val="22"/>
          <w:szCs w:val="22"/>
        </w:rPr>
      </w:pPr>
      <w:r>
        <w:rPr>
          <w:rFonts w:ascii="Arial" w:hAnsi="Arial" w:cs="Arial"/>
          <w:b/>
          <w:sz w:val="22"/>
          <w:szCs w:val="22"/>
        </w:rPr>
        <w:lastRenderedPageBreak/>
        <w:t xml:space="preserve">1. </w:t>
      </w:r>
      <w:r w:rsidR="00BB3B52" w:rsidRPr="00BB3B52">
        <w:rPr>
          <w:rFonts w:ascii="Arial" w:hAnsi="Arial" w:cs="Arial"/>
          <w:b/>
          <w:sz w:val="22"/>
          <w:szCs w:val="22"/>
        </w:rPr>
        <w:t xml:space="preserve">Analysis of the impact of ICANN’s responsibilities, as stated in the bylaws and related documents, on the Stability, Security, and Resilience of the </w:t>
      </w:r>
      <w:proofErr w:type="spellStart"/>
      <w:r w:rsidR="00BB3B52" w:rsidRPr="00BB3B52">
        <w:rPr>
          <w:rFonts w:ascii="Arial" w:hAnsi="Arial" w:cs="Arial"/>
          <w:b/>
          <w:sz w:val="22"/>
          <w:szCs w:val="22"/>
        </w:rPr>
        <w:t>DNS</w:t>
      </w:r>
      <w:del w:id="10" w:author="Mike O'Connor" w:date="2011-03-25T07:53:00Z">
        <w:r w:rsidR="00BB3B52" w:rsidRPr="00BB3B52" w:rsidDel="00BF62A2">
          <w:rPr>
            <w:rFonts w:ascii="Arial" w:hAnsi="Arial" w:cs="Arial"/>
            <w:b/>
            <w:sz w:val="22"/>
            <w:szCs w:val="22"/>
          </w:rPr>
          <w:delText xml:space="preserve"> </w:delText>
        </w:r>
      </w:del>
    </w:p>
    <w:p w14:paraId="479B0DB1" w14:textId="142F21EA" w:rsidR="00BB3B52" w:rsidDel="00BF62A2" w:rsidRDefault="00BB3B52" w:rsidP="00BF62A2">
      <w:pPr>
        <w:pStyle w:val="Default"/>
        <w:spacing w:before="100" w:beforeAutospacing="1" w:after="100" w:afterAutospacing="1"/>
        <w:rPr>
          <w:del w:id="11" w:author="Mike O'Connor" w:date="2011-03-25T07:48:00Z"/>
          <w:rFonts w:ascii="Arial" w:hAnsi="Arial" w:cs="Arial"/>
          <w:b/>
          <w:sz w:val="22"/>
          <w:szCs w:val="22"/>
        </w:rPr>
        <w:pPrChange w:id="12" w:author="Mike O'Connor" w:date="2011-03-25T07:53:00Z">
          <w:pPr>
            <w:pStyle w:val="Default"/>
            <w:spacing w:before="100" w:beforeAutospacing="1" w:after="100" w:afterAutospacing="1"/>
            <w:ind w:left="720"/>
          </w:pPr>
        </w:pPrChange>
      </w:pPr>
    </w:p>
    <w:p w14:paraId="5ADD76B7" w14:textId="580C0AE7" w:rsidR="00785D82" w:rsidRDefault="00BF62A2" w:rsidP="00BF62A2">
      <w:pPr>
        <w:pStyle w:val="Default"/>
        <w:spacing w:before="100" w:beforeAutospacing="1" w:after="100" w:afterAutospacing="1"/>
        <w:rPr>
          <w:ins w:id="13" w:author="Mike O'Connor" w:date="2011-03-25T07:50:00Z"/>
          <w:rFonts w:ascii="Arial" w:hAnsi="Arial" w:cs="Arial"/>
          <w:sz w:val="22"/>
          <w:szCs w:val="22"/>
        </w:rPr>
        <w:pPrChange w:id="14" w:author="Mike O'Connor" w:date="2011-03-25T07:53:00Z">
          <w:pPr>
            <w:pStyle w:val="Default"/>
            <w:spacing w:before="100" w:beforeAutospacing="1" w:after="100" w:afterAutospacing="1"/>
            <w:ind w:left="360"/>
          </w:pPr>
        </w:pPrChange>
      </w:pPr>
      <w:ins w:id="15" w:author="Mike O'Connor" w:date="2011-03-25T07:49:00Z">
        <w:r>
          <w:rPr>
            <w:rFonts w:ascii="Arial" w:hAnsi="Arial" w:cs="Arial"/>
            <w:sz w:val="22"/>
            <w:szCs w:val="22"/>
          </w:rPr>
          <w:t>The</w:t>
        </w:r>
        <w:proofErr w:type="spellEnd"/>
        <w:r>
          <w:rPr>
            <w:rFonts w:ascii="Arial" w:hAnsi="Arial" w:cs="Arial"/>
            <w:sz w:val="22"/>
            <w:szCs w:val="22"/>
          </w:rPr>
          <w:t xml:space="preserve"> lack of understanding and agreement</w:t>
        </w:r>
      </w:ins>
      <w:ins w:id="16" w:author="Mike O'Connor" w:date="2011-03-25T07:48:00Z">
        <w:r>
          <w:rPr>
            <w:rFonts w:ascii="Arial" w:hAnsi="Arial" w:cs="Arial"/>
            <w:sz w:val="22"/>
            <w:szCs w:val="22"/>
          </w:rPr>
          <w:t xml:space="preserve"> of the scope</w:t>
        </w:r>
      </w:ins>
      <w:ins w:id="17" w:author="Mike O'Connor" w:date="2011-03-25T07:49:00Z">
        <w:r>
          <w:rPr>
            <w:rFonts w:ascii="Arial" w:hAnsi="Arial" w:cs="Arial"/>
            <w:sz w:val="22"/>
            <w:szCs w:val="22"/>
          </w:rPr>
          <w:t xml:space="preserve"> and nature of ICANN’s </w:t>
        </w:r>
      </w:ins>
      <w:ins w:id="18" w:author="Mike O'Connor" w:date="2011-03-25T07:54:00Z">
        <w:r>
          <w:rPr>
            <w:rFonts w:ascii="Arial" w:hAnsi="Arial" w:cs="Arial"/>
            <w:sz w:val="22"/>
            <w:szCs w:val="22"/>
          </w:rPr>
          <w:t xml:space="preserve">SSR </w:t>
        </w:r>
      </w:ins>
      <w:ins w:id="19" w:author="Mike O'Connor" w:date="2011-03-25T07:49:00Z">
        <w:r>
          <w:rPr>
            <w:rFonts w:ascii="Arial" w:hAnsi="Arial" w:cs="Arial"/>
            <w:sz w:val="22"/>
            <w:szCs w:val="22"/>
          </w:rPr>
          <w:t>role has been</w:t>
        </w:r>
      </w:ins>
      <w:ins w:id="20" w:author="Mike O'Connor" w:date="2011-03-25T07:48:00Z">
        <w:r>
          <w:rPr>
            <w:rFonts w:ascii="Arial" w:hAnsi="Arial" w:cs="Arial"/>
            <w:sz w:val="22"/>
            <w:szCs w:val="22"/>
          </w:rPr>
          <w:t xml:space="preserve"> </w:t>
        </w:r>
      </w:ins>
      <w:ins w:id="21" w:author="Mike O'Connor" w:date="2011-03-25T07:49:00Z">
        <w:r>
          <w:rPr>
            <w:rFonts w:ascii="Arial" w:hAnsi="Arial" w:cs="Arial"/>
            <w:sz w:val="22"/>
            <w:szCs w:val="22"/>
          </w:rPr>
          <w:t>o</w:t>
        </w:r>
      </w:ins>
      <w:ins w:id="22" w:author="Mike O'Connor" w:date="2011-03-25T07:48:00Z">
        <w:r w:rsidRPr="00BF62A2">
          <w:rPr>
            <w:rFonts w:ascii="Arial" w:hAnsi="Arial" w:cs="Arial"/>
            <w:sz w:val="22"/>
            <w:szCs w:val="22"/>
            <w:rPrChange w:id="23" w:author="Mike O'Connor" w:date="2011-03-25T07:48:00Z">
              <w:rPr>
                <w:rFonts w:ascii="Arial" w:hAnsi="Arial" w:cs="Arial"/>
                <w:b/>
                <w:sz w:val="22"/>
                <w:szCs w:val="22"/>
              </w:rPr>
            </w:rPrChange>
          </w:rPr>
          <w:t xml:space="preserve">ne of the </w:t>
        </w:r>
        <w:r>
          <w:rPr>
            <w:rFonts w:ascii="Arial" w:hAnsi="Arial" w:cs="Arial"/>
            <w:sz w:val="22"/>
            <w:szCs w:val="22"/>
          </w:rPr>
          <w:t xml:space="preserve">most persistent problems in various </w:t>
        </w:r>
      </w:ins>
      <w:ins w:id="24" w:author="Mike O'Connor" w:date="2011-03-25T07:50:00Z">
        <w:r>
          <w:rPr>
            <w:rFonts w:ascii="Arial" w:hAnsi="Arial" w:cs="Arial"/>
            <w:sz w:val="22"/>
            <w:szCs w:val="22"/>
          </w:rPr>
          <w:t xml:space="preserve">recent </w:t>
        </w:r>
      </w:ins>
      <w:ins w:id="25" w:author="Mike O'Connor" w:date="2011-03-25T07:54:00Z">
        <w:r w:rsidR="001314A7">
          <w:rPr>
            <w:rFonts w:ascii="Arial" w:hAnsi="Arial" w:cs="Arial"/>
            <w:sz w:val="22"/>
            <w:szCs w:val="22"/>
          </w:rPr>
          <w:t xml:space="preserve">policy-making </w:t>
        </w:r>
      </w:ins>
      <w:ins w:id="26" w:author="Mike O'Connor" w:date="2011-03-25T07:48:00Z">
        <w:r>
          <w:rPr>
            <w:rFonts w:ascii="Arial" w:hAnsi="Arial" w:cs="Arial"/>
            <w:sz w:val="22"/>
            <w:szCs w:val="22"/>
          </w:rPr>
          <w:t xml:space="preserve">discussions </w:t>
        </w:r>
      </w:ins>
      <w:ins w:id="27" w:author="Mike O'Connor" w:date="2011-03-25T07:54:00Z">
        <w:r w:rsidR="001314A7">
          <w:rPr>
            <w:rFonts w:ascii="Arial" w:hAnsi="Arial" w:cs="Arial"/>
            <w:sz w:val="22"/>
            <w:szCs w:val="22"/>
          </w:rPr>
          <w:t>in this area</w:t>
        </w:r>
      </w:ins>
      <w:ins w:id="28" w:author="Mike O'Connor" w:date="2011-03-25T07:48:00Z">
        <w:r>
          <w:rPr>
            <w:rFonts w:ascii="Arial" w:hAnsi="Arial" w:cs="Arial"/>
            <w:sz w:val="22"/>
            <w:szCs w:val="22"/>
          </w:rPr>
          <w:t>.</w:t>
        </w:r>
      </w:ins>
      <w:ins w:id="29" w:author="Mike O'Connor" w:date="2011-03-25T07:50:00Z">
        <w:r w:rsidR="001314A7">
          <w:rPr>
            <w:rFonts w:ascii="Arial" w:hAnsi="Arial" w:cs="Arial"/>
            <w:sz w:val="22"/>
            <w:szCs w:val="22"/>
          </w:rPr>
          <w:t xml:space="preserve">  The HSTLD-AG </w:t>
        </w:r>
        <w:r>
          <w:rPr>
            <w:rFonts w:ascii="Arial" w:hAnsi="Arial" w:cs="Arial"/>
            <w:sz w:val="22"/>
            <w:szCs w:val="22"/>
          </w:rPr>
          <w:t>is a good example of a working group that had a very difficult time with these issues and, as a result, arrived at a less-than-satisfactory outcome for almost all parties involved.</w:t>
        </w:r>
      </w:ins>
    </w:p>
    <w:p w14:paraId="084AB23C" w14:textId="490267BF" w:rsidR="00BF62A2" w:rsidRPr="001314A7" w:rsidRDefault="00BF62A2" w:rsidP="00BF62A2">
      <w:pPr>
        <w:pStyle w:val="Default"/>
        <w:spacing w:before="100" w:beforeAutospacing="1" w:after="100" w:afterAutospacing="1"/>
        <w:rPr>
          <w:rFonts w:ascii="Arial" w:hAnsi="Arial" w:cs="Arial"/>
          <w:sz w:val="22"/>
          <w:szCs w:val="22"/>
        </w:rPr>
        <w:pPrChange w:id="30" w:author="Mike O'Connor" w:date="2011-03-25T07:53:00Z">
          <w:pPr>
            <w:pStyle w:val="Default"/>
            <w:spacing w:before="100" w:beforeAutospacing="1" w:after="100" w:afterAutospacing="1"/>
            <w:ind w:left="360"/>
          </w:pPr>
        </w:pPrChange>
      </w:pPr>
      <w:ins w:id="31" w:author="Mike O'Connor" w:date="2011-03-25T07:51:00Z">
        <w:r>
          <w:rPr>
            <w:rFonts w:ascii="Arial" w:hAnsi="Arial" w:cs="Arial"/>
            <w:sz w:val="22"/>
            <w:szCs w:val="22"/>
          </w:rPr>
          <w:t xml:space="preserve">The BC strongly supports a </w:t>
        </w:r>
      </w:ins>
      <w:ins w:id="32" w:author="Mike O'Connor" w:date="2011-03-25T07:52:00Z">
        <w:r>
          <w:rPr>
            <w:rFonts w:ascii="Arial" w:hAnsi="Arial" w:cs="Arial"/>
            <w:sz w:val="22"/>
            <w:szCs w:val="22"/>
          </w:rPr>
          <w:t>rigorous</w:t>
        </w:r>
      </w:ins>
      <w:ins w:id="33" w:author="Mike O'Connor" w:date="2011-03-25T07:51:00Z">
        <w:r>
          <w:rPr>
            <w:rFonts w:ascii="Arial" w:hAnsi="Arial" w:cs="Arial"/>
            <w:sz w:val="22"/>
            <w:szCs w:val="22"/>
          </w:rPr>
          <w:t xml:space="preserve"> </w:t>
        </w:r>
      </w:ins>
      <w:ins w:id="34" w:author="Mike O'Connor" w:date="2011-03-25T07:52:00Z">
        <w:r>
          <w:rPr>
            <w:rFonts w:ascii="Arial" w:hAnsi="Arial" w:cs="Arial"/>
            <w:sz w:val="22"/>
            <w:szCs w:val="22"/>
          </w:rPr>
          <w:t>analysis of this topic.</w:t>
        </w:r>
      </w:ins>
    </w:p>
    <w:p w14:paraId="7D203912" w14:textId="77777777" w:rsidR="00785D82" w:rsidRPr="00BB3B52" w:rsidRDefault="00785D82" w:rsidP="00A70E40">
      <w:pPr>
        <w:pStyle w:val="Default"/>
        <w:spacing w:before="100" w:beforeAutospacing="1" w:after="100" w:afterAutospacing="1"/>
        <w:ind w:left="720"/>
        <w:rPr>
          <w:rFonts w:ascii="Arial" w:hAnsi="Arial" w:cs="Arial"/>
          <w:b/>
          <w:sz w:val="22"/>
          <w:szCs w:val="22"/>
        </w:rPr>
      </w:pPr>
    </w:p>
    <w:p w14:paraId="226916AB" w14:textId="39120C4F" w:rsidR="00BB3B52" w:rsidRPr="00BB3B52" w:rsidRDefault="00785D82" w:rsidP="00A70E40">
      <w:pPr>
        <w:pStyle w:val="Default"/>
        <w:spacing w:before="100" w:beforeAutospacing="1" w:after="100" w:afterAutospacing="1"/>
        <w:rPr>
          <w:rFonts w:ascii="Arial" w:hAnsi="Arial" w:cs="Arial"/>
          <w:b/>
          <w:sz w:val="22"/>
          <w:szCs w:val="22"/>
        </w:rPr>
      </w:pPr>
      <w:r>
        <w:rPr>
          <w:rFonts w:ascii="Arial" w:hAnsi="Arial" w:cs="Arial"/>
          <w:b/>
          <w:sz w:val="22"/>
          <w:szCs w:val="22"/>
        </w:rPr>
        <w:t xml:space="preserve">2. </w:t>
      </w:r>
      <w:r w:rsidR="00BB3B52" w:rsidRPr="00BB3B52">
        <w:rPr>
          <w:rFonts w:ascii="Arial" w:hAnsi="Arial" w:cs="Arial"/>
          <w:b/>
          <w:sz w:val="22"/>
          <w:szCs w:val="22"/>
        </w:rPr>
        <w:t xml:space="preserve">Opinions on the limitations of the scope of ICANN’s responsibilities, as stated in the bylaws and related documents, on the Stability, Security, and Resilience of the DNS. </w:t>
      </w:r>
    </w:p>
    <w:p w14:paraId="30B137C0" w14:textId="77777777" w:rsidR="00BB3B52" w:rsidRPr="00BB3B52" w:rsidRDefault="00BB3B52" w:rsidP="00A70E40">
      <w:pPr>
        <w:autoSpaceDE w:val="0"/>
        <w:autoSpaceDN w:val="0"/>
        <w:adjustRightInd w:val="0"/>
        <w:spacing w:before="100" w:beforeAutospacing="1" w:after="100" w:afterAutospacing="1" w:line="240" w:lineRule="auto"/>
        <w:rPr>
          <w:rFonts w:ascii="Arial" w:hAnsi="Arial" w:cs="Arial"/>
        </w:rPr>
      </w:pPr>
      <w:commentRangeStart w:id="35"/>
      <w:r w:rsidRPr="00BB3B52">
        <w:rPr>
          <w:rFonts w:ascii="Arial" w:hAnsi="Arial" w:cs="Arial"/>
        </w:rPr>
        <w:t xml:space="preserve">DNS abuse </w:t>
      </w:r>
      <w:commentRangeEnd w:id="35"/>
      <w:r w:rsidR="001314A7">
        <w:rPr>
          <w:rStyle w:val="CommentReference"/>
          <w:rFonts w:ascii="Cambria" w:eastAsia="MS Mincho" w:hAnsi="Cambria"/>
        </w:rPr>
        <w:commentReference w:id="35"/>
      </w:r>
      <w:r w:rsidRPr="00BB3B52">
        <w:rPr>
          <w:rFonts w:ascii="Arial" w:hAnsi="Arial" w:cs="Arial"/>
        </w:rPr>
        <w:t>is pervasive, costly to mitigate, and becoming increasingly complex.   It is not “going away” and cannot be ignored.</w:t>
      </w:r>
    </w:p>
    <w:p w14:paraId="4C680B6B" w14:textId="35EFDDB1" w:rsidR="00BB3B52" w:rsidRPr="00BB3B52" w:rsidRDefault="00BB3B52" w:rsidP="00A70E40">
      <w:pPr>
        <w:autoSpaceDE w:val="0"/>
        <w:autoSpaceDN w:val="0"/>
        <w:adjustRightInd w:val="0"/>
        <w:spacing w:before="100" w:beforeAutospacing="1" w:after="100" w:afterAutospacing="1" w:line="240" w:lineRule="auto"/>
        <w:rPr>
          <w:rFonts w:ascii="Arial" w:hAnsi="Arial" w:cs="Arial"/>
        </w:rPr>
      </w:pPr>
      <w:r w:rsidRPr="00BB3B52">
        <w:rPr>
          <w:rFonts w:ascii="Arial" w:hAnsi="Arial" w:cs="Arial"/>
        </w:rPr>
        <w:t xml:space="preserve">Cybercriminals </w:t>
      </w:r>
      <w:commentRangeStart w:id="36"/>
      <w:r w:rsidRPr="00BB3B52">
        <w:rPr>
          <w:rFonts w:ascii="Arial" w:hAnsi="Arial" w:cs="Arial"/>
        </w:rPr>
        <w:t xml:space="preserve">target BC members </w:t>
      </w:r>
      <w:commentRangeEnd w:id="36"/>
      <w:r w:rsidR="001314A7">
        <w:rPr>
          <w:rStyle w:val="CommentReference"/>
          <w:rFonts w:ascii="Cambria" w:eastAsia="MS Mincho" w:hAnsi="Cambria"/>
        </w:rPr>
        <w:commentReference w:id="36"/>
      </w:r>
      <w:r w:rsidRPr="00BB3B52">
        <w:rPr>
          <w:rFonts w:ascii="Arial" w:hAnsi="Arial" w:cs="Arial"/>
        </w:rPr>
        <w:t xml:space="preserve">because they are seeking “high value” targets where there are significant users and financial resources.  The BC members represent companies that are among the most popular by Internet users, the very public with whom ICANN has stated it shares a “mission of public trust”.   While </w:t>
      </w:r>
      <w:del w:id="37" w:author="Mike O'Connor" w:date="2011-03-25T07:57:00Z">
        <w:r w:rsidRPr="00BB3B52" w:rsidDel="001314A7">
          <w:rPr>
            <w:rFonts w:ascii="Arial" w:hAnsi="Arial" w:cs="Arial"/>
          </w:rPr>
          <w:delText xml:space="preserve">the </w:delText>
        </w:r>
      </w:del>
      <w:r w:rsidRPr="00BB3B52">
        <w:rPr>
          <w:rFonts w:ascii="Arial" w:hAnsi="Arial" w:cs="Arial"/>
        </w:rPr>
        <w:t xml:space="preserve">BC members applaud the start of a dialogue on SSR, the scope of </w:t>
      </w:r>
      <w:proofErr w:type="gramStart"/>
      <w:r w:rsidRPr="00BB3B52">
        <w:rPr>
          <w:rFonts w:ascii="Arial" w:hAnsi="Arial" w:cs="Arial"/>
        </w:rPr>
        <w:t>attacks  against</w:t>
      </w:r>
      <w:proofErr w:type="gramEnd"/>
      <w:r w:rsidRPr="00BB3B52">
        <w:rPr>
          <w:rFonts w:ascii="Arial" w:hAnsi="Arial" w:cs="Arial"/>
        </w:rPr>
        <w:t xml:space="preserve"> BC members creates an urgency for specific and tangible assistance rather than the ambiguous “good intentions” found in the SSR plan.  This is a security crisis for which ICANN can and should perform a significant role.  The current SSR Plan fails to provide definitive and actionable steps that will allow ICANN to </w:t>
      </w:r>
      <w:del w:id="38" w:author="Mike O'Connor" w:date="2011-03-25T07:58:00Z">
        <w:r w:rsidRPr="00BB3B52" w:rsidDel="001314A7">
          <w:rPr>
            <w:rFonts w:ascii="Arial" w:hAnsi="Arial" w:cs="Arial"/>
          </w:rPr>
          <w:delText xml:space="preserve">eliminate </w:delText>
        </w:r>
      </w:del>
      <w:ins w:id="39" w:author="Mike O'Connor" w:date="2011-03-25T07:58:00Z">
        <w:r w:rsidR="001314A7">
          <w:rPr>
            <w:rFonts w:ascii="Arial" w:hAnsi="Arial" w:cs="Arial"/>
          </w:rPr>
          <w:t>address</w:t>
        </w:r>
        <w:r w:rsidR="001314A7" w:rsidRPr="00BB3B52">
          <w:rPr>
            <w:rFonts w:ascii="Arial" w:hAnsi="Arial" w:cs="Arial"/>
          </w:rPr>
          <w:t xml:space="preserve"> </w:t>
        </w:r>
      </w:ins>
      <w:r w:rsidRPr="00BB3B52">
        <w:rPr>
          <w:rFonts w:ascii="Arial" w:hAnsi="Arial" w:cs="Arial"/>
        </w:rPr>
        <w:t xml:space="preserve">the DNS abuse environment that allows for these cyber threats to become pervasive.   </w:t>
      </w:r>
    </w:p>
    <w:p w14:paraId="444C0EE6" w14:textId="3890AA2B" w:rsidR="00BB3B52" w:rsidRPr="00BB3B52" w:rsidRDefault="00BB3B52" w:rsidP="00A70E40">
      <w:pPr>
        <w:autoSpaceDE w:val="0"/>
        <w:autoSpaceDN w:val="0"/>
        <w:adjustRightInd w:val="0"/>
        <w:spacing w:before="100" w:beforeAutospacing="1" w:after="100" w:afterAutospacing="1" w:line="240" w:lineRule="auto"/>
        <w:rPr>
          <w:rFonts w:ascii="Arial" w:hAnsi="Arial" w:cs="Arial"/>
        </w:rPr>
      </w:pPr>
      <w:r w:rsidRPr="00BB3B52">
        <w:rPr>
          <w:rFonts w:ascii="Arial" w:hAnsi="Arial" w:cs="Arial"/>
        </w:rPr>
        <w:t xml:space="preserve">ICANN’s ambiguous security plan is of even greater concern considering the critical period of expansion and change in the DNS.   The introduction of new </w:t>
      </w:r>
      <w:proofErr w:type="spellStart"/>
      <w:r w:rsidRPr="00BB3B52">
        <w:rPr>
          <w:rFonts w:ascii="Arial" w:hAnsi="Arial" w:cs="Arial"/>
        </w:rPr>
        <w:t>gTLD</w:t>
      </w:r>
      <w:ins w:id="40" w:author="Mike O'Connor" w:date="2011-03-25T08:02:00Z">
        <w:r w:rsidR="001314A7">
          <w:rPr>
            <w:rFonts w:ascii="Arial" w:hAnsi="Arial" w:cs="Arial"/>
          </w:rPr>
          <w:t>s</w:t>
        </w:r>
      </w:ins>
      <w:proofErr w:type="spellEnd"/>
      <w:r w:rsidRPr="00BB3B52">
        <w:rPr>
          <w:rFonts w:ascii="Arial" w:hAnsi="Arial" w:cs="Arial"/>
        </w:rPr>
        <w:t xml:space="preserve"> </w:t>
      </w:r>
      <w:del w:id="41" w:author="Mike O'Connor" w:date="2011-03-25T08:06:00Z">
        <w:r w:rsidRPr="00BB3B52" w:rsidDel="00042CFC">
          <w:rPr>
            <w:rFonts w:ascii="Arial" w:hAnsi="Arial" w:cs="Arial"/>
          </w:rPr>
          <w:delText xml:space="preserve">will </w:delText>
        </w:r>
      </w:del>
      <w:ins w:id="42" w:author="Mike O'Connor" w:date="2011-03-25T08:06:00Z">
        <w:r w:rsidR="00042CFC">
          <w:rPr>
            <w:rFonts w:ascii="Arial" w:hAnsi="Arial" w:cs="Arial"/>
          </w:rPr>
          <w:t>may</w:t>
        </w:r>
        <w:r w:rsidR="00042CFC" w:rsidRPr="00BB3B52">
          <w:rPr>
            <w:rFonts w:ascii="Arial" w:hAnsi="Arial" w:cs="Arial"/>
          </w:rPr>
          <w:t xml:space="preserve"> </w:t>
        </w:r>
      </w:ins>
      <w:r w:rsidRPr="00BB3B52">
        <w:rPr>
          <w:rFonts w:ascii="Arial" w:hAnsi="Arial" w:cs="Arial"/>
        </w:rPr>
        <w:t xml:space="preserve">expand the environment and opportunities for online fraud beyond the current critical levels that have already been noted.   While the BC supports a free market open to new </w:t>
      </w:r>
      <w:proofErr w:type="spellStart"/>
      <w:r w:rsidRPr="00BB3B52">
        <w:rPr>
          <w:rFonts w:ascii="Arial" w:hAnsi="Arial" w:cs="Arial"/>
        </w:rPr>
        <w:t>gTLD</w:t>
      </w:r>
      <w:ins w:id="43" w:author="Mike O'Connor" w:date="2011-03-25T08:02:00Z">
        <w:r w:rsidR="001314A7">
          <w:rPr>
            <w:rFonts w:ascii="Arial" w:hAnsi="Arial" w:cs="Arial"/>
          </w:rPr>
          <w:t>s</w:t>
        </w:r>
      </w:ins>
      <w:proofErr w:type="spellEnd"/>
      <w:r w:rsidRPr="00BB3B52">
        <w:rPr>
          <w:rFonts w:ascii="Arial" w:hAnsi="Arial" w:cs="Arial"/>
        </w:rPr>
        <w:t xml:space="preserve"> and does not advocate further unnecessary delay, it is critical that these security concerns be more carefully considered in any SSR plan.  To fail to do so </w:t>
      </w:r>
      <w:del w:id="44" w:author="Mike O'Connor" w:date="2011-03-25T08:08:00Z">
        <w:r w:rsidRPr="00BB3B52" w:rsidDel="00042CFC">
          <w:rPr>
            <w:rFonts w:ascii="Arial" w:hAnsi="Arial" w:cs="Arial"/>
          </w:rPr>
          <w:delText>is recklessly ignoring</w:delText>
        </w:r>
      </w:del>
      <w:ins w:id="45" w:author="Mike O'Connor" w:date="2011-03-25T08:08:00Z">
        <w:r w:rsidR="00042CFC">
          <w:rPr>
            <w:rFonts w:ascii="Arial" w:hAnsi="Arial" w:cs="Arial"/>
          </w:rPr>
          <w:t>ignores</w:t>
        </w:r>
      </w:ins>
      <w:r w:rsidRPr="00BB3B52">
        <w:rPr>
          <w:rFonts w:ascii="Arial" w:hAnsi="Arial" w:cs="Arial"/>
        </w:rPr>
        <w:t xml:space="preserve"> a critical security threat that will likely exacerbate the existing harm to BC members.  The SSR Plan states that ICANN “will continue to pursue implementation of measures to combat the potential for malicious conduct arising from the establishment of new </w:t>
      </w:r>
      <w:proofErr w:type="spellStart"/>
      <w:r w:rsidRPr="00BB3B52">
        <w:rPr>
          <w:rFonts w:ascii="Arial" w:hAnsi="Arial" w:cs="Arial"/>
        </w:rPr>
        <w:t>gTLDs</w:t>
      </w:r>
      <w:proofErr w:type="spellEnd"/>
      <w:r w:rsidRPr="00BB3B52">
        <w:rPr>
          <w:rFonts w:ascii="Arial" w:hAnsi="Arial" w:cs="Arial"/>
        </w:rPr>
        <w:t xml:space="preserve">” yet the ICANN Board has stated that “the implementation work completed to date by the community and staff to address the mitigation of malicious conduct issue is sufficient to proceed to launch the first new gTLD application round.”  The proposed SSR Plan understates the implications of the introduction of new gTLD while simultaneously overstating the scope and anticipated efficacy of ICANN’s efforts to mitigate these implications.  </w:t>
      </w:r>
    </w:p>
    <w:p w14:paraId="34BC4ABC" w14:textId="3DAB8C02" w:rsidR="00785D82" w:rsidRDefault="00BB3B52" w:rsidP="00A70E40">
      <w:pPr>
        <w:autoSpaceDE w:val="0"/>
        <w:autoSpaceDN w:val="0"/>
        <w:adjustRightInd w:val="0"/>
        <w:spacing w:before="100" w:beforeAutospacing="1" w:after="100" w:afterAutospacing="1" w:line="240" w:lineRule="auto"/>
        <w:rPr>
          <w:rFonts w:ascii="Arial" w:hAnsi="Arial" w:cs="Arial"/>
        </w:rPr>
      </w:pPr>
      <w:r w:rsidRPr="00BB3B52">
        <w:rPr>
          <w:rFonts w:ascii="Arial" w:hAnsi="Arial" w:cs="Arial"/>
        </w:rPr>
        <w:t xml:space="preserve">The SSR plan </w:t>
      </w:r>
      <w:proofErr w:type="gramStart"/>
      <w:r w:rsidRPr="00BB3B52">
        <w:rPr>
          <w:rFonts w:ascii="Arial" w:hAnsi="Arial" w:cs="Arial"/>
        </w:rPr>
        <w:t>acknowledges that</w:t>
      </w:r>
      <w:proofErr w:type="gramEnd"/>
      <w:r w:rsidRPr="00BB3B52">
        <w:rPr>
          <w:rFonts w:ascii="Arial" w:hAnsi="Arial" w:cs="Arial"/>
        </w:rPr>
        <w:t xml:space="preserve"> “ICANN’s role includes participating in activities with the broader Internet community to combat abuse of the unique identifier systems.</w:t>
      </w:r>
      <w:ins w:id="46" w:author="Mike O'Connor" w:date="2011-03-25T08:10:00Z">
        <w:r w:rsidR="00042CFC">
          <w:rPr>
            <w:rFonts w:ascii="Arial" w:hAnsi="Arial" w:cs="Arial"/>
          </w:rPr>
          <w:t>”</w:t>
        </w:r>
      </w:ins>
      <w:r w:rsidRPr="00BB3B52">
        <w:rPr>
          <w:rFonts w:ascii="Arial" w:hAnsi="Arial" w:cs="Arial"/>
        </w:rPr>
        <w:t xml:space="preserve"> The BC </w:t>
      </w:r>
      <w:del w:id="47" w:author="Mike O'Connor" w:date="2011-03-25T08:10:00Z">
        <w:r w:rsidRPr="00BB3B52" w:rsidDel="00042CFC">
          <w:rPr>
            <w:rFonts w:ascii="Arial" w:hAnsi="Arial" w:cs="Arial"/>
          </w:rPr>
          <w:delText>requires a</w:delText>
        </w:r>
      </w:del>
      <w:ins w:id="48" w:author="Mike O'Connor" w:date="2011-03-25T08:10:00Z">
        <w:r w:rsidR="00042CFC">
          <w:rPr>
            <w:rFonts w:ascii="Arial" w:hAnsi="Arial" w:cs="Arial"/>
          </w:rPr>
          <w:t>would like</w:t>
        </w:r>
      </w:ins>
      <w:r w:rsidRPr="00BB3B52">
        <w:rPr>
          <w:rFonts w:ascii="Arial" w:hAnsi="Arial" w:cs="Arial"/>
        </w:rPr>
        <w:t xml:space="preserve"> greater assurance from ICANN that </w:t>
      </w:r>
      <w:del w:id="49" w:author="Mike O'Connor" w:date="2011-03-25T08:13:00Z">
        <w:r w:rsidRPr="00BB3B52" w:rsidDel="00042CFC">
          <w:rPr>
            <w:rFonts w:ascii="Arial" w:hAnsi="Arial" w:cs="Arial"/>
          </w:rPr>
          <w:delText xml:space="preserve"> </w:delText>
        </w:r>
      </w:del>
      <w:r w:rsidRPr="00BB3B52">
        <w:rPr>
          <w:rFonts w:ascii="Arial" w:hAnsi="Arial" w:cs="Arial"/>
        </w:rPr>
        <w:t xml:space="preserve">the SSR plan will include a focus on mitigating the threats against the e-commerce community that are based on DNS abuse, eliminating a compliance environment that fosters abuse, and clarifying that the scope of assistance will be adequate to include meaningful assistance to enterprise users being targeted by DNS based threats.  </w:t>
      </w:r>
    </w:p>
    <w:p w14:paraId="368BE0CB" w14:textId="77777777" w:rsidR="00785D82" w:rsidRDefault="00785D82" w:rsidP="00A70E40">
      <w:pPr>
        <w:pStyle w:val="Default"/>
        <w:spacing w:before="100" w:beforeAutospacing="1" w:after="100" w:afterAutospacing="1"/>
        <w:rPr>
          <w:rFonts w:ascii="Arial" w:hAnsi="Arial" w:cs="Arial"/>
          <w:color w:val="auto"/>
          <w:sz w:val="22"/>
          <w:szCs w:val="22"/>
        </w:rPr>
      </w:pPr>
    </w:p>
    <w:p w14:paraId="0E6F2616" w14:textId="17F9864D" w:rsidR="00BB3B52" w:rsidRDefault="00785D82" w:rsidP="00A70E40">
      <w:pPr>
        <w:pStyle w:val="Default"/>
        <w:spacing w:before="100" w:beforeAutospacing="1" w:after="100" w:afterAutospacing="1"/>
        <w:rPr>
          <w:ins w:id="50" w:author="Mike O'Connor" w:date="2011-03-25T08:14:00Z"/>
          <w:rFonts w:ascii="Arial" w:hAnsi="Arial" w:cs="Arial"/>
          <w:b/>
          <w:sz w:val="22"/>
          <w:szCs w:val="22"/>
        </w:rPr>
      </w:pPr>
      <w:r>
        <w:rPr>
          <w:rFonts w:ascii="Arial" w:hAnsi="Arial" w:cs="Arial"/>
          <w:b/>
          <w:sz w:val="22"/>
          <w:szCs w:val="22"/>
        </w:rPr>
        <w:lastRenderedPageBreak/>
        <w:t xml:space="preserve">3. </w:t>
      </w:r>
      <w:r w:rsidR="00BB3B52" w:rsidRPr="00BB3B52">
        <w:rPr>
          <w:rFonts w:ascii="Arial" w:hAnsi="Arial" w:cs="Arial"/>
          <w:b/>
          <w:sz w:val="22"/>
          <w:szCs w:val="22"/>
        </w:rPr>
        <w:t xml:space="preserve">Recent opinion on the DNS CERT proposal and on the need to coordinate/support detection and management of attacks/incidents to DNS </w:t>
      </w:r>
    </w:p>
    <w:p w14:paraId="0C9A569D" w14:textId="77777777" w:rsidR="00042CFC" w:rsidRDefault="00042CFC" w:rsidP="00A70E40">
      <w:pPr>
        <w:pStyle w:val="Default"/>
        <w:spacing w:before="100" w:beforeAutospacing="1" w:after="100" w:afterAutospacing="1"/>
        <w:rPr>
          <w:ins w:id="51" w:author="Mike O'Connor" w:date="2011-03-25T08:14:00Z"/>
          <w:rFonts w:ascii="Arial" w:hAnsi="Arial" w:cs="Arial"/>
          <w:b/>
          <w:sz w:val="22"/>
          <w:szCs w:val="22"/>
        </w:rPr>
      </w:pPr>
    </w:p>
    <w:p w14:paraId="5A6CAFAF" w14:textId="732CD8DF" w:rsidR="004C380D" w:rsidRDefault="004C380D" w:rsidP="00A70E40">
      <w:pPr>
        <w:pStyle w:val="Default"/>
        <w:spacing w:before="100" w:beforeAutospacing="1" w:after="100" w:afterAutospacing="1"/>
        <w:rPr>
          <w:ins w:id="52" w:author="Mike O'Connor" w:date="2011-03-25T10:31:00Z"/>
          <w:rFonts w:ascii="Arial" w:hAnsi="Arial" w:cs="Arial"/>
          <w:sz w:val="22"/>
          <w:szCs w:val="22"/>
        </w:rPr>
      </w:pPr>
      <w:ins w:id="53" w:author="Mike O'Connor" w:date="2011-03-25T10:29:00Z">
        <w:r>
          <w:rPr>
            <w:rFonts w:ascii="Arial" w:hAnsi="Arial" w:cs="Arial"/>
            <w:sz w:val="22"/>
            <w:szCs w:val="22"/>
          </w:rPr>
          <w:t xml:space="preserve">The </w:t>
        </w:r>
      </w:ins>
      <w:ins w:id="54" w:author="Mike O'Connor" w:date="2011-03-25T08:15:00Z">
        <w:r w:rsidR="002C5605">
          <w:rPr>
            <w:rFonts w:ascii="Arial" w:hAnsi="Arial" w:cs="Arial"/>
            <w:sz w:val="22"/>
            <w:szCs w:val="22"/>
          </w:rPr>
          <w:t xml:space="preserve">DNS-CERT proposal </w:t>
        </w:r>
      </w:ins>
      <w:ins w:id="55" w:author="Mike O'Connor" w:date="2011-03-25T10:29:00Z">
        <w:r>
          <w:rPr>
            <w:rFonts w:ascii="Arial" w:hAnsi="Arial" w:cs="Arial"/>
            <w:sz w:val="22"/>
            <w:szCs w:val="22"/>
          </w:rPr>
          <w:t xml:space="preserve">was broadly perceived as top-down rather than bottom-up </w:t>
        </w:r>
      </w:ins>
      <w:ins w:id="56" w:author="Mike O'Connor" w:date="2011-03-25T10:38:00Z">
        <w:r w:rsidR="00077446">
          <w:rPr>
            <w:rFonts w:ascii="Arial" w:hAnsi="Arial" w:cs="Arial"/>
            <w:sz w:val="22"/>
            <w:szCs w:val="22"/>
          </w:rPr>
          <w:t>proposal that originated from within the ICANN staff.  As such, it</w:t>
        </w:r>
      </w:ins>
      <w:ins w:id="57" w:author="Mike O'Connor" w:date="2011-03-25T10:29:00Z">
        <w:r>
          <w:rPr>
            <w:rFonts w:ascii="Arial" w:hAnsi="Arial" w:cs="Arial"/>
            <w:sz w:val="22"/>
            <w:szCs w:val="22"/>
          </w:rPr>
          <w:t xml:space="preserve"> </w:t>
        </w:r>
      </w:ins>
      <w:ins w:id="58" w:author="Mike O'Connor" w:date="2011-03-25T08:15:00Z">
        <w:r w:rsidR="002C5605">
          <w:rPr>
            <w:rFonts w:ascii="Arial" w:hAnsi="Arial" w:cs="Arial"/>
            <w:sz w:val="22"/>
            <w:szCs w:val="22"/>
          </w:rPr>
          <w:t>did not garner broad support in the community (both inside and outside of ICANN)</w:t>
        </w:r>
      </w:ins>
      <w:ins w:id="59" w:author="Mike O'Connor" w:date="2011-03-25T10:30:00Z">
        <w:r>
          <w:rPr>
            <w:rFonts w:ascii="Arial" w:hAnsi="Arial" w:cs="Arial"/>
            <w:sz w:val="22"/>
            <w:szCs w:val="22"/>
          </w:rPr>
          <w:t>.</w:t>
        </w:r>
      </w:ins>
      <w:ins w:id="60" w:author="Mike O'Connor" w:date="2011-03-25T08:15:00Z">
        <w:r w:rsidR="002C5605">
          <w:rPr>
            <w:rFonts w:ascii="Arial" w:hAnsi="Arial" w:cs="Arial"/>
            <w:sz w:val="22"/>
            <w:szCs w:val="22"/>
          </w:rPr>
          <w:t xml:space="preserve"> </w:t>
        </w:r>
      </w:ins>
      <w:ins w:id="61" w:author="Mike O'Connor" w:date="2011-03-25T10:30:00Z">
        <w:r>
          <w:rPr>
            <w:rFonts w:ascii="Arial" w:hAnsi="Arial" w:cs="Arial"/>
            <w:sz w:val="22"/>
            <w:szCs w:val="22"/>
          </w:rPr>
          <w:t xml:space="preserve"> The way this initiative was launched should be carefully reviewed and lessons</w:t>
        </w:r>
      </w:ins>
      <w:ins w:id="62" w:author="Mike O'Connor" w:date="2011-03-25T10:31:00Z">
        <w:r>
          <w:rPr>
            <w:rFonts w:ascii="Arial" w:hAnsi="Arial" w:cs="Arial"/>
            <w:sz w:val="22"/>
            <w:szCs w:val="22"/>
          </w:rPr>
          <w:t>-learned</w:t>
        </w:r>
      </w:ins>
      <w:ins w:id="63" w:author="Mike O'Connor" w:date="2011-03-25T10:30:00Z">
        <w:r>
          <w:rPr>
            <w:rFonts w:ascii="Arial" w:hAnsi="Arial" w:cs="Arial"/>
            <w:sz w:val="22"/>
            <w:szCs w:val="22"/>
          </w:rPr>
          <w:t xml:space="preserve"> should be drawn from that analysis.</w:t>
        </w:r>
      </w:ins>
      <w:ins w:id="64" w:author="Mike O'Connor" w:date="2011-03-25T10:31:00Z">
        <w:r>
          <w:rPr>
            <w:rFonts w:ascii="Arial" w:hAnsi="Arial" w:cs="Arial"/>
            <w:sz w:val="22"/>
            <w:szCs w:val="22"/>
          </w:rPr>
          <w:t xml:space="preserve">  </w:t>
        </w:r>
      </w:ins>
    </w:p>
    <w:p w14:paraId="6504962B" w14:textId="471E9FB6" w:rsidR="004C380D" w:rsidRDefault="004C380D" w:rsidP="00A70E40">
      <w:pPr>
        <w:pStyle w:val="Default"/>
        <w:spacing w:before="100" w:beforeAutospacing="1" w:after="100" w:afterAutospacing="1"/>
        <w:rPr>
          <w:ins w:id="65" w:author="Mike O'Connor" w:date="2011-03-25T10:30:00Z"/>
          <w:rFonts w:ascii="Arial" w:hAnsi="Arial" w:cs="Arial"/>
          <w:sz w:val="22"/>
          <w:szCs w:val="22"/>
        </w:rPr>
      </w:pPr>
      <w:ins w:id="66" w:author="Mike O'Connor" w:date="2011-03-25T10:33:00Z">
        <w:r>
          <w:rPr>
            <w:rFonts w:ascii="Arial" w:hAnsi="Arial" w:cs="Arial"/>
            <w:sz w:val="22"/>
            <w:szCs w:val="22"/>
          </w:rPr>
          <w:t>As with several other initiatives, DNS-CERT suffered from the lack of a clear, broadly agreed-upon</w:t>
        </w:r>
      </w:ins>
      <w:ins w:id="67" w:author="Mike O'Connor" w:date="2011-03-25T10:34:00Z">
        <w:r>
          <w:rPr>
            <w:rFonts w:ascii="Arial" w:hAnsi="Arial" w:cs="Arial"/>
            <w:sz w:val="22"/>
            <w:szCs w:val="22"/>
          </w:rPr>
          <w:t xml:space="preserve">, agreement as to what the appropriate scope and definition of ICANN’s role when it comes to matters relating to SSR.  Until that </w:t>
        </w:r>
        <w:r w:rsidR="00077446">
          <w:rPr>
            <w:rFonts w:ascii="Arial" w:hAnsi="Arial" w:cs="Arial"/>
            <w:sz w:val="22"/>
            <w:szCs w:val="22"/>
          </w:rPr>
          <w:t xml:space="preserve">is worked out, any </w:t>
        </w:r>
        <w:proofErr w:type="gramStart"/>
        <w:r w:rsidR="00077446">
          <w:rPr>
            <w:rFonts w:ascii="Arial" w:hAnsi="Arial" w:cs="Arial"/>
            <w:sz w:val="22"/>
            <w:szCs w:val="22"/>
          </w:rPr>
          <w:t>number of initiatives are</w:t>
        </w:r>
        <w:proofErr w:type="gramEnd"/>
        <w:r w:rsidR="00077446">
          <w:rPr>
            <w:rFonts w:ascii="Arial" w:hAnsi="Arial" w:cs="Arial"/>
            <w:sz w:val="22"/>
            <w:szCs w:val="22"/>
          </w:rPr>
          <w:t xml:space="preserve"> likely to fail.</w:t>
        </w:r>
      </w:ins>
      <w:ins w:id="68" w:author="Mike O'Connor" w:date="2011-03-25T10:33:00Z">
        <w:r>
          <w:rPr>
            <w:rFonts w:ascii="Arial" w:hAnsi="Arial" w:cs="Arial"/>
            <w:sz w:val="22"/>
            <w:szCs w:val="22"/>
          </w:rPr>
          <w:t xml:space="preserve"> </w:t>
        </w:r>
      </w:ins>
    </w:p>
    <w:p w14:paraId="583A6BA3" w14:textId="68A7ACF4" w:rsidR="00785D82" w:rsidRPr="00785D82" w:rsidRDefault="00077446" w:rsidP="00A70E40">
      <w:pPr>
        <w:pStyle w:val="Default"/>
        <w:spacing w:before="100" w:beforeAutospacing="1" w:after="100" w:afterAutospacing="1"/>
        <w:rPr>
          <w:rFonts w:ascii="Arial" w:hAnsi="Arial" w:cs="Arial"/>
          <w:sz w:val="22"/>
          <w:szCs w:val="22"/>
        </w:rPr>
      </w:pPr>
      <w:ins w:id="69" w:author="Mike O'Connor" w:date="2011-03-25T08:15:00Z">
        <w:r>
          <w:rPr>
            <w:rFonts w:ascii="Arial" w:hAnsi="Arial" w:cs="Arial"/>
            <w:sz w:val="22"/>
            <w:szCs w:val="22"/>
          </w:rPr>
          <w:t>T</w:t>
        </w:r>
        <w:r w:rsidR="002C5605">
          <w:rPr>
            <w:rFonts w:ascii="Arial" w:hAnsi="Arial" w:cs="Arial"/>
            <w:sz w:val="22"/>
            <w:szCs w:val="22"/>
          </w:rPr>
          <w:t xml:space="preserve">here is a </w:t>
        </w:r>
      </w:ins>
      <w:ins w:id="70" w:author="Mike O'Connor" w:date="2011-03-25T10:35:00Z">
        <w:r>
          <w:rPr>
            <w:rFonts w:ascii="Arial" w:hAnsi="Arial" w:cs="Arial"/>
            <w:sz w:val="22"/>
            <w:szCs w:val="22"/>
          </w:rPr>
          <w:t>broadly held</w:t>
        </w:r>
      </w:ins>
      <w:ins w:id="71" w:author="Mike O'Connor" w:date="2011-03-25T08:15:00Z">
        <w:r w:rsidR="002C5605">
          <w:rPr>
            <w:rFonts w:ascii="Arial" w:hAnsi="Arial" w:cs="Arial"/>
            <w:sz w:val="22"/>
            <w:szCs w:val="22"/>
          </w:rPr>
          <w:t xml:space="preserve"> view, which the BC supports, that ICANN needs to actively engage with the broader security community</w:t>
        </w:r>
        <w:r>
          <w:rPr>
            <w:rFonts w:ascii="Arial" w:hAnsi="Arial" w:cs="Arial"/>
            <w:sz w:val="22"/>
            <w:szCs w:val="22"/>
          </w:rPr>
          <w:t xml:space="preserve"> in several ways.  This engagement ranges from very quick responses to emerging threats at the operational level to broad policy discussions that continue over a much longer period of time.  Again, arriving at agreement </w:t>
        </w:r>
      </w:ins>
      <w:ins w:id="72" w:author="Mike O'Connor" w:date="2011-03-25T10:39:00Z">
        <w:r>
          <w:rPr>
            <w:rFonts w:ascii="Arial" w:hAnsi="Arial" w:cs="Arial"/>
            <w:sz w:val="22"/>
            <w:szCs w:val="22"/>
          </w:rPr>
          <w:t>on</w:t>
        </w:r>
      </w:ins>
      <w:ins w:id="73" w:author="Mike O'Connor" w:date="2011-03-25T08:15:00Z">
        <w:r>
          <w:rPr>
            <w:rFonts w:ascii="Arial" w:hAnsi="Arial" w:cs="Arial"/>
            <w:sz w:val="22"/>
            <w:szCs w:val="22"/>
          </w:rPr>
          <w:t xml:space="preserve"> the </w:t>
        </w:r>
      </w:ins>
      <w:ins w:id="74" w:author="Mike O'Connor" w:date="2011-03-25T10:40:00Z">
        <w:r>
          <w:rPr>
            <w:rFonts w:ascii="Arial" w:hAnsi="Arial" w:cs="Arial"/>
            <w:sz w:val="22"/>
            <w:szCs w:val="22"/>
          </w:rPr>
          <w:t>nature and scope</w:t>
        </w:r>
      </w:ins>
      <w:ins w:id="75" w:author="Mike O'Connor" w:date="2011-03-25T08:15:00Z">
        <w:r>
          <w:rPr>
            <w:rFonts w:ascii="Arial" w:hAnsi="Arial" w:cs="Arial"/>
            <w:sz w:val="22"/>
            <w:szCs w:val="22"/>
          </w:rPr>
          <w:t xml:space="preserve"> of this engagement should be a high priority.</w:t>
        </w:r>
      </w:ins>
    </w:p>
    <w:p w14:paraId="2A788235" w14:textId="77777777" w:rsidR="00785D82" w:rsidRPr="00BB3B52" w:rsidRDefault="00785D82" w:rsidP="00A70E40">
      <w:pPr>
        <w:pStyle w:val="Default"/>
        <w:spacing w:before="100" w:beforeAutospacing="1" w:after="100" w:afterAutospacing="1"/>
        <w:rPr>
          <w:rFonts w:ascii="Arial" w:hAnsi="Arial" w:cs="Arial"/>
          <w:b/>
          <w:sz w:val="22"/>
          <w:szCs w:val="22"/>
        </w:rPr>
      </w:pPr>
    </w:p>
    <w:p w14:paraId="63AE7F48" w14:textId="65FE9C28" w:rsidR="00BB3B52" w:rsidRPr="00A70E40" w:rsidRDefault="00785D82" w:rsidP="00A70E40">
      <w:pPr>
        <w:pStyle w:val="Default"/>
        <w:spacing w:before="100" w:beforeAutospacing="1" w:after="100" w:afterAutospacing="1"/>
        <w:rPr>
          <w:rFonts w:ascii="Arial" w:hAnsi="Arial" w:cs="Arial"/>
          <w:sz w:val="22"/>
          <w:szCs w:val="22"/>
        </w:rPr>
      </w:pPr>
      <w:r>
        <w:rPr>
          <w:rFonts w:ascii="Arial" w:hAnsi="Arial" w:cs="Arial"/>
          <w:b/>
          <w:sz w:val="22"/>
          <w:szCs w:val="22"/>
        </w:rPr>
        <w:t xml:space="preserve">4. </w:t>
      </w:r>
      <w:r w:rsidR="00BB3B52" w:rsidRPr="00BB3B52">
        <w:rPr>
          <w:rFonts w:ascii="Arial" w:hAnsi="Arial" w:cs="Arial"/>
          <w:b/>
          <w:sz w:val="22"/>
          <w:szCs w:val="22"/>
        </w:rPr>
        <w:t xml:space="preserve">Experiences, difficulties, unexpected advantages, and lessons learned in the implementation of DNSSEC. </w:t>
      </w:r>
    </w:p>
    <w:p w14:paraId="3855E69E" w14:textId="77777777" w:rsidR="00BB3B52" w:rsidRPr="00BB3B52" w:rsidRDefault="00BB3B52" w:rsidP="00A70E40">
      <w:pPr>
        <w:autoSpaceDE w:val="0"/>
        <w:autoSpaceDN w:val="0"/>
        <w:adjustRightInd w:val="0"/>
        <w:spacing w:before="100" w:beforeAutospacing="1" w:after="100" w:afterAutospacing="1" w:line="240" w:lineRule="auto"/>
        <w:rPr>
          <w:rFonts w:ascii="Arial" w:hAnsi="Arial" w:cs="Arial"/>
        </w:rPr>
      </w:pPr>
      <w:r w:rsidRPr="00BB3B52">
        <w:rPr>
          <w:rFonts w:ascii="Arial" w:hAnsi="Arial" w:cs="Arial"/>
        </w:rPr>
        <w:t xml:space="preserve">A coordinated effort that includes the BC membership is necessary to effectively implement SSR policy.  While the BC membership does not endorse the expansion of ICANN to manage a DNS CERT program, it does strongly advocate for the creation of an industry managed compliance and security coordination system that will ensure enforcement of SSR policy in the DNS.  The largely successful implementation of DNSSEC provides a model for the security improvements that can be achieved by broad industry collaboration and effective implementation. </w:t>
      </w:r>
    </w:p>
    <w:p w14:paraId="206B9BF3" w14:textId="73B9A1AA" w:rsidR="00BB3B52" w:rsidRPr="00BB3B52" w:rsidRDefault="00BB3B52" w:rsidP="00A70E40">
      <w:pPr>
        <w:pStyle w:val="Default"/>
        <w:spacing w:before="100" w:beforeAutospacing="1" w:after="100" w:afterAutospacing="1"/>
        <w:rPr>
          <w:rFonts w:ascii="Arial" w:hAnsi="Arial" w:cs="Arial"/>
          <w:sz w:val="22"/>
          <w:szCs w:val="22"/>
        </w:rPr>
      </w:pPr>
    </w:p>
    <w:p w14:paraId="5B4A8C26" w14:textId="77777777" w:rsidR="00BB3B52" w:rsidRPr="00BB3B52" w:rsidRDefault="00BB3B52" w:rsidP="00A70E40">
      <w:pPr>
        <w:pStyle w:val="Default"/>
        <w:spacing w:before="100" w:beforeAutospacing="1" w:after="100" w:afterAutospacing="1"/>
        <w:rPr>
          <w:rFonts w:ascii="Arial" w:hAnsi="Arial" w:cs="Arial"/>
          <w:sz w:val="22"/>
          <w:szCs w:val="22"/>
        </w:rPr>
      </w:pPr>
    </w:p>
    <w:p w14:paraId="58926854" w14:textId="337BEF9E" w:rsidR="00BB3B52" w:rsidRPr="00BB3B52" w:rsidRDefault="00785D82" w:rsidP="00A70E40">
      <w:pPr>
        <w:pStyle w:val="Default"/>
        <w:spacing w:before="100" w:beforeAutospacing="1" w:after="100" w:afterAutospacing="1"/>
        <w:rPr>
          <w:rFonts w:ascii="Arial" w:hAnsi="Arial" w:cs="Arial"/>
          <w:b/>
          <w:sz w:val="22"/>
          <w:szCs w:val="22"/>
        </w:rPr>
      </w:pPr>
      <w:r>
        <w:rPr>
          <w:rFonts w:ascii="Arial" w:hAnsi="Arial" w:cs="Arial"/>
          <w:b/>
          <w:sz w:val="22"/>
          <w:szCs w:val="22"/>
        </w:rPr>
        <w:t xml:space="preserve">5. </w:t>
      </w:r>
      <w:r w:rsidR="00BB3B52" w:rsidRPr="00BB3B52">
        <w:rPr>
          <w:rFonts w:ascii="Arial" w:hAnsi="Arial" w:cs="Arial"/>
          <w:b/>
          <w:sz w:val="22"/>
          <w:szCs w:val="22"/>
        </w:rPr>
        <w:t xml:space="preserve">Sources of risk analysis for the DNS, as well as contingency planning, </w:t>
      </w:r>
      <w:r>
        <w:rPr>
          <w:rFonts w:ascii="Arial" w:hAnsi="Arial" w:cs="Arial"/>
          <w:b/>
          <w:sz w:val="22"/>
          <w:szCs w:val="22"/>
        </w:rPr>
        <w:t>b</w:t>
      </w:r>
      <w:r w:rsidR="00BB3B52" w:rsidRPr="00BB3B52">
        <w:rPr>
          <w:rFonts w:ascii="Arial" w:hAnsi="Arial" w:cs="Arial"/>
          <w:b/>
          <w:sz w:val="22"/>
          <w:szCs w:val="22"/>
        </w:rPr>
        <w:t xml:space="preserve">usiness continuity planning (BCP) and related work for the DNS. </w:t>
      </w:r>
    </w:p>
    <w:p w14:paraId="74ADE17A" w14:textId="02A33F99" w:rsidR="00BB3B52" w:rsidRPr="00A70E40" w:rsidRDefault="00BB3B52" w:rsidP="00A70E40">
      <w:pPr>
        <w:pStyle w:val="Default"/>
        <w:spacing w:before="100" w:beforeAutospacing="1" w:after="100" w:afterAutospacing="1"/>
        <w:rPr>
          <w:rFonts w:ascii="Arial" w:hAnsi="Arial" w:cs="Arial"/>
          <w:sz w:val="22"/>
          <w:szCs w:val="22"/>
        </w:rPr>
      </w:pPr>
      <w:r w:rsidRPr="00BB3B52">
        <w:rPr>
          <w:rFonts w:ascii="Arial" w:hAnsi="Arial" w:cs="Arial"/>
          <w:sz w:val="22"/>
          <w:szCs w:val="22"/>
        </w:rPr>
        <w:t>The security community has invested significant time to make recommendations on security improvements.  During the last ICANN community meeting in San Francisco the law enforcement and technical security community gathered for a full day to discuss best practices and improvements for security in the DNS.  The BC recommends that this group</w:t>
      </w:r>
      <w:ins w:id="76" w:author="Mike O'Connor" w:date="2011-03-25T10:42:00Z">
        <w:r w:rsidR="00077446">
          <w:rPr>
            <w:rFonts w:ascii="Arial" w:hAnsi="Arial" w:cs="Arial"/>
            <w:sz w:val="22"/>
            <w:szCs w:val="22"/>
          </w:rPr>
          <w:t xml:space="preserve"> and other security experts</w:t>
        </w:r>
      </w:ins>
      <w:r w:rsidRPr="00BB3B52">
        <w:rPr>
          <w:rFonts w:ascii="Arial" w:hAnsi="Arial" w:cs="Arial"/>
          <w:sz w:val="22"/>
          <w:szCs w:val="22"/>
        </w:rPr>
        <w:t xml:space="preserve"> be </w:t>
      </w:r>
      <w:del w:id="77" w:author="Mike O'Connor" w:date="2011-03-25T10:42:00Z">
        <w:r w:rsidRPr="00BB3B52" w:rsidDel="00077446">
          <w:rPr>
            <w:rFonts w:ascii="Arial" w:hAnsi="Arial" w:cs="Arial"/>
            <w:sz w:val="22"/>
            <w:szCs w:val="22"/>
          </w:rPr>
          <w:delText>closely consulted</w:delText>
        </w:r>
      </w:del>
      <w:ins w:id="78" w:author="Mike O'Connor" w:date="2011-03-25T10:42:00Z">
        <w:r w:rsidR="00077446">
          <w:rPr>
            <w:rFonts w:ascii="Arial" w:hAnsi="Arial" w:cs="Arial"/>
            <w:sz w:val="22"/>
            <w:szCs w:val="22"/>
          </w:rPr>
          <w:t>actively recruited</w:t>
        </w:r>
      </w:ins>
      <w:r w:rsidRPr="00BB3B52">
        <w:rPr>
          <w:rFonts w:ascii="Arial" w:hAnsi="Arial" w:cs="Arial"/>
          <w:sz w:val="22"/>
          <w:szCs w:val="22"/>
        </w:rPr>
        <w:t xml:space="preserve"> </w:t>
      </w:r>
      <w:del w:id="79" w:author="Mike O'Connor" w:date="2011-03-25T10:43:00Z">
        <w:r w:rsidRPr="00BB3B52" w:rsidDel="00077446">
          <w:rPr>
            <w:rFonts w:ascii="Arial" w:hAnsi="Arial" w:cs="Arial"/>
            <w:sz w:val="22"/>
            <w:szCs w:val="22"/>
          </w:rPr>
          <w:delText xml:space="preserve">as </w:delText>
        </w:r>
      </w:del>
      <w:ins w:id="80" w:author="Mike O'Connor" w:date="2011-03-25T10:43:00Z">
        <w:r w:rsidR="00077446">
          <w:rPr>
            <w:rFonts w:ascii="Arial" w:hAnsi="Arial" w:cs="Arial"/>
            <w:sz w:val="22"/>
            <w:szCs w:val="22"/>
          </w:rPr>
          <w:t>to become</w:t>
        </w:r>
        <w:r w:rsidR="00077446" w:rsidRPr="00BB3B52">
          <w:rPr>
            <w:rFonts w:ascii="Arial" w:hAnsi="Arial" w:cs="Arial"/>
            <w:sz w:val="22"/>
            <w:szCs w:val="22"/>
          </w:rPr>
          <w:t xml:space="preserve"> </w:t>
        </w:r>
      </w:ins>
      <w:r w:rsidRPr="00BB3B52">
        <w:rPr>
          <w:rFonts w:ascii="Arial" w:hAnsi="Arial" w:cs="Arial"/>
          <w:sz w:val="22"/>
          <w:szCs w:val="22"/>
        </w:rPr>
        <w:t xml:space="preserve">part of </w:t>
      </w:r>
      <w:del w:id="81" w:author="Mike O'Connor" w:date="2011-03-25T10:44:00Z">
        <w:r w:rsidRPr="00BB3B52" w:rsidDel="00077446">
          <w:rPr>
            <w:rFonts w:ascii="Arial" w:hAnsi="Arial" w:cs="Arial"/>
            <w:sz w:val="22"/>
            <w:szCs w:val="22"/>
          </w:rPr>
          <w:delText>a working team in collaboration with the business community</w:delText>
        </w:r>
      </w:del>
      <w:ins w:id="82" w:author="Mike O'Connor" w:date="2011-03-25T10:44:00Z">
        <w:r w:rsidR="00077446">
          <w:rPr>
            <w:rFonts w:ascii="Arial" w:hAnsi="Arial" w:cs="Arial"/>
            <w:sz w:val="22"/>
            <w:szCs w:val="22"/>
          </w:rPr>
          <w:t>ICANN working groups tasked with conducting</w:t>
        </w:r>
      </w:ins>
      <w:r w:rsidRPr="00BB3B52">
        <w:rPr>
          <w:rFonts w:ascii="Arial" w:hAnsi="Arial" w:cs="Arial"/>
          <w:sz w:val="22"/>
          <w:szCs w:val="22"/>
        </w:rPr>
        <w:t xml:space="preserve"> </w:t>
      </w:r>
      <w:del w:id="83" w:author="Mike O'Connor" w:date="2011-03-25T10:44:00Z">
        <w:r w:rsidRPr="00BB3B52" w:rsidDel="00077446">
          <w:rPr>
            <w:rFonts w:ascii="Arial" w:hAnsi="Arial" w:cs="Arial"/>
            <w:sz w:val="22"/>
            <w:szCs w:val="22"/>
          </w:rPr>
          <w:delText xml:space="preserve">to determine </w:delText>
        </w:r>
      </w:del>
      <w:r w:rsidRPr="00BB3B52">
        <w:rPr>
          <w:rFonts w:ascii="Arial" w:hAnsi="Arial" w:cs="Arial"/>
          <w:sz w:val="22"/>
          <w:szCs w:val="22"/>
        </w:rPr>
        <w:t>DNS risk analys</w:t>
      </w:r>
      <w:ins w:id="84" w:author="Mike O'Connor" w:date="2011-03-25T10:44:00Z">
        <w:r w:rsidR="00077446">
          <w:rPr>
            <w:rFonts w:ascii="Arial" w:hAnsi="Arial" w:cs="Arial"/>
            <w:sz w:val="22"/>
            <w:szCs w:val="22"/>
          </w:rPr>
          <w:t>e</w:t>
        </w:r>
      </w:ins>
      <w:del w:id="85" w:author="Mike O'Connor" w:date="2011-03-25T10:44:00Z">
        <w:r w:rsidRPr="00BB3B52" w:rsidDel="00077446">
          <w:rPr>
            <w:rFonts w:ascii="Arial" w:hAnsi="Arial" w:cs="Arial"/>
            <w:sz w:val="22"/>
            <w:szCs w:val="22"/>
          </w:rPr>
          <w:delText>i</w:delText>
        </w:r>
      </w:del>
      <w:r w:rsidRPr="00BB3B52">
        <w:rPr>
          <w:rFonts w:ascii="Arial" w:hAnsi="Arial" w:cs="Arial"/>
          <w:sz w:val="22"/>
          <w:szCs w:val="22"/>
        </w:rPr>
        <w:t xml:space="preserve">s. ICANN should incorporate the specific recommendations for threat risk analysis and design improvements that are recommended by </w:t>
      </w:r>
      <w:del w:id="86" w:author="Mike O'Connor" w:date="2011-03-25T10:45:00Z">
        <w:r w:rsidRPr="00BB3B52" w:rsidDel="003C74E2">
          <w:rPr>
            <w:rFonts w:ascii="Arial" w:hAnsi="Arial" w:cs="Arial"/>
            <w:sz w:val="22"/>
            <w:szCs w:val="22"/>
          </w:rPr>
          <w:delText>a collaborative group of the BC, technical security community and law enforcement</w:delText>
        </w:r>
      </w:del>
      <w:ins w:id="87" w:author="Mike O'Connor" w:date="2011-03-25T10:45:00Z">
        <w:r w:rsidR="003C74E2">
          <w:rPr>
            <w:rFonts w:ascii="Arial" w:hAnsi="Arial" w:cs="Arial"/>
            <w:sz w:val="22"/>
            <w:szCs w:val="22"/>
          </w:rPr>
          <w:t>such working groups</w:t>
        </w:r>
      </w:ins>
      <w:r w:rsidRPr="00BB3B52">
        <w:rPr>
          <w:rFonts w:ascii="Arial" w:hAnsi="Arial" w:cs="Arial"/>
          <w:sz w:val="22"/>
          <w:szCs w:val="22"/>
        </w:rPr>
        <w:t>.</w:t>
      </w:r>
    </w:p>
    <w:p w14:paraId="76E54339" w14:textId="77777777" w:rsidR="00A70E40" w:rsidRPr="00BB3B52" w:rsidRDefault="00A70E40" w:rsidP="00A70E40">
      <w:pPr>
        <w:pStyle w:val="Default"/>
        <w:spacing w:before="100" w:beforeAutospacing="1" w:after="100" w:afterAutospacing="1"/>
        <w:rPr>
          <w:rFonts w:ascii="Arial" w:hAnsi="Arial" w:cs="Arial"/>
          <w:b/>
          <w:sz w:val="22"/>
          <w:szCs w:val="22"/>
        </w:rPr>
      </w:pPr>
    </w:p>
    <w:p w14:paraId="31C11F18" w14:textId="2FA45FF0" w:rsidR="00BB3B52" w:rsidRDefault="00785D82" w:rsidP="00A70E40">
      <w:pPr>
        <w:pStyle w:val="Default"/>
        <w:spacing w:before="100" w:beforeAutospacing="1" w:after="100" w:afterAutospacing="1"/>
        <w:rPr>
          <w:rFonts w:ascii="Arial" w:hAnsi="Arial" w:cs="Arial"/>
          <w:b/>
          <w:sz w:val="22"/>
          <w:szCs w:val="22"/>
        </w:rPr>
      </w:pPr>
      <w:r>
        <w:rPr>
          <w:rFonts w:ascii="Arial" w:hAnsi="Arial" w:cs="Arial"/>
          <w:b/>
          <w:sz w:val="22"/>
          <w:szCs w:val="22"/>
        </w:rPr>
        <w:t xml:space="preserve">6. </w:t>
      </w:r>
      <w:r w:rsidR="00BB3B52" w:rsidRPr="00BB3B52">
        <w:rPr>
          <w:rFonts w:ascii="Arial" w:hAnsi="Arial" w:cs="Arial"/>
          <w:b/>
          <w:sz w:val="22"/>
          <w:szCs w:val="22"/>
        </w:rPr>
        <w:t xml:space="preserve">Original solutions proposed to increase the Stability, Security, and Resilience of the DNS at the protocol level, including the design of the Root Server system. </w:t>
      </w:r>
    </w:p>
    <w:p w14:paraId="325596AC" w14:textId="77777777" w:rsidR="00785D82" w:rsidRPr="00785D82" w:rsidRDefault="00785D82" w:rsidP="00A70E40">
      <w:pPr>
        <w:pStyle w:val="Default"/>
        <w:spacing w:before="100" w:beforeAutospacing="1" w:after="100" w:afterAutospacing="1"/>
        <w:rPr>
          <w:rFonts w:ascii="Arial" w:hAnsi="Arial" w:cs="Arial"/>
          <w:sz w:val="22"/>
          <w:szCs w:val="22"/>
        </w:rPr>
      </w:pPr>
    </w:p>
    <w:p w14:paraId="188219FB" w14:textId="77777777" w:rsidR="00785D82" w:rsidRPr="00BB3B52" w:rsidRDefault="00785D82" w:rsidP="00A70E40">
      <w:pPr>
        <w:pStyle w:val="Default"/>
        <w:spacing w:before="100" w:beforeAutospacing="1" w:after="100" w:afterAutospacing="1"/>
        <w:rPr>
          <w:rFonts w:ascii="Arial" w:hAnsi="Arial" w:cs="Arial"/>
          <w:b/>
          <w:sz w:val="22"/>
          <w:szCs w:val="22"/>
        </w:rPr>
      </w:pPr>
    </w:p>
    <w:p w14:paraId="77E1B678" w14:textId="08BF6E49" w:rsidR="00BB3B52" w:rsidRPr="00BB3B52" w:rsidRDefault="00785D82" w:rsidP="00A70E40">
      <w:pPr>
        <w:pStyle w:val="Default"/>
        <w:spacing w:before="100" w:beforeAutospacing="1" w:after="100" w:afterAutospacing="1"/>
        <w:rPr>
          <w:rFonts w:ascii="Arial" w:hAnsi="Arial" w:cs="Arial"/>
          <w:b/>
          <w:sz w:val="22"/>
          <w:szCs w:val="22"/>
        </w:rPr>
      </w:pPr>
      <w:r>
        <w:rPr>
          <w:rFonts w:ascii="Arial" w:hAnsi="Arial" w:cs="Arial"/>
          <w:b/>
          <w:sz w:val="22"/>
          <w:szCs w:val="22"/>
        </w:rPr>
        <w:t xml:space="preserve">7. </w:t>
      </w:r>
      <w:r w:rsidR="00BB3B52" w:rsidRPr="00BB3B52">
        <w:rPr>
          <w:rFonts w:ascii="Arial" w:hAnsi="Arial" w:cs="Arial"/>
          <w:b/>
          <w:sz w:val="22"/>
          <w:szCs w:val="22"/>
        </w:rPr>
        <w:t>Processes used by DNS users and opera</w:t>
      </w:r>
      <w:r>
        <w:rPr>
          <w:rFonts w:ascii="Arial" w:hAnsi="Arial" w:cs="Arial"/>
          <w:b/>
          <w:sz w:val="22"/>
          <w:szCs w:val="22"/>
        </w:rPr>
        <w:t>tors to guarantee that the Risk</w:t>
      </w:r>
      <w:r w:rsidR="00BB3B52" w:rsidRPr="00BB3B52">
        <w:rPr>
          <w:rFonts w:ascii="Arial" w:hAnsi="Arial" w:cs="Arial"/>
          <w:b/>
          <w:sz w:val="22"/>
          <w:szCs w:val="22"/>
        </w:rPr>
        <w:t xml:space="preserve"> Analysis related to the DNS is comprehensive and updated</w:t>
      </w:r>
    </w:p>
    <w:p w14:paraId="2BA7CC49" w14:textId="684B245B" w:rsidR="00BB3B52" w:rsidRPr="00BB3B52" w:rsidRDefault="00BB3B52" w:rsidP="00A70E40">
      <w:pPr>
        <w:pStyle w:val="Default"/>
        <w:spacing w:before="100" w:beforeAutospacing="1" w:after="100" w:afterAutospacing="1"/>
        <w:rPr>
          <w:rFonts w:ascii="Arial" w:hAnsi="Arial" w:cs="Arial"/>
          <w:sz w:val="22"/>
          <w:szCs w:val="22"/>
        </w:rPr>
      </w:pPr>
      <w:r w:rsidRPr="00BB3B52">
        <w:rPr>
          <w:rFonts w:ascii="Arial" w:hAnsi="Arial" w:cs="Arial"/>
          <w:sz w:val="22"/>
          <w:szCs w:val="22"/>
        </w:rPr>
        <w:t xml:space="preserve">ICANN should continue to </w:t>
      </w:r>
      <w:ins w:id="88" w:author="Mike O'Connor" w:date="2011-03-25T10:50:00Z">
        <w:r w:rsidR="004B0269">
          <w:rPr>
            <w:rFonts w:ascii="Arial" w:hAnsi="Arial" w:cs="Arial"/>
            <w:sz w:val="22"/>
            <w:szCs w:val="22"/>
          </w:rPr>
          <w:t xml:space="preserve">include the </w:t>
        </w:r>
      </w:ins>
      <w:del w:id="89" w:author="Mike O'Connor" w:date="2011-03-25T10:51:00Z">
        <w:r w:rsidRPr="00BB3B52" w:rsidDel="004B0269">
          <w:rPr>
            <w:rFonts w:ascii="Arial" w:hAnsi="Arial" w:cs="Arial"/>
            <w:sz w:val="22"/>
            <w:szCs w:val="22"/>
          </w:rPr>
          <w:delText xml:space="preserve">consult with </w:delText>
        </w:r>
      </w:del>
      <w:r w:rsidRPr="00BB3B52">
        <w:rPr>
          <w:rFonts w:ascii="Arial" w:hAnsi="Arial" w:cs="Arial"/>
          <w:sz w:val="22"/>
          <w:szCs w:val="22"/>
        </w:rPr>
        <w:t xml:space="preserve">BC, law enforcement members and the technical community </w:t>
      </w:r>
      <w:ins w:id="90" w:author="Mike O'Connor" w:date="2011-03-25T10:51:00Z">
        <w:r w:rsidR="004B0269">
          <w:rPr>
            <w:rFonts w:ascii="Arial" w:hAnsi="Arial" w:cs="Arial"/>
            <w:sz w:val="22"/>
            <w:szCs w:val="22"/>
          </w:rPr>
          <w:t xml:space="preserve">in consultations aimed at </w:t>
        </w:r>
      </w:ins>
      <w:del w:id="91" w:author="Mike O'Connor" w:date="2011-03-25T10:51:00Z">
        <w:r w:rsidRPr="00BB3B52" w:rsidDel="004B0269">
          <w:rPr>
            <w:rFonts w:ascii="Arial" w:hAnsi="Arial" w:cs="Arial"/>
            <w:sz w:val="22"/>
            <w:szCs w:val="22"/>
          </w:rPr>
          <w:delText xml:space="preserve">to </w:delText>
        </w:r>
      </w:del>
      <w:r w:rsidRPr="00BB3B52">
        <w:rPr>
          <w:rFonts w:ascii="Arial" w:hAnsi="Arial" w:cs="Arial"/>
          <w:sz w:val="22"/>
          <w:szCs w:val="22"/>
        </w:rPr>
        <w:t>develop</w:t>
      </w:r>
      <w:ins w:id="92" w:author="Mike O'Connor" w:date="2011-03-25T10:51:00Z">
        <w:r w:rsidR="004B0269">
          <w:rPr>
            <w:rFonts w:ascii="Arial" w:hAnsi="Arial" w:cs="Arial"/>
            <w:sz w:val="22"/>
            <w:szCs w:val="22"/>
          </w:rPr>
          <w:t>ing</w:t>
        </w:r>
      </w:ins>
      <w:r w:rsidRPr="00BB3B52">
        <w:rPr>
          <w:rFonts w:ascii="Arial" w:hAnsi="Arial" w:cs="Arial"/>
          <w:sz w:val="22"/>
          <w:szCs w:val="22"/>
        </w:rPr>
        <w:t xml:space="preserve"> pro-active and practical solutions to improving compliance enforcement.  The BC strongly urges ICANN to firmly enforce contractual obligations in a timely manner.  We commend the hiring of additional compliance staff but now also urge that this staff be empowered with the support and authority to enforce contractual obligations.  The current narrow and restrictive approach to compliance enforcement is not only unnecessary but it harms the business community and cripples security efforts.  </w:t>
      </w:r>
      <w:r w:rsidRPr="00BB3B52">
        <w:rPr>
          <w:rFonts w:ascii="Arial" w:hAnsi="Arial" w:cs="Arial"/>
          <w:sz w:val="22"/>
          <w:szCs w:val="22"/>
        </w:rPr>
        <w:lastRenderedPageBreak/>
        <w:t xml:space="preserve">The resources of ICANN staff must be applied to enforce contractual obligations and to aggressively oppose conduct that is </w:t>
      </w:r>
      <w:del w:id="93" w:author="Mike O'Connor" w:date="2011-03-25T10:55:00Z">
        <w:r w:rsidRPr="00BB3B52" w:rsidDel="001B7F1A">
          <w:rPr>
            <w:rFonts w:ascii="Arial" w:hAnsi="Arial" w:cs="Arial"/>
            <w:sz w:val="22"/>
            <w:szCs w:val="22"/>
          </w:rPr>
          <w:delText xml:space="preserve">unlawful, </w:delText>
        </w:r>
      </w:del>
      <w:r w:rsidRPr="00BB3B52">
        <w:rPr>
          <w:rFonts w:ascii="Arial" w:hAnsi="Arial" w:cs="Arial"/>
          <w:sz w:val="22"/>
          <w:szCs w:val="22"/>
        </w:rPr>
        <w:t xml:space="preserve">noncompliant </w:t>
      </w:r>
      <w:del w:id="94" w:author="Mike O'Connor" w:date="2011-03-25T10:55:00Z">
        <w:r w:rsidRPr="00BB3B52" w:rsidDel="001B7F1A">
          <w:rPr>
            <w:rFonts w:ascii="Arial" w:hAnsi="Arial" w:cs="Arial"/>
            <w:sz w:val="22"/>
            <w:szCs w:val="22"/>
          </w:rPr>
          <w:delText>or flagrantly evasive of</w:delText>
        </w:r>
      </w:del>
      <w:ins w:id="95" w:author="Mike O'Connor" w:date="2011-03-25T10:55:00Z">
        <w:r w:rsidR="001B7F1A">
          <w:rPr>
            <w:rFonts w:ascii="Arial" w:hAnsi="Arial" w:cs="Arial"/>
            <w:sz w:val="22"/>
            <w:szCs w:val="22"/>
          </w:rPr>
          <w:t>with</w:t>
        </w:r>
      </w:ins>
      <w:r w:rsidRPr="00BB3B52">
        <w:rPr>
          <w:rFonts w:ascii="Arial" w:hAnsi="Arial" w:cs="Arial"/>
          <w:sz w:val="22"/>
          <w:szCs w:val="22"/>
        </w:rPr>
        <w:t xml:space="preserve"> contractual obligations.</w:t>
      </w:r>
    </w:p>
    <w:p w14:paraId="5F54E469" w14:textId="4BC408B6" w:rsidR="00BB3B52" w:rsidRPr="00BB3B52" w:rsidRDefault="00BB3B52" w:rsidP="00A70E40">
      <w:pPr>
        <w:spacing w:before="100" w:beforeAutospacing="1" w:after="100" w:afterAutospacing="1" w:line="240" w:lineRule="auto"/>
        <w:rPr>
          <w:rFonts w:ascii="Arial" w:eastAsia="Times New Roman" w:hAnsi="Arial" w:cs="Arial"/>
        </w:rPr>
      </w:pPr>
      <w:r w:rsidRPr="00BB3B52">
        <w:rPr>
          <w:rFonts w:ascii="Arial" w:eastAsia="Times New Roman" w:hAnsi="Arial" w:cs="Arial"/>
        </w:rPr>
        <w:t xml:space="preserve">ICANN should, at a minimum, continue to pursue efforts to </w:t>
      </w:r>
      <w:del w:id="96" w:author="Mike O'Connor" w:date="2011-03-25T10:57:00Z">
        <w:r w:rsidRPr="00BB3B52" w:rsidDel="001B7F1A">
          <w:rPr>
            <w:rFonts w:ascii="Arial" w:eastAsia="Times New Roman" w:hAnsi="Arial" w:cs="Arial"/>
          </w:rPr>
          <w:delText xml:space="preserve">implement </w:delText>
        </w:r>
      </w:del>
      <w:ins w:id="97" w:author="Mike O'Connor" w:date="2011-03-25T10:57:00Z">
        <w:r w:rsidR="001B7F1A">
          <w:rPr>
            <w:rFonts w:ascii="Arial" w:eastAsia="Times New Roman" w:hAnsi="Arial" w:cs="Arial"/>
          </w:rPr>
          <w:t>define</w:t>
        </w:r>
        <w:r w:rsidR="001B7F1A" w:rsidRPr="00BB3B52">
          <w:rPr>
            <w:rFonts w:ascii="Arial" w:eastAsia="Times New Roman" w:hAnsi="Arial" w:cs="Arial"/>
          </w:rPr>
          <w:t xml:space="preserve"> </w:t>
        </w:r>
      </w:ins>
      <w:r w:rsidRPr="00BB3B52">
        <w:rPr>
          <w:rFonts w:ascii="Arial" w:eastAsia="Times New Roman" w:hAnsi="Arial" w:cs="Arial"/>
        </w:rPr>
        <w:t xml:space="preserve">high security zone standards for domains requiring additional security.  Large domain operators should also be provided an appropriately weighted voice for advancing security matters within ICANN.  This should include input into open and fair negotiation of the registrar accreditation agreement.  </w:t>
      </w:r>
      <w:del w:id="98" w:author="Mike O'Connor" w:date="2011-03-25T10:59:00Z">
        <w:r w:rsidRPr="00BB3B52" w:rsidDel="001B7F1A">
          <w:rPr>
            <w:rFonts w:ascii="Arial" w:eastAsia="Times New Roman" w:hAnsi="Arial" w:cs="Arial"/>
          </w:rPr>
          <w:delText xml:space="preserve">WHOIS </w:delText>
        </w:r>
      </w:del>
      <w:ins w:id="99" w:author="Mike O'Connor" w:date="2011-03-25T10:59:00Z">
        <w:r w:rsidR="001B7F1A">
          <w:rPr>
            <w:rFonts w:ascii="Arial" w:eastAsia="Times New Roman" w:hAnsi="Arial" w:cs="Arial"/>
          </w:rPr>
          <w:t>Registrant</w:t>
        </w:r>
        <w:r w:rsidR="001B7F1A" w:rsidRPr="00BB3B52">
          <w:rPr>
            <w:rFonts w:ascii="Arial" w:eastAsia="Times New Roman" w:hAnsi="Arial" w:cs="Arial"/>
          </w:rPr>
          <w:t xml:space="preserve"> </w:t>
        </w:r>
      </w:ins>
      <w:r w:rsidRPr="00BB3B52">
        <w:rPr>
          <w:rFonts w:ascii="Arial" w:eastAsia="Times New Roman" w:hAnsi="Arial" w:cs="Arial"/>
        </w:rPr>
        <w:t xml:space="preserve">data must be mandated to be accurate, maintained securely, and available to mitigate abuse upon an appropriate request.  ICANN should also </w:t>
      </w:r>
      <w:del w:id="100" w:author="Mike O'Connor" w:date="2011-03-25T11:00:00Z">
        <w:r w:rsidRPr="00BB3B52" w:rsidDel="001B7F1A">
          <w:rPr>
            <w:rFonts w:ascii="Arial" w:eastAsia="Times New Roman" w:hAnsi="Arial" w:cs="Arial"/>
          </w:rPr>
          <w:delText>establish a community channel</w:delText>
        </w:r>
      </w:del>
      <w:ins w:id="101" w:author="Mike O'Connor" w:date="2011-03-25T11:00:00Z">
        <w:r w:rsidR="001B7F1A">
          <w:rPr>
            <w:rFonts w:ascii="Arial" w:eastAsia="Times New Roman" w:hAnsi="Arial" w:cs="Arial"/>
          </w:rPr>
          <w:t>clarify and strengthen existing mechanisms</w:t>
        </w:r>
      </w:ins>
      <w:r w:rsidRPr="00BB3B52">
        <w:rPr>
          <w:rFonts w:ascii="Arial" w:eastAsia="Times New Roman" w:hAnsi="Arial" w:cs="Arial"/>
        </w:rPr>
        <w:t xml:space="preserve"> for input to compliance staff on rogue registrar/reseller problems and compliance violations that will be acted upon by staff.</w:t>
      </w:r>
    </w:p>
    <w:p w14:paraId="56CB6C75" w14:textId="77777777" w:rsidR="00BB3B52" w:rsidRPr="00BB3B52" w:rsidRDefault="00BB3B52" w:rsidP="00A70E40">
      <w:pPr>
        <w:pStyle w:val="Default"/>
        <w:spacing w:before="100" w:beforeAutospacing="1" w:after="100" w:afterAutospacing="1"/>
        <w:rPr>
          <w:rFonts w:ascii="Arial" w:hAnsi="Arial" w:cs="Arial"/>
          <w:sz w:val="22"/>
          <w:szCs w:val="22"/>
        </w:rPr>
      </w:pPr>
    </w:p>
    <w:p w14:paraId="5EE17620" w14:textId="77777777" w:rsidR="00BB3B52" w:rsidRPr="00BB3B52" w:rsidRDefault="00BB3B52" w:rsidP="00A70E40">
      <w:pPr>
        <w:autoSpaceDE w:val="0"/>
        <w:autoSpaceDN w:val="0"/>
        <w:adjustRightInd w:val="0"/>
        <w:spacing w:before="100" w:beforeAutospacing="1" w:after="100" w:afterAutospacing="1" w:line="240" w:lineRule="auto"/>
        <w:rPr>
          <w:rFonts w:ascii="Arial" w:hAnsi="Arial" w:cs="Arial"/>
        </w:rPr>
      </w:pPr>
    </w:p>
    <w:p w14:paraId="0A7D8438" w14:textId="4EAD17B4" w:rsidR="00BB3B52" w:rsidRPr="00BB3B52" w:rsidRDefault="00785D82" w:rsidP="00A70E40">
      <w:pPr>
        <w:pStyle w:val="Default"/>
        <w:spacing w:before="100" w:beforeAutospacing="1" w:after="100" w:afterAutospacing="1"/>
        <w:rPr>
          <w:rFonts w:ascii="Arial" w:hAnsi="Arial" w:cs="Arial"/>
          <w:b/>
          <w:sz w:val="22"/>
          <w:szCs w:val="22"/>
        </w:rPr>
      </w:pPr>
      <w:r>
        <w:rPr>
          <w:rFonts w:ascii="Arial" w:hAnsi="Arial" w:cs="Arial"/>
          <w:b/>
          <w:sz w:val="22"/>
          <w:szCs w:val="22"/>
        </w:rPr>
        <w:t xml:space="preserve">8. </w:t>
      </w:r>
      <w:r w:rsidR="00BB3B52" w:rsidRPr="00BB3B52">
        <w:rPr>
          <w:rFonts w:ascii="Arial" w:hAnsi="Arial" w:cs="Arial"/>
          <w:b/>
          <w:sz w:val="22"/>
          <w:szCs w:val="22"/>
        </w:rPr>
        <w:t>Analysis of the relationships of ICANN with “contracted parties” (registries and registrars) as well as others (</w:t>
      </w:r>
      <w:proofErr w:type="spellStart"/>
      <w:r w:rsidR="00BB3B52" w:rsidRPr="00BB3B52">
        <w:rPr>
          <w:rFonts w:ascii="Arial" w:hAnsi="Arial" w:cs="Arial"/>
          <w:b/>
          <w:sz w:val="22"/>
          <w:szCs w:val="22"/>
        </w:rPr>
        <w:t>ccTLDs</w:t>
      </w:r>
      <w:proofErr w:type="spellEnd"/>
      <w:r w:rsidR="00BB3B52" w:rsidRPr="00BB3B52">
        <w:rPr>
          <w:rFonts w:ascii="Arial" w:hAnsi="Arial" w:cs="Arial"/>
          <w:b/>
          <w:sz w:val="22"/>
          <w:szCs w:val="22"/>
        </w:rPr>
        <w:t xml:space="preserve"> not bound contractually to ICANN, Root Server Operators, etc.) </w:t>
      </w:r>
    </w:p>
    <w:p w14:paraId="1C6DABD7" w14:textId="77777777" w:rsidR="00785D82" w:rsidRPr="00785D82" w:rsidRDefault="00785D82" w:rsidP="00A70E40">
      <w:pPr>
        <w:pStyle w:val="Default"/>
        <w:spacing w:before="100" w:beforeAutospacing="1" w:after="100" w:afterAutospacing="1"/>
        <w:rPr>
          <w:rFonts w:ascii="Arial" w:hAnsi="Arial" w:cs="Arial"/>
          <w:sz w:val="22"/>
          <w:szCs w:val="22"/>
        </w:rPr>
      </w:pPr>
    </w:p>
    <w:p w14:paraId="366609E8" w14:textId="77777777" w:rsidR="00785D82" w:rsidRPr="00785D82" w:rsidRDefault="00785D82" w:rsidP="00A70E40">
      <w:pPr>
        <w:pStyle w:val="Default"/>
        <w:spacing w:before="100" w:beforeAutospacing="1" w:after="100" w:afterAutospacing="1"/>
        <w:rPr>
          <w:rFonts w:ascii="Arial" w:hAnsi="Arial" w:cs="Arial"/>
          <w:sz w:val="22"/>
          <w:szCs w:val="22"/>
        </w:rPr>
      </w:pPr>
    </w:p>
    <w:p w14:paraId="0396E8F8" w14:textId="77777777" w:rsidR="00785D82" w:rsidRPr="00785D82" w:rsidRDefault="00785D82" w:rsidP="00A70E40">
      <w:pPr>
        <w:pStyle w:val="Default"/>
        <w:spacing w:before="100" w:beforeAutospacing="1" w:after="100" w:afterAutospacing="1"/>
        <w:rPr>
          <w:rFonts w:ascii="Arial" w:hAnsi="Arial" w:cs="Arial"/>
          <w:sz w:val="22"/>
          <w:szCs w:val="22"/>
        </w:rPr>
      </w:pPr>
    </w:p>
    <w:p w14:paraId="4F7423D8" w14:textId="77777777" w:rsidR="00785D82" w:rsidRPr="00785D82" w:rsidRDefault="00785D82" w:rsidP="00A70E40">
      <w:pPr>
        <w:pStyle w:val="Default"/>
        <w:spacing w:before="100" w:beforeAutospacing="1" w:after="100" w:afterAutospacing="1"/>
        <w:rPr>
          <w:rFonts w:ascii="Arial" w:hAnsi="Arial" w:cs="Arial"/>
          <w:sz w:val="22"/>
          <w:szCs w:val="22"/>
        </w:rPr>
      </w:pPr>
    </w:p>
    <w:p w14:paraId="73F8C336" w14:textId="2446D2CA" w:rsidR="00BB3B52" w:rsidRPr="00BB3B52" w:rsidRDefault="00785D82" w:rsidP="00A70E40">
      <w:pPr>
        <w:pStyle w:val="Default"/>
        <w:spacing w:before="100" w:beforeAutospacing="1" w:after="100" w:afterAutospacing="1"/>
        <w:rPr>
          <w:rFonts w:ascii="Arial" w:hAnsi="Arial" w:cs="Arial"/>
          <w:b/>
          <w:sz w:val="22"/>
          <w:szCs w:val="22"/>
        </w:rPr>
      </w:pPr>
      <w:r>
        <w:rPr>
          <w:rFonts w:ascii="Arial" w:hAnsi="Arial" w:cs="Arial"/>
          <w:b/>
          <w:sz w:val="22"/>
          <w:szCs w:val="22"/>
        </w:rPr>
        <w:t xml:space="preserve">9. </w:t>
      </w:r>
      <w:r w:rsidR="00BB3B52" w:rsidRPr="00BB3B52">
        <w:rPr>
          <w:rFonts w:ascii="Arial" w:hAnsi="Arial" w:cs="Arial"/>
          <w:b/>
          <w:sz w:val="22"/>
          <w:szCs w:val="22"/>
        </w:rPr>
        <w:t xml:space="preserve">Involvement, present or possible, of non-ICANN entities in the design, implementation, operation, and evolution of the DNS, in its potential impact on the Stability, Security, and Resilience of the DNS. </w:t>
      </w:r>
    </w:p>
    <w:p w14:paraId="7914E430" w14:textId="2015689C" w:rsidR="00BB3B52" w:rsidRPr="00BB3B52" w:rsidRDefault="00BB3B52" w:rsidP="00A70E40">
      <w:pPr>
        <w:autoSpaceDE w:val="0"/>
        <w:autoSpaceDN w:val="0"/>
        <w:adjustRightInd w:val="0"/>
        <w:spacing w:before="100" w:beforeAutospacing="1" w:after="100" w:afterAutospacing="1" w:line="240" w:lineRule="auto"/>
        <w:rPr>
          <w:rFonts w:ascii="Arial" w:hAnsi="Arial" w:cs="Arial"/>
        </w:rPr>
      </w:pPr>
      <w:r w:rsidRPr="00BB3B52">
        <w:rPr>
          <w:rFonts w:ascii="Arial" w:hAnsi="Arial" w:cs="Arial"/>
        </w:rPr>
        <w:t>Given the BC’s strong recommendation for industry collaboration on SSR development, it is concerning that ICANN has not sufficiently included key stakeholders such as enterprises and users in its security, stability, and resiliency initiatives.  The SSR Plan further indicates that ICANN will continue to focus primarily on the contracted parties in such initiatives.  Although the SSR Plan contains numerous references to ‘core stakeholders,” it is clear that ICANN considers gTLD registries and registrars, not users and enterprises, to be these core stakeholders. The key partners</w:t>
      </w:r>
      <w:del w:id="102" w:author="Mike O'Connor" w:date="2011-03-25T11:01:00Z">
        <w:r w:rsidRPr="00BB3B52" w:rsidDel="001B7F1A">
          <w:rPr>
            <w:rFonts w:ascii="Arial" w:hAnsi="Arial" w:cs="Arial"/>
          </w:rPr>
          <w:delText>”</w:delText>
        </w:r>
      </w:del>
      <w:r w:rsidRPr="00BB3B52">
        <w:rPr>
          <w:rFonts w:ascii="Arial" w:hAnsi="Arial" w:cs="Arial"/>
        </w:rPr>
        <w:t xml:space="preserve"> identified as the subjects of ICANN’s global security outreach do not represent users and enterprises.  ICANN must further engage users and enterprises in collaborative efforts to enhance security, stability and resiliency. </w:t>
      </w:r>
    </w:p>
    <w:p w14:paraId="0C2882FC" w14:textId="705AF46C" w:rsidR="00BB3B52" w:rsidRPr="00BB3B52" w:rsidRDefault="00BB3B52" w:rsidP="00A70E40">
      <w:pPr>
        <w:autoSpaceDE w:val="0"/>
        <w:autoSpaceDN w:val="0"/>
        <w:adjustRightInd w:val="0"/>
        <w:spacing w:before="100" w:beforeAutospacing="1" w:after="100" w:afterAutospacing="1" w:line="240" w:lineRule="auto"/>
        <w:rPr>
          <w:rFonts w:ascii="Arial" w:hAnsi="Arial" w:cs="Arial"/>
        </w:rPr>
      </w:pPr>
      <w:r w:rsidRPr="00BB3B52">
        <w:rPr>
          <w:rFonts w:ascii="Arial" w:hAnsi="Arial" w:cs="Arial"/>
        </w:rPr>
        <w:t xml:space="preserve">The sense of urgency to move forward with new gTLD expansion seems to have hampered ICANN’s ability and/or desire to understand the stakeholder concerns around the security, stability, and resilience of the </w:t>
      </w:r>
      <w:proofErr w:type="gramStart"/>
      <w:r w:rsidRPr="00BB3B52">
        <w:rPr>
          <w:rFonts w:ascii="Arial" w:hAnsi="Arial" w:cs="Arial"/>
        </w:rPr>
        <w:t>internet</w:t>
      </w:r>
      <w:proofErr w:type="gramEnd"/>
      <w:r w:rsidRPr="00BB3B52">
        <w:rPr>
          <w:rFonts w:ascii="Arial" w:hAnsi="Arial" w:cs="Arial"/>
        </w:rPr>
        <w:t xml:space="preserve">. Commercial enterprises, government agencies, nonprofits, </w:t>
      </w:r>
      <w:proofErr w:type="gramStart"/>
      <w:r w:rsidRPr="00BB3B52">
        <w:rPr>
          <w:rFonts w:ascii="Arial" w:hAnsi="Arial" w:cs="Arial"/>
        </w:rPr>
        <w:t>internet</w:t>
      </w:r>
      <w:proofErr w:type="gramEnd"/>
      <w:r w:rsidRPr="00BB3B52">
        <w:rPr>
          <w:rFonts w:ascii="Arial" w:hAnsi="Arial" w:cs="Arial"/>
        </w:rPr>
        <w:t xml:space="preserve"> startups, and consumers all depend upon the security of the internet.  ICANN has failed to provide specific examples of how security assistance will be implemented in its SSR proposal.  This is especially concerning given that there has been so little collaboration with enterprises to design these mitigation programs.  Any such programs, it is assumed, should be primarily designed to assist enterprises </w:t>
      </w:r>
      <w:proofErr w:type="gramStart"/>
      <w:r w:rsidRPr="00BB3B52">
        <w:rPr>
          <w:rFonts w:ascii="Arial" w:hAnsi="Arial" w:cs="Arial"/>
        </w:rPr>
        <w:t>who</w:t>
      </w:r>
      <w:proofErr w:type="gramEnd"/>
      <w:r w:rsidRPr="00BB3B52">
        <w:rPr>
          <w:rFonts w:ascii="Arial" w:hAnsi="Arial" w:cs="Arial"/>
        </w:rPr>
        <w:t xml:space="preserve"> are suffering the most targeted abuses, yet enterprises appear to be a secondary afterthought in the SSR proposal.</w:t>
      </w:r>
    </w:p>
    <w:p w14:paraId="0935B05A" w14:textId="77777777" w:rsidR="00BB3B52" w:rsidRPr="00BB3B52" w:rsidRDefault="00BB3B52" w:rsidP="00A70E40">
      <w:pPr>
        <w:pStyle w:val="Default"/>
        <w:spacing w:before="100" w:beforeAutospacing="1" w:after="100" w:afterAutospacing="1"/>
        <w:rPr>
          <w:rFonts w:ascii="Arial" w:hAnsi="Arial" w:cs="Arial"/>
          <w:sz w:val="22"/>
          <w:szCs w:val="22"/>
        </w:rPr>
      </w:pPr>
      <w:r w:rsidRPr="00BB3B52">
        <w:rPr>
          <w:rFonts w:ascii="Arial" w:hAnsi="Arial" w:cs="Arial"/>
          <w:sz w:val="22"/>
          <w:szCs w:val="22"/>
        </w:rPr>
        <w:t xml:space="preserve"> </w:t>
      </w:r>
    </w:p>
    <w:p w14:paraId="05AE3F93" w14:textId="6C5FC593" w:rsidR="00BB3B52" w:rsidRPr="00A70E40" w:rsidRDefault="00785D82" w:rsidP="00A70E40">
      <w:pPr>
        <w:pStyle w:val="Default"/>
        <w:spacing w:before="100" w:beforeAutospacing="1" w:after="100" w:afterAutospacing="1"/>
        <w:rPr>
          <w:rFonts w:ascii="Arial" w:hAnsi="Arial" w:cs="Arial"/>
          <w:b/>
          <w:sz w:val="22"/>
          <w:szCs w:val="22"/>
        </w:rPr>
      </w:pPr>
      <w:r>
        <w:rPr>
          <w:rFonts w:ascii="Arial" w:hAnsi="Arial" w:cs="Arial"/>
          <w:b/>
          <w:sz w:val="22"/>
          <w:szCs w:val="22"/>
        </w:rPr>
        <w:t xml:space="preserve">10. </w:t>
      </w:r>
      <w:r w:rsidR="00BB3B52" w:rsidRPr="00BB3B52">
        <w:rPr>
          <w:rFonts w:ascii="Arial" w:hAnsi="Arial" w:cs="Arial"/>
          <w:b/>
          <w:sz w:val="22"/>
          <w:szCs w:val="22"/>
        </w:rPr>
        <w:t xml:space="preserve">Solutions/Proposals on Root Server Governance, including transparency, accountability, security/performance measurements, policies, accessibility and the opportunity to have more RS operators </w:t>
      </w:r>
    </w:p>
    <w:p w14:paraId="08C98EE5" w14:textId="1277AD8D" w:rsidR="00BB3B52" w:rsidRPr="00BB3B52" w:rsidRDefault="00BB3B52" w:rsidP="00A70E40">
      <w:pPr>
        <w:spacing w:before="100" w:beforeAutospacing="1" w:after="100" w:afterAutospacing="1" w:line="240" w:lineRule="auto"/>
        <w:rPr>
          <w:rFonts w:ascii="Arial" w:hAnsi="Arial" w:cs="Arial"/>
        </w:rPr>
      </w:pPr>
      <w:r w:rsidRPr="00BB3B52">
        <w:rPr>
          <w:rFonts w:ascii="Arial" w:hAnsi="Arial" w:cs="Arial"/>
        </w:rPr>
        <w:lastRenderedPageBreak/>
        <w:t xml:space="preserve">The BC membership is concerned that </w:t>
      </w:r>
      <w:del w:id="103" w:author="Mike O'Connor" w:date="2011-03-25T11:04:00Z">
        <w:r w:rsidRPr="00BB3B52" w:rsidDel="001B7F1A">
          <w:rPr>
            <w:rFonts w:ascii="Arial" w:hAnsi="Arial" w:cs="Arial"/>
          </w:rPr>
          <w:delText>very little</w:delText>
        </w:r>
      </w:del>
      <w:ins w:id="104" w:author="Mike O'Connor" w:date="2011-03-25T11:04:00Z">
        <w:r w:rsidR="001B7F1A">
          <w:rPr>
            <w:rFonts w:ascii="Arial" w:hAnsi="Arial" w:cs="Arial"/>
          </w:rPr>
          <w:t>insufficient</w:t>
        </w:r>
      </w:ins>
      <w:r w:rsidRPr="00BB3B52">
        <w:rPr>
          <w:rFonts w:ascii="Arial" w:hAnsi="Arial" w:cs="Arial"/>
        </w:rPr>
        <w:t xml:space="preserve"> effort has been devoted to addressing concerns with enforcing contractual compliance, despite repeated concerns being raised during public comment.   Vacant positions in critical ICANN security and compliance positions have only recently been filled and ICANN’s endorsement of a tightly restrained enforcement policy continues to raise serious concerns about the effectiveness of any security plan.  The effective oversight needed for a strong security program does not exist and without such, even the best SRR plan will fail.</w:t>
      </w:r>
    </w:p>
    <w:p w14:paraId="377BAC47" w14:textId="77777777" w:rsidR="00BB3B52" w:rsidRPr="00BB3B52" w:rsidRDefault="00BB3B52" w:rsidP="00A70E40">
      <w:pPr>
        <w:spacing w:before="100" w:beforeAutospacing="1" w:after="100" w:afterAutospacing="1" w:line="240" w:lineRule="auto"/>
        <w:rPr>
          <w:rFonts w:ascii="Arial" w:hAnsi="Arial" w:cs="Arial"/>
        </w:rPr>
      </w:pPr>
      <w:r w:rsidRPr="00BB3B52">
        <w:rPr>
          <w:rFonts w:ascii="Arial" w:hAnsi="Arial" w:cs="Arial"/>
        </w:rPr>
        <w:t>To work effectively with stakeholders in addressing security and stability issues, ICANN needs to acknowledge the role that their policies play in the process, and they must be accountable for these policies. Too often, ICANN relies upon the enterprise community to solve issues that are caused by compliance enforcement gaps.  This places the burden on the enterprise community to address security concerns caused by ICANN’s oversight failures.   ICANN needs to establish a more rigorous compliance mandate for all contracted parties (i.e. Registries, Registrars) and enforce accountability.</w:t>
      </w:r>
    </w:p>
    <w:p w14:paraId="1E8CE567" w14:textId="77777777" w:rsidR="00BB3B52" w:rsidRPr="00BB3B52" w:rsidRDefault="00BB3B52" w:rsidP="00A70E40">
      <w:pPr>
        <w:spacing w:before="100" w:beforeAutospacing="1" w:after="100" w:afterAutospacing="1" w:line="240" w:lineRule="auto"/>
        <w:rPr>
          <w:rFonts w:ascii="Arial" w:hAnsi="Arial" w:cs="Arial"/>
        </w:rPr>
      </w:pPr>
      <w:r w:rsidRPr="00BB3B52">
        <w:rPr>
          <w:rFonts w:ascii="Arial" w:hAnsi="Arial" w:cs="Arial"/>
        </w:rPr>
        <w:t>ICANN’s mission of public trust is extraordinarily important. It is disappointing, however, that the SSR Plan does not more clearly reflect this public trust responsibility in the area of effective contractual compliance. The failure to effectively enforce contractual obligations among existing contracted parties calls into question ICANN’s ability to effectively enforce new contracts. To the extent that the SSR Plan’s use of words such as “collaborate”, “enable,” and “facilitate” suggest ICANN’s intention to distance itself from its contractual compliance obligations, such an intention is also troubling.</w:t>
      </w:r>
    </w:p>
    <w:p w14:paraId="1E497072" w14:textId="41F8C24E" w:rsidR="00BB3B52" w:rsidRPr="00BB3B52" w:rsidRDefault="00BB3B52" w:rsidP="00A70E40">
      <w:pPr>
        <w:spacing w:before="100" w:beforeAutospacing="1" w:after="100" w:afterAutospacing="1" w:line="240" w:lineRule="auto"/>
        <w:rPr>
          <w:rFonts w:ascii="Arial" w:hAnsi="Arial" w:cs="Arial"/>
        </w:rPr>
      </w:pPr>
      <w:r w:rsidRPr="00BB3B52">
        <w:rPr>
          <w:rFonts w:ascii="Arial" w:hAnsi="Arial" w:cs="Arial"/>
        </w:rPr>
        <w:t xml:space="preserve">A tremendous amount of effort has been devoted into recommendations to address security and stability issues related to the new gTLD proposal. </w:t>
      </w:r>
      <w:del w:id="105" w:author="Mike O'Connor" w:date="2011-03-25T11:08:00Z">
        <w:r w:rsidRPr="00BB3B52" w:rsidDel="00026040">
          <w:rPr>
            <w:rFonts w:ascii="Arial" w:hAnsi="Arial" w:cs="Arial"/>
          </w:rPr>
          <w:delText xml:space="preserve"> Unfortunately, ICANN displays a lack of commitment to this effort by only addressing these efforts as “optional” and dismissing the need to endorse these efforts.   </w:delText>
        </w:r>
      </w:del>
      <w:r w:rsidRPr="00BB3B52">
        <w:rPr>
          <w:rFonts w:ascii="Arial" w:hAnsi="Arial" w:cs="Arial"/>
        </w:rPr>
        <w:t xml:space="preserve">The introduction of new </w:t>
      </w:r>
      <w:proofErr w:type="spellStart"/>
      <w:r w:rsidRPr="00BB3B52">
        <w:rPr>
          <w:rFonts w:ascii="Arial" w:hAnsi="Arial" w:cs="Arial"/>
        </w:rPr>
        <w:t>gTLDs</w:t>
      </w:r>
      <w:proofErr w:type="spellEnd"/>
      <w:r w:rsidRPr="00BB3B52">
        <w:rPr>
          <w:rFonts w:ascii="Arial" w:hAnsi="Arial" w:cs="Arial"/>
        </w:rPr>
        <w:t xml:space="preserve"> and -- more specifically, the predicted increase in contracts and contracted parties -- magnifies existing concerns about ICANN’s ability to ensure contractual compliance.  This does not bode well for assuring BC members of ICANN’s ability to conduct compliance enforcement activities effectively.</w:t>
      </w:r>
    </w:p>
    <w:p w14:paraId="026B7898" w14:textId="77777777" w:rsidR="00BB3B52" w:rsidRPr="00BB3B52" w:rsidRDefault="00BB3B52" w:rsidP="00A70E40">
      <w:pPr>
        <w:pStyle w:val="Default"/>
        <w:spacing w:before="100" w:beforeAutospacing="1" w:after="100" w:afterAutospacing="1"/>
        <w:rPr>
          <w:rFonts w:ascii="Arial" w:hAnsi="Arial" w:cs="Arial"/>
          <w:color w:val="auto"/>
          <w:sz w:val="22"/>
          <w:szCs w:val="22"/>
        </w:rPr>
      </w:pPr>
    </w:p>
    <w:p w14:paraId="01792455" w14:textId="312B7970" w:rsidR="00BB3B52" w:rsidRPr="00A70E40" w:rsidRDefault="00785D82" w:rsidP="00A70E40">
      <w:pPr>
        <w:pStyle w:val="Default"/>
        <w:spacing w:before="100" w:beforeAutospacing="1" w:after="100" w:afterAutospacing="1"/>
        <w:rPr>
          <w:rFonts w:ascii="Arial" w:hAnsi="Arial" w:cs="Arial"/>
          <w:b/>
          <w:sz w:val="22"/>
          <w:szCs w:val="22"/>
        </w:rPr>
      </w:pPr>
      <w:r>
        <w:rPr>
          <w:rFonts w:ascii="Arial" w:hAnsi="Arial" w:cs="Arial"/>
          <w:b/>
          <w:sz w:val="22"/>
          <w:szCs w:val="22"/>
        </w:rPr>
        <w:t xml:space="preserve">11. </w:t>
      </w:r>
      <w:r w:rsidR="00BB3B52" w:rsidRPr="00BB3B52">
        <w:rPr>
          <w:rFonts w:ascii="Arial" w:hAnsi="Arial" w:cs="Arial"/>
          <w:b/>
          <w:sz w:val="22"/>
          <w:szCs w:val="22"/>
        </w:rPr>
        <w:t xml:space="preserve">Studies or informed opinion related to large-scale risks that can alter the environment of the DNS, and indicators, metrics or harbingers of such risks, including models/frameworks to measure Security, Stability and Resilience of the DNS as a system. </w:t>
      </w:r>
    </w:p>
    <w:p w14:paraId="1F738E3F" w14:textId="3223AE4F" w:rsidR="00BB3B52" w:rsidRPr="00BB3B52" w:rsidRDefault="00BB3B52" w:rsidP="00A70E40">
      <w:pPr>
        <w:spacing w:before="100" w:beforeAutospacing="1" w:after="100" w:afterAutospacing="1" w:line="240" w:lineRule="auto"/>
        <w:rPr>
          <w:rFonts w:ascii="Arial" w:hAnsi="Arial" w:cs="Arial"/>
        </w:rPr>
      </w:pPr>
      <w:r w:rsidRPr="00BB3B52">
        <w:rPr>
          <w:rFonts w:ascii="Arial" w:hAnsi="Arial" w:cs="Arial"/>
        </w:rPr>
        <w:t xml:space="preserve">As noted in previous sections in this paper, ICANN should </w:t>
      </w:r>
      <w:del w:id="106" w:author="Mike O'Connor" w:date="2011-03-25T11:09:00Z">
        <w:r w:rsidRPr="00BB3B52" w:rsidDel="00026040">
          <w:rPr>
            <w:rFonts w:ascii="Arial" w:hAnsi="Arial" w:cs="Arial"/>
          </w:rPr>
          <w:delText>consult closely</w:delText>
        </w:r>
      </w:del>
      <w:ins w:id="107" w:author="Mike O'Connor" w:date="2011-03-25T11:09:00Z">
        <w:r w:rsidR="00026040">
          <w:rPr>
            <w:rFonts w:ascii="Arial" w:hAnsi="Arial" w:cs="Arial"/>
          </w:rPr>
          <w:t>more actively recruit and engage</w:t>
        </w:r>
      </w:ins>
      <w:r w:rsidRPr="00BB3B52">
        <w:rPr>
          <w:rFonts w:ascii="Arial" w:hAnsi="Arial" w:cs="Arial"/>
        </w:rPr>
        <w:t xml:space="preserve"> with </w:t>
      </w:r>
      <w:del w:id="108" w:author="Mike O'Connor" w:date="2011-03-25T11:09:00Z">
        <w:r w:rsidRPr="00BB3B52" w:rsidDel="00026040">
          <w:rPr>
            <w:rFonts w:ascii="Arial" w:hAnsi="Arial" w:cs="Arial"/>
          </w:rPr>
          <w:delText xml:space="preserve">the member </w:delText>
        </w:r>
      </w:del>
      <w:del w:id="109" w:author="Mike O'Connor" w:date="2011-03-25T11:10:00Z">
        <w:r w:rsidRPr="00BB3B52" w:rsidDel="00026040">
          <w:rPr>
            <w:rFonts w:ascii="Arial" w:hAnsi="Arial" w:cs="Arial"/>
          </w:rPr>
          <w:delText xml:space="preserve">members of the </w:delText>
        </w:r>
      </w:del>
      <w:r w:rsidRPr="00BB3B52">
        <w:rPr>
          <w:rFonts w:ascii="Arial" w:hAnsi="Arial" w:cs="Arial"/>
        </w:rPr>
        <w:t xml:space="preserve">law enforcement, </w:t>
      </w:r>
      <w:ins w:id="110" w:author="Mike O'Connor" w:date="2011-03-25T11:10:00Z">
        <w:r w:rsidR="00026040">
          <w:rPr>
            <w:rFonts w:ascii="Arial" w:hAnsi="Arial" w:cs="Arial"/>
          </w:rPr>
          <w:t xml:space="preserve">the </w:t>
        </w:r>
      </w:ins>
      <w:bookmarkStart w:id="111" w:name="_GoBack"/>
      <w:bookmarkEnd w:id="111"/>
      <w:r w:rsidRPr="00BB3B52">
        <w:rPr>
          <w:rFonts w:ascii="Arial" w:hAnsi="Arial" w:cs="Arial"/>
        </w:rPr>
        <w:t>technical security community, and BC individual members to identify DNS risk vectors and the appropriate metrics for measuring the threat landscape.</w:t>
      </w:r>
    </w:p>
    <w:p w14:paraId="5808F6E5" w14:textId="77777777" w:rsidR="004D011A" w:rsidRPr="00371666" w:rsidRDefault="004D011A" w:rsidP="00A70E40">
      <w:pPr>
        <w:spacing w:before="100" w:beforeAutospacing="1" w:after="100" w:afterAutospacing="1" w:line="240" w:lineRule="auto"/>
        <w:rPr>
          <w:rFonts w:ascii="Arial" w:hAnsi="Arial" w:cs="Arial"/>
        </w:rPr>
      </w:pPr>
    </w:p>
    <w:p w14:paraId="128327F3" w14:textId="77777777" w:rsidR="008B1093" w:rsidRPr="00371666" w:rsidRDefault="008B1093" w:rsidP="00A70E40">
      <w:pPr>
        <w:spacing w:before="100" w:beforeAutospacing="1" w:after="100" w:afterAutospacing="1" w:line="240" w:lineRule="auto"/>
        <w:ind w:left="30"/>
        <w:rPr>
          <w:rFonts w:ascii="Arial" w:hAnsi="Arial" w:cs="Arial"/>
        </w:rPr>
      </w:pPr>
    </w:p>
    <w:p w14:paraId="30E60A9F" w14:textId="77777777" w:rsidR="004367CF" w:rsidRPr="00371666" w:rsidRDefault="004367CF" w:rsidP="00A70E40">
      <w:pPr>
        <w:spacing w:before="100" w:beforeAutospacing="1" w:after="100" w:afterAutospacing="1" w:line="240" w:lineRule="auto"/>
        <w:rPr>
          <w:rFonts w:ascii="Arial" w:hAnsi="Arial" w:cs="Arial"/>
        </w:rPr>
      </w:pPr>
    </w:p>
    <w:p w14:paraId="043247D0" w14:textId="77777777" w:rsidR="00E62020" w:rsidRPr="00371666" w:rsidRDefault="00E62020" w:rsidP="008B1093">
      <w:pPr>
        <w:rPr>
          <w:rFonts w:ascii="Arial" w:hAnsi="Arial" w:cs="Arial"/>
        </w:rPr>
      </w:pPr>
    </w:p>
    <w:p w14:paraId="17F9A612" w14:textId="77777777" w:rsidR="00E62020" w:rsidRDefault="00E62020">
      <w:pPr>
        <w:spacing w:line="240" w:lineRule="auto"/>
        <w:rPr>
          <w:rFonts w:ascii="Arial" w:hAnsi="Arial" w:cs="Arial"/>
          <w:sz w:val="20"/>
          <w:szCs w:val="20"/>
        </w:rPr>
      </w:pPr>
      <w:r>
        <w:rPr>
          <w:rFonts w:ascii="Arial" w:hAnsi="Arial" w:cs="Arial"/>
          <w:sz w:val="20"/>
          <w:szCs w:val="20"/>
        </w:rPr>
        <w:br w:type="page"/>
      </w:r>
    </w:p>
    <w:p w14:paraId="5F64BA28" w14:textId="6C117166" w:rsidR="00E62020" w:rsidRPr="004750FA" w:rsidRDefault="00E62020" w:rsidP="00E62020">
      <w:pPr>
        <w:pStyle w:val="BodyText2"/>
        <w:pBdr>
          <w:top w:val="single" w:sz="4" w:space="1" w:color="auto"/>
          <w:left w:val="single" w:sz="4" w:space="4" w:color="auto"/>
          <w:bottom w:val="single" w:sz="4" w:space="1" w:color="auto"/>
          <w:right w:val="single" w:sz="4" w:space="4" w:color="auto"/>
        </w:pBdr>
        <w:rPr>
          <w:b/>
          <w:bCs/>
          <w:color w:val="31849B" w:themeColor="accent5" w:themeShade="BF"/>
          <w:sz w:val="40"/>
          <w:szCs w:val="22"/>
        </w:rPr>
      </w:pPr>
      <w:r>
        <w:rPr>
          <w:b/>
          <w:bCs/>
          <w:color w:val="31849B" w:themeColor="accent5" w:themeShade="BF"/>
          <w:sz w:val="40"/>
          <w:szCs w:val="22"/>
        </w:rPr>
        <w:lastRenderedPageBreak/>
        <w:t>Con</w:t>
      </w:r>
      <w:r w:rsidR="00CB6A6D">
        <w:rPr>
          <w:b/>
          <w:bCs/>
          <w:color w:val="31849B" w:themeColor="accent5" w:themeShade="BF"/>
          <w:sz w:val="40"/>
          <w:szCs w:val="22"/>
        </w:rPr>
        <w:t>stituency Support</w:t>
      </w:r>
      <w:r w:rsidRPr="004750FA">
        <w:rPr>
          <w:b/>
          <w:bCs/>
          <w:color w:val="31849B" w:themeColor="accent5" w:themeShade="BF"/>
          <w:sz w:val="40"/>
          <w:szCs w:val="22"/>
        </w:rPr>
        <w:t>:</w:t>
      </w:r>
    </w:p>
    <w:p w14:paraId="36468485" w14:textId="77777777" w:rsidR="00E62020" w:rsidRDefault="00E62020" w:rsidP="00E62020">
      <w:pPr>
        <w:rPr>
          <w:rFonts w:ascii="Arial" w:hAnsi="Arial" w:cs="Arial"/>
          <w:sz w:val="20"/>
          <w:szCs w:val="20"/>
        </w:rPr>
      </w:pPr>
    </w:p>
    <w:p w14:paraId="7D85904D" w14:textId="77777777" w:rsidR="00130B7B" w:rsidRDefault="00130B7B" w:rsidP="00130B7B">
      <w:pPr>
        <w:rPr>
          <w:rFonts w:ascii="Arial" w:hAnsi="Arial" w:cs="Arial"/>
          <w:sz w:val="20"/>
          <w:szCs w:val="20"/>
        </w:rPr>
      </w:pPr>
    </w:p>
    <w:p w14:paraId="07FDDE3A" w14:textId="77777777" w:rsidR="00130B7B" w:rsidRDefault="00130B7B" w:rsidP="00130B7B">
      <w:pPr>
        <w:rPr>
          <w:rFonts w:ascii="Arial" w:hAnsi="Arial" w:cs="Arial"/>
          <w:sz w:val="20"/>
          <w:szCs w:val="20"/>
        </w:rPr>
      </w:pPr>
    </w:p>
    <w:p w14:paraId="3142FB1D" w14:textId="77777777" w:rsidR="00130B7B" w:rsidRDefault="00130B7B" w:rsidP="00130B7B">
      <w:pPr>
        <w:rPr>
          <w:rFonts w:ascii="Arial" w:hAnsi="Arial" w:cs="Arial"/>
          <w:sz w:val="20"/>
          <w:szCs w:val="20"/>
        </w:rPr>
      </w:pPr>
    </w:p>
    <w:p w14:paraId="71A8492B" w14:textId="77777777" w:rsidR="00130B7B" w:rsidRDefault="00130B7B" w:rsidP="00130B7B">
      <w:pPr>
        <w:rPr>
          <w:rFonts w:ascii="Arial" w:hAnsi="Arial" w:cs="Arial"/>
          <w:sz w:val="20"/>
          <w:szCs w:val="20"/>
        </w:rPr>
      </w:pPr>
    </w:p>
    <w:p w14:paraId="600BFB51" w14:textId="77777777" w:rsidR="00130B7B" w:rsidRDefault="00130B7B" w:rsidP="00130B7B">
      <w:pPr>
        <w:rPr>
          <w:rFonts w:ascii="Arial" w:hAnsi="Arial" w:cs="Arial"/>
          <w:sz w:val="20"/>
          <w:szCs w:val="20"/>
        </w:rPr>
      </w:pPr>
    </w:p>
    <w:p w14:paraId="46B546A4" w14:textId="77777777" w:rsidR="00130B7B" w:rsidRDefault="00130B7B" w:rsidP="00130B7B">
      <w:pPr>
        <w:rPr>
          <w:rFonts w:ascii="Arial" w:hAnsi="Arial" w:cs="Arial"/>
          <w:sz w:val="20"/>
          <w:szCs w:val="20"/>
        </w:rPr>
      </w:pPr>
    </w:p>
    <w:p w14:paraId="62128152" w14:textId="77777777" w:rsidR="001A0F98" w:rsidRPr="004933B6" w:rsidRDefault="001A0F98" w:rsidP="001A0F98">
      <w:pPr>
        <w:widowControl w:val="0"/>
        <w:autoSpaceDE w:val="0"/>
        <w:autoSpaceDN w:val="0"/>
        <w:adjustRightInd w:val="0"/>
        <w:spacing w:line="360" w:lineRule="auto"/>
        <w:contextualSpacing/>
        <w:rPr>
          <w:rFonts w:ascii="Arial" w:hAnsi="Arial" w:cs="Arial"/>
          <w:sz w:val="20"/>
          <w:szCs w:val="20"/>
        </w:rPr>
      </w:pPr>
    </w:p>
    <w:p w14:paraId="6C86CB48" w14:textId="5AECCA1F" w:rsidR="00E62020" w:rsidRPr="00AA00FC" w:rsidRDefault="00E62020" w:rsidP="00AA00FC">
      <w:pPr>
        <w:spacing w:line="240" w:lineRule="auto"/>
        <w:rPr>
          <w:rFonts w:ascii="Arial" w:hAnsi="Arial" w:cs="Arial"/>
          <w:b/>
          <w:sz w:val="24"/>
          <w:szCs w:val="24"/>
        </w:rPr>
      </w:pPr>
    </w:p>
    <w:sectPr w:rsidR="00E62020" w:rsidRPr="00AA00FC" w:rsidSect="00732752">
      <w:pgSz w:w="12240" w:h="15840"/>
      <w:pgMar w:top="720" w:right="1008" w:bottom="720" w:left="1008" w:header="720" w:footer="720" w:gutter="0"/>
      <w:pgNumType w:start="1"/>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35" w:author="Mike O'Connor" w:date="2011-03-25T08:02:00Z" w:initials="MO">
    <w:p w14:paraId="222F067C" w14:textId="67C7E95E" w:rsidR="001B7F1A" w:rsidRDefault="001B7F1A">
      <w:pPr>
        <w:pStyle w:val="CommentText"/>
      </w:pPr>
      <w:r>
        <w:rPr>
          <w:rStyle w:val="CommentReference"/>
        </w:rPr>
        <w:annotationRef/>
      </w:r>
      <w:r>
        <w:t xml:space="preserve">I think it would be very useful to define this term somewhere in this paper (here?  </w:t>
      </w:r>
      <w:proofErr w:type="gramStart"/>
      <w:r>
        <w:t>somewhere</w:t>
      </w:r>
      <w:proofErr w:type="gramEnd"/>
      <w:r>
        <w:t xml:space="preserve"> else?).  What do we mean when we say “DNS abuse”?  This is at the heart of the scope problem and we could help start the conversation with a good definition.</w:t>
      </w:r>
    </w:p>
  </w:comment>
  <w:comment w:id="36" w:author="Mike O'Connor" w:date="2011-03-25T08:06:00Z" w:initials="MO">
    <w:p w14:paraId="4A42CBFB" w14:textId="145BEE98" w:rsidR="001B7F1A" w:rsidRDefault="001B7F1A">
      <w:pPr>
        <w:pStyle w:val="CommentText"/>
      </w:pPr>
      <w:r>
        <w:rPr>
          <w:rStyle w:val="CommentReference"/>
        </w:rPr>
        <w:annotationRef/>
      </w:r>
      <w:r>
        <w:t>Again, I think it would be useful to define the threat somewhere in this paper.  How are they targeting our members?  The reason this is important is that not all threats can, or should, be addressed entirely by ICANN.</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5BCBF4" w14:textId="77777777" w:rsidR="001B7F1A" w:rsidRDefault="001B7F1A" w:rsidP="004D3EFA">
      <w:pPr>
        <w:spacing w:line="240" w:lineRule="auto"/>
      </w:pPr>
      <w:r>
        <w:separator/>
      </w:r>
    </w:p>
  </w:endnote>
  <w:endnote w:type="continuationSeparator" w:id="0">
    <w:p w14:paraId="71C40A49" w14:textId="77777777" w:rsidR="001B7F1A" w:rsidRDefault="001B7F1A" w:rsidP="004D3E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ounded MT Bold">
    <w:panose1 w:val="020F070403050403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Courier">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MS Mincho">
    <w:altName w:val="ＭＳ 明朝"/>
    <w:charset w:val="80"/>
    <w:family w:val="modern"/>
    <w:pitch w:val="fixed"/>
    <w:sig w:usb0="E00002FF" w:usb1="6AC7FDFB" w:usb2="00000012" w:usb3="00000000" w:csb0="0002009F"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7026EF" w14:textId="77777777" w:rsidR="001B7F1A" w:rsidRDefault="001B7F1A">
    <w:pPr>
      <w:pStyle w:val="Footer"/>
      <w:jc w:val="right"/>
    </w:pPr>
    <w:r>
      <w:fldChar w:fldCharType="begin"/>
    </w:r>
    <w:r>
      <w:instrText xml:space="preserve"> PAGE   \* MERGEFORMAT </w:instrText>
    </w:r>
    <w:r>
      <w:fldChar w:fldCharType="separate"/>
    </w:r>
    <w:r w:rsidR="00026040">
      <w:rPr>
        <w:noProof/>
      </w:rPr>
      <w:t>1</w:t>
    </w:r>
    <w:r>
      <w:rPr>
        <w:noProof/>
      </w:rPr>
      <w:fldChar w:fldCharType="end"/>
    </w:r>
  </w:p>
  <w:p w14:paraId="69924170" w14:textId="77777777" w:rsidR="001B7F1A" w:rsidRDefault="001B7F1A">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6FE242" w14:textId="77777777" w:rsidR="001B7F1A" w:rsidRDefault="001B7F1A" w:rsidP="00C5385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26040">
      <w:rPr>
        <w:rStyle w:val="PageNumber"/>
        <w:noProof/>
      </w:rPr>
      <w:t>1</w:t>
    </w:r>
    <w:r>
      <w:rPr>
        <w:rStyle w:val="PageNumber"/>
      </w:rPr>
      <w:fldChar w:fldCharType="end"/>
    </w:r>
  </w:p>
  <w:p w14:paraId="501B81AB" w14:textId="77777777" w:rsidR="001B7F1A" w:rsidRDefault="001B7F1A" w:rsidP="00732752">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234942" w14:textId="77777777" w:rsidR="001B7F1A" w:rsidRDefault="001B7F1A" w:rsidP="004D3EFA">
      <w:pPr>
        <w:spacing w:line="240" w:lineRule="auto"/>
      </w:pPr>
      <w:r>
        <w:separator/>
      </w:r>
    </w:p>
  </w:footnote>
  <w:footnote w:type="continuationSeparator" w:id="0">
    <w:p w14:paraId="1D1C5FDF" w14:textId="77777777" w:rsidR="001B7F1A" w:rsidRDefault="001B7F1A" w:rsidP="004D3EFA">
      <w:pPr>
        <w:spacing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563DB"/>
    <w:multiLevelType w:val="hybridMultilevel"/>
    <w:tmpl w:val="36A26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453BC1"/>
    <w:multiLevelType w:val="hybridMultilevel"/>
    <w:tmpl w:val="3B20C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E82346"/>
    <w:multiLevelType w:val="hybridMultilevel"/>
    <w:tmpl w:val="C14895B8"/>
    <w:lvl w:ilvl="0" w:tplc="AD90E64A">
      <w:start w:val="16"/>
      <w:numFmt w:val="bullet"/>
      <w:lvlText w:val="-"/>
      <w:lvlJc w:val="left"/>
      <w:pPr>
        <w:ind w:left="750" w:hanging="360"/>
      </w:pPr>
      <w:rPr>
        <w:rFonts w:ascii="Arial Rounded MT Bold" w:eastAsia="Calibri" w:hAnsi="Arial Rounded MT Bold" w:cs="Times New Roman" w:hint="default"/>
      </w:rPr>
    </w:lvl>
    <w:lvl w:ilvl="1" w:tplc="04090003">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3">
    <w:nsid w:val="138F0233"/>
    <w:multiLevelType w:val="hybridMultilevel"/>
    <w:tmpl w:val="3C68BC2C"/>
    <w:lvl w:ilvl="0" w:tplc="A6800F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513BD1"/>
    <w:multiLevelType w:val="hybridMultilevel"/>
    <w:tmpl w:val="23B2EA56"/>
    <w:lvl w:ilvl="0" w:tplc="39B2EA7E">
      <w:start w:val="1"/>
      <w:numFmt w:val="decimal"/>
      <w:lvlText w:val="%1."/>
      <w:lvlJc w:val="left"/>
      <w:pPr>
        <w:ind w:left="360" w:hanging="360"/>
      </w:pPr>
      <w:rPr>
        <w:rFonts w:ascii="Calibri" w:hAnsi="Calibri" w:hint="default"/>
        <w:b/>
        <w:i w:val="0"/>
        <w:color w:val="365F91"/>
        <w:sz w:val="36"/>
      </w:rPr>
    </w:lvl>
    <w:lvl w:ilvl="1" w:tplc="F5BCB868">
      <w:start w:val="1"/>
      <w:numFmt w:val="lowerLetter"/>
      <w:lvlText w:val="%2."/>
      <w:lvlJc w:val="left"/>
      <w:pPr>
        <w:ind w:left="1080" w:hanging="360"/>
      </w:pPr>
      <w:rPr>
        <w:rFonts w:ascii="Calibri" w:hAnsi="Calibri" w:hint="default"/>
        <w:b w:val="0"/>
        <w:i w:val="0"/>
        <w:sz w:val="22"/>
      </w:rPr>
    </w:lvl>
    <w:lvl w:ilvl="2" w:tplc="74E4AE82">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1CC4B38"/>
    <w:multiLevelType w:val="hybridMultilevel"/>
    <w:tmpl w:val="B89A8E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236F23A1"/>
    <w:multiLevelType w:val="hybridMultilevel"/>
    <w:tmpl w:val="0930F446"/>
    <w:lvl w:ilvl="0" w:tplc="D042FB3C">
      <w:start w:val="1"/>
      <w:numFmt w:val="bullet"/>
      <w:lvlText w:val="•"/>
      <w:lvlJc w:val="left"/>
      <w:pPr>
        <w:tabs>
          <w:tab w:val="num" w:pos="720"/>
        </w:tabs>
        <w:ind w:left="720" w:hanging="360"/>
      </w:pPr>
      <w:rPr>
        <w:rFonts w:ascii="Arial" w:hAnsi="Arial" w:hint="default"/>
      </w:rPr>
    </w:lvl>
    <w:lvl w:ilvl="1" w:tplc="F15047EE" w:tentative="1">
      <w:start w:val="1"/>
      <w:numFmt w:val="bullet"/>
      <w:lvlText w:val="•"/>
      <w:lvlJc w:val="left"/>
      <w:pPr>
        <w:tabs>
          <w:tab w:val="num" w:pos="1440"/>
        </w:tabs>
        <w:ind w:left="1440" w:hanging="360"/>
      </w:pPr>
      <w:rPr>
        <w:rFonts w:ascii="Arial" w:hAnsi="Arial" w:hint="default"/>
      </w:rPr>
    </w:lvl>
    <w:lvl w:ilvl="2" w:tplc="F97A4132" w:tentative="1">
      <w:start w:val="1"/>
      <w:numFmt w:val="bullet"/>
      <w:lvlText w:val="•"/>
      <w:lvlJc w:val="left"/>
      <w:pPr>
        <w:tabs>
          <w:tab w:val="num" w:pos="2160"/>
        </w:tabs>
        <w:ind w:left="2160" w:hanging="360"/>
      </w:pPr>
      <w:rPr>
        <w:rFonts w:ascii="Arial" w:hAnsi="Arial" w:hint="default"/>
      </w:rPr>
    </w:lvl>
    <w:lvl w:ilvl="3" w:tplc="788ACE6E" w:tentative="1">
      <w:start w:val="1"/>
      <w:numFmt w:val="bullet"/>
      <w:lvlText w:val="•"/>
      <w:lvlJc w:val="left"/>
      <w:pPr>
        <w:tabs>
          <w:tab w:val="num" w:pos="2880"/>
        </w:tabs>
        <w:ind w:left="2880" w:hanging="360"/>
      </w:pPr>
      <w:rPr>
        <w:rFonts w:ascii="Arial" w:hAnsi="Arial" w:hint="default"/>
      </w:rPr>
    </w:lvl>
    <w:lvl w:ilvl="4" w:tplc="095A2856" w:tentative="1">
      <w:start w:val="1"/>
      <w:numFmt w:val="bullet"/>
      <w:lvlText w:val="•"/>
      <w:lvlJc w:val="left"/>
      <w:pPr>
        <w:tabs>
          <w:tab w:val="num" w:pos="3600"/>
        </w:tabs>
        <w:ind w:left="3600" w:hanging="360"/>
      </w:pPr>
      <w:rPr>
        <w:rFonts w:ascii="Arial" w:hAnsi="Arial" w:hint="default"/>
      </w:rPr>
    </w:lvl>
    <w:lvl w:ilvl="5" w:tplc="B664BC3E" w:tentative="1">
      <w:start w:val="1"/>
      <w:numFmt w:val="bullet"/>
      <w:lvlText w:val="•"/>
      <w:lvlJc w:val="left"/>
      <w:pPr>
        <w:tabs>
          <w:tab w:val="num" w:pos="4320"/>
        </w:tabs>
        <w:ind w:left="4320" w:hanging="360"/>
      </w:pPr>
      <w:rPr>
        <w:rFonts w:ascii="Arial" w:hAnsi="Arial" w:hint="default"/>
      </w:rPr>
    </w:lvl>
    <w:lvl w:ilvl="6" w:tplc="34A8A04A" w:tentative="1">
      <w:start w:val="1"/>
      <w:numFmt w:val="bullet"/>
      <w:lvlText w:val="•"/>
      <w:lvlJc w:val="left"/>
      <w:pPr>
        <w:tabs>
          <w:tab w:val="num" w:pos="5040"/>
        </w:tabs>
        <w:ind w:left="5040" w:hanging="360"/>
      </w:pPr>
      <w:rPr>
        <w:rFonts w:ascii="Arial" w:hAnsi="Arial" w:hint="default"/>
      </w:rPr>
    </w:lvl>
    <w:lvl w:ilvl="7" w:tplc="B9F8F10E" w:tentative="1">
      <w:start w:val="1"/>
      <w:numFmt w:val="bullet"/>
      <w:lvlText w:val="•"/>
      <w:lvlJc w:val="left"/>
      <w:pPr>
        <w:tabs>
          <w:tab w:val="num" w:pos="5760"/>
        </w:tabs>
        <w:ind w:left="5760" w:hanging="360"/>
      </w:pPr>
      <w:rPr>
        <w:rFonts w:ascii="Arial" w:hAnsi="Arial" w:hint="default"/>
      </w:rPr>
    </w:lvl>
    <w:lvl w:ilvl="8" w:tplc="2FB22448" w:tentative="1">
      <w:start w:val="1"/>
      <w:numFmt w:val="bullet"/>
      <w:lvlText w:val="•"/>
      <w:lvlJc w:val="left"/>
      <w:pPr>
        <w:tabs>
          <w:tab w:val="num" w:pos="6480"/>
        </w:tabs>
        <w:ind w:left="6480" w:hanging="360"/>
      </w:pPr>
      <w:rPr>
        <w:rFonts w:ascii="Arial" w:hAnsi="Arial" w:hint="default"/>
      </w:rPr>
    </w:lvl>
  </w:abstractNum>
  <w:abstractNum w:abstractNumId="7">
    <w:nsid w:val="268629F6"/>
    <w:multiLevelType w:val="hybridMultilevel"/>
    <w:tmpl w:val="22E2AB4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A2B6C16"/>
    <w:multiLevelType w:val="hybridMultilevel"/>
    <w:tmpl w:val="9F62DA86"/>
    <w:lvl w:ilvl="0" w:tplc="DE1C7A5E">
      <w:start w:val="1"/>
      <w:numFmt w:val="bullet"/>
      <w:lvlText w:val=""/>
      <w:lvlJc w:val="left"/>
      <w:pPr>
        <w:ind w:left="360" w:hanging="360"/>
      </w:pPr>
      <w:rPr>
        <w:rFonts w:ascii="Wingdings" w:hAnsi="Wingdings" w:hint="default"/>
        <w:b w:val="0"/>
        <w:i w:val="0"/>
        <w:sz w:val="20"/>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E15144A"/>
    <w:multiLevelType w:val="hybridMultilevel"/>
    <w:tmpl w:val="4286629A"/>
    <w:lvl w:ilvl="0" w:tplc="AD90E64A">
      <w:start w:val="16"/>
      <w:numFmt w:val="bullet"/>
      <w:lvlText w:val="-"/>
      <w:lvlJc w:val="left"/>
      <w:pPr>
        <w:ind w:left="720" w:hanging="360"/>
      </w:pPr>
      <w:rPr>
        <w:rFonts w:ascii="Arial Rounded MT Bold" w:eastAsia="Calibri" w:hAnsi="Arial Rounded MT Bol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08D60C4"/>
    <w:multiLevelType w:val="hybridMultilevel"/>
    <w:tmpl w:val="88EEA714"/>
    <w:lvl w:ilvl="0" w:tplc="13E493AE">
      <w:start w:val="1"/>
      <w:numFmt w:val="lowerLetter"/>
      <w:lvlText w:val="%1)"/>
      <w:lvlJc w:val="left"/>
      <w:pPr>
        <w:ind w:left="360" w:hanging="360"/>
      </w:pPr>
      <w:rPr>
        <w:rFonts w:ascii="Tahoma" w:eastAsia="Times New Roman" w:hAnsi="Tahoma" w:cs="Courier"/>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08E62B6"/>
    <w:multiLevelType w:val="hybridMultilevel"/>
    <w:tmpl w:val="4A923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1025C65"/>
    <w:multiLevelType w:val="hybridMultilevel"/>
    <w:tmpl w:val="CAA2231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310A7900"/>
    <w:multiLevelType w:val="hybridMultilevel"/>
    <w:tmpl w:val="1FDA560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1DB537E"/>
    <w:multiLevelType w:val="hybridMultilevel"/>
    <w:tmpl w:val="9FCC02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2B33268"/>
    <w:multiLevelType w:val="hybridMultilevel"/>
    <w:tmpl w:val="1F3CB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D2E5500"/>
    <w:multiLevelType w:val="hybridMultilevel"/>
    <w:tmpl w:val="22E2AB4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4315E33"/>
    <w:multiLevelType w:val="hybridMultilevel"/>
    <w:tmpl w:val="22E2AB4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52C655F"/>
    <w:multiLevelType w:val="hybridMultilevel"/>
    <w:tmpl w:val="655C02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6FF608E"/>
    <w:multiLevelType w:val="hybridMultilevel"/>
    <w:tmpl w:val="012678D0"/>
    <w:lvl w:ilvl="0" w:tplc="0409000F">
      <w:start w:val="1"/>
      <w:numFmt w:val="decimal"/>
      <w:lvlText w:val="%1."/>
      <w:lvlJc w:val="left"/>
      <w:pPr>
        <w:ind w:left="750" w:hanging="360"/>
      </w:p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20">
    <w:nsid w:val="4BA53848"/>
    <w:multiLevelType w:val="hybridMultilevel"/>
    <w:tmpl w:val="C3F64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153294D"/>
    <w:multiLevelType w:val="hybridMultilevel"/>
    <w:tmpl w:val="320A2E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1E46628"/>
    <w:multiLevelType w:val="hybridMultilevel"/>
    <w:tmpl w:val="7186A8C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39F2F32"/>
    <w:multiLevelType w:val="hybridMultilevel"/>
    <w:tmpl w:val="7C5E9E32"/>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24">
    <w:nsid w:val="56FD7243"/>
    <w:multiLevelType w:val="hybridMultilevel"/>
    <w:tmpl w:val="A72E066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59445C73"/>
    <w:multiLevelType w:val="hybridMultilevel"/>
    <w:tmpl w:val="D4F2E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9753335"/>
    <w:multiLevelType w:val="hybridMultilevel"/>
    <w:tmpl w:val="8EFE2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D3D2DC6"/>
    <w:multiLevelType w:val="hybridMultilevel"/>
    <w:tmpl w:val="7AC40D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5E7D1A36"/>
    <w:multiLevelType w:val="hybridMultilevel"/>
    <w:tmpl w:val="C92AF572"/>
    <w:lvl w:ilvl="0" w:tplc="60EA6D20">
      <w:start w:val="1"/>
      <w:numFmt w:val="decimal"/>
      <w:lvlText w:val="%1."/>
      <w:lvlJc w:val="left"/>
      <w:pPr>
        <w:ind w:left="390" w:hanging="360"/>
      </w:pPr>
      <w:rPr>
        <w:rFonts w:hint="default"/>
      </w:rPr>
    </w:lvl>
    <w:lvl w:ilvl="1" w:tplc="04090019">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29">
    <w:nsid w:val="611E00F7"/>
    <w:multiLevelType w:val="hybridMultilevel"/>
    <w:tmpl w:val="5F5CD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15C4635"/>
    <w:multiLevelType w:val="hybridMultilevel"/>
    <w:tmpl w:val="DAC43DBC"/>
    <w:lvl w:ilvl="0" w:tplc="76200660">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1A126A1"/>
    <w:multiLevelType w:val="hybridMultilevel"/>
    <w:tmpl w:val="094C0726"/>
    <w:lvl w:ilvl="0" w:tplc="8BB2BD4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63B267E"/>
    <w:multiLevelType w:val="hybridMultilevel"/>
    <w:tmpl w:val="359AA27A"/>
    <w:lvl w:ilvl="0" w:tplc="B9EE513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8821E8C"/>
    <w:multiLevelType w:val="hybridMultilevel"/>
    <w:tmpl w:val="4168C19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6C2F2732"/>
    <w:multiLevelType w:val="hybridMultilevel"/>
    <w:tmpl w:val="96581D88"/>
    <w:lvl w:ilvl="0" w:tplc="7062BC3A">
      <w:start w:val="1"/>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DD96E24"/>
    <w:multiLevelType w:val="hybridMultilevel"/>
    <w:tmpl w:val="643A8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E144043"/>
    <w:multiLevelType w:val="hybridMultilevel"/>
    <w:tmpl w:val="E724D60E"/>
    <w:lvl w:ilvl="0" w:tplc="D482169C">
      <w:start w:val="1"/>
      <w:numFmt w:val="bullet"/>
      <w:lvlText w:val="-"/>
      <w:lvlJc w:val="left"/>
      <w:pPr>
        <w:ind w:left="390" w:hanging="360"/>
      </w:pPr>
      <w:rPr>
        <w:rFonts w:ascii="Calibri" w:eastAsia="Calibri" w:hAnsi="Calibri" w:cs="Times New Roman"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37">
    <w:nsid w:val="7DAB670D"/>
    <w:multiLevelType w:val="hybridMultilevel"/>
    <w:tmpl w:val="524A4A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E3510F1"/>
    <w:multiLevelType w:val="hybridMultilevel"/>
    <w:tmpl w:val="2EE43294"/>
    <w:lvl w:ilvl="0" w:tplc="B10CBAC8">
      <w:start w:val="1"/>
      <w:numFmt w:val="bullet"/>
      <w:lvlText w:val="•"/>
      <w:lvlJc w:val="left"/>
      <w:pPr>
        <w:tabs>
          <w:tab w:val="num" w:pos="720"/>
        </w:tabs>
        <w:ind w:left="720" w:hanging="360"/>
      </w:pPr>
      <w:rPr>
        <w:rFonts w:ascii="Arial" w:hAnsi="Arial" w:hint="default"/>
      </w:rPr>
    </w:lvl>
    <w:lvl w:ilvl="1" w:tplc="10ACEE86">
      <w:start w:val="1648"/>
      <w:numFmt w:val="bullet"/>
      <w:lvlText w:val="–"/>
      <w:lvlJc w:val="left"/>
      <w:pPr>
        <w:tabs>
          <w:tab w:val="num" w:pos="1440"/>
        </w:tabs>
        <w:ind w:left="1440" w:hanging="360"/>
      </w:pPr>
      <w:rPr>
        <w:rFonts w:ascii="Arial" w:hAnsi="Arial" w:hint="default"/>
      </w:rPr>
    </w:lvl>
    <w:lvl w:ilvl="2" w:tplc="2BAA90D0">
      <w:start w:val="1"/>
      <w:numFmt w:val="bullet"/>
      <w:lvlText w:val="•"/>
      <w:lvlJc w:val="left"/>
      <w:pPr>
        <w:tabs>
          <w:tab w:val="num" w:pos="2160"/>
        </w:tabs>
        <w:ind w:left="2160" w:hanging="360"/>
      </w:pPr>
      <w:rPr>
        <w:rFonts w:ascii="Arial" w:hAnsi="Arial" w:hint="default"/>
      </w:rPr>
    </w:lvl>
    <w:lvl w:ilvl="3" w:tplc="14706C18" w:tentative="1">
      <w:start w:val="1"/>
      <w:numFmt w:val="bullet"/>
      <w:lvlText w:val="•"/>
      <w:lvlJc w:val="left"/>
      <w:pPr>
        <w:tabs>
          <w:tab w:val="num" w:pos="2880"/>
        </w:tabs>
        <w:ind w:left="2880" w:hanging="360"/>
      </w:pPr>
      <w:rPr>
        <w:rFonts w:ascii="Arial" w:hAnsi="Arial" w:hint="default"/>
      </w:rPr>
    </w:lvl>
    <w:lvl w:ilvl="4" w:tplc="3500C9B2" w:tentative="1">
      <w:start w:val="1"/>
      <w:numFmt w:val="bullet"/>
      <w:lvlText w:val="•"/>
      <w:lvlJc w:val="left"/>
      <w:pPr>
        <w:tabs>
          <w:tab w:val="num" w:pos="3600"/>
        </w:tabs>
        <w:ind w:left="3600" w:hanging="360"/>
      </w:pPr>
      <w:rPr>
        <w:rFonts w:ascii="Arial" w:hAnsi="Arial" w:hint="default"/>
      </w:rPr>
    </w:lvl>
    <w:lvl w:ilvl="5" w:tplc="5962A112" w:tentative="1">
      <w:start w:val="1"/>
      <w:numFmt w:val="bullet"/>
      <w:lvlText w:val="•"/>
      <w:lvlJc w:val="left"/>
      <w:pPr>
        <w:tabs>
          <w:tab w:val="num" w:pos="4320"/>
        </w:tabs>
        <w:ind w:left="4320" w:hanging="360"/>
      </w:pPr>
      <w:rPr>
        <w:rFonts w:ascii="Arial" w:hAnsi="Arial" w:hint="default"/>
      </w:rPr>
    </w:lvl>
    <w:lvl w:ilvl="6" w:tplc="C83AD664" w:tentative="1">
      <w:start w:val="1"/>
      <w:numFmt w:val="bullet"/>
      <w:lvlText w:val="•"/>
      <w:lvlJc w:val="left"/>
      <w:pPr>
        <w:tabs>
          <w:tab w:val="num" w:pos="5040"/>
        </w:tabs>
        <w:ind w:left="5040" w:hanging="360"/>
      </w:pPr>
      <w:rPr>
        <w:rFonts w:ascii="Arial" w:hAnsi="Arial" w:hint="default"/>
      </w:rPr>
    </w:lvl>
    <w:lvl w:ilvl="7" w:tplc="676624B6" w:tentative="1">
      <w:start w:val="1"/>
      <w:numFmt w:val="bullet"/>
      <w:lvlText w:val="•"/>
      <w:lvlJc w:val="left"/>
      <w:pPr>
        <w:tabs>
          <w:tab w:val="num" w:pos="5760"/>
        </w:tabs>
        <w:ind w:left="5760" w:hanging="360"/>
      </w:pPr>
      <w:rPr>
        <w:rFonts w:ascii="Arial" w:hAnsi="Arial" w:hint="default"/>
      </w:rPr>
    </w:lvl>
    <w:lvl w:ilvl="8" w:tplc="B3DA3332" w:tentative="1">
      <w:start w:val="1"/>
      <w:numFmt w:val="bullet"/>
      <w:lvlText w:val="•"/>
      <w:lvlJc w:val="left"/>
      <w:pPr>
        <w:tabs>
          <w:tab w:val="num" w:pos="6480"/>
        </w:tabs>
        <w:ind w:left="6480" w:hanging="360"/>
      </w:pPr>
      <w:rPr>
        <w:rFonts w:ascii="Arial" w:hAnsi="Arial" w:hint="default"/>
      </w:rPr>
    </w:lvl>
  </w:abstractNum>
  <w:num w:numId="1">
    <w:abstractNumId w:val="16"/>
  </w:num>
  <w:num w:numId="2">
    <w:abstractNumId w:val="36"/>
  </w:num>
  <w:num w:numId="3">
    <w:abstractNumId w:val="10"/>
  </w:num>
  <w:num w:numId="4">
    <w:abstractNumId w:val="24"/>
  </w:num>
  <w:num w:numId="5">
    <w:abstractNumId w:val="34"/>
  </w:num>
  <w:num w:numId="6">
    <w:abstractNumId w:val="13"/>
  </w:num>
  <w:num w:numId="7">
    <w:abstractNumId w:val="18"/>
  </w:num>
  <w:num w:numId="8">
    <w:abstractNumId w:val="22"/>
  </w:num>
  <w:num w:numId="9">
    <w:abstractNumId w:val="19"/>
  </w:num>
  <w:num w:numId="10">
    <w:abstractNumId w:val="28"/>
  </w:num>
  <w:num w:numId="11">
    <w:abstractNumId w:val="17"/>
  </w:num>
  <w:num w:numId="12">
    <w:abstractNumId w:val="7"/>
  </w:num>
  <w:num w:numId="13">
    <w:abstractNumId w:val="12"/>
  </w:num>
  <w:num w:numId="14">
    <w:abstractNumId w:val="27"/>
  </w:num>
  <w:num w:numId="15">
    <w:abstractNumId w:val="38"/>
  </w:num>
  <w:num w:numId="16">
    <w:abstractNumId w:val="6"/>
  </w:num>
  <w:num w:numId="17">
    <w:abstractNumId w:val="1"/>
  </w:num>
  <w:num w:numId="18">
    <w:abstractNumId w:val="25"/>
  </w:num>
  <w:num w:numId="19">
    <w:abstractNumId w:val="20"/>
  </w:num>
  <w:num w:numId="20">
    <w:abstractNumId w:val="0"/>
  </w:num>
  <w:num w:numId="21">
    <w:abstractNumId w:val="9"/>
  </w:num>
  <w:num w:numId="22">
    <w:abstractNumId w:val="2"/>
  </w:num>
  <w:num w:numId="23">
    <w:abstractNumId w:val="11"/>
  </w:num>
  <w:num w:numId="24">
    <w:abstractNumId w:val="37"/>
  </w:num>
  <w:num w:numId="25">
    <w:abstractNumId w:val="23"/>
  </w:num>
  <w:num w:numId="26">
    <w:abstractNumId w:val="26"/>
  </w:num>
  <w:num w:numId="27">
    <w:abstractNumId w:val="35"/>
  </w:num>
  <w:num w:numId="28">
    <w:abstractNumId w:val="5"/>
  </w:num>
  <w:num w:numId="29">
    <w:abstractNumId w:val="33"/>
  </w:num>
  <w:num w:numId="30">
    <w:abstractNumId w:val="30"/>
  </w:num>
  <w:num w:numId="31">
    <w:abstractNumId w:val="31"/>
  </w:num>
  <w:num w:numId="32">
    <w:abstractNumId w:val="32"/>
  </w:num>
  <w:num w:numId="33">
    <w:abstractNumId w:val="14"/>
  </w:num>
  <w:num w:numId="34">
    <w:abstractNumId w:val="15"/>
  </w:num>
  <w:num w:numId="35">
    <w:abstractNumId w:val="4"/>
  </w:num>
  <w:num w:numId="36">
    <w:abstractNumId w:val="8"/>
  </w:num>
  <w:num w:numId="37">
    <w:abstractNumId w:val="21"/>
  </w:num>
  <w:num w:numId="38">
    <w:abstractNumId w:val="3"/>
  </w:num>
  <w:num w:numId="3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trackRevisions/>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563"/>
    <w:rsid w:val="000035B8"/>
    <w:rsid w:val="0000639B"/>
    <w:rsid w:val="000159A4"/>
    <w:rsid w:val="00020768"/>
    <w:rsid w:val="000259D5"/>
    <w:rsid w:val="00026040"/>
    <w:rsid w:val="000331AC"/>
    <w:rsid w:val="000335BC"/>
    <w:rsid w:val="00042CFC"/>
    <w:rsid w:val="00045860"/>
    <w:rsid w:val="00046237"/>
    <w:rsid w:val="00053479"/>
    <w:rsid w:val="00055251"/>
    <w:rsid w:val="00056253"/>
    <w:rsid w:val="00057ED5"/>
    <w:rsid w:val="00067690"/>
    <w:rsid w:val="00073676"/>
    <w:rsid w:val="00074B3D"/>
    <w:rsid w:val="00077446"/>
    <w:rsid w:val="000A2A54"/>
    <w:rsid w:val="000A7DC4"/>
    <w:rsid w:val="000B4EA5"/>
    <w:rsid w:val="000B51B4"/>
    <w:rsid w:val="000C013E"/>
    <w:rsid w:val="000D6DA1"/>
    <w:rsid w:val="000E08F8"/>
    <w:rsid w:val="000E7141"/>
    <w:rsid w:val="000F75E9"/>
    <w:rsid w:val="00100211"/>
    <w:rsid w:val="001004C9"/>
    <w:rsid w:val="00100BA1"/>
    <w:rsid w:val="00100E53"/>
    <w:rsid w:val="00101E18"/>
    <w:rsid w:val="0010292B"/>
    <w:rsid w:val="00110AC3"/>
    <w:rsid w:val="00130B7B"/>
    <w:rsid w:val="001314A7"/>
    <w:rsid w:val="0013266C"/>
    <w:rsid w:val="00133D01"/>
    <w:rsid w:val="00136989"/>
    <w:rsid w:val="00152D9C"/>
    <w:rsid w:val="0015477D"/>
    <w:rsid w:val="00157854"/>
    <w:rsid w:val="00160448"/>
    <w:rsid w:val="00167C79"/>
    <w:rsid w:val="00180FE4"/>
    <w:rsid w:val="00186C2A"/>
    <w:rsid w:val="00191E3D"/>
    <w:rsid w:val="001A0F98"/>
    <w:rsid w:val="001A4A2B"/>
    <w:rsid w:val="001B7F1A"/>
    <w:rsid w:val="001C19F4"/>
    <w:rsid w:val="001C1B25"/>
    <w:rsid w:val="001E3DFE"/>
    <w:rsid w:val="001E4901"/>
    <w:rsid w:val="001E4BC1"/>
    <w:rsid w:val="001F7AE7"/>
    <w:rsid w:val="00207167"/>
    <w:rsid w:val="00210895"/>
    <w:rsid w:val="00210FA0"/>
    <w:rsid w:val="002119FB"/>
    <w:rsid w:val="0021341C"/>
    <w:rsid w:val="00214D93"/>
    <w:rsid w:val="002267F2"/>
    <w:rsid w:val="00230910"/>
    <w:rsid w:val="00232E4B"/>
    <w:rsid w:val="00237CDA"/>
    <w:rsid w:val="00245738"/>
    <w:rsid w:val="00254326"/>
    <w:rsid w:val="002569A6"/>
    <w:rsid w:val="00257464"/>
    <w:rsid w:val="00262285"/>
    <w:rsid w:val="002815C4"/>
    <w:rsid w:val="002912A4"/>
    <w:rsid w:val="002937AC"/>
    <w:rsid w:val="002941DD"/>
    <w:rsid w:val="002C4AC4"/>
    <w:rsid w:val="002C5605"/>
    <w:rsid w:val="002C5EEB"/>
    <w:rsid w:val="002C7A12"/>
    <w:rsid w:val="002D6DF4"/>
    <w:rsid w:val="002E5153"/>
    <w:rsid w:val="002E52D3"/>
    <w:rsid w:val="002E7323"/>
    <w:rsid w:val="002E76D0"/>
    <w:rsid w:val="002F084E"/>
    <w:rsid w:val="002F3562"/>
    <w:rsid w:val="00302DE6"/>
    <w:rsid w:val="0030749F"/>
    <w:rsid w:val="003139AE"/>
    <w:rsid w:val="00330D6F"/>
    <w:rsid w:val="00335F7B"/>
    <w:rsid w:val="00341323"/>
    <w:rsid w:val="00342B79"/>
    <w:rsid w:val="003541DE"/>
    <w:rsid w:val="003635DF"/>
    <w:rsid w:val="00371666"/>
    <w:rsid w:val="003736D1"/>
    <w:rsid w:val="00377AC6"/>
    <w:rsid w:val="00380B2C"/>
    <w:rsid w:val="00382B71"/>
    <w:rsid w:val="00392B6D"/>
    <w:rsid w:val="003A54BF"/>
    <w:rsid w:val="003A5BA0"/>
    <w:rsid w:val="003B3B73"/>
    <w:rsid w:val="003B3BA0"/>
    <w:rsid w:val="003B5524"/>
    <w:rsid w:val="003C2FE7"/>
    <w:rsid w:val="003C74E2"/>
    <w:rsid w:val="003D6CEC"/>
    <w:rsid w:val="003D7804"/>
    <w:rsid w:val="003E27DA"/>
    <w:rsid w:val="003E6991"/>
    <w:rsid w:val="0040606C"/>
    <w:rsid w:val="00413C6E"/>
    <w:rsid w:val="004235EC"/>
    <w:rsid w:val="004367CF"/>
    <w:rsid w:val="00440015"/>
    <w:rsid w:val="00445E7A"/>
    <w:rsid w:val="00451651"/>
    <w:rsid w:val="0045590D"/>
    <w:rsid w:val="00473967"/>
    <w:rsid w:val="004750FA"/>
    <w:rsid w:val="004811C6"/>
    <w:rsid w:val="004873BB"/>
    <w:rsid w:val="004916CD"/>
    <w:rsid w:val="00491A2F"/>
    <w:rsid w:val="00492AD5"/>
    <w:rsid w:val="004933B6"/>
    <w:rsid w:val="004945D1"/>
    <w:rsid w:val="004A3911"/>
    <w:rsid w:val="004B0269"/>
    <w:rsid w:val="004B0DBD"/>
    <w:rsid w:val="004B349D"/>
    <w:rsid w:val="004B543E"/>
    <w:rsid w:val="004B6760"/>
    <w:rsid w:val="004B6995"/>
    <w:rsid w:val="004C380D"/>
    <w:rsid w:val="004D011A"/>
    <w:rsid w:val="004D09C8"/>
    <w:rsid w:val="004D34EA"/>
    <w:rsid w:val="004D3EFA"/>
    <w:rsid w:val="004D440E"/>
    <w:rsid w:val="004F335E"/>
    <w:rsid w:val="004F6B65"/>
    <w:rsid w:val="0050020E"/>
    <w:rsid w:val="00506DA9"/>
    <w:rsid w:val="00513939"/>
    <w:rsid w:val="00517FA4"/>
    <w:rsid w:val="0052047B"/>
    <w:rsid w:val="005402FE"/>
    <w:rsid w:val="00556B53"/>
    <w:rsid w:val="00557F41"/>
    <w:rsid w:val="005652F1"/>
    <w:rsid w:val="005756F8"/>
    <w:rsid w:val="0058611B"/>
    <w:rsid w:val="00590DC0"/>
    <w:rsid w:val="00594448"/>
    <w:rsid w:val="005A0765"/>
    <w:rsid w:val="005A2ED0"/>
    <w:rsid w:val="005C1231"/>
    <w:rsid w:val="005C600F"/>
    <w:rsid w:val="005C72D8"/>
    <w:rsid w:val="005D4223"/>
    <w:rsid w:val="005E063B"/>
    <w:rsid w:val="005E6700"/>
    <w:rsid w:val="006017BE"/>
    <w:rsid w:val="00606D59"/>
    <w:rsid w:val="00607629"/>
    <w:rsid w:val="00617AE2"/>
    <w:rsid w:val="006209F1"/>
    <w:rsid w:val="00622713"/>
    <w:rsid w:val="006273E2"/>
    <w:rsid w:val="00632BD7"/>
    <w:rsid w:val="00636EAF"/>
    <w:rsid w:val="00645531"/>
    <w:rsid w:val="00646730"/>
    <w:rsid w:val="00657D9E"/>
    <w:rsid w:val="006706D7"/>
    <w:rsid w:val="0067239D"/>
    <w:rsid w:val="0067578D"/>
    <w:rsid w:val="00675F76"/>
    <w:rsid w:val="00691F7E"/>
    <w:rsid w:val="0069437C"/>
    <w:rsid w:val="006946AB"/>
    <w:rsid w:val="00696213"/>
    <w:rsid w:val="006A32B9"/>
    <w:rsid w:val="006A7983"/>
    <w:rsid w:val="006A7CD9"/>
    <w:rsid w:val="006C6673"/>
    <w:rsid w:val="006C78A3"/>
    <w:rsid w:val="006D28DC"/>
    <w:rsid w:val="006D3210"/>
    <w:rsid w:val="006E05E5"/>
    <w:rsid w:val="006E6292"/>
    <w:rsid w:val="007017F0"/>
    <w:rsid w:val="007054D8"/>
    <w:rsid w:val="007117F0"/>
    <w:rsid w:val="007120C1"/>
    <w:rsid w:val="00723312"/>
    <w:rsid w:val="007247C0"/>
    <w:rsid w:val="00730BAD"/>
    <w:rsid w:val="00732752"/>
    <w:rsid w:val="00734628"/>
    <w:rsid w:val="0073619E"/>
    <w:rsid w:val="00736302"/>
    <w:rsid w:val="00736A30"/>
    <w:rsid w:val="00736D6B"/>
    <w:rsid w:val="00737E8C"/>
    <w:rsid w:val="0074456C"/>
    <w:rsid w:val="0075051B"/>
    <w:rsid w:val="0075147D"/>
    <w:rsid w:val="007527F7"/>
    <w:rsid w:val="00756BED"/>
    <w:rsid w:val="0076006C"/>
    <w:rsid w:val="007800E0"/>
    <w:rsid w:val="0078378D"/>
    <w:rsid w:val="00784349"/>
    <w:rsid w:val="00784A26"/>
    <w:rsid w:val="00785D82"/>
    <w:rsid w:val="00794DFE"/>
    <w:rsid w:val="007958D9"/>
    <w:rsid w:val="007973CC"/>
    <w:rsid w:val="007C6415"/>
    <w:rsid w:val="007D4298"/>
    <w:rsid w:val="007D48BF"/>
    <w:rsid w:val="007D7DC8"/>
    <w:rsid w:val="007F0DF7"/>
    <w:rsid w:val="007F6C20"/>
    <w:rsid w:val="007F6C97"/>
    <w:rsid w:val="007F7926"/>
    <w:rsid w:val="008033A9"/>
    <w:rsid w:val="00804071"/>
    <w:rsid w:val="008075F1"/>
    <w:rsid w:val="0082153E"/>
    <w:rsid w:val="008240CF"/>
    <w:rsid w:val="00830EFF"/>
    <w:rsid w:val="008356A9"/>
    <w:rsid w:val="008363BE"/>
    <w:rsid w:val="00837286"/>
    <w:rsid w:val="00837428"/>
    <w:rsid w:val="008377B8"/>
    <w:rsid w:val="008458FB"/>
    <w:rsid w:val="00847EBF"/>
    <w:rsid w:val="00856A7C"/>
    <w:rsid w:val="0086244A"/>
    <w:rsid w:val="00882725"/>
    <w:rsid w:val="00883043"/>
    <w:rsid w:val="0088397A"/>
    <w:rsid w:val="00887ED3"/>
    <w:rsid w:val="008A65C1"/>
    <w:rsid w:val="008B1093"/>
    <w:rsid w:val="008B19AE"/>
    <w:rsid w:val="008B3A38"/>
    <w:rsid w:val="008B5757"/>
    <w:rsid w:val="008B5AC5"/>
    <w:rsid w:val="008C2CF1"/>
    <w:rsid w:val="008C3F29"/>
    <w:rsid w:val="008C712C"/>
    <w:rsid w:val="008C7A43"/>
    <w:rsid w:val="008C7C50"/>
    <w:rsid w:val="008D075A"/>
    <w:rsid w:val="008E342D"/>
    <w:rsid w:val="008E4554"/>
    <w:rsid w:val="008F5D14"/>
    <w:rsid w:val="008F7E70"/>
    <w:rsid w:val="008F7F82"/>
    <w:rsid w:val="00906F44"/>
    <w:rsid w:val="00907DB9"/>
    <w:rsid w:val="00917954"/>
    <w:rsid w:val="00920CA1"/>
    <w:rsid w:val="009370D5"/>
    <w:rsid w:val="009372A8"/>
    <w:rsid w:val="009472BA"/>
    <w:rsid w:val="0096173D"/>
    <w:rsid w:val="00966501"/>
    <w:rsid w:val="00966C66"/>
    <w:rsid w:val="00982817"/>
    <w:rsid w:val="00992BDA"/>
    <w:rsid w:val="0099677E"/>
    <w:rsid w:val="009C15F2"/>
    <w:rsid w:val="009C2C29"/>
    <w:rsid w:val="009C5057"/>
    <w:rsid w:val="009C725B"/>
    <w:rsid w:val="009C7E29"/>
    <w:rsid w:val="009D75E8"/>
    <w:rsid w:val="009D7AA6"/>
    <w:rsid w:val="009E3B1B"/>
    <w:rsid w:val="009F0B4B"/>
    <w:rsid w:val="009F6659"/>
    <w:rsid w:val="00A04CAA"/>
    <w:rsid w:val="00A106D9"/>
    <w:rsid w:val="00A14C25"/>
    <w:rsid w:val="00A2395E"/>
    <w:rsid w:val="00A24CF0"/>
    <w:rsid w:val="00A25976"/>
    <w:rsid w:val="00A33D1F"/>
    <w:rsid w:val="00A35E51"/>
    <w:rsid w:val="00A47DE7"/>
    <w:rsid w:val="00A50529"/>
    <w:rsid w:val="00A55001"/>
    <w:rsid w:val="00A60BB3"/>
    <w:rsid w:val="00A613F4"/>
    <w:rsid w:val="00A61F5A"/>
    <w:rsid w:val="00A63784"/>
    <w:rsid w:val="00A70E40"/>
    <w:rsid w:val="00A71147"/>
    <w:rsid w:val="00A74567"/>
    <w:rsid w:val="00A80647"/>
    <w:rsid w:val="00A921ED"/>
    <w:rsid w:val="00A92570"/>
    <w:rsid w:val="00A96DE6"/>
    <w:rsid w:val="00AA00FC"/>
    <w:rsid w:val="00AA632F"/>
    <w:rsid w:val="00AC3DEA"/>
    <w:rsid w:val="00AC60B8"/>
    <w:rsid w:val="00AE214D"/>
    <w:rsid w:val="00AF0A91"/>
    <w:rsid w:val="00B01A2C"/>
    <w:rsid w:val="00B05911"/>
    <w:rsid w:val="00B05C9B"/>
    <w:rsid w:val="00B134CA"/>
    <w:rsid w:val="00B137F9"/>
    <w:rsid w:val="00B174D8"/>
    <w:rsid w:val="00B20E91"/>
    <w:rsid w:val="00B22DFE"/>
    <w:rsid w:val="00B3011B"/>
    <w:rsid w:val="00B36452"/>
    <w:rsid w:val="00B376C4"/>
    <w:rsid w:val="00B47264"/>
    <w:rsid w:val="00B519F9"/>
    <w:rsid w:val="00B52A86"/>
    <w:rsid w:val="00B52E1E"/>
    <w:rsid w:val="00B54585"/>
    <w:rsid w:val="00B545E8"/>
    <w:rsid w:val="00B57D7A"/>
    <w:rsid w:val="00B65A8A"/>
    <w:rsid w:val="00B65CC7"/>
    <w:rsid w:val="00B90187"/>
    <w:rsid w:val="00B975BF"/>
    <w:rsid w:val="00BA3D4A"/>
    <w:rsid w:val="00BB0E9D"/>
    <w:rsid w:val="00BB3B52"/>
    <w:rsid w:val="00BB56FC"/>
    <w:rsid w:val="00BD2828"/>
    <w:rsid w:val="00BD6633"/>
    <w:rsid w:val="00BE0032"/>
    <w:rsid w:val="00BE14BD"/>
    <w:rsid w:val="00BF4215"/>
    <w:rsid w:val="00BF62A2"/>
    <w:rsid w:val="00C14AF5"/>
    <w:rsid w:val="00C15DC1"/>
    <w:rsid w:val="00C41976"/>
    <w:rsid w:val="00C47D22"/>
    <w:rsid w:val="00C5385D"/>
    <w:rsid w:val="00C6069B"/>
    <w:rsid w:val="00C62219"/>
    <w:rsid w:val="00C81C65"/>
    <w:rsid w:val="00C85C94"/>
    <w:rsid w:val="00C90563"/>
    <w:rsid w:val="00C934FC"/>
    <w:rsid w:val="00C972CB"/>
    <w:rsid w:val="00CA3D72"/>
    <w:rsid w:val="00CA554B"/>
    <w:rsid w:val="00CB6A6D"/>
    <w:rsid w:val="00CC1D7B"/>
    <w:rsid w:val="00CC2BA8"/>
    <w:rsid w:val="00CC30BA"/>
    <w:rsid w:val="00CC7BE4"/>
    <w:rsid w:val="00CD35D1"/>
    <w:rsid w:val="00CD55CB"/>
    <w:rsid w:val="00CE45E2"/>
    <w:rsid w:val="00CE7BC2"/>
    <w:rsid w:val="00CF7B99"/>
    <w:rsid w:val="00D04118"/>
    <w:rsid w:val="00D12205"/>
    <w:rsid w:val="00D129E7"/>
    <w:rsid w:val="00D12EB1"/>
    <w:rsid w:val="00D17908"/>
    <w:rsid w:val="00D217A8"/>
    <w:rsid w:val="00D232D6"/>
    <w:rsid w:val="00D24C8F"/>
    <w:rsid w:val="00D26209"/>
    <w:rsid w:val="00D31510"/>
    <w:rsid w:val="00D5409B"/>
    <w:rsid w:val="00D55B65"/>
    <w:rsid w:val="00D62BFE"/>
    <w:rsid w:val="00D65837"/>
    <w:rsid w:val="00D75EEE"/>
    <w:rsid w:val="00D779E3"/>
    <w:rsid w:val="00D8656D"/>
    <w:rsid w:val="00D87AEC"/>
    <w:rsid w:val="00D935D5"/>
    <w:rsid w:val="00D9395C"/>
    <w:rsid w:val="00DA3BB3"/>
    <w:rsid w:val="00DA64A8"/>
    <w:rsid w:val="00DB1745"/>
    <w:rsid w:val="00DC7ED6"/>
    <w:rsid w:val="00DD0006"/>
    <w:rsid w:val="00DE280C"/>
    <w:rsid w:val="00DE5863"/>
    <w:rsid w:val="00DF0B1B"/>
    <w:rsid w:val="00DF4D85"/>
    <w:rsid w:val="00E03B30"/>
    <w:rsid w:val="00E1006C"/>
    <w:rsid w:val="00E10BA2"/>
    <w:rsid w:val="00E1155B"/>
    <w:rsid w:val="00E136D0"/>
    <w:rsid w:val="00E13916"/>
    <w:rsid w:val="00E205D9"/>
    <w:rsid w:val="00E271A0"/>
    <w:rsid w:val="00E31071"/>
    <w:rsid w:val="00E4377B"/>
    <w:rsid w:val="00E518A8"/>
    <w:rsid w:val="00E5442B"/>
    <w:rsid w:val="00E62020"/>
    <w:rsid w:val="00E65721"/>
    <w:rsid w:val="00E7139F"/>
    <w:rsid w:val="00E7226B"/>
    <w:rsid w:val="00E77A47"/>
    <w:rsid w:val="00E83E3E"/>
    <w:rsid w:val="00E85F9E"/>
    <w:rsid w:val="00EB78C9"/>
    <w:rsid w:val="00EE5B96"/>
    <w:rsid w:val="00EE775F"/>
    <w:rsid w:val="00F004EB"/>
    <w:rsid w:val="00F06C41"/>
    <w:rsid w:val="00F11BC1"/>
    <w:rsid w:val="00F16675"/>
    <w:rsid w:val="00F215B1"/>
    <w:rsid w:val="00F4705B"/>
    <w:rsid w:val="00F509E1"/>
    <w:rsid w:val="00F53D40"/>
    <w:rsid w:val="00F5444F"/>
    <w:rsid w:val="00F73603"/>
    <w:rsid w:val="00F82C66"/>
    <w:rsid w:val="00F87FE0"/>
    <w:rsid w:val="00F96CD3"/>
    <w:rsid w:val="00FA5100"/>
    <w:rsid w:val="00FA6B96"/>
    <w:rsid w:val="00FA744D"/>
    <w:rsid w:val="00FB341A"/>
    <w:rsid w:val="00FB5741"/>
    <w:rsid w:val="00FB7587"/>
    <w:rsid w:val="00FD03F7"/>
    <w:rsid w:val="00FD4E0C"/>
    <w:rsid w:val="00FE32DA"/>
    <w:rsid w:val="00FE3A75"/>
    <w:rsid w:val="00FE79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2174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7DC4"/>
    <w:pPr>
      <w:spacing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72"/>
    <w:qFormat/>
    <w:rsid w:val="00C90563"/>
    <w:pPr>
      <w:ind w:left="720"/>
      <w:contextualSpacing/>
    </w:pPr>
  </w:style>
  <w:style w:type="table" w:styleId="TableGrid">
    <w:name w:val="Table Grid"/>
    <w:basedOn w:val="TableNormal"/>
    <w:rsid w:val="0064673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B349D"/>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4B349D"/>
    <w:rPr>
      <w:rFonts w:ascii="Tahoma" w:hAnsi="Tahoma" w:cs="Tahoma"/>
      <w:sz w:val="16"/>
      <w:szCs w:val="16"/>
    </w:rPr>
  </w:style>
  <w:style w:type="character" w:customStyle="1" w:styleId="apple-style-span">
    <w:name w:val="apple-style-span"/>
    <w:basedOn w:val="DefaultParagraphFont"/>
    <w:rsid w:val="00133D01"/>
  </w:style>
  <w:style w:type="paragraph" w:styleId="NormalWeb">
    <w:name w:val="Normal (Web)"/>
    <w:basedOn w:val="Normal"/>
    <w:link w:val="NormalWebChar"/>
    <w:unhideWhenUsed/>
    <w:rsid w:val="00FB341A"/>
    <w:pPr>
      <w:spacing w:before="100" w:beforeAutospacing="1" w:after="100" w:afterAutospacing="1" w:line="240" w:lineRule="auto"/>
    </w:pPr>
    <w:rPr>
      <w:rFonts w:ascii="Times New Roman" w:eastAsia="Times New Roman" w:hAnsi="Times New Roman"/>
      <w:sz w:val="24"/>
      <w:szCs w:val="24"/>
    </w:rPr>
  </w:style>
  <w:style w:type="character" w:styleId="Strong">
    <w:name w:val="Strong"/>
    <w:uiPriority w:val="22"/>
    <w:qFormat/>
    <w:rsid w:val="00FB341A"/>
    <w:rPr>
      <w:b/>
      <w:bCs/>
    </w:rPr>
  </w:style>
  <w:style w:type="character" w:styleId="Hyperlink">
    <w:name w:val="Hyperlink"/>
    <w:unhideWhenUsed/>
    <w:rsid w:val="008E342D"/>
    <w:rPr>
      <w:color w:val="0000FF"/>
      <w:u w:val="single"/>
    </w:rPr>
  </w:style>
  <w:style w:type="paragraph" w:styleId="BodyText2">
    <w:name w:val="Body Text 2"/>
    <w:basedOn w:val="Normal"/>
    <w:link w:val="BodyText2Char"/>
    <w:rsid w:val="00B376C4"/>
    <w:pPr>
      <w:spacing w:line="240" w:lineRule="auto"/>
    </w:pPr>
    <w:rPr>
      <w:rFonts w:ascii="Arial" w:eastAsia="Times New Roman" w:hAnsi="Arial" w:cs="Arial"/>
      <w:sz w:val="20"/>
      <w:szCs w:val="24"/>
    </w:rPr>
  </w:style>
  <w:style w:type="character" w:customStyle="1" w:styleId="BodyText2Char">
    <w:name w:val="Body Text 2 Char"/>
    <w:link w:val="BodyText2"/>
    <w:rsid w:val="00B376C4"/>
    <w:rPr>
      <w:rFonts w:ascii="Arial" w:eastAsia="Times New Roman" w:hAnsi="Arial" w:cs="Arial"/>
      <w:sz w:val="20"/>
      <w:szCs w:val="24"/>
    </w:rPr>
  </w:style>
  <w:style w:type="character" w:styleId="FollowedHyperlink">
    <w:name w:val="FollowedHyperlink"/>
    <w:uiPriority w:val="99"/>
    <w:semiHidden/>
    <w:unhideWhenUsed/>
    <w:rsid w:val="00F5444F"/>
    <w:rPr>
      <w:color w:val="800080"/>
      <w:u w:val="single"/>
    </w:rPr>
  </w:style>
  <w:style w:type="paragraph" w:styleId="Header">
    <w:name w:val="header"/>
    <w:basedOn w:val="Normal"/>
    <w:link w:val="HeaderChar"/>
    <w:uiPriority w:val="99"/>
    <w:unhideWhenUsed/>
    <w:rsid w:val="004D3EFA"/>
    <w:pPr>
      <w:tabs>
        <w:tab w:val="center" w:pos="4680"/>
        <w:tab w:val="right" w:pos="9360"/>
      </w:tabs>
      <w:spacing w:line="240" w:lineRule="auto"/>
    </w:pPr>
  </w:style>
  <w:style w:type="character" w:customStyle="1" w:styleId="HeaderChar">
    <w:name w:val="Header Char"/>
    <w:basedOn w:val="DefaultParagraphFont"/>
    <w:link w:val="Header"/>
    <w:uiPriority w:val="99"/>
    <w:rsid w:val="004D3EFA"/>
  </w:style>
  <w:style w:type="paragraph" w:styleId="Footer">
    <w:name w:val="footer"/>
    <w:basedOn w:val="Normal"/>
    <w:link w:val="FooterChar"/>
    <w:uiPriority w:val="99"/>
    <w:unhideWhenUsed/>
    <w:rsid w:val="004D3EFA"/>
    <w:pPr>
      <w:tabs>
        <w:tab w:val="center" w:pos="4680"/>
        <w:tab w:val="right" w:pos="9360"/>
      </w:tabs>
      <w:spacing w:line="240" w:lineRule="auto"/>
    </w:pPr>
  </w:style>
  <w:style w:type="character" w:customStyle="1" w:styleId="FooterChar">
    <w:name w:val="Footer Char"/>
    <w:basedOn w:val="DefaultParagraphFont"/>
    <w:link w:val="Footer"/>
    <w:uiPriority w:val="99"/>
    <w:rsid w:val="004D3EFA"/>
  </w:style>
  <w:style w:type="character" w:customStyle="1" w:styleId="NormalWebChar">
    <w:name w:val="Normal (Web) Char"/>
    <w:link w:val="NormalWeb"/>
    <w:rsid w:val="00632BD7"/>
    <w:rPr>
      <w:rFonts w:ascii="Times New Roman" w:eastAsia="Times New Roman" w:hAnsi="Times New Roman"/>
      <w:sz w:val="24"/>
      <w:szCs w:val="24"/>
    </w:rPr>
  </w:style>
  <w:style w:type="character" w:styleId="CommentReference">
    <w:name w:val="annotation reference"/>
    <w:uiPriority w:val="99"/>
    <w:semiHidden/>
    <w:unhideWhenUsed/>
    <w:rsid w:val="00CC1D7B"/>
    <w:rPr>
      <w:sz w:val="16"/>
      <w:szCs w:val="16"/>
    </w:rPr>
  </w:style>
  <w:style w:type="paragraph" w:styleId="CommentText">
    <w:name w:val="annotation text"/>
    <w:basedOn w:val="Normal"/>
    <w:link w:val="CommentTextChar"/>
    <w:uiPriority w:val="99"/>
    <w:semiHidden/>
    <w:unhideWhenUsed/>
    <w:rsid w:val="00CC1D7B"/>
    <w:pPr>
      <w:spacing w:line="240" w:lineRule="auto"/>
    </w:pPr>
    <w:rPr>
      <w:rFonts w:ascii="Cambria" w:eastAsia="MS Mincho" w:hAnsi="Cambria"/>
      <w:sz w:val="20"/>
      <w:szCs w:val="20"/>
    </w:rPr>
  </w:style>
  <w:style w:type="character" w:customStyle="1" w:styleId="CommentTextChar">
    <w:name w:val="Comment Text Char"/>
    <w:basedOn w:val="DefaultParagraphFont"/>
    <w:link w:val="CommentText"/>
    <w:uiPriority w:val="99"/>
    <w:semiHidden/>
    <w:rsid w:val="00CC1D7B"/>
    <w:rPr>
      <w:rFonts w:ascii="Cambria" w:eastAsia="MS Mincho" w:hAnsi="Cambria"/>
    </w:rPr>
  </w:style>
  <w:style w:type="paragraph" w:styleId="FootnoteText">
    <w:name w:val="footnote text"/>
    <w:basedOn w:val="Normal"/>
    <w:link w:val="FootnoteTextChar"/>
    <w:uiPriority w:val="99"/>
    <w:rsid w:val="00BA3D4A"/>
    <w:pPr>
      <w:spacing w:line="240" w:lineRule="auto"/>
    </w:pPr>
    <w:rPr>
      <w:rFonts w:ascii="Times New Roman" w:eastAsia="Times New Roman" w:hAnsi="Times New Roman"/>
      <w:sz w:val="20"/>
      <w:szCs w:val="20"/>
    </w:rPr>
  </w:style>
  <w:style w:type="character" w:customStyle="1" w:styleId="FootnoteTextChar">
    <w:name w:val="Footnote Text Char"/>
    <w:basedOn w:val="DefaultParagraphFont"/>
    <w:link w:val="FootnoteText"/>
    <w:uiPriority w:val="99"/>
    <w:rsid w:val="00BA3D4A"/>
    <w:rPr>
      <w:rFonts w:ascii="Times New Roman" w:eastAsia="Times New Roman" w:hAnsi="Times New Roman"/>
    </w:rPr>
  </w:style>
  <w:style w:type="character" w:styleId="FootnoteReference">
    <w:name w:val="footnote reference"/>
    <w:semiHidden/>
    <w:rsid w:val="00BA3D4A"/>
    <w:rPr>
      <w:vertAlign w:val="superscript"/>
    </w:rPr>
  </w:style>
  <w:style w:type="character" w:styleId="PageNumber">
    <w:name w:val="page number"/>
    <w:basedOn w:val="DefaultParagraphFont"/>
    <w:uiPriority w:val="99"/>
    <w:semiHidden/>
    <w:unhideWhenUsed/>
    <w:rsid w:val="00732752"/>
  </w:style>
  <w:style w:type="paragraph" w:customStyle="1" w:styleId="Default">
    <w:name w:val="Default"/>
    <w:rsid w:val="00BB3B52"/>
    <w:pPr>
      <w:autoSpaceDE w:val="0"/>
      <w:autoSpaceDN w:val="0"/>
      <w:adjustRightInd w:val="0"/>
    </w:pPr>
    <w:rPr>
      <w:rFonts w:ascii="Times New Roman" w:hAnsi="Times New Roman"/>
      <w:color w:val="000000"/>
      <w:sz w:val="24"/>
      <w:szCs w:val="24"/>
    </w:rPr>
  </w:style>
  <w:style w:type="paragraph" w:styleId="CommentSubject">
    <w:name w:val="annotation subject"/>
    <w:basedOn w:val="CommentText"/>
    <w:next w:val="CommentText"/>
    <w:link w:val="CommentSubjectChar"/>
    <w:uiPriority w:val="99"/>
    <w:semiHidden/>
    <w:unhideWhenUsed/>
    <w:rsid w:val="001314A7"/>
    <w:rPr>
      <w:rFonts w:ascii="Calibri" w:eastAsia="Calibri" w:hAnsi="Calibri"/>
      <w:b/>
      <w:bCs/>
    </w:rPr>
  </w:style>
  <w:style w:type="character" w:customStyle="1" w:styleId="CommentSubjectChar">
    <w:name w:val="Comment Subject Char"/>
    <w:basedOn w:val="CommentTextChar"/>
    <w:link w:val="CommentSubject"/>
    <w:uiPriority w:val="99"/>
    <w:semiHidden/>
    <w:rsid w:val="001314A7"/>
    <w:rPr>
      <w:rFonts w:ascii="Cambria" w:eastAsia="MS Mincho" w:hAnsi="Cambria"/>
      <w:b/>
      <w:bCs/>
    </w:rPr>
  </w:style>
  <w:style w:type="paragraph" w:styleId="Revision">
    <w:name w:val="Revision"/>
    <w:hidden/>
    <w:uiPriority w:val="99"/>
    <w:semiHidden/>
    <w:rsid w:val="001314A7"/>
    <w:rPr>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7DC4"/>
    <w:pPr>
      <w:spacing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72"/>
    <w:qFormat/>
    <w:rsid w:val="00C90563"/>
    <w:pPr>
      <w:ind w:left="720"/>
      <w:contextualSpacing/>
    </w:pPr>
  </w:style>
  <w:style w:type="table" w:styleId="TableGrid">
    <w:name w:val="Table Grid"/>
    <w:basedOn w:val="TableNormal"/>
    <w:rsid w:val="0064673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B349D"/>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4B349D"/>
    <w:rPr>
      <w:rFonts w:ascii="Tahoma" w:hAnsi="Tahoma" w:cs="Tahoma"/>
      <w:sz w:val="16"/>
      <w:szCs w:val="16"/>
    </w:rPr>
  </w:style>
  <w:style w:type="character" w:customStyle="1" w:styleId="apple-style-span">
    <w:name w:val="apple-style-span"/>
    <w:basedOn w:val="DefaultParagraphFont"/>
    <w:rsid w:val="00133D01"/>
  </w:style>
  <w:style w:type="paragraph" w:styleId="NormalWeb">
    <w:name w:val="Normal (Web)"/>
    <w:basedOn w:val="Normal"/>
    <w:link w:val="NormalWebChar"/>
    <w:unhideWhenUsed/>
    <w:rsid w:val="00FB341A"/>
    <w:pPr>
      <w:spacing w:before="100" w:beforeAutospacing="1" w:after="100" w:afterAutospacing="1" w:line="240" w:lineRule="auto"/>
    </w:pPr>
    <w:rPr>
      <w:rFonts w:ascii="Times New Roman" w:eastAsia="Times New Roman" w:hAnsi="Times New Roman"/>
      <w:sz w:val="24"/>
      <w:szCs w:val="24"/>
    </w:rPr>
  </w:style>
  <w:style w:type="character" w:styleId="Strong">
    <w:name w:val="Strong"/>
    <w:uiPriority w:val="22"/>
    <w:qFormat/>
    <w:rsid w:val="00FB341A"/>
    <w:rPr>
      <w:b/>
      <w:bCs/>
    </w:rPr>
  </w:style>
  <w:style w:type="character" w:styleId="Hyperlink">
    <w:name w:val="Hyperlink"/>
    <w:unhideWhenUsed/>
    <w:rsid w:val="008E342D"/>
    <w:rPr>
      <w:color w:val="0000FF"/>
      <w:u w:val="single"/>
    </w:rPr>
  </w:style>
  <w:style w:type="paragraph" w:styleId="BodyText2">
    <w:name w:val="Body Text 2"/>
    <w:basedOn w:val="Normal"/>
    <w:link w:val="BodyText2Char"/>
    <w:rsid w:val="00B376C4"/>
    <w:pPr>
      <w:spacing w:line="240" w:lineRule="auto"/>
    </w:pPr>
    <w:rPr>
      <w:rFonts w:ascii="Arial" w:eastAsia="Times New Roman" w:hAnsi="Arial" w:cs="Arial"/>
      <w:sz w:val="20"/>
      <w:szCs w:val="24"/>
    </w:rPr>
  </w:style>
  <w:style w:type="character" w:customStyle="1" w:styleId="BodyText2Char">
    <w:name w:val="Body Text 2 Char"/>
    <w:link w:val="BodyText2"/>
    <w:rsid w:val="00B376C4"/>
    <w:rPr>
      <w:rFonts w:ascii="Arial" w:eastAsia="Times New Roman" w:hAnsi="Arial" w:cs="Arial"/>
      <w:sz w:val="20"/>
      <w:szCs w:val="24"/>
    </w:rPr>
  </w:style>
  <w:style w:type="character" w:styleId="FollowedHyperlink">
    <w:name w:val="FollowedHyperlink"/>
    <w:uiPriority w:val="99"/>
    <w:semiHidden/>
    <w:unhideWhenUsed/>
    <w:rsid w:val="00F5444F"/>
    <w:rPr>
      <w:color w:val="800080"/>
      <w:u w:val="single"/>
    </w:rPr>
  </w:style>
  <w:style w:type="paragraph" w:styleId="Header">
    <w:name w:val="header"/>
    <w:basedOn w:val="Normal"/>
    <w:link w:val="HeaderChar"/>
    <w:uiPriority w:val="99"/>
    <w:unhideWhenUsed/>
    <w:rsid w:val="004D3EFA"/>
    <w:pPr>
      <w:tabs>
        <w:tab w:val="center" w:pos="4680"/>
        <w:tab w:val="right" w:pos="9360"/>
      </w:tabs>
      <w:spacing w:line="240" w:lineRule="auto"/>
    </w:pPr>
  </w:style>
  <w:style w:type="character" w:customStyle="1" w:styleId="HeaderChar">
    <w:name w:val="Header Char"/>
    <w:basedOn w:val="DefaultParagraphFont"/>
    <w:link w:val="Header"/>
    <w:uiPriority w:val="99"/>
    <w:rsid w:val="004D3EFA"/>
  </w:style>
  <w:style w:type="paragraph" w:styleId="Footer">
    <w:name w:val="footer"/>
    <w:basedOn w:val="Normal"/>
    <w:link w:val="FooterChar"/>
    <w:uiPriority w:val="99"/>
    <w:unhideWhenUsed/>
    <w:rsid w:val="004D3EFA"/>
    <w:pPr>
      <w:tabs>
        <w:tab w:val="center" w:pos="4680"/>
        <w:tab w:val="right" w:pos="9360"/>
      </w:tabs>
      <w:spacing w:line="240" w:lineRule="auto"/>
    </w:pPr>
  </w:style>
  <w:style w:type="character" w:customStyle="1" w:styleId="FooterChar">
    <w:name w:val="Footer Char"/>
    <w:basedOn w:val="DefaultParagraphFont"/>
    <w:link w:val="Footer"/>
    <w:uiPriority w:val="99"/>
    <w:rsid w:val="004D3EFA"/>
  </w:style>
  <w:style w:type="character" w:customStyle="1" w:styleId="NormalWebChar">
    <w:name w:val="Normal (Web) Char"/>
    <w:link w:val="NormalWeb"/>
    <w:rsid w:val="00632BD7"/>
    <w:rPr>
      <w:rFonts w:ascii="Times New Roman" w:eastAsia="Times New Roman" w:hAnsi="Times New Roman"/>
      <w:sz w:val="24"/>
      <w:szCs w:val="24"/>
    </w:rPr>
  </w:style>
  <w:style w:type="character" w:styleId="CommentReference">
    <w:name w:val="annotation reference"/>
    <w:uiPriority w:val="99"/>
    <w:semiHidden/>
    <w:unhideWhenUsed/>
    <w:rsid w:val="00CC1D7B"/>
    <w:rPr>
      <w:sz w:val="16"/>
      <w:szCs w:val="16"/>
    </w:rPr>
  </w:style>
  <w:style w:type="paragraph" w:styleId="CommentText">
    <w:name w:val="annotation text"/>
    <w:basedOn w:val="Normal"/>
    <w:link w:val="CommentTextChar"/>
    <w:uiPriority w:val="99"/>
    <w:semiHidden/>
    <w:unhideWhenUsed/>
    <w:rsid w:val="00CC1D7B"/>
    <w:pPr>
      <w:spacing w:line="240" w:lineRule="auto"/>
    </w:pPr>
    <w:rPr>
      <w:rFonts w:ascii="Cambria" w:eastAsia="MS Mincho" w:hAnsi="Cambria"/>
      <w:sz w:val="20"/>
      <w:szCs w:val="20"/>
    </w:rPr>
  </w:style>
  <w:style w:type="character" w:customStyle="1" w:styleId="CommentTextChar">
    <w:name w:val="Comment Text Char"/>
    <w:basedOn w:val="DefaultParagraphFont"/>
    <w:link w:val="CommentText"/>
    <w:uiPriority w:val="99"/>
    <w:semiHidden/>
    <w:rsid w:val="00CC1D7B"/>
    <w:rPr>
      <w:rFonts w:ascii="Cambria" w:eastAsia="MS Mincho" w:hAnsi="Cambria"/>
    </w:rPr>
  </w:style>
  <w:style w:type="paragraph" w:styleId="FootnoteText">
    <w:name w:val="footnote text"/>
    <w:basedOn w:val="Normal"/>
    <w:link w:val="FootnoteTextChar"/>
    <w:uiPriority w:val="99"/>
    <w:rsid w:val="00BA3D4A"/>
    <w:pPr>
      <w:spacing w:line="240" w:lineRule="auto"/>
    </w:pPr>
    <w:rPr>
      <w:rFonts w:ascii="Times New Roman" w:eastAsia="Times New Roman" w:hAnsi="Times New Roman"/>
      <w:sz w:val="20"/>
      <w:szCs w:val="20"/>
    </w:rPr>
  </w:style>
  <w:style w:type="character" w:customStyle="1" w:styleId="FootnoteTextChar">
    <w:name w:val="Footnote Text Char"/>
    <w:basedOn w:val="DefaultParagraphFont"/>
    <w:link w:val="FootnoteText"/>
    <w:uiPriority w:val="99"/>
    <w:rsid w:val="00BA3D4A"/>
    <w:rPr>
      <w:rFonts w:ascii="Times New Roman" w:eastAsia="Times New Roman" w:hAnsi="Times New Roman"/>
    </w:rPr>
  </w:style>
  <w:style w:type="character" w:styleId="FootnoteReference">
    <w:name w:val="footnote reference"/>
    <w:semiHidden/>
    <w:rsid w:val="00BA3D4A"/>
    <w:rPr>
      <w:vertAlign w:val="superscript"/>
    </w:rPr>
  </w:style>
  <w:style w:type="character" w:styleId="PageNumber">
    <w:name w:val="page number"/>
    <w:basedOn w:val="DefaultParagraphFont"/>
    <w:uiPriority w:val="99"/>
    <w:semiHidden/>
    <w:unhideWhenUsed/>
    <w:rsid w:val="00732752"/>
  </w:style>
  <w:style w:type="paragraph" w:customStyle="1" w:styleId="Default">
    <w:name w:val="Default"/>
    <w:rsid w:val="00BB3B52"/>
    <w:pPr>
      <w:autoSpaceDE w:val="0"/>
      <w:autoSpaceDN w:val="0"/>
      <w:adjustRightInd w:val="0"/>
    </w:pPr>
    <w:rPr>
      <w:rFonts w:ascii="Times New Roman" w:hAnsi="Times New Roman"/>
      <w:color w:val="000000"/>
      <w:sz w:val="24"/>
      <w:szCs w:val="24"/>
    </w:rPr>
  </w:style>
  <w:style w:type="paragraph" w:styleId="CommentSubject">
    <w:name w:val="annotation subject"/>
    <w:basedOn w:val="CommentText"/>
    <w:next w:val="CommentText"/>
    <w:link w:val="CommentSubjectChar"/>
    <w:uiPriority w:val="99"/>
    <w:semiHidden/>
    <w:unhideWhenUsed/>
    <w:rsid w:val="001314A7"/>
    <w:rPr>
      <w:rFonts w:ascii="Calibri" w:eastAsia="Calibri" w:hAnsi="Calibri"/>
      <w:b/>
      <w:bCs/>
    </w:rPr>
  </w:style>
  <w:style w:type="character" w:customStyle="1" w:styleId="CommentSubjectChar">
    <w:name w:val="Comment Subject Char"/>
    <w:basedOn w:val="CommentTextChar"/>
    <w:link w:val="CommentSubject"/>
    <w:uiPriority w:val="99"/>
    <w:semiHidden/>
    <w:rsid w:val="001314A7"/>
    <w:rPr>
      <w:rFonts w:ascii="Cambria" w:eastAsia="MS Mincho" w:hAnsi="Cambria"/>
      <w:b/>
      <w:bCs/>
    </w:rPr>
  </w:style>
  <w:style w:type="paragraph" w:styleId="Revision">
    <w:name w:val="Revision"/>
    <w:hidden/>
    <w:uiPriority w:val="99"/>
    <w:semiHidden/>
    <w:rsid w:val="001314A7"/>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820455">
      <w:bodyDiv w:val="1"/>
      <w:marLeft w:val="0"/>
      <w:marRight w:val="0"/>
      <w:marTop w:val="0"/>
      <w:marBottom w:val="0"/>
      <w:divBdr>
        <w:top w:val="none" w:sz="0" w:space="0" w:color="auto"/>
        <w:left w:val="none" w:sz="0" w:space="0" w:color="auto"/>
        <w:bottom w:val="none" w:sz="0" w:space="0" w:color="auto"/>
        <w:right w:val="none" w:sz="0" w:space="0" w:color="auto"/>
      </w:divBdr>
    </w:div>
    <w:div w:id="268657882">
      <w:bodyDiv w:val="1"/>
      <w:marLeft w:val="0"/>
      <w:marRight w:val="0"/>
      <w:marTop w:val="0"/>
      <w:marBottom w:val="0"/>
      <w:divBdr>
        <w:top w:val="none" w:sz="0" w:space="0" w:color="auto"/>
        <w:left w:val="none" w:sz="0" w:space="0" w:color="auto"/>
        <w:bottom w:val="none" w:sz="0" w:space="0" w:color="auto"/>
        <w:right w:val="none" w:sz="0" w:space="0" w:color="auto"/>
      </w:divBdr>
      <w:divsChild>
        <w:div w:id="158815935">
          <w:marLeft w:val="1166"/>
          <w:marRight w:val="0"/>
          <w:marTop w:val="96"/>
          <w:marBottom w:val="0"/>
          <w:divBdr>
            <w:top w:val="none" w:sz="0" w:space="0" w:color="auto"/>
            <w:left w:val="none" w:sz="0" w:space="0" w:color="auto"/>
            <w:bottom w:val="none" w:sz="0" w:space="0" w:color="auto"/>
            <w:right w:val="none" w:sz="0" w:space="0" w:color="auto"/>
          </w:divBdr>
        </w:div>
        <w:div w:id="208345122">
          <w:marLeft w:val="1166"/>
          <w:marRight w:val="0"/>
          <w:marTop w:val="96"/>
          <w:marBottom w:val="0"/>
          <w:divBdr>
            <w:top w:val="none" w:sz="0" w:space="0" w:color="auto"/>
            <w:left w:val="none" w:sz="0" w:space="0" w:color="auto"/>
            <w:bottom w:val="none" w:sz="0" w:space="0" w:color="auto"/>
            <w:right w:val="none" w:sz="0" w:space="0" w:color="auto"/>
          </w:divBdr>
        </w:div>
        <w:div w:id="237902574">
          <w:marLeft w:val="1166"/>
          <w:marRight w:val="0"/>
          <w:marTop w:val="96"/>
          <w:marBottom w:val="0"/>
          <w:divBdr>
            <w:top w:val="none" w:sz="0" w:space="0" w:color="auto"/>
            <w:left w:val="none" w:sz="0" w:space="0" w:color="auto"/>
            <w:bottom w:val="none" w:sz="0" w:space="0" w:color="auto"/>
            <w:right w:val="none" w:sz="0" w:space="0" w:color="auto"/>
          </w:divBdr>
        </w:div>
        <w:div w:id="245264929">
          <w:marLeft w:val="1166"/>
          <w:marRight w:val="0"/>
          <w:marTop w:val="96"/>
          <w:marBottom w:val="0"/>
          <w:divBdr>
            <w:top w:val="none" w:sz="0" w:space="0" w:color="auto"/>
            <w:left w:val="none" w:sz="0" w:space="0" w:color="auto"/>
            <w:bottom w:val="none" w:sz="0" w:space="0" w:color="auto"/>
            <w:right w:val="none" w:sz="0" w:space="0" w:color="auto"/>
          </w:divBdr>
        </w:div>
        <w:div w:id="554270716">
          <w:marLeft w:val="547"/>
          <w:marRight w:val="0"/>
          <w:marTop w:val="106"/>
          <w:marBottom w:val="0"/>
          <w:divBdr>
            <w:top w:val="none" w:sz="0" w:space="0" w:color="auto"/>
            <w:left w:val="none" w:sz="0" w:space="0" w:color="auto"/>
            <w:bottom w:val="none" w:sz="0" w:space="0" w:color="auto"/>
            <w:right w:val="none" w:sz="0" w:space="0" w:color="auto"/>
          </w:divBdr>
        </w:div>
        <w:div w:id="1004405720">
          <w:marLeft w:val="547"/>
          <w:marRight w:val="0"/>
          <w:marTop w:val="106"/>
          <w:marBottom w:val="0"/>
          <w:divBdr>
            <w:top w:val="none" w:sz="0" w:space="0" w:color="auto"/>
            <w:left w:val="none" w:sz="0" w:space="0" w:color="auto"/>
            <w:bottom w:val="none" w:sz="0" w:space="0" w:color="auto"/>
            <w:right w:val="none" w:sz="0" w:space="0" w:color="auto"/>
          </w:divBdr>
        </w:div>
        <w:div w:id="1443845640">
          <w:marLeft w:val="547"/>
          <w:marRight w:val="0"/>
          <w:marTop w:val="106"/>
          <w:marBottom w:val="0"/>
          <w:divBdr>
            <w:top w:val="none" w:sz="0" w:space="0" w:color="auto"/>
            <w:left w:val="none" w:sz="0" w:space="0" w:color="auto"/>
            <w:bottom w:val="none" w:sz="0" w:space="0" w:color="auto"/>
            <w:right w:val="none" w:sz="0" w:space="0" w:color="auto"/>
          </w:divBdr>
        </w:div>
      </w:divsChild>
    </w:div>
    <w:div w:id="317803028">
      <w:bodyDiv w:val="1"/>
      <w:marLeft w:val="0"/>
      <w:marRight w:val="0"/>
      <w:marTop w:val="0"/>
      <w:marBottom w:val="0"/>
      <w:divBdr>
        <w:top w:val="none" w:sz="0" w:space="0" w:color="auto"/>
        <w:left w:val="none" w:sz="0" w:space="0" w:color="auto"/>
        <w:bottom w:val="none" w:sz="0" w:space="0" w:color="auto"/>
        <w:right w:val="none" w:sz="0" w:space="0" w:color="auto"/>
      </w:divBdr>
    </w:div>
    <w:div w:id="808477197">
      <w:bodyDiv w:val="1"/>
      <w:marLeft w:val="0"/>
      <w:marRight w:val="0"/>
      <w:marTop w:val="0"/>
      <w:marBottom w:val="0"/>
      <w:divBdr>
        <w:top w:val="none" w:sz="0" w:space="0" w:color="auto"/>
        <w:left w:val="none" w:sz="0" w:space="0" w:color="auto"/>
        <w:bottom w:val="none" w:sz="0" w:space="0" w:color="auto"/>
        <w:right w:val="none" w:sz="0" w:space="0" w:color="auto"/>
      </w:divBdr>
      <w:divsChild>
        <w:div w:id="590044415">
          <w:marLeft w:val="547"/>
          <w:marRight w:val="0"/>
          <w:marTop w:val="130"/>
          <w:marBottom w:val="0"/>
          <w:divBdr>
            <w:top w:val="none" w:sz="0" w:space="0" w:color="auto"/>
            <w:left w:val="none" w:sz="0" w:space="0" w:color="auto"/>
            <w:bottom w:val="none" w:sz="0" w:space="0" w:color="auto"/>
            <w:right w:val="none" w:sz="0" w:space="0" w:color="auto"/>
          </w:divBdr>
        </w:div>
        <w:div w:id="1074350994">
          <w:marLeft w:val="547"/>
          <w:marRight w:val="0"/>
          <w:marTop w:val="130"/>
          <w:marBottom w:val="0"/>
          <w:divBdr>
            <w:top w:val="none" w:sz="0" w:space="0" w:color="auto"/>
            <w:left w:val="none" w:sz="0" w:space="0" w:color="auto"/>
            <w:bottom w:val="none" w:sz="0" w:space="0" w:color="auto"/>
            <w:right w:val="none" w:sz="0" w:space="0" w:color="auto"/>
          </w:divBdr>
        </w:div>
        <w:div w:id="1175535549">
          <w:marLeft w:val="547"/>
          <w:marRight w:val="0"/>
          <w:marTop w:val="130"/>
          <w:marBottom w:val="0"/>
          <w:divBdr>
            <w:top w:val="none" w:sz="0" w:space="0" w:color="auto"/>
            <w:left w:val="none" w:sz="0" w:space="0" w:color="auto"/>
            <w:bottom w:val="none" w:sz="0" w:space="0" w:color="auto"/>
            <w:right w:val="none" w:sz="0" w:space="0" w:color="auto"/>
          </w:divBdr>
        </w:div>
      </w:divsChild>
    </w:div>
    <w:div w:id="1082409542">
      <w:bodyDiv w:val="1"/>
      <w:marLeft w:val="0"/>
      <w:marRight w:val="0"/>
      <w:marTop w:val="0"/>
      <w:marBottom w:val="0"/>
      <w:divBdr>
        <w:top w:val="none" w:sz="0" w:space="0" w:color="auto"/>
        <w:left w:val="none" w:sz="0" w:space="0" w:color="auto"/>
        <w:bottom w:val="none" w:sz="0" w:space="0" w:color="auto"/>
        <w:right w:val="none" w:sz="0" w:space="0" w:color="auto"/>
      </w:divBdr>
    </w:div>
    <w:div w:id="1442799010">
      <w:bodyDiv w:val="1"/>
      <w:marLeft w:val="0"/>
      <w:marRight w:val="0"/>
      <w:marTop w:val="0"/>
      <w:marBottom w:val="0"/>
      <w:divBdr>
        <w:top w:val="none" w:sz="0" w:space="0" w:color="auto"/>
        <w:left w:val="none" w:sz="0" w:space="0" w:color="auto"/>
        <w:bottom w:val="none" w:sz="0" w:space="0" w:color="auto"/>
        <w:right w:val="none" w:sz="0" w:space="0" w:color="auto"/>
      </w:divBdr>
    </w:div>
    <w:div w:id="1601640236">
      <w:bodyDiv w:val="1"/>
      <w:marLeft w:val="0"/>
      <w:marRight w:val="0"/>
      <w:marTop w:val="0"/>
      <w:marBottom w:val="0"/>
      <w:divBdr>
        <w:top w:val="none" w:sz="0" w:space="0" w:color="auto"/>
        <w:left w:val="none" w:sz="0" w:space="0" w:color="auto"/>
        <w:bottom w:val="none" w:sz="0" w:space="0" w:color="auto"/>
        <w:right w:val="none" w:sz="0" w:space="0" w:color="auto"/>
      </w:divBdr>
    </w:div>
    <w:div w:id="1666012913">
      <w:bodyDiv w:val="1"/>
      <w:marLeft w:val="0"/>
      <w:marRight w:val="0"/>
      <w:marTop w:val="0"/>
      <w:marBottom w:val="0"/>
      <w:divBdr>
        <w:top w:val="none" w:sz="0" w:space="0" w:color="auto"/>
        <w:left w:val="none" w:sz="0" w:space="0" w:color="auto"/>
        <w:bottom w:val="none" w:sz="0" w:space="0" w:color="auto"/>
        <w:right w:val="none" w:sz="0" w:space="0" w:color="auto"/>
      </w:divBdr>
    </w:div>
    <w:div w:id="1712729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comments" Target="comments.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73C3C3-E5A0-9D4E-832D-8B503C5BC6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8</Pages>
  <Words>2818</Words>
  <Characters>16065</Characters>
  <Application>Microsoft Macintosh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BC Position Statement</vt:lpstr>
    </vt:vector>
  </TitlesOfParts>
  <Manager/>
  <Company/>
  <LinksUpToDate>false</LinksUpToDate>
  <CharactersWithSpaces>18846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BC Position Statement</dc:title>
  <dc:subject/>
  <dc:creator>Mike O'Connor</dc:creator>
  <cp:keywords/>
  <dc:description/>
  <cp:lastModifiedBy>Mike O'Connor</cp:lastModifiedBy>
  <cp:revision>4</cp:revision>
  <dcterms:created xsi:type="dcterms:W3CDTF">2011-03-25T13:19:00Z</dcterms:created>
  <dcterms:modified xsi:type="dcterms:W3CDTF">2011-03-25T16:10:00Z</dcterms:modified>
  <cp:category/>
</cp:coreProperties>
</file>