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7B580" w14:textId="77777777"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14:paraId="106AD508" w14:textId="77777777" w:rsidR="002C44DD" w:rsidRPr="00F0792C" w:rsidRDefault="002C44DD">
      <w:pPr>
        <w:rPr>
          <w:rFonts w:asciiTheme="majorHAnsi" w:hAnsiTheme="majorHAnsi"/>
          <w:sz w:val="22"/>
          <w:szCs w:val="22"/>
        </w:rPr>
      </w:pPr>
    </w:p>
    <w:p w14:paraId="6D7B4C1A" w14:textId="77777777"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14:paraId="2E236421" w14:textId="77777777"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14:paraId="1EC50202" w14:textId="77777777" w:rsidR="00BD6161" w:rsidRDefault="00BD6161">
      <w:pPr>
        <w:rPr>
          <w:rFonts w:asciiTheme="majorHAnsi" w:hAnsiTheme="majorHAnsi"/>
          <w:sz w:val="22"/>
          <w:szCs w:val="22"/>
        </w:rPr>
      </w:pPr>
    </w:p>
    <w:tbl>
      <w:tblPr>
        <w:tblStyle w:val="TableGrid"/>
        <w:tblW w:w="13320" w:type="dxa"/>
        <w:tblInd w:w="-252" w:type="dxa"/>
        <w:tblLayout w:type="fixed"/>
        <w:tblLook w:val="04A0" w:firstRow="1" w:lastRow="0" w:firstColumn="1" w:lastColumn="0" w:noHBand="0" w:noVBand="1"/>
      </w:tblPr>
      <w:tblGrid>
        <w:gridCol w:w="4230"/>
        <w:gridCol w:w="6210"/>
        <w:gridCol w:w="2880"/>
      </w:tblGrid>
      <w:tr w:rsidR="00BD6161" w:rsidRPr="00BD6161" w14:paraId="0582C212" w14:textId="77777777">
        <w:trPr>
          <w:tblHeader/>
        </w:trPr>
        <w:tc>
          <w:tcPr>
            <w:tcW w:w="4230" w:type="dxa"/>
            <w:vAlign w:val="center"/>
          </w:tcPr>
          <w:p w14:paraId="06EACD2A"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14:paraId="78CD6DD7"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14:paraId="7BFBCA09" w14:textId="77777777"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14:paraId="4C2A81A8" w14:textId="77777777">
        <w:tc>
          <w:tcPr>
            <w:tcW w:w="4230" w:type="dxa"/>
          </w:tcPr>
          <w:p w14:paraId="045BD754" w14:textId="77777777"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14:paraId="52605A20" w14:textId="77777777" w:rsidR="00BD6161" w:rsidRDefault="00BD6161" w:rsidP="004F2A5C">
            <w:pPr>
              <w:rPr>
                <w:rFonts w:asciiTheme="majorHAnsi" w:hAnsiTheme="majorHAnsi"/>
                <w:sz w:val="20"/>
                <w:szCs w:val="22"/>
              </w:rPr>
            </w:pPr>
          </w:p>
          <w:p w14:paraId="556E68B2" w14:textId="77777777" w:rsidR="00BD6161" w:rsidRPr="0078449E" w:rsidRDefault="00BD6161" w:rsidP="004F2A5C">
            <w:pPr>
              <w:rPr>
                <w:rFonts w:asciiTheme="majorHAnsi" w:hAnsiTheme="majorHAnsi"/>
                <w:sz w:val="20"/>
                <w:szCs w:val="22"/>
              </w:rPr>
            </w:pPr>
          </w:p>
          <w:p w14:paraId="07B36429" w14:textId="77777777" w:rsidR="00BD6161" w:rsidRPr="00F0792C" w:rsidRDefault="00BD6161" w:rsidP="004F2A5C">
            <w:pPr>
              <w:rPr>
                <w:rFonts w:asciiTheme="majorHAnsi" w:hAnsiTheme="majorHAnsi"/>
                <w:sz w:val="20"/>
                <w:szCs w:val="22"/>
              </w:rPr>
            </w:pPr>
          </w:p>
        </w:tc>
        <w:tc>
          <w:tcPr>
            <w:tcW w:w="6210" w:type="dxa"/>
          </w:tcPr>
          <w:p w14:paraId="0816372A" w14:textId="77777777" w:rsidR="00BD6161" w:rsidRDefault="00DB3E12"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14:paraId="574EF78F"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14:paraId="0B7C16B9" w14:textId="77777777" w:rsidR="00BD6161" w:rsidRPr="00C10B53" w:rsidRDefault="00BD6161" w:rsidP="004F2A5C">
            <w:pPr>
              <w:rPr>
                <w:rFonts w:asciiTheme="majorHAnsi" w:hAnsiTheme="majorHAnsi"/>
                <w:sz w:val="20"/>
                <w:szCs w:val="22"/>
              </w:rPr>
            </w:pPr>
          </w:p>
          <w:p w14:paraId="32806EA8"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14:paraId="0421E665"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14:paraId="23906F7C"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14:paraId="7711A3C3" w14:textId="77777777" w:rsidR="00BD6161" w:rsidRPr="00C10B53" w:rsidRDefault="00BD6161" w:rsidP="004F2A5C">
            <w:pPr>
              <w:rPr>
                <w:rFonts w:asciiTheme="majorHAnsi" w:hAnsiTheme="majorHAnsi"/>
                <w:sz w:val="20"/>
                <w:szCs w:val="22"/>
              </w:rPr>
            </w:pPr>
          </w:p>
          <w:p w14:paraId="7AC4671F" w14:textId="77777777" w:rsidR="00BD6161" w:rsidRPr="00C10B53" w:rsidRDefault="00DB3E12" w:rsidP="004F2A5C">
            <w:pPr>
              <w:rPr>
                <w:rFonts w:asciiTheme="majorHAnsi" w:hAnsiTheme="majorHAnsi"/>
                <w:sz w:val="20"/>
                <w:szCs w:val="22"/>
              </w:rPr>
            </w:pPr>
            <w:hyperlink r:id="rId9"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14:paraId="5BB5170E"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14:paraId="4D426B99" w14:textId="77777777" w:rsidR="00BD6161" w:rsidRPr="00F0792C" w:rsidRDefault="00BD6161" w:rsidP="004F2A5C">
            <w:pPr>
              <w:rPr>
                <w:rFonts w:asciiTheme="majorHAnsi" w:hAnsiTheme="majorHAnsi"/>
                <w:sz w:val="20"/>
                <w:szCs w:val="22"/>
              </w:rPr>
            </w:pPr>
          </w:p>
        </w:tc>
        <w:tc>
          <w:tcPr>
            <w:tcW w:w="2880" w:type="dxa"/>
          </w:tcPr>
          <w:p w14:paraId="08269B8F" w14:textId="77777777" w:rsidR="00BD6161" w:rsidRPr="00F0792C" w:rsidRDefault="00BD6161" w:rsidP="004F2A5C">
            <w:pPr>
              <w:rPr>
                <w:rFonts w:asciiTheme="majorHAnsi" w:hAnsiTheme="majorHAnsi"/>
                <w:sz w:val="20"/>
                <w:szCs w:val="22"/>
              </w:rPr>
            </w:pPr>
          </w:p>
        </w:tc>
      </w:tr>
      <w:tr w:rsidR="00BD6161" w:rsidRPr="00F0792C" w14:paraId="4DB265A9" w14:textId="77777777">
        <w:tc>
          <w:tcPr>
            <w:tcW w:w="4230" w:type="dxa"/>
          </w:tcPr>
          <w:p w14:paraId="15BCF987" w14:textId="77777777"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14:paraId="0DBD6E50" w14:textId="77777777" w:rsidR="00BD6161" w:rsidRPr="00F0792C" w:rsidRDefault="00BD6161" w:rsidP="004F2A5C">
            <w:pPr>
              <w:rPr>
                <w:rFonts w:asciiTheme="majorHAnsi" w:hAnsiTheme="majorHAnsi"/>
                <w:sz w:val="20"/>
                <w:szCs w:val="22"/>
              </w:rPr>
            </w:pPr>
          </w:p>
        </w:tc>
        <w:tc>
          <w:tcPr>
            <w:tcW w:w="6210" w:type="dxa"/>
          </w:tcPr>
          <w:p w14:paraId="373DA45E" w14:textId="77777777" w:rsidR="00BD6161" w:rsidRPr="00A32A10" w:rsidRDefault="00DB3E12"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52D7718E" w14:textId="77777777"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14:paraId="2E2C3266" w14:textId="77777777" w:rsidR="00BD6161" w:rsidRPr="00F0792C" w:rsidRDefault="00BD6161" w:rsidP="004F2A5C">
            <w:pPr>
              <w:rPr>
                <w:rFonts w:asciiTheme="majorHAnsi" w:hAnsiTheme="majorHAnsi"/>
                <w:sz w:val="20"/>
                <w:szCs w:val="22"/>
              </w:rPr>
            </w:pPr>
          </w:p>
        </w:tc>
        <w:tc>
          <w:tcPr>
            <w:tcW w:w="2880" w:type="dxa"/>
          </w:tcPr>
          <w:p w14:paraId="7096366A" w14:textId="22893A90" w:rsidR="00BD6161" w:rsidRPr="00F0792C" w:rsidRDefault="00BD6161" w:rsidP="000E1FF1">
            <w:pPr>
              <w:rPr>
                <w:rFonts w:asciiTheme="majorHAnsi" w:hAnsiTheme="majorHAnsi"/>
                <w:sz w:val="20"/>
                <w:szCs w:val="22"/>
              </w:rPr>
            </w:pPr>
          </w:p>
        </w:tc>
      </w:tr>
      <w:tr w:rsidR="00BD6161" w:rsidRPr="00F0792C" w14:paraId="31ED0813" w14:textId="77777777">
        <w:tc>
          <w:tcPr>
            <w:tcW w:w="4230" w:type="dxa"/>
            <w:tcBorders>
              <w:bottom w:val="single" w:sz="4" w:space="0" w:color="auto"/>
            </w:tcBorders>
          </w:tcPr>
          <w:p w14:paraId="4FF2E6A0" w14:textId="77777777"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14:paraId="348666FC" w14:textId="77777777" w:rsidR="00BD6161" w:rsidRPr="00A32A10" w:rsidRDefault="00DB3E12" w:rsidP="004F2A5C">
            <w:pPr>
              <w:rPr>
                <w:rFonts w:asciiTheme="majorHAnsi" w:hAnsiTheme="majorHAnsi"/>
                <w:sz w:val="20"/>
                <w:szCs w:val="22"/>
              </w:rPr>
            </w:pPr>
            <w:hyperlink r:id="rId11"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2329A9BD" w14:textId="3739AFBD"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w:t>
            </w:r>
            <w:ins w:id="0" w:author="Phil Corwin" w:date="2012-02-09T12:32:00Z">
              <w:r w:rsidR="00A56C08">
                <w:rPr>
                  <w:rFonts w:asciiTheme="majorHAnsi" w:hAnsiTheme="majorHAnsi"/>
                  <w:sz w:val="20"/>
                  <w:szCs w:val="22"/>
                </w:rPr>
                <w:t>n</w:t>
              </w:r>
            </w:ins>
            <w:r w:rsidRPr="00A32A10">
              <w:rPr>
                <w:rFonts w:asciiTheme="majorHAnsi" w:hAnsiTheme="majorHAnsi"/>
                <w:sz w:val="20"/>
                <w:szCs w:val="22"/>
              </w:rPr>
              <w:t xml:space="preserve"> applicant seeking linguistic variations of the applicant's other applied-for string.”</w:t>
            </w:r>
          </w:p>
          <w:p w14:paraId="1061897C" w14:textId="77777777" w:rsidR="00BD6161" w:rsidRPr="00F0792C" w:rsidRDefault="00BD6161" w:rsidP="004F2A5C">
            <w:pPr>
              <w:rPr>
                <w:rFonts w:asciiTheme="majorHAnsi" w:hAnsiTheme="majorHAnsi"/>
                <w:sz w:val="20"/>
                <w:szCs w:val="22"/>
              </w:rPr>
            </w:pPr>
          </w:p>
        </w:tc>
        <w:tc>
          <w:tcPr>
            <w:tcW w:w="2880" w:type="dxa"/>
            <w:tcBorders>
              <w:bottom w:val="single" w:sz="4" w:space="0" w:color="auto"/>
            </w:tcBorders>
          </w:tcPr>
          <w:p w14:paraId="08E41B03" w14:textId="77777777" w:rsidR="00BD6161" w:rsidRPr="00F0792C" w:rsidRDefault="00BD6161" w:rsidP="004F2A5C">
            <w:pPr>
              <w:rPr>
                <w:rFonts w:asciiTheme="majorHAnsi" w:hAnsiTheme="majorHAnsi"/>
                <w:sz w:val="20"/>
                <w:szCs w:val="22"/>
              </w:rPr>
            </w:pPr>
          </w:p>
        </w:tc>
      </w:tr>
      <w:tr w:rsidR="00BD6161" w:rsidRPr="00F0792C" w14:paraId="3165ED4B" w14:textId="77777777">
        <w:tc>
          <w:tcPr>
            <w:tcW w:w="4230" w:type="dxa"/>
            <w:shd w:val="clear" w:color="auto" w:fill="E6E6E6"/>
          </w:tcPr>
          <w:p w14:paraId="6D5B8D67" w14:textId="77777777"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14:paraId="6C4C93B7" w14:textId="77777777" w:rsidR="00BD6161" w:rsidRPr="00F0792C" w:rsidRDefault="00BD6161" w:rsidP="004F2A5C">
            <w:pPr>
              <w:rPr>
                <w:rFonts w:asciiTheme="majorHAnsi" w:hAnsiTheme="majorHAnsi"/>
                <w:sz w:val="20"/>
                <w:szCs w:val="22"/>
              </w:rPr>
            </w:pPr>
          </w:p>
        </w:tc>
        <w:tc>
          <w:tcPr>
            <w:tcW w:w="2880" w:type="dxa"/>
            <w:shd w:val="clear" w:color="auto" w:fill="E6E6E6"/>
          </w:tcPr>
          <w:p w14:paraId="50CBB184" w14:textId="77777777" w:rsidR="00BD6161" w:rsidRPr="00F0792C" w:rsidRDefault="00BD6161" w:rsidP="004F2A5C">
            <w:pPr>
              <w:rPr>
                <w:rFonts w:asciiTheme="majorHAnsi" w:hAnsiTheme="majorHAnsi"/>
                <w:sz w:val="20"/>
                <w:szCs w:val="22"/>
              </w:rPr>
            </w:pPr>
          </w:p>
        </w:tc>
      </w:tr>
      <w:tr w:rsidR="00BD6161" w:rsidRPr="00F0792C" w14:paraId="2513E0D0" w14:textId="77777777">
        <w:tc>
          <w:tcPr>
            <w:tcW w:w="4230" w:type="dxa"/>
          </w:tcPr>
          <w:p w14:paraId="2E4D3601" w14:textId="77777777"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14:paraId="631DA372" w14:textId="77777777" w:rsidR="00BD6161" w:rsidRPr="005834BB" w:rsidRDefault="00DB3E12"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14:paraId="03143984"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14:paraId="39EF1C0D" w14:textId="77777777" w:rsidR="00BD6161" w:rsidRPr="00F0792C" w:rsidRDefault="00BD6161" w:rsidP="004F2A5C">
            <w:pPr>
              <w:rPr>
                <w:rFonts w:asciiTheme="majorHAnsi" w:hAnsiTheme="majorHAnsi"/>
                <w:sz w:val="20"/>
                <w:szCs w:val="22"/>
              </w:rPr>
            </w:pPr>
          </w:p>
        </w:tc>
      </w:tr>
      <w:tr w:rsidR="00BD6161" w:rsidRPr="00F0792C" w14:paraId="517E797E" w14:textId="77777777">
        <w:tc>
          <w:tcPr>
            <w:tcW w:w="4230" w:type="dxa"/>
          </w:tcPr>
          <w:p w14:paraId="06A45DFD" w14:textId="77777777" w:rsidR="00BD6161" w:rsidRPr="005834BB" w:rsidRDefault="00BD6161"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14:paraId="6AB65EE4" w14:textId="77777777" w:rsidR="00BD6161" w:rsidRPr="00F0792C" w:rsidRDefault="00BD6161" w:rsidP="004F2A5C">
            <w:pPr>
              <w:rPr>
                <w:rFonts w:asciiTheme="majorHAnsi" w:hAnsiTheme="majorHAnsi"/>
                <w:sz w:val="20"/>
                <w:szCs w:val="22"/>
              </w:rPr>
            </w:pPr>
          </w:p>
        </w:tc>
        <w:tc>
          <w:tcPr>
            <w:tcW w:w="6210" w:type="dxa"/>
          </w:tcPr>
          <w:p w14:paraId="71634291" w14:textId="77777777" w:rsidR="00BD6161" w:rsidRPr="005834BB" w:rsidRDefault="00DB3E12" w:rsidP="004F2A5C">
            <w:pPr>
              <w:rPr>
                <w:rFonts w:asciiTheme="majorHAnsi" w:hAnsiTheme="majorHAnsi"/>
                <w:sz w:val="20"/>
                <w:szCs w:val="22"/>
              </w:rPr>
            </w:pPr>
            <w:hyperlink r:id="rId13" w:history="1">
              <w:r w:rsidR="00BD6161" w:rsidRPr="005834BB">
                <w:rPr>
                  <w:rStyle w:val="Hyperlink"/>
                  <w:rFonts w:asciiTheme="majorHAnsi" w:hAnsiTheme="majorHAnsi"/>
                  <w:sz w:val="20"/>
                  <w:szCs w:val="22"/>
                </w:rPr>
                <w:t>BC Comments on first DAG</w:t>
              </w:r>
            </w:hyperlink>
            <w:r w:rsidR="00BD6161" w:rsidRPr="005834BB">
              <w:rPr>
                <w:rFonts w:asciiTheme="majorHAnsi" w:hAnsiTheme="majorHAnsi"/>
                <w:sz w:val="20"/>
                <w:szCs w:val="22"/>
              </w:rPr>
              <w:t>, dated Jan-2009</w:t>
            </w:r>
          </w:p>
          <w:p w14:paraId="07FDAA8B"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14:paraId="29843F55" w14:textId="77777777" w:rsidR="00BD6161" w:rsidRPr="00F0792C" w:rsidRDefault="00BD6161" w:rsidP="004F2A5C">
            <w:pPr>
              <w:rPr>
                <w:rFonts w:asciiTheme="majorHAnsi" w:hAnsiTheme="majorHAnsi"/>
                <w:sz w:val="20"/>
                <w:szCs w:val="22"/>
              </w:rPr>
            </w:pPr>
          </w:p>
        </w:tc>
      </w:tr>
      <w:tr w:rsidR="00BD6161" w:rsidRPr="00F0792C" w14:paraId="18A31E68" w14:textId="77777777">
        <w:tc>
          <w:tcPr>
            <w:tcW w:w="4230" w:type="dxa"/>
          </w:tcPr>
          <w:p w14:paraId="7C07B9E6" w14:textId="77777777" w:rsidR="00BD6161" w:rsidRPr="00F0792C" w:rsidRDefault="00BD6161"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14:paraId="4F73B8AC" w14:textId="77777777" w:rsidR="00BD6161" w:rsidRPr="00772B50" w:rsidRDefault="00DB3E12" w:rsidP="004F2A5C">
            <w:pPr>
              <w:rPr>
                <w:rFonts w:asciiTheme="majorHAnsi" w:hAnsiTheme="majorHAnsi"/>
                <w:sz w:val="20"/>
                <w:szCs w:val="22"/>
              </w:rPr>
            </w:pPr>
            <w:hyperlink r:id="rId14" w:history="1">
              <w:r w:rsidR="00BD6161" w:rsidRPr="00772B50">
                <w:rPr>
                  <w:rStyle w:val="Hyperlink"/>
                  <w:rFonts w:asciiTheme="majorHAnsi" w:hAnsiTheme="majorHAnsi"/>
                  <w:sz w:val="20"/>
                  <w:szCs w:val="22"/>
                </w:rPr>
                <w:t>BC Position on DAG v4 Rights Protection Mechanisms</w:t>
              </w:r>
            </w:hyperlink>
            <w:r w:rsidR="00BD6161" w:rsidRPr="00772B50">
              <w:rPr>
                <w:rFonts w:asciiTheme="majorHAnsi" w:hAnsiTheme="majorHAnsi"/>
                <w:sz w:val="20"/>
                <w:szCs w:val="22"/>
              </w:rPr>
              <w:t>, 26-Jul-2010 and</w:t>
            </w:r>
          </w:p>
          <w:p w14:paraId="25806BBD" w14:textId="77777777" w:rsidR="00BD6161" w:rsidRDefault="00DB3E12" w:rsidP="004F2A5C">
            <w:pPr>
              <w:rPr>
                <w:rFonts w:asciiTheme="majorHAnsi" w:hAnsiTheme="majorHAnsi"/>
                <w:sz w:val="20"/>
                <w:szCs w:val="22"/>
              </w:rPr>
            </w:pPr>
            <w:hyperlink r:id="rId15" w:history="1">
              <w:r w:rsidR="00BD6161" w:rsidRPr="00772B50">
                <w:rPr>
                  <w:rStyle w:val="Hyperlink"/>
                  <w:rFonts w:asciiTheme="majorHAnsi" w:hAnsiTheme="majorHAnsi"/>
                  <w:sz w:val="20"/>
                  <w:szCs w:val="22"/>
                </w:rPr>
                <w:t>BC position ICANN Staff Recommendations for RPMs</w:t>
              </w:r>
            </w:hyperlink>
            <w:r w:rsidR="00BD6161" w:rsidRPr="00772B50">
              <w:rPr>
                <w:rFonts w:asciiTheme="majorHAnsi" w:hAnsiTheme="majorHAnsi"/>
                <w:sz w:val="20"/>
                <w:szCs w:val="22"/>
              </w:rPr>
              <w:t>, Nov-2009</w:t>
            </w:r>
          </w:p>
          <w:p w14:paraId="4AB1EF8D" w14:textId="77777777" w:rsidR="00BD6161" w:rsidRPr="00772B50" w:rsidRDefault="00BD6161" w:rsidP="004F2A5C">
            <w:pPr>
              <w:rPr>
                <w:rFonts w:asciiTheme="majorHAnsi" w:hAnsiTheme="majorHAnsi"/>
                <w:sz w:val="20"/>
                <w:szCs w:val="22"/>
              </w:rPr>
            </w:pPr>
          </w:p>
          <w:p w14:paraId="273FCF6A" w14:textId="77777777" w:rsidR="00BD6161" w:rsidRPr="00772B50" w:rsidRDefault="00BD6161"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5604CB28" w14:textId="77777777" w:rsidR="00BD6161"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10F29979" w14:textId="77777777" w:rsidR="00BD6161" w:rsidRPr="00F0792C"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2880" w:type="dxa"/>
          </w:tcPr>
          <w:p w14:paraId="45F66590" w14:textId="6903DA29" w:rsidR="00BD6161" w:rsidRPr="00F0792C" w:rsidRDefault="00A56C08" w:rsidP="004F2A5C">
            <w:pPr>
              <w:rPr>
                <w:rFonts w:asciiTheme="majorHAnsi" w:hAnsiTheme="majorHAnsi"/>
                <w:sz w:val="20"/>
                <w:szCs w:val="22"/>
              </w:rPr>
            </w:pPr>
            <w:ins w:id="1" w:author="Phil Corwin" w:date="2012-02-09T12:32:00Z">
              <w:r>
                <w:rPr>
                  <w:rFonts w:asciiTheme="majorHAnsi" w:hAnsiTheme="majorHAnsi"/>
                  <w:sz w:val="20"/>
                  <w:szCs w:val="22"/>
                </w:rPr>
                <w:t xml:space="preserve">ICA continues to have concerns about proposed URS alterations that would convert it from a UDRP supplement to a substitute, and a domain transfer option does so. Our concerns are heightened by the fact that ICANN is months behind on launching an implementation WG for the URS and that </w:t>
              </w:r>
            </w:ins>
            <w:ins w:id="2" w:author="Phil Corwin" w:date="2012-02-09T12:34:00Z">
              <w:r>
                <w:rPr>
                  <w:rFonts w:asciiTheme="majorHAnsi" w:hAnsiTheme="majorHAnsi"/>
                  <w:sz w:val="20"/>
                  <w:szCs w:val="22"/>
                </w:rPr>
                <w:t>existing UDRP</w:t>
              </w:r>
            </w:ins>
            <w:ins w:id="3" w:author="Phil Corwin" w:date="2012-02-09T12:32:00Z">
              <w:r>
                <w:rPr>
                  <w:rFonts w:asciiTheme="majorHAnsi" w:hAnsiTheme="majorHAnsi"/>
                  <w:sz w:val="20"/>
                  <w:szCs w:val="22"/>
                </w:rPr>
                <w:t xml:space="preserve"> arbitration providers</w:t>
              </w:r>
            </w:ins>
            <w:ins w:id="4" w:author="Phil Corwin" w:date="2012-02-09T12:34:00Z">
              <w:r>
                <w:rPr>
                  <w:rFonts w:asciiTheme="majorHAnsi" w:hAnsiTheme="majorHAnsi"/>
                  <w:sz w:val="20"/>
                  <w:szCs w:val="22"/>
                </w:rPr>
                <w:t xml:space="preserve"> such </w:t>
              </w:r>
            </w:ins>
            <w:ins w:id="5" w:author="Phil Corwin" w:date="2012-02-09T12:32:00Z">
              <w:r>
                <w:rPr>
                  <w:rFonts w:asciiTheme="majorHAnsi" w:hAnsiTheme="majorHAnsi"/>
                  <w:sz w:val="20"/>
                  <w:szCs w:val="22"/>
                </w:rPr>
                <w:t xml:space="preserve"> as WIPO and NAF</w:t>
              </w:r>
            </w:ins>
            <w:ins w:id="6" w:author="Phil Corwin" w:date="2012-02-09T12:34:00Z">
              <w:r>
                <w:rPr>
                  <w:rFonts w:asciiTheme="majorHAnsi" w:hAnsiTheme="majorHAnsi"/>
                  <w:sz w:val="20"/>
                  <w:szCs w:val="22"/>
                </w:rPr>
                <w:t xml:space="preserve"> have indicated that the promised $300 fee  is infeasible. </w:t>
              </w:r>
            </w:ins>
            <w:ins w:id="7" w:author="Phil Corwin" w:date="2012-02-09T12:35:00Z">
              <w:r>
                <w:rPr>
                  <w:rFonts w:asciiTheme="majorHAnsi" w:hAnsiTheme="majorHAnsi"/>
                  <w:sz w:val="20"/>
                  <w:szCs w:val="22"/>
                </w:rPr>
                <w:t xml:space="preserve">We wholeheartedly support the “Flagging” concept for reregistration of domains </w:t>
              </w:r>
            </w:ins>
            <w:ins w:id="8" w:author="Phil Corwin" w:date="2012-02-09T12:36:00Z">
              <w:r>
                <w:rPr>
                  <w:rFonts w:asciiTheme="majorHAnsi" w:hAnsiTheme="majorHAnsi"/>
                  <w:sz w:val="20"/>
                  <w:szCs w:val="22"/>
                </w:rPr>
                <w:t>suspended</w:t>
              </w:r>
            </w:ins>
            <w:ins w:id="9" w:author="Phil Corwin" w:date="2012-02-09T12:35:00Z">
              <w:r>
                <w:rPr>
                  <w:rFonts w:asciiTheme="majorHAnsi" w:hAnsiTheme="majorHAnsi"/>
                  <w:sz w:val="20"/>
                  <w:szCs w:val="22"/>
                </w:rPr>
                <w:t xml:space="preserve"> in a pri</w:t>
              </w:r>
            </w:ins>
            <w:ins w:id="10" w:author="Phil Corwin" w:date="2012-02-09T12:36:00Z">
              <w:r>
                <w:rPr>
                  <w:rFonts w:asciiTheme="majorHAnsi" w:hAnsiTheme="majorHAnsi"/>
                  <w:sz w:val="20"/>
                  <w:szCs w:val="22"/>
                </w:rPr>
                <w:t xml:space="preserve">or URS action and, while we have concerns about separating a domain name from its actual use for purposes of determining infringement, </w:t>
              </w:r>
            </w:ins>
            <w:ins w:id="11" w:author="Phil Corwin" w:date="2012-02-09T12:37:00Z">
              <w:r>
                <w:rPr>
                  <w:rFonts w:asciiTheme="majorHAnsi" w:hAnsiTheme="majorHAnsi"/>
                  <w:sz w:val="20"/>
                  <w:szCs w:val="22"/>
                </w:rPr>
                <w:t>would</w:t>
              </w:r>
            </w:ins>
            <w:ins w:id="12" w:author="Phil Corwin" w:date="2012-02-09T12:36:00Z">
              <w:r>
                <w:rPr>
                  <w:rFonts w:asciiTheme="majorHAnsi" w:hAnsiTheme="majorHAnsi"/>
                  <w:sz w:val="20"/>
                  <w:szCs w:val="22"/>
                </w:rPr>
                <w:t xml:space="preserve"> not object to </w:t>
              </w:r>
            </w:ins>
            <w:ins w:id="13" w:author="Phil Corwin" w:date="2012-02-09T12:37:00Z">
              <w:r>
                <w:rPr>
                  <w:rFonts w:asciiTheme="majorHAnsi" w:hAnsiTheme="majorHAnsi"/>
                  <w:sz w:val="20"/>
                  <w:szCs w:val="22"/>
                </w:rPr>
                <w:t xml:space="preserve">placing exact matches of trademarked, non-dictionary </w:t>
              </w:r>
              <w:r>
                <w:rPr>
                  <w:rFonts w:asciiTheme="majorHAnsi" w:hAnsiTheme="majorHAnsi"/>
                  <w:sz w:val="20"/>
                  <w:szCs w:val="22"/>
                </w:rPr>
                <w:lastRenderedPageBreak/>
                <w:t xml:space="preserve">terms on a permanent do-not-reregister list; this would have the benefit of reducing costs of carrying the domain in a </w:t>
              </w:r>
            </w:ins>
            <w:ins w:id="14" w:author="Phil Corwin" w:date="2012-02-09T12:39:00Z">
              <w:r>
                <w:rPr>
                  <w:rFonts w:asciiTheme="majorHAnsi" w:hAnsiTheme="majorHAnsi"/>
                  <w:sz w:val="20"/>
                  <w:szCs w:val="22"/>
                </w:rPr>
                <w:t>defensive</w:t>
              </w:r>
            </w:ins>
            <w:ins w:id="15" w:author="Phil Corwin" w:date="2012-02-09T12:37:00Z">
              <w:r>
                <w:rPr>
                  <w:rFonts w:asciiTheme="majorHAnsi" w:hAnsiTheme="majorHAnsi"/>
                  <w:sz w:val="20"/>
                  <w:szCs w:val="22"/>
                </w:rPr>
                <w:t xml:space="preserve"> registration.</w:t>
              </w:r>
            </w:ins>
          </w:p>
        </w:tc>
      </w:tr>
      <w:tr w:rsidR="00BD6161" w:rsidRPr="00F0792C" w14:paraId="11844183" w14:textId="77777777">
        <w:tc>
          <w:tcPr>
            <w:tcW w:w="4230" w:type="dxa"/>
          </w:tcPr>
          <w:p w14:paraId="44D22E22" w14:textId="77777777" w:rsidR="00BD6161" w:rsidRPr="00246FD1" w:rsidRDefault="00BD6161" w:rsidP="004F2A5C">
            <w:pPr>
              <w:rPr>
                <w:rFonts w:asciiTheme="majorHAnsi" w:hAnsiTheme="majorHAnsi"/>
                <w:sz w:val="20"/>
                <w:szCs w:val="22"/>
              </w:rPr>
            </w:pPr>
            <w:r>
              <w:rPr>
                <w:rFonts w:asciiTheme="majorHAnsi" w:hAnsiTheme="majorHAnsi"/>
                <w:sz w:val="20"/>
                <w:szCs w:val="22"/>
              </w:rPr>
              <w:lastRenderedPageBreak/>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14:paraId="4E40AA96" w14:textId="77777777" w:rsidR="00BD6161" w:rsidRPr="00F0792C" w:rsidRDefault="00BD6161" w:rsidP="004F2A5C">
            <w:pPr>
              <w:rPr>
                <w:rFonts w:asciiTheme="majorHAnsi" w:hAnsiTheme="majorHAnsi"/>
                <w:sz w:val="20"/>
                <w:szCs w:val="22"/>
              </w:rPr>
            </w:pPr>
          </w:p>
        </w:tc>
        <w:tc>
          <w:tcPr>
            <w:tcW w:w="6210" w:type="dxa"/>
          </w:tcPr>
          <w:p w14:paraId="21DD2D56" w14:textId="77777777" w:rsidR="00BD6161" w:rsidRPr="00246FD1" w:rsidRDefault="00DB3E12" w:rsidP="004F2A5C">
            <w:pPr>
              <w:rPr>
                <w:rFonts w:asciiTheme="majorHAnsi" w:hAnsiTheme="majorHAnsi"/>
                <w:sz w:val="20"/>
                <w:szCs w:val="22"/>
              </w:rPr>
            </w:pPr>
            <w:hyperlink r:id="rId16" w:history="1">
              <w:r w:rsidR="00BD6161" w:rsidRPr="00246FD1">
                <w:rPr>
                  <w:rStyle w:val="Hyperlink"/>
                  <w:rFonts w:asciiTheme="majorHAnsi" w:hAnsiTheme="majorHAnsi"/>
                  <w:sz w:val="20"/>
                  <w:szCs w:val="22"/>
                </w:rPr>
                <w:t>BC comments on April 2011 Guidebook</w:t>
              </w:r>
            </w:hyperlink>
            <w:r w:rsidR="00BD6161" w:rsidRPr="00246FD1">
              <w:rPr>
                <w:rFonts w:asciiTheme="majorHAnsi" w:hAnsiTheme="majorHAnsi"/>
                <w:sz w:val="20"/>
                <w:szCs w:val="22"/>
              </w:rPr>
              <w:t>, 15-May-2011</w:t>
            </w:r>
          </w:p>
          <w:p w14:paraId="3D2104D9" w14:textId="77777777" w:rsidR="00BD6161" w:rsidRPr="00F0792C" w:rsidRDefault="00BD6161"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14:paraId="36C3D30C" w14:textId="77777777" w:rsidR="00BD6161" w:rsidRPr="00F0792C" w:rsidRDefault="00BD6161" w:rsidP="004F2A5C">
            <w:pPr>
              <w:rPr>
                <w:rFonts w:asciiTheme="majorHAnsi" w:hAnsiTheme="majorHAnsi"/>
                <w:sz w:val="20"/>
                <w:szCs w:val="22"/>
              </w:rPr>
            </w:pPr>
          </w:p>
        </w:tc>
      </w:tr>
      <w:tr w:rsidR="00BD6161" w:rsidRPr="00F0792C" w14:paraId="248FDF96" w14:textId="77777777">
        <w:tc>
          <w:tcPr>
            <w:tcW w:w="4230" w:type="dxa"/>
          </w:tcPr>
          <w:p w14:paraId="19D20360" w14:textId="77777777" w:rsidR="00BD6161" w:rsidRPr="000D6405" w:rsidRDefault="00BD6161"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14:paraId="28D849FA" w14:textId="77777777" w:rsidR="00BD6161" w:rsidRDefault="00BD6161" w:rsidP="004F2A5C">
            <w:pPr>
              <w:rPr>
                <w:rFonts w:asciiTheme="majorHAnsi" w:hAnsiTheme="majorHAnsi"/>
                <w:sz w:val="20"/>
                <w:szCs w:val="22"/>
              </w:rPr>
            </w:pPr>
          </w:p>
          <w:p w14:paraId="0C9AB5F8" w14:textId="77777777" w:rsidR="00BD6161" w:rsidRDefault="00BD6161" w:rsidP="004F2A5C">
            <w:pPr>
              <w:rPr>
                <w:rFonts w:asciiTheme="majorHAnsi" w:hAnsiTheme="majorHAnsi"/>
                <w:sz w:val="20"/>
                <w:szCs w:val="22"/>
              </w:rPr>
            </w:pPr>
          </w:p>
        </w:tc>
        <w:tc>
          <w:tcPr>
            <w:tcW w:w="6210" w:type="dxa"/>
          </w:tcPr>
          <w:p w14:paraId="26439CC6" w14:textId="77777777" w:rsidR="00BD6161" w:rsidRPr="000D6405" w:rsidRDefault="00DB3E12" w:rsidP="004F2A5C">
            <w:pPr>
              <w:rPr>
                <w:rFonts w:asciiTheme="majorHAnsi" w:hAnsiTheme="majorHAnsi"/>
                <w:sz w:val="20"/>
                <w:szCs w:val="22"/>
              </w:rPr>
            </w:pPr>
            <w:hyperlink r:id="rId17" w:history="1">
              <w:r w:rsidR="00BD6161" w:rsidRPr="000D6405">
                <w:rPr>
                  <w:rStyle w:val="Hyperlink"/>
                  <w:rFonts w:asciiTheme="majorHAnsi" w:hAnsiTheme="majorHAnsi"/>
                  <w:sz w:val="20"/>
                  <w:szCs w:val="22"/>
                </w:rPr>
                <w:t>BC comments on April 2011 Guidebook</w:t>
              </w:r>
            </w:hyperlink>
            <w:r w:rsidR="00BD6161" w:rsidRPr="000D6405">
              <w:rPr>
                <w:rFonts w:asciiTheme="majorHAnsi" w:hAnsiTheme="majorHAnsi"/>
                <w:sz w:val="20"/>
                <w:szCs w:val="22"/>
              </w:rPr>
              <w:t>, 15-May-2011</w:t>
            </w:r>
          </w:p>
          <w:p w14:paraId="0AE21BD1" w14:textId="77777777" w:rsidR="00BD6161" w:rsidRPr="00246FD1" w:rsidRDefault="00BD6161"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14:paraId="1F51EA22" w14:textId="53D5584B" w:rsidR="00BD6161" w:rsidRPr="00F0792C" w:rsidRDefault="00A56C08" w:rsidP="004F2A5C">
            <w:pPr>
              <w:rPr>
                <w:rFonts w:asciiTheme="majorHAnsi" w:hAnsiTheme="majorHAnsi"/>
                <w:sz w:val="20"/>
                <w:szCs w:val="22"/>
              </w:rPr>
            </w:pPr>
            <w:ins w:id="16" w:author="Phil Corwin" w:date="2012-02-09T12:40:00Z">
              <w:r>
                <w:rPr>
                  <w:rFonts w:asciiTheme="majorHAnsi" w:hAnsiTheme="majorHAnsi"/>
                  <w:sz w:val="20"/>
                  <w:szCs w:val="22"/>
                </w:rPr>
                <w:t>Is this still relevant? In any event, appears to need an update now that the program has launched.</w:t>
              </w:r>
            </w:ins>
          </w:p>
        </w:tc>
      </w:tr>
    </w:tbl>
    <w:p w14:paraId="3E81510A" w14:textId="77777777" w:rsidR="00BD6161" w:rsidRDefault="00BD6161" w:rsidP="00BD6161">
      <w:pPr>
        <w:rPr>
          <w:rFonts w:asciiTheme="majorHAnsi" w:hAnsiTheme="majorHAnsi"/>
          <w:sz w:val="22"/>
          <w:szCs w:val="22"/>
        </w:rPr>
      </w:pPr>
      <w:r>
        <w:rPr>
          <w:rFonts w:asciiTheme="majorHAnsi" w:hAnsiTheme="majorHAnsi"/>
          <w:sz w:val="22"/>
          <w:szCs w:val="22"/>
        </w:rPr>
        <w:br w:type="page"/>
      </w:r>
      <w:r>
        <w:rPr>
          <w:rFonts w:asciiTheme="majorHAnsi" w:hAnsiTheme="majorHAnsi"/>
          <w:sz w:val="22"/>
          <w:szCs w:val="22"/>
        </w:rPr>
        <w:lastRenderedPageBreak/>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14:paraId="020EB46B" w14:textId="77777777"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14:paraId="092C20CD" w14:textId="77777777" w:rsidR="00F0792C" w:rsidRPr="00F0792C" w:rsidRDefault="00F0792C">
      <w:pPr>
        <w:rPr>
          <w:rFonts w:asciiTheme="majorHAnsi" w:hAnsiTheme="majorHAnsi"/>
          <w:sz w:val="22"/>
          <w:szCs w:val="22"/>
        </w:rPr>
      </w:pPr>
    </w:p>
    <w:tbl>
      <w:tblPr>
        <w:tblStyle w:val="TableGrid"/>
        <w:tblW w:w="14310" w:type="dxa"/>
        <w:tblInd w:w="-252" w:type="dxa"/>
        <w:tblLayout w:type="fixed"/>
        <w:tblLook w:val="04A0" w:firstRow="1" w:lastRow="0" w:firstColumn="1" w:lastColumn="0" w:noHBand="0" w:noVBand="1"/>
      </w:tblPr>
      <w:tblGrid>
        <w:gridCol w:w="4230"/>
        <w:gridCol w:w="5580"/>
        <w:gridCol w:w="1350"/>
        <w:gridCol w:w="3150"/>
      </w:tblGrid>
      <w:tr w:rsidR="00C10B53" w:rsidRPr="00BD6161" w14:paraId="7CC32B21" w14:textId="77777777">
        <w:trPr>
          <w:tblHeader/>
        </w:trPr>
        <w:tc>
          <w:tcPr>
            <w:tcW w:w="4230" w:type="dxa"/>
            <w:vAlign w:val="center"/>
          </w:tcPr>
          <w:p w14:paraId="7CF3073A" w14:textId="77777777"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14:paraId="12693A18" w14:textId="77777777"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14:paraId="69E662FD"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14:paraId="46706D8F"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14:paraId="6227E522" w14:textId="77777777"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14:paraId="2F8E2F8E" w14:textId="77777777"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14:paraId="7CB9C1FE" w14:textId="77777777">
        <w:tc>
          <w:tcPr>
            <w:tcW w:w="4230" w:type="dxa"/>
            <w:shd w:val="clear" w:color="auto" w:fill="E6E6E6"/>
          </w:tcPr>
          <w:p w14:paraId="665A9B4E" w14:textId="77777777"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14:paraId="3D04E52A" w14:textId="77777777" w:rsidR="005834BB" w:rsidRPr="00F0792C" w:rsidRDefault="005834BB" w:rsidP="005834BB">
            <w:pPr>
              <w:rPr>
                <w:rFonts w:asciiTheme="majorHAnsi" w:hAnsiTheme="majorHAnsi"/>
                <w:sz w:val="20"/>
                <w:szCs w:val="22"/>
              </w:rPr>
            </w:pPr>
          </w:p>
        </w:tc>
        <w:tc>
          <w:tcPr>
            <w:tcW w:w="1350" w:type="dxa"/>
            <w:shd w:val="clear" w:color="auto" w:fill="E6E6E6"/>
          </w:tcPr>
          <w:p w14:paraId="7FD85053" w14:textId="77777777" w:rsidR="005834BB" w:rsidRPr="00F0792C" w:rsidRDefault="005834BB" w:rsidP="005834BB">
            <w:pPr>
              <w:jc w:val="center"/>
              <w:rPr>
                <w:rFonts w:asciiTheme="majorHAnsi" w:hAnsiTheme="majorHAnsi"/>
                <w:sz w:val="20"/>
                <w:szCs w:val="22"/>
              </w:rPr>
            </w:pPr>
          </w:p>
        </w:tc>
        <w:tc>
          <w:tcPr>
            <w:tcW w:w="3150" w:type="dxa"/>
            <w:shd w:val="clear" w:color="auto" w:fill="E6E6E6"/>
          </w:tcPr>
          <w:p w14:paraId="288E78B7" w14:textId="77777777" w:rsidR="005834BB" w:rsidRPr="00F0792C" w:rsidRDefault="005834BB" w:rsidP="005834BB">
            <w:pPr>
              <w:rPr>
                <w:rFonts w:asciiTheme="majorHAnsi" w:hAnsiTheme="majorHAnsi"/>
                <w:sz w:val="20"/>
                <w:szCs w:val="22"/>
              </w:rPr>
            </w:pPr>
          </w:p>
        </w:tc>
      </w:tr>
      <w:tr w:rsidR="00C10B53" w:rsidRPr="00F0792C" w14:paraId="7DDEF411" w14:textId="77777777">
        <w:tc>
          <w:tcPr>
            <w:tcW w:w="4230" w:type="dxa"/>
          </w:tcPr>
          <w:p w14:paraId="7D543258" w14:textId="77777777"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14:paraId="221C4A97" w14:textId="77777777" w:rsidR="00625870" w:rsidRPr="00F0792C" w:rsidRDefault="00625870">
            <w:pPr>
              <w:rPr>
                <w:rFonts w:asciiTheme="majorHAnsi" w:hAnsiTheme="majorHAnsi"/>
                <w:sz w:val="20"/>
                <w:szCs w:val="22"/>
              </w:rPr>
            </w:pPr>
          </w:p>
        </w:tc>
        <w:tc>
          <w:tcPr>
            <w:tcW w:w="5580" w:type="dxa"/>
          </w:tcPr>
          <w:p w14:paraId="326636A2" w14:textId="77777777" w:rsidR="00625870" w:rsidRPr="00F0792C" w:rsidRDefault="00625870" w:rsidP="005834BB">
            <w:pPr>
              <w:rPr>
                <w:rFonts w:asciiTheme="majorHAnsi" w:hAnsiTheme="majorHAnsi"/>
                <w:sz w:val="20"/>
                <w:szCs w:val="22"/>
              </w:rPr>
            </w:pPr>
          </w:p>
        </w:tc>
        <w:tc>
          <w:tcPr>
            <w:tcW w:w="1350" w:type="dxa"/>
          </w:tcPr>
          <w:p w14:paraId="164AAC09" w14:textId="61B5D2DC"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49B69E2D" w14:textId="77777777" w:rsidR="00625870" w:rsidRPr="00F0792C" w:rsidRDefault="00625870">
            <w:pPr>
              <w:rPr>
                <w:rFonts w:asciiTheme="majorHAnsi" w:hAnsiTheme="majorHAnsi"/>
                <w:sz w:val="20"/>
                <w:szCs w:val="22"/>
              </w:rPr>
            </w:pPr>
          </w:p>
        </w:tc>
      </w:tr>
      <w:tr w:rsidR="00C10B53" w:rsidRPr="00F0792C" w14:paraId="7F6EC0FF" w14:textId="77777777">
        <w:tc>
          <w:tcPr>
            <w:tcW w:w="4230" w:type="dxa"/>
          </w:tcPr>
          <w:p w14:paraId="6D463A91" w14:textId="77777777"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14:paraId="3A41B966" w14:textId="77777777" w:rsidR="00625870" w:rsidRDefault="00625870">
            <w:pPr>
              <w:rPr>
                <w:rFonts w:asciiTheme="majorHAnsi" w:hAnsiTheme="majorHAnsi"/>
                <w:sz w:val="20"/>
                <w:szCs w:val="22"/>
              </w:rPr>
            </w:pPr>
          </w:p>
          <w:p w14:paraId="0672471D" w14:textId="77777777" w:rsidR="005834BB" w:rsidRDefault="005834BB">
            <w:pPr>
              <w:rPr>
                <w:rFonts w:asciiTheme="majorHAnsi" w:hAnsiTheme="majorHAnsi"/>
                <w:sz w:val="20"/>
                <w:szCs w:val="22"/>
              </w:rPr>
            </w:pPr>
          </w:p>
          <w:p w14:paraId="691EDAD4" w14:textId="77777777" w:rsidR="005834BB" w:rsidRPr="00F0792C" w:rsidRDefault="005834BB" w:rsidP="00BD6161">
            <w:pPr>
              <w:rPr>
                <w:rFonts w:asciiTheme="majorHAnsi" w:hAnsiTheme="majorHAnsi"/>
                <w:sz w:val="20"/>
                <w:szCs w:val="22"/>
              </w:rPr>
            </w:pPr>
          </w:p>
        </w:tc>
        <w:tc>
          <w:tcPr>
            <w:tcW w:w="1350" w:type="dxa"/>
          </w:tcPr>
          <w:p w14:paraId="5FBDF92A" w14:textId="1767298D"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160CADA8" w14:textId="77777777" w:rsidR="00625870" w:rsidRPr="00F0792C" w:rsidRDefault="00625870">
            <w:pPr>
              <w:rPr>
                <w:rFonts w:asciiTheme="majorHAnsi" w:hAnsiTheme="majorHAnsi"/>
                <w:sz w:val="20"/>
                <w:szCs w:val="22"/>
              </w:rPr>
            </w:pPr>
          </w:p>
        </w:tc>
      </w:tr>
      <w:tr w:rsidR="00C10B53" w:rsidRPr="00F0792C" w14:paraId="3217C395" w14:textId="77777777">
        <w:tc>
          <w:tcPr>
            <w:tcW w:w="4230" w:type="dxa"/>
          </w:tcPr>
          <w:p w14:paraId="56EEF4F7" w14:textId="77777777"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14:paraId="28388B29" w14:textId="77777777" w:rsidR="005834BB" w:rsidRDefault="005834BB" w:rsidP="005834BB">
            <w:pPr>
              <w:rPr>
                <w:rFonts w:asciiTheme="majorHAnsi" w:hAnsiTheme="majorHAnsi"/>
                <w:sz w:val="20"/>
                <w:szCs w:val="22"/>
              </w:rPr>
            </w:pPr>
          </w:p>
          <w:p w14:paraId="78E442FD" w14:textId="77777777"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14:paraId="3AFB8A50" w14:textId="77777777" w:rsidR="00873EAA" w:rsidRDefault="00873EAA" w:rsidP="005834BB">
            <w:pPr>
              <w:rPr>
                <w:rFonts w:asciiTheme="majorHAnsi" w:hAnsiTheme="majorHAnsi"/>
                <w:sz w:val="20"/>
                <w:szCs w:val="22"/>
              </w:rPr>
            </w:pPr>
          </w:p>
          <w:p w14:paraId="1C3F7F29" w14:textId="4CFB3BF9"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14:paraId="4AFE0483" w14:textId="77777777" w:rsidR="00625870" w:rsidRPr="00F0792C" w:rsidRDefault="00625870">
            <w:pPr>
              <w:rPr>
                <w:rFonts w:asciiTheme="majorHAnsi" w:hAnsiTheme="majorHAnsi"/>
                <w:sz w:val="20"/>
                <w:szCs w:val="22"/>
              </w:rPr>
            </w:pPr>
          </w:p>
        </w:tc>
        <w:tc>
          <w:tcPr>
            <w:tcW w:w="5580" w:type="dxa"/>
          </w:tcPr>
          <w:p w14:paraId="0DFFED69" w14:textId="77777777" w:rsidR="00772B50" w:rsidRPr="00772B50" w:rsidRDefault="00DB3E12"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14:paraId="2E438420" w14:textId="77777777" w:rsidR="00772B50" w:rsidRDefault="00DB3E12" w:rsidP="00772B50">
            <w:pPr>
              <w:rPr>
                <w:rFonts w:asciiTheme="majorHAnsi" w:hAnsiTheme="majorHAnsi"/>
                <w:sz w:val="20"/>
                <w:szCs w:val="22"/>
              </w:rPr>
            </w:pPr>
            <w:hyperlink r:id="rId19"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14:paraId="6F309531" w14:textId="77777777" w:rsidR="00772B50" w:rsidRPr="00772B50" w:rsidRDefault="00772B50" w:rsidP="00772B50">
            <w:pPr>
              <w:rPr>
                <w:rFonts w:asciiTheme="majorHAnsi" w:hAnsiTheme="majorHAnsi"/>
                <w:sz w:val="20"/>
                <w:szCs w:val="22"/>
              </w:rPr>
            </w:pPr>
          </w:p>
          <w:p w14:paraId="35D86346" w14:textId="77777777"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4965529D" w14:textId="77777777"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4F1F373D" w14:textId="77777777"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14:paraId="7B96EFB4" w14:textId="6BB1C1B7"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3AA929AF" w14:textId="77777777" w:rsidR="00625870" w:rsidRDefault="00A56C08">
            <w:pPr>
              <w:rPr>
                <w:ins w:id="17" w:author="Phil Corwin" w:date="2012-02-09T12:41:00Z"/>
                <w:rFonts w:asciiTheme="majorHAnsi" w:hAnsiTheme="majorHAnsi"/>
                <w:sz w:val="20"/>
                <w:szCs w:val="22"/>
              </w:rPr>
            </w:pPr>
            <w:ins w:id="18" w:author="Phil Corwin" w:date="2012-02-09T12:41:00Z">
              <w:r>
                <w:rPr>
                  <w:rFonts w:asciiTheme="majorHAnsi" w:hAnsiTheme="majorHAnsi"/>
                  <w:sz w:val="20"/>
                  <w:szCs w:val="22"/>
                </w:rPr>
                <w:t xml:space="preserve">See statement above re: transfer option , flagging, and ineligibility for future re-registration. </w:t>
              </w:r>
            </w:ins>
          </w:p>
          <w:p w14:paraId="4FC37A55" w14:textId="77777777" w:rsidR="00A56C08" w:rsidRDefault="00A56C08">
            <w:pPr>
              <w:rPr>
                <w:ins w:id="19" w:author="Phil Corwin" w:date="2012-02-09T12:41:00Z"/>
                <w:rFonts w:asciiTheme="majorHAnsi" w:hAnsiTheme="majorHAnsi"/>
                <w:sz w:val="20"/>
                <w:szCs w:val="22"/>
              </w:rPr>
            </w:pPr>
          </w:p>
          <w:p w14:paraId="6876D6B5" w14:textId="05974DEA" w:rsidR="00A56C08" w:rsidRPr="00F0792C" w:rsidRDefault="00A56C08">
            <w:pPr>
              <w:rPr>
                <w:rFonts w:asciiTheme="majorHAnsi" w:hAnsiTheme="majorHAnsi"/>
                <w:sz w:val="20"/>
                <w:szCs w:val="22"/>
              </w:rPr>
            </w:pPr>
            <w:ins w:id="20" w:author="Phil Corwin" w:date="2012-02-09T12:41:00Z">
              <w:r>
                <w:rPr>
                  <w:rFonts w:asciiTheme="majorHAnsi" w:hAnsiTheme="majorHAnsi"/>
                  <w:sz w:val="20"/>
                  <w:szCs w:val="22"/>
                </w:rPr>
                <w:t xml:space="preserve">Given the </w:t>
              </w:r>
            </w:ins>
            <w:ins w:id="21" w:author="Phil Corwin" w:date="2012-02-09T12:43:00Z">
              <w:r w:rsidR="00B03E19">
                <w:rPr>
                  <w:rFonts w:asciiTheme="majorHAnsi" w:hAnsiTheme="majorHAnsi"/>
                  <w:sz w:val="20"/>
                  <w:szCs w:val="22"/>
                </w:rPr>
                <w:t>challenge</w:t>
              </w:r>
            </w:ins>
            <w:ins w:id="22" w:author="Phil Corwin" w:date="2012-02-09T12:41:00Z">
              <w:r>
                <w:rPr>
                  <w:rFonts w:asciiTheme="majorHAnsi" w:hAnsiTheme="majorHAnsi"/>
                  <w:sz w:val="20"/>
                  <w:szCs w:val="22"/>
                </w:rPr>
                <w:t xml:space="preserve"> of finding any credible provider at the proposed $300 pricing, as well as the dangers of forum shopping for an </w:t>
              </w:r>
            </w:ins>
            <w:ins w:id="23" w:author="Phil Corwin" w:date="2012-02-09T12:42:00Z">
              <w:r>
                <w:rPr>
                  <w:rFonts w:asciiTheme="majorHAnsi" w:hAnsiTheme="majorHAnsi"/>
                  <w:sz w:val="20"/>
                  <w:szCs w:val="22"/>
                </w:rPr>
                <w:t>untested</w:t>
              </w:r>
            </w:ins>
            <w:ins w:id="24" w:author="Phil Corwin" w:date="2012-02-09T12:41:00Z">
              <w:r>
                <w:rPr>
                  <w:rFonts w:asciiTheme="majorHAnsi" w:hAnsiTheme="majorHAnsi"/>
                  <w:sz w:val="20"/>
                  <w:szCs w:val="22"/>
                </w:rPr>
                <w:t xml:space="preserve"> </w:t>
              </w:r>
            </w:ins>
            <w:ins w:id="25" w:author="Phil Corwin" w:date="2012-02-09T12:42:00Z">
              <w:r>
                <w:rPr>
                  <w:rFonts w:asciiTheme="majorHAnsi" w:hAnsiTheme="majorHAnsi"/>
                  <w:sz w:val="20"/>
                  <w:szCs w:val="22"/>
                </w:rPr>
                <w:t xml:space="preserve">program, </w:t>
              </w:r>
              <w:r w:rsidR="00B03E19">
                <w:rPr>
                  <w:rFonts w:asciiTheme="majorHAnsi" w:hAnsiTheme="majorHAnsi"/>
                  <w:sz w:val="20"/>
                  <w:szCs w:val="22"/>
                </w:rPr>
                <w:t xml:space="preserve">we support the concept of launching with a sole </w:t>
              </w:r>
            </w:ins>
            <w:ins w:id="26" w:author="Phil Corwin" w:date="2012-02-09T12:43:00Z">
              <w:r w:rsidR="00B03E19">
                <w:rPr>
                  <w:rFonts w:asciiTheme="majorHAnsi" w:hAnsiTheme="majorHAnsi"/>
                  <w:sz w:val="20"/>
                  <w:szCs w:val="22"/>
                </w:rPr>
                <w:t>vendor</w:t>
              </w:r>
            </w:ins>
            <w:ins w:id="27" w:author="Phil Corwin" w:date="2012-02-09T12:42:00Z">
              <w:r w:rsidR="00B03E19">
                <w:rPr>
                  <w:rFonts w:asciiTheme="majorHAnsi" w:hAnsiTheme="majorHAnsi"/>
                  <w:sz w:val="20"/>
                  <w:szCs w:val="22"/>
                </w:rPr>
                <w:t xml:space="preserve">. In addition, the BC statement should be amended to require any and all URS vendors to be placed under a binding and enforceable contract </w:t>
              </w:r>
            </w:ins>
            <w:ins w:id="28" w:author="Phil Corwin" w:date="2012-02-09T12:43:00Z">
              <w:r w:rsidR="00B03E19">
                <w:rPr>
                  <w:rFonts w:asciiTheme="majorHAnsi" w:hAnsiTheme="majorHAnsi"/>
                  <w:sz w:val="20"/>
                  <w:szCs w:val="22"/>
                </w:rPr>
                <w:t>–</w:t>
              </w:r>
            </w:ins>
            <w:ins w:id="29" w:author="Phil Corwin" w:date="2012-02-09T12:42:00Z">
              <w:r w:rsidR="00B03E19">
                <w:rPr>
                  <w:rFonts w:asciiTheme="majorHAnsi" w:hAnsiTheme="majorHAnsi"/>
                  <w:sz w:val="20"/>
                  <w:szCs w:val="22"/>
                </w:rPr>
                <w:t xml:space="preserve"> this </w:t>
              </w:r>
            </w:ins>
            <w:ins w:id="30" w:author="Phil Corwin" w:date="2012-02-09T12:43:00Z">
              <w:r w:rsidR="00B03E19">
                <w:rPr>
                  <w:rFonts w:asciiTheme="majorHAnsi" w:hAnsiTheme="majorHAnsi"/>
                  <w:sz w:val="20"/>
                  <w:szCs w:val="22"/>
                </w:rPr>
                <w:t xml:space="preserve">is consistent with the BC’s </w:t>
              </w:r>
            </w:ins>
            <w:ins w:id="31" w:author="Phil Corwin" w:date="2012-02-09T12:58:00Z">
              <w:r w:rsidR="00CE3355">
                <w:rPr>
                  <w:rFonts w:asciiTheme="majorHAnsi" w:hAnsiTheme="majorHAnsi"/>
                  <w:sz w:val="20"/>
                  <w:szCs w:val="22"/>
                </w:rPr>
                <w:t>existing position</w:t>
              </w:r>
            </w:ins>
            <w:ins w:id="32" w:author="Phil Corwin" w:date="2012-02-09T12:43:00Z">
              <w:r w:rsidR="00B03E19">
                <w:rPr>
                  <w:rFonts w:asciiTheme="majorHAnsi" w:hAnsiTheme="majorHAnsi"/>
                  <w:sz w:val="20"/>
                  <w:szCs w:val="22"/>
                </w:rPr>
                <w:t xml:space="preserve"> that UDRP providers should be under standard agreements.</w:t>
              </w:r>
            </w:ins>
          </w:p>
        </w:tc>
      </w:tr>
      <w:tr w:rsidR="00246FD1" w:rsidRPr="00F0792C" w14:paraId="67C51AAB" w14:textId="77777777">
        <w:tc>
          <w:tcPr>
            <w:tcW w:w="4230" w:type="dxa"/>
          </w:tcPr>
          <w:p w14:paraId="54B6FF33" w14:textId="06B102C2"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w:t>
            </w:r>
            <w:r w:rsidR="00581C4E" w:rsidRPr="00581C4E">
              <w:rPr>
                <w:rFonts w:asciiTheme="majorHAnsi" w:hAnsiTheme="majorHAnsi"/>
                <w:sz w:val="20"/>
                <w:szCs w:val="22"/>
              </w:rPr>
              <w:lastRenderedPageBreak/>
              <w:t>the new gTLDs.  </w:t>
            </w:r>
          </w:p>
          <w:p w14:paraId="0B6919BA" w14:textId="77777777" w:rsidR="00581C4E" w:rsidRDefault="00581C4E" w:rsidP="00581C4E">
            <w:pPr>
              <w:rPr>
                <w:rFonts w:asciiTheme="majorHAnsi" w:hAnsiTheme="majorHAnsi"/>
                <w:sz w:val="20"/>
                <w:szCs w:val="22"/>
              </w:rPr>
            </w:pPr>
          </w:p>
          <w:p w14:paraId="5A0CB203" w14:textId="77777777"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14:paraId="3415F4D5" w14:textId="77777777" w:rsidR="00581C4E" w:rsidRPr="00581C4E" w:rsidRDefault="00581C4E" w:rsidP="00581C4E">
            <w:pPr>
              <w:rPr>
                <w:rFonts w:asciiTheme="majorHAnsi" w:hAnsiTheme="majorHAnsi"/>
                <w:sz w:val="20"/>
                <w:szCs w:val="22"/>
              </w:rPr>
            </w:pPr>
            <w:r>
              <w:rPr>
                <w:rFonts w:asciiTheme="majorHAnsi" w:hAnsiTheme="majorHAnsi"/>
                <w:sz w:val="20"/>
                <w:szCs w:val="22"/>
              </w:rPr>
              <w:lastRenderedPageBreak/>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t>
            </w:r>
            <w:r w:rsidRPr="00581C4E">
              <w:rPr>
                <w:rFonts w:asciiTheme="majorHAnsi" w:hAnsiTheme="majorHAnsi"/>
                <w:sz w:val="20"/>
                <w:szCs w:val="22"/>
              </w:rPr>
              <w:lastRenderedPageBreak/>
              <w:t xml:space="preserve">WHOIS Access, transfers, tasting, etc. </w:t>
            </w:r>
          </w:p>
          <w:p w14:paraId="495E5DC1" w14:textId="77777777" w:rsidR="00246FD1" w:rsidRPr="00246FD1" w:rsidRDefault="00246FD1" w:rsidP="00246FD1">
            <w:pPr>
              <w:rPr>
                <w:rFonts w:asciiTheme="majorHAnsi" w:hAnsiTheme="majorHAnsi"/>
                <w:sz w:val="20"/>
                <w:szCs w:val="22"/>
              </w:rPr>
            </w:pPr>
          </w:p>
        </w:tc>
        <w:tc>
          <w:tcPr>
            <w:tcW w:w="1350" w:type="dxa"/>
          </w:tcPr>
          <w:p w14:paraId="443F8ECD" w14:textId="1D616BDD" w:rsidR="00246FD1" w:rsidRPr="00F0792C" w:rsidRDefault="009F6AB0" w:rsidP="00F0792C">
            <w:pPr>
              <w:jc w:val="center"/>
              <w:rPr>
                <w:rFonts w:asciiTheme="majorHAnsi" w:hAnsiTheme="majorHAnsi"/>
                <w:sz w:val="20"/>
                <w:szCs w:val="22"/>
              </w:rPr>
            </w:pPr>
            <w:r>
              <w:rPr>
                <w:rFonts w:asciiTheme="majorHAnsi" w:hAnsiTheme="majorHAnsi"/>
                <w:sz w:val="20"/>
                <w:szCs w:val="22"/>
              </w:rPr>
              <w:lastRenderedPageBreak/>
              <w:t>Abstain</w:t>
            </w:r>
          </w:p>
        </w:tc>
        <w:tc>
          <w:tcPr>
            <w:tcW w:w="3150" w:type="dxa"/>
          </w:tcPr>
          <w:p w14:paraId="55563892" w14:textId="77777777" w:rsidR="00246FD1" w:rsidRPr="00F0792C" w:rsidRDefault="00246FD1">
            <w:pPr>
              <w:rPr>
                <w:rFonts w:asciiTheme="majorHAnsi" w:hAnsiTheme="majorHAnsi"/>
                <w:sz w:val="20"/>
                <w:szCs w:val="22"/>
              </w:rPr>
            </w:pPr>
          </w:p>
        </w:tc>
      </w:tr>
      <w:tr w:rsidR="009F6AB0" w:rsidRPr="00F0792C" w14:paraId="25CC68DE" w14:textId="77777777">
        <w:tc>
          <w:tcPr>
            <w:tcW w:w="4230" w:type="dxa"/>
          </w:tcPr>
          <w:p w14:paraId="0F9D05F7" w14:textId="77777777" w:rsidR="009F6AB0" w:rsidRDefault="009F6AB0" w:rsidP="00581C4E">
            <w:pPr>
              <w:rPr>
                <w:rFonts w:asciiTheme="majorHAnsi" w:hAnsiTheme="majorHAnsi"/>
                <w:sz w:val="20"/>
                <w:szCs w:val="22"/>
              </w:rPr>
            </w:pPr>
          </w:p>
          <w:p w14:paraId="15FA812A" w14:textId="77777777" w:rsidR="009F6AB0" w:rsidRPr="000D6405" w:rsidRDefault="009F6AB0"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14:paraId="4639F715" w14:textId="77777777" w:rsidR="009F6AB0" w:rsidRDefault="009F6AB0" w:rsidP="00581C4E">
            <w:pPr>
              <w:rPr>
                <w:rFonts w:asciiTheme="majorHAnsi" w:hAnsiTheme="majorHAnsi"/>
                <w:sz w:val="20"/>
                <w:szCs w:val="22"/>
              </w:rPr>
            </w:pPr>
          </w:p>
        </w:tc>
        <w:tc>
          <w:tcPr>
            <w:tcW w:w="5580" w:type="dxa"/>
          </w:tcPr>
          <w:p w14:paraId="38C8BDC4" w14:textId="77777777" w:rsidR="009F6AB0" w:rsidRPr="00246FD1" w:rsidRDefault="009F6AB0" w:rsidP="00581C4E">
            <w:pPr>
              <w:rPr>
                <w:rFonts w:asciiTheme="majorHAnsi" w:hAnsiTheme="majorHAnsi"/>
                <w:sz w:val="20"/>
                <w:szCs w:val="22"/>
              </w:rPr>
            </w:pPr>
          </w:p>
        </w:tc>
        <w:tc>
          <w:tcPr>
            <w:tcW w:w="1350" w:type="dxa"/>
          </w:tcPr>
          <w:p w14:paraId="0824D994" w14:textId="23A3E7A2" w:rsidR="009F6AB0" w:rsidRPr="009F6AB0" w:rsidRDefault="009F6AB0" w:rsidP="00581C4E">
            <w:pPr>
              <w:jc w:val="center"/>
              <w:rPr>
                <w:rFonts w:asciiTheme="majorHAnsi" w:hAnsiTheme="majorHAnsi"/>
                <w:color w:val="FF0000"/>
                <w:sz w:val="20"/>
                <w:szCs w:val="22"/>
              </w:rPr>
            </w:pPr>
            <w:r w:rsidRPr="009F6AB0">
              <w:rPr>
                <w:rFonts w:asciiTheme="majorHAnsi" w:hAnsiTheme="majorHAnsi"/>
                <w:color w:val="FF0000"/>
                <w:sz w:val="20"/>
                <w:szCs w:val="22"/>
              </w:rPr>
              <w:t>Y</w:t>
            </w:r>
          </w:p>
        </w:tc>
        <w:tc>
          <w:tcPr>
            <w:tcW w:w="3150" w:type="dxa"/>
          </w:tcPr>
          <w:p w14:paraId="2FB5DB47" w14:textId="77777777" w:rsidR="009F6AB0" w:rsidRPr="00B211D8" w:rsidRDefault="009F6AB0" w:rsidP="00215C18">
            <w:pPr>
              <w:rPr>
                <w:rFonts w:asciiTheme="majorHAnsi" w:hAnsiTheme="majorHAnsi"/>
                <w:i/>
                <w:color w:val="FF0000"/>
                <w:sz w:val="20"/>
                <w:szCs w:val="22"/>
              </w:rPr>
            </w:pPr>
            <w:r>
              <w:rPr>
                <w:rFonts w:asciiTheme="majorHAnsi" w:hAnsiTheme="majorHAnsi"/>
                <w:color w:val="FF0000"/>
                <w:sz w:val="20"/>
                <w:szCs w:val="22"/>
              </w:rPr>
              <w:t xml:space="preserve">In addition to reviewing the criteria in order to avoid sending such applications to auction mechanisms, </w:t>
            </w:r>
            <w:r w:rsidRPr="00B211D8">
              <w:rPr>
                <w:rFonts w:asciiTheme="majorHAnsi" w:hAnsiTheme="majorHAnsi"/>
                <w:color w:val="FF0000"/>
                <w:sz w:val="20"/>
                <w:szCs w:val="22"/>
              </w:rPr>
              <w:t>ICANN should allow non-profit organizations who want to apply for their organizations’ names as gTLDs to qualify to participate in the Applicant Support Program, as described by the Joint Applicant Support Working Group (JAS WG).</w:t>
            </w:r>
          </w:p>
          <w:p w14:paraId="6EA9FFBE" w14:textId="77777777" w:rsidR="009F6AB0" w:rsidRPr="00B211D8" w:rsidRDefault="009F6AB0" w:rsidP="00215C18">
            <w:pPr>
              <w:rPr>
                <w:rFonts w:asciiTheme="majorHAnsi" w:hAnsiTheme="majorHAnsi"/>
                <w:b/>
                <w:color w:val="FF0000"/>
                <w:sz w:val="20"/>
                <w:szCs w:val="22"/>
              </w:rPr>
            </w:pPr>
          </w:p>
          <w:p w14:paraId="0479DE36" w14:textId="77777777" w:rsidR="009F6AB0" w:rsidRDefault="009F6AB0" w:rsidP="00581C4E">
            <w:pPr>
              <w:rPr>
                <w:ins w:id="33" w:author="Phil Corwin" w:date="2012-02-09T12:44:00Z"/>
                <w:rFonts w:asciiTheme="majorHAnsi" w:hAnsiTheme="majorHAnsi"/>
                <w:color w:val="FF0000"/>
                <w:sz w:val="20"/>
                <w:szCs w:val="22"/>
              </w:rPr>
            </w:pPr>
            <w:r w:rsidRPr="00B211D8">
              <w:rPr>
                <w:rFonts w:asciiTheme="majorHAnsi" w:hAnsiTheme="majorHAnsi"/>
                <w:color w:val="FF0000"/>
                <w:sz w:val="20"/>
                <w:szCs w:val="22"/>
              </w:rPr>
              <w:t xml:space="preserve">As Angela F. Williams, Senior Vice President and General Counsel of YMCA USA, stated in the testimony she provided at the Senate Commerce Committee’s hearing on ICANN’s New gTLD Program on December 8, 2011, the $185,000 application fee is prohibitively expensive for most non-profit organizations. However, certain non-profits see the value in acquiring their own gTLD that reflects their organization’s name. The JAS WG has developed recommendations for a program to provide support to applicants </w:t>
            </w:r>
            <w:r w:rsidRPr="00B211D8">
              <w:rPr>
                <w:rFonts w:asciiTheme="majorHAnsi" w:hAnsiTheme="majorHAnsi"/>
                <w:color w:val="FF0000"/>
                <w:sz w:val="20"/>
                <w:szCs w:val="22"/>
              </w:rPr>
              <w:lastRenderedPageBreak/>
              <w:t>requiring financial assistance in applying for and operating new gTLDs, and it would be useful for ICANN to allow non-profits applying for .BRAND gTLDs to qualify for this assistance.</w:t>
            </w:r>
          </w:p>
          <w:p w14:paraId="524E6122" w14:textId="77777777" w:rsidR="00B03E19" w:rsidRDefault="00B03E19" w:rsidP="00581C4E">
            <w:pPr>
              <w:rPr>
                <w:ins w:id="34" w:author="Phil Corwin" w:date="2012-02-09T12:44:00Z"/>
                <w:rFonts w:asciiTheme="majorHAnsi" w:hAnsiTheme="majorHAnsi"/>
                <w:color w:val="FF0000"/>
                <w:sz w:val="20"/>
                <w:szCs w:val="22"/>
              </w:rPr>
            </w:pPr>
          </w:p>
          <w:p w14:paraId="75A839FB" w14:textId="77777777" w:rsidR="00B03E19" w:rsidRDefault="00B03E19" w:rsidP="00581C4E">
            <w:pPr>
              <w:rPr>
                <w:ins w:id="35" w:author="Phil Corwin" w:date="2012-02-09T12:50:00Z"/>
                <w:rFonts w:asciiTheme="majorHAnsi" w:hAnsiTheme="majorHAnsi"/>
                <w:color w:val="FF0000"/>
                <w:sz w:val="20"/>
                <w:szCs w:val="22"/>
              </w:rPr>
            </w:pPr>
            <w:ins w:id="36" w:author="Phil Corwin" w:date="2012-02-09T12:44:00Z">
              <w:r>
                <w:rPr>
                  <w:rFonts w:asciiTheme="majorHAnsi" w:hAnsiTheme="majorHAnsi"/>
                  <w:color w:val="FF0000"/>
                  <w:sz w:val="20"/>
                  <w:szCs w:val="22"/>
                </w:rPr>
                <w:t xml:space="preserve">ICA Comment: This should be narrowed from </w:t>
              </w:r>
            </w:ins>
            <w:ins w:id="37" w:author="Phil Corwin" w:date="2012-02-09T12:45:00Z">
              <w:r>
                <w:rPr>
                  <w:rFonts w:asciiTheme="majorHAnsi" w:hAnsiTheme="majorHAnsi"/>
                  <w:color w:val="FF0000"/>
                  <w:sz w:val="20"/>
                  <w:szCs w:val="22"/>
                </w:rPr>
                <w:t xml:space="preserve">all </w:t>
              </w:r>
            </w:ins>
            <w:ins w:id="38" w:author="Phil Corwin" w:date="2012-02-09T12:44:00Z">
              <w:r>
                <w:rPr>
                  <w:rFonts w:asciiTheme="majorHAnsi" w:hAnsiTheme="majorHAnsi"/>
                  <w:color w:val="FF0000"/>
                  <w:sz w:val="20"/>
                  <w:szCs w:val="22"/>
                </w:rPr>
                <w:t>non-</w:t>
              </w:r>
            </w:ins>
            <w:ins w:id="39" w:author="Phil Corwin" w:date="2012-02-09T12:45:00Z">
              <w:r>
                <w:rPr>
                  <w:rFonts w:asciiTheme="majorHAnsi" w:hAnsiTheme="majorHAnsi"/>
                  <w:color w:val="FF0000"/>
                  <w:sz w:val="20"/>
                  <w:szCs w:val="22"/>
                </w:rPr>
                <w:t>profits</w:t>
              </w:r>
            </w:ins>
            <w:ins w:id="40" w:author="Phil Corwin" w:date="2012-02-09T12:44:00Z">
              <w:r>
                <w:rPr>
                  <w:rFonts w:asciiTheme="majorHAnsi" w:hAnsiTheme="majorHAnsi"/>
                  <w:color w:val="FF0000"/>
                  <w:sz w:val="20"/>
                  <w:szCs w:val="22"/>
                </w:rPr>
                <w:t xml:space="preserve"> to non-profit charitable organizations</w:t>
              </w:r>
            </w:ins>
            <w:ins w:id="41" w:author="Phil Corwin" w:date="2012-02-09T12:46:00Z">
              <w:r>
                <w:rPr>
                  <w:rFonts w:asciiTheme="majorHAnsi" w:hAnsiTheme="majorHAnsi"/>
                  <w:color w:val="FF0000"/>
                  <w:sz w:val="20"/>
                  <w:szCs w:val="22"/>
                </w:rPr>
                <w:t xml:space="preserve"> that can demonstrate financial need</w:t>
              </w:r>
            </w:ins>
            <w:ins w:id="42" w:author="Phil Corwin" w:date="2012-02-09T12:44:00Z">
              <w:r>
                <w:rPr>
                  <w:rFonts w:asciiTheme="majorHAnsi" w:hAnsiTheme="majorHAnsi"/>
                  <w:color w:val="FF0000"/>
                  <w:sz w:val="20"/>
                  <w:szCs w:val="22"/>
                </w:rPr>
                <w:t xml:space="preserve">. Non-profits include a broad range of entities – including trade associations and major universities </w:t>
              </w:r>
            </w:ins>
            <w:ins w:id="43" w:author="Phil Corwin" w:date="2012-02-09T12:45:00Z">
              <w:r>
                <w:rPr>
                  <w:rFonts w:asciiTheme="majorHAnsi" w:hAnsiTheme="majorHAnsi"/>
                  <w:color w:val="FF0000"/>
                  <w:sz w:val="20"/>
                  <w:szCs w:val="22"/>
                </w:rPr>
                <w:t>–</w:t>
              </w:r>
            </w:ins>
            <w:ins w:id="44" w:author="Phil Corwin" w:date="2012-02-09T12:44:00Z">
              <w:r>
                <w:rPr>
                  <w:rFonts w:asciiTheme="majorHAnsi" w:hAnsiTheme="majorHAnsi"/>
                  <w:color w:val="FF0000"/>
                  <w:sz w:val="20"/>
                  <w:szCs w:val="22"/>
                </w:rPr>
                <w:t xml:space="preserve"> many </w:t>
              </w:r>
            </w:ins>
            <w:ins w:id="45" w:author="Phil Corwin" w:date="2012-02-09T12:45:00Z">
              <w:r>
                <w:rPr>
                  <w:rFonts w:asciiTheme="majorHAnsi" w:hAnsiTheme="majorHAnsi"/>
                  <w:color w:val="FF0000"/>
                  <w:sz w:val="20"/>
                  <w:szCs w:val="22"/>
                </w:rPr>
                <w:t xml:space="preserve">of which have substantial monetary resources. </w:t>
              </w:r>
            </w:ins>
          </w:p>
          <w:p w14:paraId="189D813C" w14:textId="77777777" w:rsidR="00B03E19" w:rsidRDefault="00B03E19" w:rsidP="00581C4E">
            <w:pPr>
              <w:rPr>
                <w:ins w:id="46" w:author="Phil Corwin" w:date="2012-02-09T12:50:00Z"/>
                <w:rFonts w:asciiTheme="majorHAnsi" w:hAnsiTheme="majorHAnsi"/>
                <w:color w:val="FF0000"/>
                <w:sz w:val="20"/>
                <w:szCs w:val="22"/>
              </w:rPr>
            </w:pPr>
          </w:p>
          <w:p w14:paraId="08BBC049" w14:textId="023F9FA6" w:rsidR="00B03E19" w:rsidRPr="00F0792C" w:rsidRDefault="00B03E19" w:rsidP="00581C4E">
            <w:pPr>
              <w:rPr>
                <w:rFonts w:asciiTheme="majorHAnsi" w:hAnsiTheme="majorHAnsi"/>
                <w:sz w:val="20"/>
                <w:szCs w:val="22"/>
              </w:rPr>
            </w:pPr>
            <w:ins w:id="47" w:author="Phil Corwin" w:date="2012-02-09T12:46:00Z">
              <w:r>
                <w:rPr>
                  <w:rFonts w:asciiTheme="majorHAnsi" w:hAnsiTheme="majorHAnsi"/>
                  <w:color w:val="FF0000"/>
                  <w:sz w:val="20"/>
                  <w:szCs w:val="22"/>
                </w:rPr>
                <w:t xml:space="preserve">In addition, while the JAS proposal was </w:t>
              </w:r>
            </w:ins>
            <w:ins w:id="48" w:author="Phil Corwin" w:date="2012-02-09T12:51:00Z">
              <w:r>
                <w:rPr>
                  <w:rFonts w:asciiTheme="majorHAnsi" w:hAnsiTheme="majorHAnsi"/>
                  <w:color w:val="FF0000"/>
                  <w:sz w:val="20"/>
                  <w:szCs w:val="22"/>
                </w:rPr>
                <w:t xml:space="preserve">clearly </w:t>
              </w:r>
            </w:ins>
            <w:ins w:id="49" w:author="Phil Corwin" w:date="2012-02-09T12:46:00Z">
              <w:r>
                <w:rPr>
                  <w:rFonts w:asciiTheme="majorHAnsi" w:hAnsiTheme="majorHAnsi"/>
                  <w:color w:val="FF0000"/>
                  <w:sz w:val="20"/>
                  <w:szCs w:val="22"/>
                </w:rPr>
                <w:t xml:space="preserve">unstoppable, ICA believes that all BC members should consider the </w:t>
              </w:r>
            </w:ins>
            <w:ins w:id="50" w:author="Phil Corwin" w:date="2012-02-09T12:47:00Z">
              <w:r>
                <w:rPr>
                  <w:rFonts w:asciiTheme="majorHAnsi" w:hAnsiTheme="majorHAnsi"/>
                  <w:color w:val="FF0000"/>
                  <w:sz w:val="20"/>
                  <w:szCs w:val="22"/>
                </w:rPr>
                <w:t xml:space="preserve">undesirable </w:t>
              </w:r>
            </w:ins>
            <w:ins w:id="51" w:author="Phil Corwin" w:date="2012-02-09T12:46:00Z">
              <w:r>
                <w:rPr>
                  <w:rFonts w:asciiTheme="majorHAnsi" w:hAnsiTheme="majorHAnsi"/>
                  <w:color w:val="FF0000"/>
                  <w:sz w:val="20"/>
                  <w:szCs w:val="22"/>
                </w:rPr>
                <w:t>precedent that it has set</w:t>
              </w:r>
            </w:ins>
            <w:ins w:id="52" w:author="Phil Corwin" w:date="2012-02-09T12:47:00Z">
              <w:r>
                <w:rPr>
                  <w:rFonts w:asciiTheme="majorHAnsi" w:hAnsiTheme="majorHAnsi"/>
                  <w:color w:val="FF0000"/>
                  <w:sz w:val="20"/>
                  <w:szCs w:val="22"/>
                </w:rPr>
                <w:t xml:space="preserve"> – ICANN established a subsidy program to </w:t>
              </w:r>
            </w:ins>
            <w:ins w:id="53" w:author="Phil Corwin" w:date="2012-02-09T12:51:00Z">
              <w:r>
                <w:rPr>
                  <w:rFonts w:asciiTheme="majorHAnsi" w:hAnsiTheme="majorHAnsi"/>
                  <w:color w:val="FF0000"/>
                  <w:sz w:val="20"/>
                  <w:szCs w:val="22"/>
                </w:rPr>
                <w:t>help</w:t>
              </w:r>
            </w:ins>
            <w:ins w:id="54" w:author="Phil Corwin" w:date="2012-02-09T12:47:00Z">
              <w:r>
                <w:rPr>
                  <w:rFonts w:asciiTheme="majorHAnsi" w:hAnsiTheme="majorHAnsi"/>
                  <w:color w:val="FF0000"/>
                  <w:sz w:val="20"/>
                  <w:szCs w:val="22"/>
                </w:rPr>
                <w:t xml:space="preserve"> solve a political problem with the GAC, and in so doing has now e</w:t>
              </w:r>
            </w:ins>
            <w:ins w:id="55" w:author="Phil Corwin" w:date="2012-02-09T12:51:00Z">
              <w:r>
                <w:rPr>
                  <w:rFonts w:asciiTheme="majorHAnsi" w:hAnsiTheme="majorHAnsi"/>
                  <w:color w:val="FF0000"/>
                  <w:sz w:val="20"/>
                  <w:szCs w:val="22"/>
                </w:rPr>
                <w:t>ntered into</w:t>
              </w:r>
            </w:ins>
            <w:ins w:id="56" w:author="Phil Corwin" w:date="2012-02-09T12:47:00Z">
              <w:r>
                <w:rPr>
                  <w:rFonts w:asciiTheme="majorHAnsi" w:hAnsiTheme="majorHAnsi"/>
                  <w:color w:val="FF0000"/>
                  <w:sz w:val="20"/>
                  <w:szCs w:val="22"/>
                </w:rPr>
                <w:t xml:space="preserve"> resource transfer </w:t>
              </w:r>
            </w:ins>
            <w:ins w:id="57" w:author="Phil Corwin" w:date="2012-02-09T12:51:00Z">
              <w:r>
                <w:rPr>
                  <w:rFonts w:asciiTheme="majorHAnsi" w:hAnsiTheme="majorHAnsi"/>
                  <w:color w:val="FF0000"/>
                  <w:sz w:val="20"/>
                  <w:szCs w:val="22"/>
                </w:rPr>
                <w:t>activities as if it were a government entity</w:t>
              </w:r>
            </w:ins>
            <w:ins w:id="58" w:author="Phil Corwin" w:date="2012-02-09T12:47:00Z">
              <w:r>
                <w:rPr>
                  <w:rFonts w:asciiTheme="majorHAnsi" w:hAnsiTheme="majorHAnsi"/>
                  <w:color w:val="FF0000"/>
                  <w:sz w:val="20"/>
                  <w:szCs w:val="22"/>
                </w:rPr>
                <w:t xml:space="preserve">. How long before JAS-assisted applicants lobby the GAC to have ICANN subsidize their operating costs, which are more </w:t>
              </w:r>
            </w:ins>
            <w:ins w:id="59" w:author="Phil Corwin" w:date="2012-02-09T12:52:00Z">
              <w:r>
                <w:rPr>
                  <w:rFonts w:asciiTheme="majorHAnsi" w:hAnsiTheme="majorHAnsi"/>
                  <w:color w:val="FF0000"/>
                  <w:sz w:val="20"/>
                  <w:szCs w:val="22"/>
                </w:rPr>
                <w:t>substantial</w:t>
              </w:r>
            </w:ins>
            <w:ins w:id="60" w:author="Phil Corwin" w:date="2012-02-09T12:47:00Z">
              <w:r>
                <w:rPr>
                  <w:rFonts w:asciiTheme="majorHAnsi" w:hAnsiTheme="majorHAnsi"/>
                  <w:color w:val="FF0000"/>
                  <w:sz w:val="20"/>
                  <w:szCs w:val="22"/>
                </w:rPr>
                <w:t xml:space="preserve"> over the long term than </w:t>
              </w:r>
            </w:ins>
            <w:ins w:id="61" w:author="Phil Corwin" w:date="2012-02-09T12:49:00Z">
              <w:r>
                <w:rPr>
                  <w:rFonts w:asciiTheme="majorHAnsi" w:hAnsiTheme="majorHAnsi"/>
                  <w:color w:val="FF0000"/>
                  <w:sz w:val="20"/>
                  <w:szCs w:val="22"/>
                </w:rPr>
                <w:t xml:space="preserve">new gTLD </w:t>
              </w:r>
            </w:ins>
            <w:ins w:id="62" w:author="Phil Corwin" w:date="2012-02-09T12:47:00Z">
              <w:r>
                <w:rPr>
                  <w:rFonts w:asciiTheme="majorHAnsi" w:hAnsiTheme="majorHAnsi"/>
                  <w:color w:val="FF0000"/>
                  <w:sz w:val="20"/>
                  <w:szCs w:val="22"/>
                </w:rPr>
                <w:t>application fees</w:t>
              </w:r>
            </w:ins>
            <w:ins w:id="63" w:author="Phil Corwin" w:date="2012-02-09T12:49:00Z">
              <w:r>
                <w:rPr>
                  <w:rFonts w:asciiTheme="majorHAnsi" w:hAnsiTheme="majorHAnsi"/>
                  <w:color w:val="FF0000"/>
                  <w:sz w:val="20"/>
                  <w:szCs w:val="22"/>
                </w:rPr>
                <w:t>? The bulk of ICANN revenues come from</w:t>
              </w:r>
            </w:ins>
            <w:ins w:id="64" w:author="Phil Corwin" w:date="2012-02-09T12:50:00Z">
              <w:r>
                <w:rPr>
                  <w:rFonts w:asciiTheme="majorHAnsi" w:hAnsiTheme="majorHAnsi"/>
                  <w:color w:val="FF0000"/>
                  <w:sz w:val="20"/>
                  <w:szCs w:val="22"/>
                </w:rPr>
                <w:t xml:space="preserve"> </w:t>
              </w:r>
              <w:r>
                <w:rPr>
                  <w:rFonts w:asciiTheme="majorHAnsi" w:hAnsiTheme="majorHAnsi"/>
                  <w:color w:val="FF0000"/>
                  <w:sz w:val="20"/>
                  <w:szCs w:val="22"/>
                </w:rPr>
                <w:lastRenderedPageBreak/>
                <w:t>domain</w:t>
              </w:r>
            </w:ins>
            <w:ins w:id="65" w:author="Phil Corwin" w:date="2012-02-09T12:49:00Z">
              <w:r>
                <w:rPr>
                  <w:rFonts w:asciiTheme="majorHAnsi" w:hAnsiTheme="majorHAnsi"/>
                  <w:color w:val="FF0000"/>
                  <w:sz w:val="20"/>
                  <w:szCs w:val="22"/>
                </w:rPr>
                <w:t xml:space="preserve"> registrants who have no effective say when ICANN uses their </w:t>
              </w:r>
            </w:ins>
            <w:ins w:id="66" w:author="Phil Corwin" w:date="2012-02-09T12:50:00Z">
              <w:r>
                <w:rPr>
                  <w:rFonts w:asciiTheme="majorHAnsi" w:hAnsiTheme="majorHAnsi"/>
                  <w:color w:val="FF0000"/>
                  <w:sz w:val="20"/>
                  <w:szCs w:val="22"/>
                </w:rPr>
                <w:t>fees (taxes) for purposes other than technical coordination of the DNS.</w:t>
              </w:r>
            </w:ins>
          </w:p>
        </w:tc>
      </w:tr>
      <w:tr w:rsidR="009F6AB0" w:rsidRPr="00F0792C" w14:paraId="44110FF3" w14:textId="77777777">
        <w:tc>
          <w:tcPr>
            <w:tcW w:w="4230" w:type="dxa"/>
          </w:tcPr>
          <w:p w14:paraId="2DDFD6E7" w14:textId="77777777" w:rsidR="009F6AB0" w:rsidRDefault="009F6AB0" w:rsidP="00581C4E">
            <w:pPr>
              <w:rPr>
                <w:rFonts w:asciiTheme="majorHAnsi" w:hAnsiTheme="majorHAnsi"/>
                <w:sz w:val="20"/>
                <w:szCs w:val="22"/>
              </w:rPr>
            </w:pPr>
            <w:r>
              <w:rPr>
                <w:rFonts w:asciiTheme="majorHAnsi" w:hAnsiTheme="majorHAnsi"/>
                <w:sz w:val="20"/>
                <w:szCs w:val="22"/>
              </w:rPr>
              <w:lastRenderedPageBreak/>
              <w:t xml:space="preserve">(6) </w:t>
            </w:r>
            <w:r w:rsidRPr="000D6405">
              <w:rPr>
                <w:rFonts w:asciiTheme="majorHAnsi" w:hAnsiTheme="majorHAnsi"/>
                <w:sz w:val="20"/>
                <w:szCs w:val="22"/>
              </w:rPr>
              <w:t>Review the conditions under which a trademark name might end up being sent to auction mechanisms, and improve other options</w:t>
            </w:r>
          </w:p>
          <w:p w14:paraId="7F4435FA" w14:textId="77777777" w:rsidR="009F6AB0" w:rsidRDefault="009F6AB0" w:rsidP="00581C4E">
            <w:pPr>
              <w:rPr>
                <w:rFonts w:asciiTheme="majorHAnsi" w:hAnsiTheme="majorHAnsi"/>
                <w:sz w:val="20"/>
                <w:szCs w:val="22"/>
              </w:rPr>
            </w:pPr>
          </w:p>
        </w:tc>
        <w:tc>
          <w:tcPr>
            <w:tcW w:w="5580" w:type="dxa"/>
          </w:tcPr>
          <w:p w14:paraId="76D7C4C2" w14:textId="77777777" w:rsidR="009F6AB0" w:rsidRPr="00246FD1" w:rsidRDefault="009F6AB0" w:rsidP="00581C4E">
            <w:pPr>
              <w:rPr>
                <w:rFonts w:asciiTheme="majorHAnsi" w:hAnsiTheme="majorHAnsi"/>
                <w:sz w:val="20"/>
                <w:szCs w:val="22"/>
              </w:rPr>
            </w:pPr>
          </w:p>
        </w:tc>
        <w:tc>
          <w:tcPr>
            <w:tcW w:w="1350" w:type="dxa"/>
          </w:tcPr>
          <w:p w14:paraId="4EA439F1" w14:textId="64A39CC1" w:rsidR="009F6AB0" w:rsidRPr="00F0792C" w:rsidRDefault="009F6AB0" w:rsidP="00581C4E">
            <w:pPr>
              <w:jc w:val="center"/>
              <w:rPr>
                <w:rFonts w:asciiTheme="majorHAnsi" w:hAnsiTheme="majorHAnsi"/>
                <w:sz w:val="20"/>
                <w:szCs w:val="22"/>
              </w:rPr>
            </w:pPr>
            <w:r>
              <w:rPr>
                <w:rFonts w:asciiTheme="majorHAnsi" w:hAnsiTheme="majorHAnsi"/>
                <w:sz w:val="20"/>
                <w:szCs w:val="22"/>
              </w:rPr>
              <w:t>Abstain</w:t>
            </w:r>
          </w:p>
        </w:tc>
        <w:tc>
          <w:tcPr>
            <w:tcW w:w="3150" w:type="dxa"/>
          </w:tcPr>
          <w:p w14:paraId="0D4FA8F2" w14:textId="77777777" w:rsidR="009F6AB0" w:rsidRPr="00F0792C" w:rsidRDefault="009F6AB0" w:rsidP="00581C4E">
            <w:pPr>
              <w:rPr>
                <w:rFonts w:asciiTheme="majorHAnsi" w:hAnsiTheme="majorHAnsi"/>
                <w:sz w:val="20"/>
                <w:szCs w:val="22"/>
              </w:rPr>
            </w:pPr>
          </w:p>
        </w:tc>
      </w:tr>
      <w:tr w:rsidR="009F6AB0" w:rsidRPr="00F0792C" w14:paraId="30AD449E" w14:textId="77777777">
        <w:tc>
          <w:tcPr>
            <w:tcW w:w="4230" w:type="dxa"/>
          </w:tcPr>
          <w:p w14:paraId="5D9DB46B" w14:textId="77777777" w:rsidR="009F6AB0" w:rsidRDefault="009F6AB0"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14:paraId="061F503B" w14:textId="77777777" w:rsidR="009F6AB0" w:rsidRDefault="009F6AB0" w:rsidP="00581C4E">
            <w:pPr>
              <w:rPr>
                <w:rFonts w:asciiTheme="majorHAnsi" w:hAnsiTheme="majorHAnsi"/>
                <w:sz w:val="20"/>
                <w:szCs w:val="22"/>
              </w:rPr>
            </w:pPr>
          </w:p>
          <w:p w14:paraId="7A55955D" w14:textId="77777777" w:rsidR="009F6AB0" w:rsidRDefault="009F6AB0" w:rsidP="00581C4E">
            <w:pPr>
              <w:rPr>
                <w:rFonts w:asciiTheme="majorHAnsi" w:hAnsiTheme="majorHAnsi"/>
                <w:sz w:val="20"/>
                <w:szCs w:val="22"/>
              </w:rPr>
            </w:pPr>
          </w:p>
        </w:tc>
        <w:tc>
          <w:tcPr>
            <w:tcW w:w="5580" w:type="dxa"/>
          </w:tcPr>
          <w:p w14:paraId="404FF7E3" w14:textId="77777777" w:rsidR="009F6AB0" w:rsidRPr="00246FD1" w:rsidRDefault="009F6AB0" w:rsidP="00581C4E">
            <w:pPr>
              <w:rPr>
                <w:rFonts w:asciiTheme="majorHAnsi" w:hAnsiTheme="majorHAnsi"/>
                <w:sz w:val="20"/>
                <w:szCs w:val="22"/>
              </w:rPr>
            </w:pPr>
          </w:p>
        </w:tc>
        <w:tc>
          <w:tcPr>
            <w:tcW w:w="1350" w:type="dxa"/>
          </w:tcPr>
          <w:p w14:paraId="56E596E8" w14:textId="73C1826F" w:rsidR="009F6AB0" w:rsidRPr="00F0792C" w:rsidRDefault="009F6AB0" w:rsidP="00581C4E">
            <w:pPr>
              <w:jc w:val="center"/>
              <w:rPr>
                <w:rFonts w:asciiTheme="majorHAnsi" w:hAnsiTheme="majorHAnsi"/>
                <w:sz w:val="20"/>
                <w:szCs w:val="22"/>
              </w:rPr>
            </w:pPr>
            <w:r>
              <w:rPr>
                <w:rFonts w:asciiTheme="majorHAnsi" w:hAnsiTheme="majorHAnsi"/>
                <w:sz w:val="20"/>
                <w:szCs w:val="22"/>
              </w:rPr>
              <w:t>Abstain</w:t>
            </w:r>
          </w:p>
        </w:tc>
        <w:tc>
          <w:tcPr>
            <w:tcW w:w="3150" w:type="dxa"/>
          </w:tcPr>
          <w:p w14:paraId="40DB1B25" w14:textId="77777777" w:rsidR="009F6AB0" w:rsidRPr="00F0792C" w:rsidRDefault="009F6AB0" w:rsidP="00581C4E">
            <w:pPr>
              <w:rPr>
                <w:rFonts w:asciiTheme="majorHAnsi" w:hAnsiTheme="majorHAnsi"/>
                <w:sz w:val="20"/>
                <w:szCs w:val="22"/>
              </w:rPr>
            </w:pPr>
          </w:p>
        </w:tc>
      </w:tr>
      <w:tr w:rsidR="009F6AB0" w:rsidRPr="00F0792C" w14:paraId="32AA5851" w14:textId="77777777">
        <w:tc>
          <w:tcPr>
            <w:tcW w:w="4230" w:type="dxa"/>
          </w:tcPr>
          <w:p w14:paraId="022E23A4" w14:textId="77777777" w:rsidR="009F6AB0" w:rsidRDefault="009F6AB0"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14:paraId="3F19ED92" w14:textId="77777777" w:rsidR="009F6AB0" w:rsidRDefault="009F6AB0" w:rsidP="00581C4E">
            <w:pPr>
              <w:rPr>
                <w:rFonts w:asciiTheme="majorHAnsi" w:hAnsiTheme="majorHAnsi"/>
                <w:sz w:val="20"/>
                <w:szCs w:val="22"/>
              </w:rPr>
            </w:pPr>
            <w:r w:rsidRPr="000D6405">
              <w:rPr>
                <w:rFonts w:asciiTheme="majorHAnsi" w:hAnsiTheme="majorHAnsi"/>
                <w:sz w:val="20"/>
                <w:szCs w:val="22"/>
              </w:rPr>
              <w:t xml:space="preserve">Operate this for two years, </w:t>
            </w:r>
            <w:r>
              <w:rPr>
                <w:rFonts w:asciiTheme="majorHAnsi" w:hAnsiTheme="majorHAnsi"/>
                <w:sz w:val="20"/>
                <w:szCs w:val="22"/>
              </w:rPr>
              <w:t>then evaluate continuation of</w:t>
            </w:r>
            <w:r w:rsidRPr="000D6405">
              <w:rPr>
                <w:rFonts w:asciiTheme="majorHAnsi" w:hAnsiTheme="majorHAnsi"/>
                <w:sz w:val="20"/>
                <w:szCs w:val="22"/>
              </w:rPr>
              <w:t xml:space="preserve"> this service.  </w:t>
            </w:r>
          </w:p>
          <w:p w14:paraId="60BBCD36" w14:textId="6088BCD4" w:rsidR="009F6AB0" w:rsidRDefault="009F6AB0" w:rsidP="00DD7A9C">
            <w:pPr>
              <w:rPr>
                <w:rFonts w:asciiTheme="majorHAnsi" w:hAnsiTheme="majorHAnsi"/>
                <w:sz w:val="20"/>
                <w:szCs w:val="22"/>
              </w:rPr>
            </w:pPr>
            <w:r>
              <w:rPr>
                <w:rFonts w:asciiTheme="majorHAnsi" w:hAnsiTheme="majorHAnsi"/>
                <w:sz w:val="20"/>
                <w:szCs w:val="22"/>
              </w:rPr>
              <w:t>The</w:t>
            </w:r>
            <w:r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14:paraId="1FBC72ED" w14:textId="77777777" w:rsidR="009F6AB0" w:rsidRDefault="00DB3E12" w:rsidP="00DD7A9C">
            <w:pPr>
              <w:rPr>
                <w:rFonts w:asciiTheme="majorHAnsi" w:hAnsiTheme="majorHAnsi"/>
                <w:sz w:val="20"/>
                <w:szCs w:val="22"/>
              </w:rPr>
            </w:pPr>
            <w:hyperlink r:id="rId20" w:history="1">
              <w:r w:rsidR="009F6AB0" w:rsidRPr="00C10B53">
                <w:rPr>
                  <w:rStyle w:val="Hyperlink"/>
                  <w:rFonts w:asciiTheme="majorHAnsi" w:hAnsiTheme="majorHAnsi"/>
                  <w:sz w:val="20"/>
                  <w:szCs w:val="22"/>
                </w:rPr>
                <w:t>BC position ICANN Staff Recommendations for RPMs</w:t>
              </w:r>
            </w:hyperlink>
            <w:r w:rsidR="009F6AB0" w:rsidRPr="00C10B53">
              <w:rPr>
                <w:rFonts w:asciiTheme="majorHAnsi" w:hAnsiTheme="majorHAnsi"/>
                <w:sz w:val="20"/>
                <w:szCs w:val="22"/>
              </w:rPr>
              <w:t>, Nov-2009</w:t>
            </w:r>
            <w:r w:rsidR="009F6AB0">
              <w:rPr>
                <w:rFonts w:asciiTheme="majorHAnsi" w:hAnsiTheme="majorHAnsi"/>
                <w:sz w:val="20"/>
                <w:szCs w:val="22"/>
              </w:rPr>
              <w:t xml:space="preserve"> </w:t>
            </w:r>
          </w:p>
          <w:p w14:paraId="1B91AD91" w14:textId="77777777" w:rsidR="009F6AB0" w:rsidRDefault="009F6AB0"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14:paraId="3EBC4162" w14:textId="77777777" w:rsidR="009F6AB0" w:rsidRPr="00DD7A9C" w:rsidRDefault="009F6AB0" w:rsidP="00DD7A9C">
            <w:pPr>
              <w:rPr>
                <w:rFonts w:asciiTheme="majorHAnsi" w:hAnsiTheme="majorHAnsi"/>
                <w:sz w:val="20"/>
                <w:szCs w:val="22"/>
              </w:rPr>
            </w:pPr>
          </w:p>
          <w:p w14:paraId="57251ECC" w14:textId="77777777" w:rsidR="009F6AB0" w:rsidRPr="00DD7A9C" w:rsidRDefault="009F6AB0"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14:paraId="461B5BEA" w14:textId="77777777" w:rsidR="009F6AB0" w:rsidRPr="00246FD1" w:rsidRDefault="009F6AB0" w:rsidP="00DD7A9C">
            <w:pPr>
              <w:rPr>
                <w:rFonts w:asciiTheme="majorHAnsi" w:hAnsiTheme="majorHAnsi"/>
                <w:sz w:val="20"/>
                <w:szCs w:val="22"/>
              </w:rPr>
            </w:pPr>
          </w:p>
        </w:tc>
        <w:tc>
          <w:tcPr>
            <w:tcW w:w="1350" w:type="dxa"/>
          </w:tcPr>
          <w:p w14:paraId="22A1F7C0" w14:textId="721D2F11" w:rsidR="009F6AB0" w:rsidRPr="009F6AB0" w:rsidRDefault="009F6AB0" w:rsidP="00581C4E">
            <w:pPr>
              <w:jc w:val="center"/>
              <w:rPr>
                <w:rFonts w:asciiTheme="majorHAnsi" w:hAnsiTheme="majorHAnsi"/>
                <w:color w:val="FF0000"/>
                <w:sz w:val="20"/>
                <w:szCs w:val="22"/>
              </w:rPr>
            </w:pPr>
            <w:r w:rsidRPr="009F6AB0">
              <w:rPr>
                <w:rFonts w:asciiTheme="majorHAnsi" w:hAnsiTheme="majorHAnsi"/>
                <w:color w:val="FF0000"/>
                <w:sz w:val="20"/>
                <w:szCs w:val="22"/>
              </w:rPr>
              <w:t>Y</w:t>
            </w:r>
          </w:p>
        </w:tc>
        <w:tc>
          <w:tcPr>
            <w:tcW w:w="3150" w:type="dxa"/>
          </w:tcPr>
          <w:p w14:paraId="00828250" w14:textId="77777777" w:rsidR="009F6AB0" w:rsidRDefault="009F6AB0" w:rsidP="00581C4E">
            <w:pPr>
              <w:rPr>
                <w:ins w:id="67" w:author="Phil Corwin" w:date="2012-02-09T12:53:00Z"/>
                <w:rFonts w:asciiTheme="majorHAnsi" w:hAnsiTheme="majorHAnsi"/>
                <w:color w:val="FF0000"/>
                <w:sz w:val="20"/>
                <w:szCs w:val="22"/>
              </w:rPr>
            </w:pPr>
            <w:r w:rsidRPr="00B211D8">
              <w:rPr>
                <w:rFonts w:asciiTheme="majorHAnsi" w:hAnsiTheme="majorHAnsi"/>
                <w:color w:val="FF0000"/>
                <w:sz w:val="20"/>
                <w:szCs w:val="22"/>
              </w:rPr>
              <w:t>Businesses are worried about dealing with the cybersquatting that will occur to the “left of the dot” in the new space – in other words, they are worried about the defensive registrations that they will need to pay for in open-registry-model new gTLDs in order to reduce the impact cybersquatting will have on their businesses and customers. To alleviate this issue,</w:t>
            </w:r>
            <w:r>
              <w:rPr>
                <w:rFonts w:asciiTheme="majorHAnsi" w:hAnsiTheme="majorHAnsi"/>
                <w:color w:val="FF0000"/>
                <w:sz w:val="20"/>
                <w:szCs w:val="22"/>
              </w:rPr>
              <w:t xml:space="preserve"> </w:t>
            </w:r>
            <w:r w:rsidRPr="00B211D8">
              <w:rPr>
                <w:rFonts w:asciiTheme="majorHAnsi" w:hAnsiTheme="majorHAnsi"/>
                <w:color w:val="FF0000"/>
                <w:sz w:val="20"/>
                <w:szCs w:val="22"/>
              </w:rPr>
              <w:t xml:space="preserve">ICANN should require registries to give brand owners the option to buy low-cost blocks on their trademarks before any registration period (Sunrise or Landrush) opens. This can be offered at a lower cost than sunrise registrations have been priced at in the past – this precedent has been </w:t>
            </w:r>
            <w:r w:rsidRPr="00B211D8">
              <w:rPr>
                <w:rFonts w:asciiTheme="majorHAnsi" w:hAnsiTheme="majorHAnsi"/>
                <w:color w:val="FF0000"/>
                <w:sz w:val="20"/>
                <w:szCs w:val="22"/>
              </w:rPr>
              <w:lastRenderedPageBreak/>
              <w:t>set with the blocks offered in .XXX, where the blocks are made in perpetuity for a single, non-recurring fee.</w:t>
            </w:r>
          </w:p>
          <w:p w14:paraId="29CDF421" w14:textId="77777777" w:rsidR="00CE3355" w:rsidRDefault="00CE3355" w:rsidP="00581C4E">
            <w:pPr>
              <w:rPr>
                <w:ins w:id="68" w:author="Phil Corwin" w:date="2012-02-09T12:53:00Z"/>
                <w:rFonts w:asciiTheme="majorHAnsi" w:hAnsiTheme="majorHAnsi"/>
                <w:color w:val="FF0000"/>
                <w:sz w:val="20"/>
                <w:szCs w:val="22"/>
              </w:rPr>
            </w:pPr>
          </w:p>
          <w:p w14:paraId="3AAA4F20" w14:textId="760DF66F" w:rsidR="00CE3355" w:rsidRPr="00F0792C" w:rsidRDefault="00CE3355" w:rsidP="00581C4E">
            <w:pPr>
              <w:rPr>
                <w:rFonts w:asciiTheme="majorHAnsi" w:hAnsiTheme="majorHAnsi"/>
                <w:sz w:val="20"/>
                <w:szCs w:val="22"/>
              </w:rPr>
            </w:pPr>
            <w:ins w:id="69" w:author="Phil Corwin" w:date="2012-02-09T12:53:00Z">
              <w:r>
                <w:rPr>
                  <w:rFonts w:asciiTheme="majorHAnsi" w:hAnsiTheme="majorHAnsi"/>
                  <w:color w:val="FF0000"/>
                  <w:sz w:val="20"/>
                  <w:szCs w:val="22"/>
                </w:rPr>
                <w:t xml:space="preserve">ICA is checking with its members on this recommendation </w:t>
              </w:r>
            </w:ins>
          </w:p>
        </w:tc>
      </w:tr>
      <w:tr w:rsidR="009F6AB0" w:rsidRPr="00F0792C" w14:paraId="59FFDB8E" w14:textId="77777777">
        <w:tc>
          <w:tcPr>
            <w:tcW w:w="4230" w:type="dxa"/>
          </w:tcPr>
          <w:p w14:paraId="4C0ADF29" w14:textId="77777777" w:rsidR="009F6AB0" w:rsidRDefault="009F6AB0" w:rsidP="00581C4E">
            <w:pPr>
              <w:rPr>
                <w:rFonts w:asciiTheme="majorHAnsi" w:hAnsiTheme="majorHAnsi"/>
                <w:sz w:val="20"/>
                <w:szCs w:val="22"/>
              </w:rPr>
            </w:pPr>
            <w:r>
              <w:rPr>
                <w:rFonts w:asciiTheme="majorHAnsi" w:hAnsiTheme="majorHAnsi"/>
                <w:sz w:val="20"/>
                <w:szCs w:val="22"/>
              </w:rPr>
              <w:lastRenderedPageBreak/>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14:paraId="58200986" w14:textId="77777777" w:rsidR="009F6AB0" w:rsidRDefault="009F6AB0" w:rsidP="00581C4E">
            <w:pPr>
              <w:rPr>
                <w:rFonts w:asciiTheme="majorHAnsi" w:hAnsiTheme="majorHAnsi"/>
                <w:sz w:val="20"/>
                <w:szCs w:val="22"/>
              </w:rPr>
            </w:pPr>
          </w:p>
        </w:tc>
        <w:tc>
          <w:tcPr>
            <w:tcW w:w="5580" w:type="dxa"/>
          </w:tcPr>
          <w:p w14:paraId="601A4D84" w14:textId="77777777" w:rsidR="009F6AB0" w:rsidRPr="00246FD1" w:rsidRDefault="009F6AB0" w:rsidP="00581C4E">
            <w:pPr>
              <w:rPr>
                <w:rFonts w:asciiTheme="majorHAnsi" w:hAnsiTheme="majorHAnsi"/>
                <w:sz w:val="20"/>
                <w:szCs w:val="22"/>
              </w:rPr>
            </w:pPr>
          </w:p>
        </w:tc>
        <w:tc>
          <w:tcPr>
            <w:tcW w:w="1350" w:type="dxa"/>
          </w:tcPr>
          <w:p w14:paraId="6C1CBA1C" w14:textId="4C104B7A" w:rsidR="009F6AB0" w:rsidRPr="00F0792C" w:rsidRDefault="009F6AB0" w:rsidP="00581C4E">
            <w:pPr>
              <w:jc w:val="center"/>
              <w:rPr>
                <w:rFonts w:asciiTheme="majorHAnsi" w:hAnsiTheme="majorHAnsi"/>
                <w:sz w:val="20"/>
                <w:szCs w:val="22"/>
              </w:rPr>
            </w:pPr>
            <w:r>
              <w:rPr>
                <w:rFonts w:asciiTheme="majorHAnsi" w:hAnsiTheme="majorHAnsi"/>
                <w:color w:val="FF0000"/>
                <w:sz w:val="20"/>
                <w:szCs w:val="22"/>
              </w:rPr>
              <w:t>Y</w:t>
            </w:r>
          </w:p>
        </w:tc>
        <w:tc>
          <w:tcPr>
            <w:tcW w:w="3150" w:type="dxa"/>
          </w:tcPr>
          <w:p w14:paraId="625E04D2" w14:textId="77777777" w:rsidR="009F6AB0" w:rsidRDefault="009F6AB0" w:rsidP="009F6AB0">
            <w:pPr>
              <w:rPr>
                <w:rFonts w:asciiTheme="majorHAnsi" w:hAnsiTheme="majorHAnsi"/>
                <w:color w:val="FF0000"/>
                <w:sz w:val="20"/>
                <w:szCs w:val="22"/>
              </w:rPr>
            </w:pPr>
            <w:r>
              <w:rPr>
                <w:rFonts w:asciiTheme="majorHAnsi" w:hAnsiTheme="majorHAnsi"/>
                <w:color w:val="FF0000"/>
                <w:sz w:val="20"/>
                <w:szCs w:val="22"/>
              </w:rPr>
              <w:t xml:space="preserve">Many </w:t>
            </w:r>
            <w:r w:rsidRPr="00C164D5">
              <w:rPr>
                <w:rFonts w:asciiTheme="majorHAnsi" w:hAnsiTheme="majorHAnsi"/>
                <w:color w:val="FF0000"/>
                <w:sz w:val="20"/>
                <w:szCs w:val="22"/>
              </w:rPr>
              <w:t>businesses continue to feel anxiety that stems from the belief that if they do not apply for one or more new gTLDs in this first application round, they will be put at a disadvantage relative to their competitors, in the event those competitors apply and gain a theoretical advantage from owning gTLDs.</w:t>
            </w:r>
          </w:p>
          <w:p w14:paraId="4BEBD916" w14:textId="77777777" w:rsidR="009F6AB0" w:rsidRDefault="009F6AB0" w:rsidP="009F6AB0">
            <w:pPr>
              <w:rPr>
                <w:rFonts w:asciiTheme="majorHAnsi" w:hAnsiTheme="majorHAnsi"/>
                <w:color w:val="FF0000"/>
                <w:sz w:val="20"/>
                <w:szCs w:val="22"/>
              </w:rPr>
            </w:pPr>
          </w:p>
          <w:p w14:paraId="31F3F0F1" w14:textId="77777777" w:rsidR="009F6AB0" w:rsidRPr="00C164D5" w:rsidRDefault="009F6AB0" w:rsidP="009F6AB0">
            <w:pPr>
              <w:rPr>
                <w:rFonts w:asciiTheme="majorHAnsi" w:hAnsiTheme="majorHAnsi"/>
                <w:color w:val="FF0000"/>
                <w:sz w:val="20"/>
                <w:szCs w:val="22"/>
              </w:rPr>
            </w:pPr>
            <w:r w:rsidRPr="00C164D5">
              <w:rPr>
                <w:rFonts w:asciiTheme="majorHAnsi" w:hAnsiTheme="majorHAnsi"/>
                <w:color w:val="FF0000"/>
                <w:sz w:val="20"/>
                <w:szCs w:val="22"/>
              </w:rPr>
              <w:t xml:space="preserve">A declaration by ICANN of when the next applicant round will take place would relieve much of </w:t>
            </w:r>
            <w:r>
              <w:rPr>
                <w:rFonts w:asciiTheme="majorHAnsi" w:hAnsiTheme="majorHAnsi"/>
                <w:color w:val="FF0000"/>
                <w:sz w:val="20"/>
                <w:szCs w:val="22"/>
              </w:rPr>
              <w:t>that</w:t>
            </w:r>
            <w:r w:rsidRPr="00C164D5">
              <w:rPr>
                <w:rFonts w:asciiTheme="majorHAnsi" w:hAnsiTheme="majorHAnsi"/>
                <w:color w:val="FF0000"/>
                <w:sz w:val="20"/>
                <w:szCs w:val="22"/>
              </w:rPr>
              <w:t xml:space="preserve"> anxiety surrounding the </w:t>
            </w:r>
            <w:r>
              <w:rPr>
                <w:rFonts w:asciiTheme="majorHAnsi" w:hAnsiTheme="majorHAnsi"/>
                <w:color w:val="FF0000"/>
                <w:sz w:val="20"/>
                <w:szCs w:val="22"/>
              </w:rPr>
              <w:t>first application period.</w:t>
            </w:r>
          </w:p>
          <w:p w14:paraId="766F201E" w14:textId="77777777" w:rsidR="009F6AB0" w:rsidRPr="00C164D5" w:rsidRDefault="009F6AB0" w:rsidP="009F6AB0">
            <w:pPr>
              <w:rPr>
                <w:rFonts w:asciiTheme="majorHAnsi" w:hAnsiTheme="majorHAnsi"/>
                <w:color w:val="FF0000"/>
                <w:sz w:val="20"/>
                <w:szCs w:val="22"/>
              </w:rPr>
            </w:pPr>
          </w:p>
          <w:p w14:paraId="5690D20B" w14:textId="77777777" w:rsidR="009F6AB0" w:rsidRDefault="009F6AB0" w:rsidP="009F6AB0">
            <w:pPr>
              <w:rPr>
                <w:ins w:id="70" w:author="Phil Corwin" w:date="2012-02-09T12:54:00Z"/>
                <w:rFonts w:asciiTheme="majorHAnsi" w:hAnsiTheme="majorHAnsi"/>
                <w:color w:val="FF0000"/>
                <w:sz w:val="20"/>
                <w:szCs w:val="22"/>
              </w:rPr>
            </w:pPr>
            <w:r w:rsidRPr="00C164D5">
              <w:rPr>
                <w:rFonts w:asciiTheme="majorHAnsi" w:hAnsiTheme="majorHAnsi"/>
                <w:color w:val="FF0000"/>
                <w:sz w:val="20"/>
                <w:szCs w:val="22"/>
              </w:rPr>
              <w:t>Businesses are making decisions by weighing the consequences of not participating in this first round when it could be five or more years, a lifetime in this digital age, before they could apply again. For many companies that is too long, should their competitors act now and begin to extract (yet unknown) benefits from a gTLD of their own.</w:t>
            </w:r>
          </w:p>
          <w:p w14:paraId="3A7628F6" w14:textId="77777777" w:rsidR="00CE3355" w:rsidRDefault="00CE3355" w:rsidP="009F6AB0">
            <w:pPr>
              <w:rPr>
                <w:ins w:id="71" w:author="Phil Corwin" w:date="2012-02-09T12:58:00Z"/>
                <w:rFonts w:asciiTheme="majorHAnsi" w:hAnsiTheme="majorHAnsi"/>
                <w:color w:val="FF0000"/>
                <w:sz w:val="20"/>
                <w:szCs w:val="22"/>
              </w:rPr>
            </w:pPr>
            <w:ins w:id="72" w:author="Phil Corwin" w:date="2012-02-09T12:54:00Z">
              <w:r>
                <w:rPr>
                  <w:rFonts w:asciiTheme="majorHAnsi" w:hAnsiTheme="majorHAnsi"/>
                  <w:color w:val="FF0000"/>
                  <w:sz w:val="20"/>
                  <w:szCs w:val="22"/>
                </w:rPr>
                <w:lastRenderedPageBreak/>
                <w:t>While sympathetic to the concerns of businesses</w:t>
              </w:r>
            </w:ins>
            <w:ins w:id="73" w:author="Phil Corwin" w:date="2012-02-09T12:55:00Z">
              <w:r>
                <w:rPr>
                  <w:rFonts w:asciiTheme="majorHAnsi" w:hAnsiTheme="majorHAnsi"/>
                  <w:color w:val="FF0000"/>
                  <w:sz w:val="20"/>
                  <w:szCs w:val="22"/>
                </w:rPr>
                <w:t xml:space="preserve"> it seems unrealistic to ask the Board to set a date certain for a second round when we have no idea how many applications will be submitted in the first round, </w:t>
              </w:r>
            </w:ins>
            <w:ins w:id="74" w:author="Phil Corwin" w:date="2012-02-09T12:56:00Z">
              <w:r>
                <w:rPr>
                  <w:rFonts w:asciiTheme="majorHAnsi" w:hAnsiTheme="majorHAnsi"/>
                  <w:color w:val="FF0000"/>
                  <w:sz w:val="20"/>
                  <w:szCs w:val="22"/>
                </w:rPr>
                <w:t xml:space="preserve">what the results of the TM study will be, or what other myriad implementation problems and legal challenges will accompany the first round. </w:t>
              </w:r>
            </w:ins>
          </w:p>
          <w:p w14:paraId="251CB95D" w14:textId="78BBF8AF" w:rsidR="00CE3355" w:rsidRPr="00F0792C" w:rsidRDefault="00CE3355" w:rsidP="00CE3355">
            <w:pPr>
              <w:rPr>
                <w:rFonts w:asciiTheme="majorHAnsi" w:hAnsiTheme="majorHAnsi"/>
                <w:sz w:val="20"/>
                <w:szCs w:val="22"/>
              </w:rPr>
            </w:pPr>
            <w:ins w:id="75" w:author="Phil Corwin" w:date="2012-02-09T12:56:00Z">
              <w:r>
                <w:rPr>
                  <w:rFonts w:asciiTheme="majorHAnsi" w:hAnsiTheme="majorHAnsi"/>
                  <w:color w:val="FF0000"/>
                  <w:sz w:val="20"/>
                  <w:szCs w:val="22"/>
                </w:rPr>
                <w:t>In any event, given that the first new gTLDs won</w:t>
              </w:r>
            </w:ins>
            <w:ins w:id="76" w:author="Phil Corwin" w:date="2012-02-09T12:57:00Z">
              <w:r>
                <w:rPr>
                  <w:rFonts w:asciiTheme="majorHAnsi" w:hAnsiTheme="majorHAnsi"/>
                  <w:color w:val="FF0000"/>
                  <w:sz w:val="20"/>
                  <w:szCs w:val="22"/>
                </w:rPr>
                <w:t>’t be operational until sometime in 2013, it must be assumed that a second round could not start before 2014-15</w:t>
              </w:r>
            </w:ins>
            <w:ins w:id="77" w:author="Phil Corwin" w:date="2012-02-09T12:58:00Z">
              <w:r>
                <w:rPr>
                  <w:rFonts w:asciiTheme="majorHAnsi" w:hAnsiTheme="majorHAnsi"/>
                  <w:color w:val="FF0000"/>
                  <w:sz w:val="20"/>
                  <w:szCs w:val="22"/>
                </w:rPr>
                <w:t xml:space="preserve"> and businesses </w:t>
              </w:r>
              <w:bookmarkStart w:id="78" w:name="_GoBack"/>
              <w:bookmarkEnd w:id="78"/>
              <w:r>
                <w:rPr>
                  <w:rFonts w:asciiTheme="majorHAnsi" w:hAnsiTheme="majorHAnsi"/>
                  <w:color w:val="FF0000"/>
                  <w:sz w:val="20"/>
                  <w:szCs w:val="22"/>
                </w:rPr>
                <w:t>should make their decisions accordingly</w:t>
              </w:r>
            </w:ins>
            <w:ins w:id="79" w:author="Phil Corwin" w:date="2012-02-09T12:57:00Z">
              <w:r>
                <w:rPr>
                  <w:rFonts w:asciiTheme="majorHAnsi" w:hAnsiTheme="majorHAnsi"/>
                  <w:color w:val="FF0000"/>
                  <w:sz w:val="20"/>
                  <w:szCs w:val="22"/>
                </w:rPr>
                <w:t>.</w:t>
              </w:r>
            </w:ins>
          </w:p>
        </w:tc>
      </w:tr>
    </w:tbl>
    <w:p w14:paraId="4796CE52" w14:textId="77777777" w:rsidR="00F0792C" w:rsidRPr="00F0792C" w:rsidRDefault="00F0792C">
      <w:pPr>
        <w:rPr>
          <w:rFonts w:asciiTheme="majorHAnsi" w:hAnsiTheme="majorHAnsi"/>
          <w:sz w:val="22"/>
          <w:szCs w:val="22"/>
        </w:rPr>
      </w:pPr>
    </w:p>
    <w:p w14:paraId="7F7603AA" w14:textId="77777777"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14:paraId="6D7795D4" w14:textId="77777777" w:rsidR="00625870" w:rsidRPr="00625870" w:rsidRDefault="00625870" w:rsidP="00625870">
      <w:pPr>
        <w:rPr>
          <w:rFonts w:asciiTheme="majorHAnsi" w:hAnsiTheme="majorHAnsi"/>
          <w:sz w:val="22"/>
          <w:szCs w:val="22"/>
        </w:rPr>
      </w:pPr>
    </w:p>
    <w:p w14:paraId="1FBBD6A3" w14:textId="19845D36"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9F6AB0">
        <w:rPr>
          <w:rFonts w:asciiTheme="majorHAnsi" w:hAnsiTheme="majorHAnsi"/>
          <w:sz w:val="22"/>
          <w:szCs w:val="22"/>
        </w:rPr>
        <w:t>Yvette Miller</w:t>
      </w:r>
    </w:p>
    <w:p w14:paraId="0425DEFF" w14:textId="77777777" w:rsidR="00625870" w:rsidRPr="00625870" w:rsidRDefault="00625870" w:rsidP="00625870">
      <w:pPr>
        <w:rPr>
          <w:rFonts w:asciiTheme="majorHAnsi" w:hAnsiTheme="majorHAnsi"/>
          <w:sz w:val="22"/>
          <w:szCs w:val="22"/>
        </w:rPr>
      </w:pPr>
    </w:p>
    <w:p w14:paraId="3BE87D75" w14:textId="2D5BC2A0" w:rsidR="00625870" w:rsidRPr="00625870" w:rsidRDefault="00625870" w:rsidP="00625870">
      <w:pPr>
        <w:rPr>
          <w:rFonts w:asciiTheme="majorHAnsi" w:hAnsiTheme="majorHAnsi"/>
          <w:sz w:val="22"/>
          <w:szCs w:val="22"/>
        </w:rPr>
      </w:pPr>
      <w:r w:rsidRPr="00625870">
        <w:rPr>
          <w:rFonts w:asciiTheme="majorHAnsi" w:hAnsiTheme="majorHAnsi"/>
          <w:sz w:val="22"/>
          <w:szCs w:val="22"/>
        </w:rPr>
        <w:t>Organisation:</w:t>
      </w:r>
      <w:r w:rsidRPr="00625870">
        <w:rPr>
          <w:rFonts w:asciiTheme="majorHAnsi" w:hAnsiTheme="majorHAnsi"/>
          <w:sz w:val="22"/>
          <w:szCs w:val="22"/>
        </w:rPr>
        <w:tab/>
      </w:r>
      <w:r w:rsidR="009F6AB0">
        <w:rPr>
          <w:rFonts w:asciiTheme="majorHAnsi" w:hAnsiTheme="majorHAnsi"/>
          <w:sz w:val="22"/>
          <w:szCs w:val="22"/>
        </w:rPr>
        <w:t>The Coalition Against Domain Name Abuse (CADNA)</w:t>
      </w:r>
    </w:p>
    <w:p w14:paraId="6121BA68" w14:textId="77777777" w:rsidR="00F0792C" w:rsidRPr="00F0792C" w:rsidRDefault="00F0792C">
      <w:pPr>
        <w:rPr>
          <w:rFonts w:asciiTheme="majorHAnsi" w:hAnsiTheme="majorHAnsi"/>
          <w:sz w:val="22"/>
          <w:szCs w:val="22"/>
        </w:rPr>
      </w:pPr>
    </w:p>
    <w:sectPr w:rsidR="00F0792C" w:rsidRPr="00F0792C" w:rsidSect="000D6405">
      <w:footerReference w:type="even" r:id="rId21"/>
      <w:footerReference w:type="default" r:id="rId22"/>
      <w:pgSz w:w="15840" w:h="12240" w:orient="landscape"/>
      <w:pgMar w:top="1440" w:right="1008" w:bottom="1440"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AA32E" w14:textId="77777777" w:rsidR="00DB3E12" w:rsidRDefault="00DB3E12" w:rsidP="00C10B53">
      <w:r>
        <w:separator/>
      </w:r>
    </w:p>
  </w:endnote>
  <w:endnote w:type="continuationSeparator" w:id="0">
    <w:p w14:paraId="66524C01" w14:textId="77777777" w:rsidR="00DB3E12" w:rsidRDefault="00DB3E12" w:rsidP="00C1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2F02"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5A17B4" w14:textId="77777777" w:rsidR="004F2A5C" w:rsidRDefault="004F2A5C" w:rsidP="004F2A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D625"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3355">
      <w:rPr>
        <w:rStyle w:val="PageNumber"/>
        <w:noProof/>
      </w:rPr>
      <w:t>4</w:t>
    </w:r>
    <w:r>
      <w:rPr>
        <w:rStyle w:val="PageNumber"/>
      </w:rPr>
      <w:fldChar w:fldCharType="end"/>
    </w:r>
  </w:p>
  <w:p w14:paraId="01AF07C9" w14:textId="77777777" w:rsidR="004F2A5C" w:rsidRDefault="004F2A5C" w:rsidP="004F2A5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EAE8E" w14:textId="77777777" w:rsidR="00DB3E12" w:rsidRDefault="00DB3E12" w:rsidP="00C10B53">
      <w:r>
        <w:separator/>
      </w:r>
    </w:p>
  </w:footnote>
  <w:footnote w:type="continuationSeparator" w:id="0">
    <w:p w14:paraId="757BCEA0" w14:textId="77777777" w:rsidR="00DB3E12" w:rsidRDefault="00DB3E12" w:rsidP="00C10B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2C"/>
    <w:rsid w:val="00024D9B"/>
    <w:rsid w:val="00076DE7"/>
    <w:rsid w:val="000D6405"/>
    <w:rsid w:val="000E1FF1"/>
    <w:rsid w:val="001F4B06"/>
    <w:rsid w:val="00246FD1"/>
    <w:rsid w:val="002C44DD"/>
    <w:rsid w:val="002D740B"/>
    <w:rsid w:val="004F2A5C"/>
    <w:rsid w:val="005608E3"/>
    <w:rsid w:val="00581C4E"/>
    <w:rsid w:val="005834BB"/>
    <w:rsid w:val="00587F68"/>
    <w:rsid w:val="00625870"/>
    <w:rsid w:val="00714327"/>
    <w:rsid w:val="0072429B"/>
    <w:rsid w:val="00726518"/>
    <w:rsid w:val="007445C5"/>
    <w:rsid w:val="00772B50"/>
    <w:rsid w:val="0078449E"/>
    <w:rsid w:val="00873EAA"/>
    <w:rsid w:val="00911849"/>
    <w:rsid w:val="009D4797"/>
    <w:rsid w:val="009F6AB0"/>
    <w:rsid w:val="00A32A10"/>
    <w:rsid w:val="00A56C08"/>
    <w:rsid w:val="00B03E19"/>
    <w:rsid w:val="00B51F8A"/>
    <w:rsid w:val="00BD6161"/>
    <w:rsid w:val="00C10B53"/>
    <w:rsid w:val="00CE3355"/>
    <w:rsid w:val="00D476FA"/>
    <w:rsid w:val="00DB3E12"/>
    <w:rsid w:val="00DD7A9C"/>
    <w:rsid w:val="00F0792C"/>
    <w:rsid w:val="00F36F34"/>
    <w:rsid w:val="00F37FB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9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const.org/Positions-Statements/Position-11-2009_Staff_Proposals_Rights_Protection_Mechanism_New_gTLDs.pdf" TargetMode="External"/><Relationship Id="rId13" Type="http://schemas.openxmlformats.org/officeDocument/2006/relationships/hyperlink" Target="http://www.bizconst.org/Positions-Statements/Position_01_2009_draft_guidebook_TLDs.doc" TargetMode="External"/><Relationship Id="rId18" Type="http://schemas.openxmlformats.org/officeDocument/2006/relationships/hyperlink" Target="http://forum.icann.org/lists/bc-gnso/msg01352.htm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izconst.org/Positions-Statements/BC+on+Final+App+Guidebook+May+2011+v3.pdf" TargetMode="External"/><Relationship Id="rId17" Type="http://schemas.openxmlformats.org/officeDocument/2006/relationships/hyperlink" Target="http://www.bizconst.org/Positions-Statements/BC+on+Final+App+Guidebook+May+2011+v3.pdf" TargetMode="External"/><Relationship Id="rId2" Type="http://schemas.openxmlformats.org/officeDocument/2006/relationships/styles" Target="styles.xml"/><Relationship Id="rId16" Type="http://schemas.openxmlformats.org/officeDocument/2006/relationships/hyperlink" Target="http://www.bizconst.org/Positions-Statements/BC+on+Final+App+Guidebook+May+2011+v3.pdf" TargetMode="External"/><Relationship Id="rId20" Type="http://schemas.openxmlformats.org/officeDocument/2006/relationships/hyperlink" Target="http://www.bizconst.org/Positions-Statements/Position-11-2009_Staff_Proposals_Rights_Protection_Mechanism_New_gTLD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izconst.org/Positions-Statements/BC+on+Final+App+Guidebook+May+2011+v3.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izconst.org/Positions-Statements/Position-11-2009_Staff_Proposals_Rights_Protection_Mechanism_New_gTLDs.pdf" TargetMode="External"/><Relationship Id="rId23" Type="http://schemas.openxmlformats.org/officeDocument/2006/relationships/fontTable" Target="fontTable.xml"/><Relationship Id="rId10" Type="http://schemas.openxmlformats.org/officeDocument/2006/relationships/hyperlink" Target="http://www.bizconst.org/Positions-Statements/BC+on+Final+App+Guidebook+May+2011+v3.pdf" TargetMode="External"/><Relationship Id="rId19" Type="http://schemas.openxmlformats.org/officeDocument/2006/relationships/hyperlink" Target="http://www.bizconst.org/Positions-Statements/Position-11-2009_Staff_Proposals_Rights_Protection_Mechanism_New_gTLDs.pdf" TargetMode="External"/><Relationship Id="rId4" Type="http://schemas.openxmlformats.org/officeDocument/2006/relationships/settings" Target="settings.xml"/><Relationship Id="rId9" Type="http://schemas.openxmlformats.org/officeDocument/2006/relationships/hyperlink" Target="http://forum.icann.org/lists/bc-gnso/msg01352.html" TargetMode="External"/><Relationship Id="rId14" Type="http://schemas.openxmlformats.org/officeDocument/2006/relationships/hyperlink" Target="http://forum.icann.org/lists/bc-gnso/msg01352.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Phil Corwin</cp:lastModifiedBy>
  <cp:revision>3</cp:revision>
  <dcterms:created xsi:type="dcterms:W3CDTF">2012-02-09T17:31:00Z</dcterms:created>
  <dcterms:modified xsi:type="dcterms:W3CDTF">2012-02-09T17:59:00Z</dcterms:modified>
</cp:coreProperties>
</file>