
<file path=[Content_Types].xml><?xml version="1.0" encoding="utf-8"?>
<Types xmlns="http://schemas.openxmlformats.org/package/2006/content-types">
  <Override PartName="/word/glossary/settings.xml" ContentType="application/vnd.openxmlformats-officedocument.wordprocessingml.settings+xml"/>
  <Override PartName="/word/webSettings.xml" ContentType="application/vnd.openxmlformats-officedocument.wordprocessingml.webSettings+xml"/>
  <Override PartName="/word/glossary/styles.xml" ContentType="application/vnd.openxmlformats-officedocument.wordprocessingml.styles+xml"/>
  <Override PartName="/word/footnotes.xml" ContentType="application/vnd.openxmlformats-officedocument.wordprocessingml.footnotes+xml"/>
  <Override PartName="/word/footer4.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Default Extension="png" ContentType="image/png"/>
  <Override PartName="/word/numbering.xml" ContentType="application/vnd.openxmlformats-officedocument.wordprocessingml.numbering+xml"/>
  <Override PartName="/word/fontTable.xml" ContentType="application/vnd.openxmlformats-officedocument.wordprocessingml.fontTable+xml"/>
  <Override PartName="/word/glossary/webSettings.xml" ContentType="application/vnd.openxmlformats-officedocument.wordprocessingml.web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customXml/itemProps1.xml" ContentType="application/vnd.openxmlformats-officedocument.customXmlProperties+xml"/>
  <Override PartName="/word/theme/theme1.xml" ContentType="application/vnd.openxmlformats-officedocument.theme+xml"/>
  <Override PartName="/docProps/app.xml" ContentType="application/vnd.openxmlformats-officedocument.extended-properties+xml"/>
  <Override PartName="/word/footer3.xml" ContentType="application/vnd.openxmlformats-officedocument.wordprocessingml.footer+xml"/>
  <Override PartName="/word/glossary/document.xml" ContentType="application/vnd.openxmlformats-officedocument.wordprocessingml.document.glossary+xml"/>
  <Override PartName="/word/settings.xml" ContentType="application/vnd.openxmlformats-officedocument.wordprocessingml.settings+xml"/>
  <Default Extension="rels" ContentType="application/vnd.openxmlformats-package.relationships+xml"/>
  <Override PartName="/word/glossary/fontTable.xml" ContentType="application/vnd.openxmlformats-officedocument.wordprocessingml.fontTable+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112967" w:rsidRDefault="00E00437" w:rsidP="004A7660">
      <w:pPr>
        <w:rPr>
          <w:b/>
        </w:rPr>
        <w:sectPr w:rsidR="00112967">
          <w:footerReference w:type="even" r:id="rId8"/>
          <w:footerReference w:type="default" r:id="rId9"/>
          <w:footerReference w:type="first" r:id="rId10"/>
          <w:pgSz w:w="12240" w:h="15840"/>
          <w:pgMar w:top="1080" w:right="1008" w:bottom="720" w:left="1008" w:gutter="0"/>
          <w:pgNumType w:start="1"/>
          <w:rtlGutter/>
          <w:docGrid w:linePitch="360"/>
        </w:sectPr>
      </w:pPr>
      <w:r w:rsidRPr="00E00437">
        <w:rPr>
          <w:noProof/>
          <w:sz w:val="28"/>
        </w:rPr>
        <w:pict>
          <v:shapetype id="_x0000_t202" coordsize="21600,21600" o:spt="202" path="m0,0l0,21600,21600,21600,21600,0xe">
            <v:stroke joinstyle="miter"/>
            <v:path gradientshapeok="t" o:connecttype="rect"/>
          </v:shapetype>
          <v:shape id="Text Box 6" o:spid="_x0000_s1026" type="#_x0000_t202" style="position:absolute;margin-left:132pt;margin-top:135pt;width:357.5pt;height:37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" filled="f" stroked="f">
            <v:textbox>
              <w:txbxContent>
                <w:p w:rsidR="00026256" w:rsidRDefault="00026256"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p>
                <w:p w:rsidR="00026256" w:rsidRPr="005470A2" w:rsidRDefault="00026256" w:rsidP="004A7660">
                  <w:pPr>
                    <w:rPr>
                      <w:rFonts w:ascii="Arial Rounded MT Bold" w:hAnsi="Arial Rounded MT Bold"/>
                      <w:sz w:val="48"/>
                      <w:szCs w:val="48"/>
                    </w:rPr>
                  </w:pPr>
                  <w:r w:rsidRPr="00153C22">
                    <w:rPr>
                      <w:rFonts w:ascii="Arial Rounded MT Bold" w:hAnsi="Arial Rounded MT Bold"/>
                      <w:sz w:val="48"/>
                      <w:szCs w:val="48"/>
                    </w:rPr>
                    <w:t xml:space="preserve">New </w:t>
                  </w:r>
                  <w:proofErr w:type="spellStart"/>
                  <w:r w:rsidRPr="00153C22">
                    <w:rPr>
                      <w:rFonts w:ascii="Arial Rounded MT Bold" w:hAnsi="Arial Rounded MT Bold"/>
                      <w:sz w:val="48"/>
                      <w:szCs w:val="48"/>
                    </w:rPr>
                    <w:t>gTLD</w:t>
                  </w:r>
                  <w:proofErr w:type="spellEnd"/>
                  <w:r w:rsidRPr="00153C22">
                    <w:rPr>
                      <w:rFonts w:ascii="Arial Rounded MT Bold" w:hAnsi="Arial Rounded MT Bold"/>
                      <w:sz w:val="48"/>
                      <w:szCs w:val="48"/>
                    </w:rPr>
                    <w:t xml:space="preserve"> Board Committee Consideration of GAC Safeguard Advice</w:t>
                  </w:r>
                </w:p>
              </w:txbxContent>
            </v:textbox>
          </v:shape>
        </w:pict>
      </w:r>
      <w:r w:rsidR="00C9673A" w:rsidRPr="004A7660">
        <w:rPr>
          <w:noProof/>
          <w:sz w:val="28"/>
          <w:lang w:val="fr-FR" w:eastAsia="fr-FR"/>
        </w:rPr>
        <w:drawing>
          <wp:anchor distT="0" distB="0" distL="114935" distR="114935" simplePos="0" relativeHeight="251660288" behindDoc="0" locked="0" layoutInCell="1" allowOverlap="1">
            <wp:simplePos x="0" y="0"/>
            <wp:positionH relativeFrom="page">
              <wp:posOffset>779780</wp:posOffset>
            </wp:positionH>
            <wp:positionV relativeFrom="page">
              <wp:posOffset>1028700</wp:posOffset>
            </wp:positionV>
            <wp:extent cx="6281420" cy="10985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281420" cy="1098550"/>
                    </a:xfrm>
                    <a:prstGeom prst="rect">
                      <a:avLst/>
                    </a:prstGeom>
                    <a:noFill/>
                  </pic:spPr>
                </pic:pic>
              </a:graphicData>
            </a:graphic>
          </wp:anchor>
        </w:drawing>
      </w:r>
      <w:r w:rsidRPr="00E00437">
        <w:rPr>
          <w:noProof/>
          <w:sz w:val="28"/>
        </w:rPr>
        <w:pict>
          <v:rect id="Rectangle 7" o:spid="_x0000_s1030" style="position:absolute;margin-left:11pt;margin-top:27pt;width:495pt;height:6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" filled="f"/>
        </w:pict>
      </w:r>
      <w:r w:rsidRPr="00E00437">
        <w:rPr>
          <w:noProof/>
          <w:sz w:val="28"/>
        </w:rPr>
        <w:pict>
          <v:shape id="Text Box 5" o:spid="_x0000_s1027" type="#_x0000_t202" style="position:absolute;margin-left:11pt;margin-top:545.4pt;width:121pt;height:11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" filled="f" stroked="f">
            <v:textbox>
              <w:txbxContent>
                <w:p w:rsidR="00026256" w:rsidRPr="0091661B" w:rsidRDefault="00026256" w:rsidP="00D04118">
                  <w:pPr>
                    <w:rPr>
                      <w:rFonts w:cs="Arial"/>
                      <w:sz w:val="32"/>
                      <w:szCs w:val="32"/>
                    </w:rPr>
                  </w:pPr>
                  <w:r w:rsidRPr="0091661B">
                    <w:rPr>
                      <w:rFonts w:cs="Arial"/>
                      <w:sz w:val="32"/>
                      <w:szCs w:val="32"/>
                    </w:rPr>
                    <w:t xml:space="preserve">Status: </w:t>
                  </w:r>
                  <w:r>
                    <w:rPr>
                      <w:rFonts w:cs="Arial"/>
                      <w:sz w:val="32"/>
                      <w:szCs w:val="32"/>
                    </w:rPr>
                    <w:t>DRAFT</w:t>
                  </w:r>
                </w:p>
                <w:p w:rsidR="00026256" w:rsidRDefault="00026256" w:rsidP="00D04118">
                  <w:pPr>
                    <w:rPr>
                      <w:rFonts w:cs="Arial"/>
                      <w:sz w:val="32"/>
                      <w:szCs w:val="32"/>
                    </w:rPr>
                  </w:pPr>
                  <w:r>
                    <w:rPr>
                      <w:rFonts w:cs="Arial"/>
                      <w:sz w:val="32"/>
                      <w:szCs w:val="32"/>
                    </w:rPr>
                    <w:t>Version: 1</w:t>
                  </w:r>
                </w:p>
                <w:p w:rsidR="00026256" w:rsidRPr="0091661B" w:rsidRDefault="00026256" w:rsidP="00D04118">
                  <w:pPr>
                    <w:rPr>
                      <w:rFonts w:cs="Arial"/>
                      <w:sz w:val="32"/>
                      <w:szCs w:val="32"/>
                    </w:rPr>
                  </w:pPr>
                  <w:r>
                    <w:rPr>
                      <w:rFonts w:cs="Arial"/>
                      <w:sz w:val="32"/>
                      <w:szCs w:val="32"/>
                    </w:rPr>
                    <w:t>15-May-2013</w:t>
                  </w:r>
                </w:p>
              </w:txbxContent>
            </v:textbox>
          </v:shape>
        </w:pict>
      </w:r>
      <w:r w:rsidRPr="00E00437">
        <w:rPr>
          <w:noProof/>
          <w:sz w:val="28"/>
        </w:rPr>
        <w:pict>
          <v:shape id="_x0000_s1028" type="#_x0000_t202" style="position:absolute;margin-left:126.9pt;margin-top:545.4pt;width:5in;height:11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" filled="f" stroked="f">
            <v:textbox>
              <w:txbxContent>
                <w:p w:rsidR="00026256" w:rsidRPr="002569A6" w:rsidRDefault="00026256" w:rsidP="002569A6">
                  <w:pPr>
                    <w:pStyle w:val="Paragraphedeliste"/>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rsidR="00026256" w:rsidRPr="002569A6" w:rsidRDefault="00026256" w:rsidP="002569A6">
                  <w:pPr>
                    <w:pStyle w:val="Paragraphedeliste"/>
                    <w:ind w:left="0"/>
                    <w:rPr>
                      <w:rFonts w:ascii="Arial" w:hAnsi="Arial" w:cs="Arial"/>
                      <w:b/>
                      <w:sz w:val="36"/>
                      <w:szCs w:val="36"/>
                    </w:rPr>
                  </w:pPr>
                </w:p>
                <w:p w:rsidR="00026256" w:rsidRPr="002569A6" w:rsidRDefault="00026256" w:rsidP="002569A6">
                  <w:pPr>
                    <w:pStyle w:val="Paragraphedeliste"/>
                    <w:ind w:left="0"/>
                    <w:rPr>
                      <w:rFonts w:ascii="Arial" w:hAnsi="Arial" w:cs="Arial"/>
                      <w:b/>
                      <w:sz w:val="36"/>
                      <w:szCs w:val="36"/>
                    </w:rPr>
                  </w:pPr>
                  <w:r w:rsidRPr="002569A6">
                    <w:rPr>
                      <w:rFonts w:ascii="Arial" w:hAnsi="Arial" w:cs="Arial"/>
                      <w:b/>
                      <w:sz w:val="36"/>
                      <w:szCs w:val="36"/>
                    </w:rPr>
                    <w:t>GNSO//CSG//BC</w:t>
                  </w:r>
                </w:p>
              </w:txbxContent>
            </v:textbox>
          </v:shape>
        </w:pict>
      </w:r>
      <w:r w:rsidRPr="00E00437">
        <w:rPr>
          <w:noProof/>
          <w:sz w:val="28"/>
        </w:rPr>
        <w:pict>
          <v:line id="Line 4" o:spid="_x0000_s1029" style="position:absolute;z-index:251656192;visibility:visible;mso-wrap-style:square;mso-width-percent:0;mso-height-percent:0;mso-wrap-distance-left:114293emu;mso-wrap-distance-top:0;mso-wrap-distance-right:114293emu;mso-wrap-distance-bottom:0;mso-position-horizontal:absolute;mso-position-horizontal-relative:text;mso-position-vertical:absolute;mso-position-vertical-relative:text;mso-width-percent:0;mso-height-percent:0;mso-width-relative:page;mso-height-relative:page" from="115.9pt,128.6pt" to="115.9pt,66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" strokecolor="#376092" strokeweight="5pt"/>
        </w:pict>
      </w:r>
    </w:p>
    <w:p w:rsidR="00EB21BA" w:rsidRDefault="00EB21BA" w:rsidP="005453E9">
      <w:pPr>
        <w:spacing w:line="240" w:lineRule="auto"/>
        <w:rPr>
          <w:rFonts w:asciiTheme="minorHAnsi" w:hAnsiTheme="minorHAnsi"/>
          <w:b/>
        </w:rPr>
      </w:pPr>
      <w:r w:rsidRPr="00EB21BA">
        <w:rPr>
          <w:rFonts w:asciiTheme="minorHAnsi" w:hAnsiTheme="minorHAnsi"/>
          <w:b/>
        </w:rPr>
        <w:t>Background</w:t>
      </w:r>
    </w:p>
    <w:p w:rsidR="00EB21BA" w:rsidRPr="00EB21BA" w:rsidRDefault="00EB21BA" w:rsidP="005453E9">
      <w:pPr>
        <w:spacing w:line="240" w:lineRule="auto"/>
        <w:rPr>
          <w:rFonts w:asciiTheme="minorHAnsi" w:hAnsiTheme="minorHAnsi"/>
          <w:b/>
        </w:rPr>
      </w:pPr>
    </w:p>
    <w:p w:rsidR="00AC211F" w:rsidRDefault="00EB21BA" w:rsidP="00EB21BA">
      <w:pPr>
        <w:spacing w:line="240" w:lineRule="auto"/>
        <w:rPr>
          <w:rFonts w:asciiTheme="minorHAnsi" w:hAnsiTheme="minorHAnsi"/>
        </w:rPr>
      </w:pPr>
      <w:r>
        <w:rPr>
          <w:rFonts w:asciiTheme="minorHAnsi" w:hAnsiTheme="minorHAnsi"/>
        </w:rPr>
        <w:t xml:space="preserve">ICANN’s new gTLD Board Committee has requested </w:t>
      </w:r>
      <w:r w:rsidR="00CC239F" w:rsidRPr="00CC239F">
        <w:rPr>
          <w:rFonts w:asciiTheme="minorHAnsi" w:hAnsiTheme="minorHAnsi"/>
        </w:rPr>
        <w:t xml:space="preserve">public comment </w:t>
      </w:r>
      <w:r>
        <w:rPr>
          <w:rFonts w:asciiTheme="minorHAnsi" w:hAnsiTheme="minorHAnsi"/>
        </w:rPr>
        <w:t xml:space="preserve">on how it should address GAC advice to establish safeguards for categories of new </w:t>
      </w:r>
      <w:proofErr w:type="spellStart"/>
      <w:r>
        <w:rPr>
          <w:rFonts w:asciiTheme="minorHAnsi" w:hAnsiTheme="minorHAnsi"/>
        </w:rPr>
        <w:t>gTLDs</w:t>
      </w:r>
      <w:proofErr w:type="spellEnd"/>
      <w:r>
        <w:rPr>
          <w:rFonts w:asciiTheme="minorHAnsi" w:hAnsiTheme="minorHAnsi"/>
        </w:rPr>
        <w:t>.</w:t>
      </w:r>
    </w:p>
    <w:p w:rsidR="00EB21BA" w:rsidRPr="00AC211F" w:rsidRDefault="00EB21BA" w:rsidP="00EB21BA">
      <w:pPr>
        <w:spacing w:line="240" w:lineRule="auto"/>
        <w:rPr>
          <w:rFonts w:asciiTheme="minorHAnsi" w:hAnsiTheme="minorHAnsi"/>
        </w:rPr>
      </w:pPr>
    </w:p>
    <w:p w:rsidR="00BB200B" w:rsidRDefault="00EB21BA" w:rsidP="00EC1C24">
      <w:pPr>
        <w:spacing w:line="240" w:lineRule="auto"/>
        <w:rPr>
          <w:rFonts w:asciiTheme="minorHAnsi" w:hAnsiTheme="minorHAnsi"/>
        </w:rPr>
      </w:pPr>
      <w:r>
        <w:rPr>
          <w:rFonts w:asciiTheme="minorHAnsi" w:hAnsiTheme="minorHAnsi"/>
        </w:rPr>
        <w:t xml:space="preserve">This document </w:t>
      </w:r>
      <w:r w:rsidR="00D85101">
        <w:rPr>
          <w:rFonts w:asciiTheme="minorHAnsi" w:hAnsiTheme="minorHAnsi"/>
        </w:rPr>
        <w:t>is</w:t>
      </w:r>
      <w:r>
        <w:rPr>
          <w:rFonts w:asciiTheme="minorHAnsi" w:hAnsiTheme="minorHAnsi"/>
        </w:rPr>
        <w:t xml:space="preserve"> the response of the ICANN Business Constituency (BC)</w:t>
      </w:r>
      <w:r w:rsidR="001A641D">
        <w:rPr>
          <w:rFonts w:asciiTheme="minorHAnsi" w:hAnsiTheme="minorHAnsi"/>
        </w:rPr>
        <w:t xml:space="preserve">.  While the BC includes a diverse range of businesses—including some who have applied for new </w:t>
      </w:r>
      <w:proofErr w:type="spellStart"/>
      <w:r w:rsidR="001A641D">
        <w:rPr>
          <w:rFonts w:asciiTheme="minorHAnsi" w:hAnsiTheme="minorHAnsi"/>
        </w:rPr>
        <w:t>gTLDs</w:t>
      </w:r>
      <w:proofErr w:type="spellEnd"/>
      <w:r w:rsidR="001A641D">
        <w:rPr>
          <w:rFonts w:asciiTheme="minorHAnsi" w:hAnsiTheme="minorHAnsi"/>
        </w:rPr>
        <w:t xml:space="preserve">—these </w:t>
      </w:r>
      <w:r w:rsidR="00BB200B">
        <w:rPr>
          <w:rFonts w:asciiTheme="minorHAnsi" w:hAnsiTheme="minorHAnsi"/>
        </w:rPr>
        <w:t xml:space="preserve">comments </w:t>
      </w:r>
      <w:r w:rsidR="001A641D">
        <w:rPr>
          <w:rFonts w:asciiTheme="minorHAnsi" w:hAnsiTheme="minorHAnsi"/>
        </w:rPr>
        <w:t>are sole</w:t>
      </w:r>
      <w:r w:rsidR="00D85101">
        <w:rPr>
          <w:rFonts w:asciiTheme="minorHAnsi" w:hAnsiTheme="minorHAnsi"/>
        </w:rPr>
        <w:t>l</w:t>
      </w:r>
      <w:r w:rsidR="001A641D">
        <w:rPr>
          <w:rFonts w:asciiTheme="minorHAnsi" w:hAnsiTheme="minorHAnsi"/>
        </w:rPr>
        <w:t>y</w:t>
      </w:r>
      <w:r w:rsidR="00BB200B">
        <w:rPr>
          <w:rFonts w:asciiTheme="minorHAnsi" w:hAnsiTheme="minorHAnsi"/>
        </w:rPr>
        <w:t xml:space="preserve"> from the perspective of </w:t>
      </w:r>
      <w:r w:rsidR="001A641D">
        <w:rPr>
          <w:rFonts w:asciiTheme="minorHAnsi" w:hAnsiTheme="minorHAnsi"/>
        </w:rPr>
        <w:t>b</w:t>
      </w:r>
      <w:r w:rsidR="00BB200B">
        <w:rPr>
          <w:rFonts w:asciiTheme="minorHAnsi" w:hAnsiTheme="minorHAnsi"/>
        </w:rPr>
        <w:t>usiness users and registrants, as defined in our Charter</w:t>
      </w:r>
      <w:r w:rsidR="009A59FE">
        <w:rPr>
          <w:rStyle w:val="Marquenotebasdepage"/>
          <w:rFonts w:asciiTheme="minorHAnsi" w:hAnsiTheme="minorHAnsi"/>
        </w:rPr>
        <w:footnoteReference w:id="1"/>
      </w:r>
      <w:r w:rsidR="00BB200B">
        <w:rPr>
          <w:rFonts w:asciiTheme="minorHAnsi" w:hAnsiTheme="minorHAnsi"/>
        </w:rPr>
        <w:t>:</w:t>
      </w:r>
    </w:p>
    <w:p w:rsidR="001A641D" w:rsidRDefault="001A641D" w:rsidP="00BB200B">
      <w:pPr>
        <w:spacing w:line="240" w:lineRule="auto"/>
        <w:ind w:left="720"/>
        <w:rPr>
          <w:rFonts w:asciiTheme="minorHAnsi" w:hAnsiTheme="minorHAnsi"/>
        </w:rPr>
      </w:pPr>
    </w:p>
    <w:p w:rsidR="00BB200B" w:rsidRPr="001A641D" w:rsidRDefault="00BB200B" w:rsidP="00BB200B">
      <w:pPr>
        <w:spacing w:line="240" w:lineRule="auto"/>
        <w:ind w:left="720"/>
        <w:rPr>
          <w:rFonts w:asciiTheme="minorHAnsi" w:hAnsiTheme="minorHAnsi"/>
          <w:sz w:val="20"/>
        </w:rPr>
      </w:pPr>
      <w:r w:rsidRPr="001A641D">
        <w:rPr>
          <w:rFonts w:asciiTheme="minorHAnsi" w:hAnsiTheme="minorHAnsi"/>
          <w:sz w:val="20"/>
        </w:rPr>
        <w:t>The mission of the Business Constituency is to ensure that ICANN policy positions are consistent with the development of an Internet that:</w:t>
      </w:r>
    </w:p>
    <w:p w:rsidR="00BB200B" w:rsidRPr="001A641D" w:rsidRDefault="00B85ADE" w:rsidP="007777DB">
      <w:pPr>
        <w:pStyle w:val="Paragraphedeliste"/>
        <w:numPr>
          <w:ilvl w:val="0"/>
          <w:numId w:val="7"/>
          <w:numberingChange w:id="0" w:author="Stéphane Van Gelder" w:date="2013-05-16T10:07:00Z" w:original="%1:1:0:."/>
        </w:numPr>
        <w:spacing w:before="120" w:line="240" w:lineRule="auto"/>
        <w:contextualSpacing w:val="0"/>
        <w:rPr>
          <w:rFonts w:asciiTheme="minorHAnsi" w:hAnsiTheme="minorHAnsi"/>
          <w:sz w:val="20"/>
        </w:rPr>
      </w:pPr>
      <w:r>
        <w:rPr>
          <w:rFonts w:asciiTheme="minorHAnsi" w:hAnsiTheme="minorHAnsi"/>
          <w:sz w:val="20"/>
        </w:rPr>
        <w:t>P</w:t>
      </w:r>
      <w:r w:rsidR="00BB200B" w:rsidRPr="001A641D">
        <w:rPr>
          <w:rFonts w:asciiTheme="minorHAnsi" w:hAnsiTheme="minorHAnsi"/>
          <w:sz w:val="20"/>
        </w:rPr>
        <w:t>romotes end-user confidence because it is a safe place to conduct business</w:t>
      </w:r>
    </w:p>
    <w:p w:rsidR="00BB200B" w:rsidRPr="001A641D" w:rsidRDefault="00B85ADE" w:rsidP="007777DB">
      <w:pPr>
        <w:pStyle w:val="Paragraphedeliste"/>
        <w:numPr>
          <w:ilvl w:val="0"/>
          <w:numId w:val="7"/>
          <w:numberingChange w:id="1" w:author="Stéphane Van Gelder" w:date="2013-05-16T10:07:00Z" w:original="%1:2:0:."/>
        </w:numPr>
        <w:spacing w:before="120" w:line="240" w:lineRule="auto"/>
        <w:contextualSpacing w:val="0"/>
        <w:rPr>
          <w:rFonts w:asciiTheme="minorHAnsi" w:hAnsiTheme="minorHAnsi"/>
          <w:sz w:val="20"/>
        </w:rPr>
      </w:pPr>
      <w:r>
        <w:rPr>
          <w:rFonts w:asciiTheme="minorHAnsi" w:hAnsiTheme="minorHAnsi"/>
          <w:sz w:val="20"/>
        </w:rPr>
        <w:t>I</w:t>
      </w:r>
      <w:r w:rsidR="00BB200B" w:rsidRPr="001A641D">
        <w:rPr>
          <w:rFonts w:asciiTheme="minorHAnsi" w:hAnsiTheme="minorHAnsi"/>
          <w:sz w:val="20"/>
        </w:rPr>
        <w:t>s competitive in the supply of registry and registrar and related services</w:t>
      </w:r>
    </w:p>
    <w:p w:rsidR="00BB200B" w:rsidRPr="001A641D" w:rsidRDefault="00BB200B" w:rsidP="007777DB">
      <w:pPr>
        <w:pStyle w:val="Paragraphedeliste"/>
        <w:numPr>
          <w:ilvl w:val="0"/>
          <w:numId w:val="7"/>
          <w:numberingChange w:id="2" w:author="Stéphane Van Gelder" w:date="2013-05-16T10:07:00Z" w:original="%1:3:0:."/>
        </w:numPr>
        <w:spacing w:before="120" w:line="240" w:lineRule="auto"/>
        <w:contextualSpacing w:val="0"/>
        <w:rPr>
          <w:rFonts w:asciiTheme="minorHAnsi" w:hAnsiTheme="minorHAnsi"/>
          <w:sz w:val="20"/>
        </w:rPr>
      </w:pPr>
      <w:proofErr w:type="spellStart"/>
      <w:proofErr w:type="gramStart"/>
      <w:r w:rsidRPr="001A641D">
        <w:rPr>
          <w:rFonts w:asciiTheme="minorHAnsi" w:hAnsiTheme="minorHAnsi"/>
          <w:sz w:val="20"/>
        </w:rPr>
        <w:t>i</w:t>
      </w:r>
      <w:r w:rsidR="00B85ADE">
        <w:rPr>
          <w:rFonts w:asciiTheme="minorHAnsi" w:hAnsiTheme="minorHAnsi"/>
          <w:sz w:val="20"/>
        </w:rPr>
        <w:t>I</w:t>
      </w:r>
      <w:proofErr w:type="spellEnd"/>
      <w:proofErr w:type="gramEnd"/>
      <w:r w:rsidRPr="001A641D">
        <w:rPr>
          <w:rFonts w:asciiTheme="minorHAnsi" w:hAnsiTheme="minorHAnsi"/>
          <w:sz w:val="20"/>
        </w:rPr>
        <w:t xml:space="preserve"> technically stable, secure and reliable.</w:t>
      </w:r>
    </w:p>
    <w:p w:rsidR="00BB200B" w:rsidRDefault="00BB200B" w:rsidP="00EC1C24">
      <w:pPr>
        <w:spacing w:line="240" w:lineRule="auto"/>
        <w:rPr>
          <w:rFonts w:asciiTheme="minorHAnsi" w:hAnsiTheme="minorHAnsi"/>
        </w:rPr>
      </w:pPr>
    </w:p>
    <w:p w:rsidR="005453E9" w:rsidRDefault="00A32116" w:rsidP="008E5C58">
      <w:pPr>
        <w:spacing w:line="240" w:lineRule="auto"/>
        <w:rPr>
          <w:rFonts w:asciiTheme="minorHAnsi" w:hAnsiTheme="minorHAnsi"/>
        </w:rPr>
      </w:pPr>
      <w:r w:rsidRPr="00A32116">
        <w:rPr>
          <w:rFonts w:asciiTheme="minorHAnsi" w:hAnsiTheme="minorHAnsi"/>
          <w:b/>
        </w:rPr>
        <w:t>Introduction</w:t>
      </w:r>
      <w:r w:rsidR="008E5C58">
        <w:rPr>
          <w:rFonts w:asciiTheme="minorHAnsi" w:hAnsiTheme="minorHAnsi"/>
          <w:b/>
        </w:rPr>
        <w:t xml:space="preserve">   </w:t>
      </w:r>
      <w:r w:rsidR="005453E9">
        <w:rPr>
          <w:rFonts w:asciiTheme="minorHAnsi" w:hAnsiTheme="minorHAnsi"/>
        </w:rPr>
        <w:t xml:space="preserve">[Intro </w:t>
      </w:r>
      <w:r>
        <w:rPr>
          <w:rFonts w:asciiTheme="minorHAnsi" w:hAnsiTheme="minorHAnsi"/>
        </w:rPr>
        <w:t xml:space="preserve">contributed </w:t>
      </w:r>
      <w:r w:rsidR="005453E9">
        <w:rPr>
          <w:rFonts w:asciiTheme="minorHAnsi" w:hAnsiTheme="minorHAnsi"/>
        </w:rPr>
        <w:t xml:space="preserve">by Ron </w:t>
      </w:r>
      <w:proofErr w:type="spellStart"/>
      <w:r w:rsidR="005453E9">
        <w:rPr>
          <w:rFonts w:asciiTheme="minorHAnsi" w:hAnsiTheme="minorHAnsi"/>
        </w:rPr>
        <w:t>Andruff</w:t>
      </w:r>
      <w:proofErr w:type="spellEnd"/>
      <w:r w:rsidR="005453E9">
        <w:rPr>
          <w:rFonts w:asciiTheme="minorHAnsi" w:hAnsiTheme="minorHAnsi"/>
        </w:rPr>
        <w:t xml:space="preserve"> and Andrew Mack]</w:t>
      </w:r>
    </w:p>
    <w:p w:rsidR="005453E9" w:rsidRDefault="005453E9" w:rsidP="008E5C58">
      <w:pPr>
        <w:spacing w:line="240" w:lineRule="auto"/>
        <w:rPr>
          <w:rFonts w:asciiTheme="minorHAnsi" w:hAnsiTheme="minorHAnsi"/>
        </w:rPr>
      </w:pPr>
    </w:p>
    <w:p w:rsidR="005453E9" w:rsidRPr="005453E9" w:rsidRDefault="005453E9" w:rsidP="008E5C58">
      <w:pPr>
        <w:spacing w:line="240" w:lineRule="auto"/>
        <w:rPr>
          <w:rFonts w:asciiTheme="minorHAnsi" w:hAnsiTheme="minorHAnsi"/>
        </w:rPr>
      </w:pPr>
      <w:r w:rsidRPr="005453E9">
        <w:rPr>
          <w:rFonts w:asciiTheme="minorHAnsi" w:hAnsiTheme="minorHAnsi"/>
        </w:rPr>
        <w:t>The B</w:t>
      </w:r>
      <w:r w:rsidR="008E5C58">
        <w:rPr>
          <w:rFonts w:asciiTheme="minorHAnsi" w:hAnsiTheme="minorHAnsi"/>
        </w:rPr>
        <w:t>C</w:t>
      </w:r>
      <w:r w:rsidRPr="005453E9">
        <w:rPr>
          <w:rFonts w:asciiTheme="minorHAnsi" w:hAnsiTheme="minorHAnsi"/>
        </w:rPr>
        <w:t xml:space="preserve"> wishes to express its appreciation to the GAC and thank the governmental representatives for their significant contributions during the Beijing meetings.  The BC recognizes and acknowledges the hard work and long hours that the GAC invests in the ICANN process and the effort put into representing the public interest.  The strong set of recommendations put forward by the GAC in Beijing in the form of Public Interest Commitments Specifications (PICS) and safeguards help clarify </w:t>
      </w:r>
      <w:proofErr w:type="gramStart"/>
      <w:r w:rsidRPr="005453E9">
        <w:rPr>
          <w:rFonts w:asciiTheme="minorHAnsi" w:hAnsiTheme="minorHAnsi"/>
        </w:rPr>
        <w:t>–  and</w:t>
      </w:r>
      <w:proofErr w:type="gramEnd"/>
      <w:r w:rsidRPr="005453E9">
        <w:rPr>
          <w:rFonts w:asciiTheme="minorHAnsi" w:hAnsiTheme="minorHAnsi"/>
        </w:rPr>
        <w:t xml:space="preserve"> are major contributions to improving – the process as ICANN </w:t>
      </w:r>
      <w:r w:rsidR="008E5C58">
        <w:rPr>
          <w:rFonts w:asciiTheme="minorHAnsi" w:hAnsiTheme="minorHAnsi"/>
        </w:rPr>
        <w:t>implements</w:t>
      </w:r>
      <w:r w:rsidRPr="005453E9">
        <w:rPr>
          <w:rFonts w:asciiTheme="minorHAnsi" w:hAnsiTheme="minorHAnsi"/>
        </w:rPr>
        <w:t xml:space="preserve"> the new gTLD expansion.  </w:t>
      </w:r>
    </w:p>
    <w:p w:rsidR="005453E9" w:rsidRPr="005453E9" w:rsidRDefault="005453E9" w:rsidP="008E5C58">
      <w:pPr>
        <w:spacing w:line="240" w:lineRule="auto"/>
        <w:rPr>
          <w:rFonts w:asciiTheme="minorHAnsi" w:hAnsiTheme="minorHAnsi"/>
        </w:rPr>
      </w:pPr>
      <w:r w:rsidRPr="005453E9">
        <w:rPr>
          <w:rFonts w:asciiTheme="minorHAnsi" w:hAnsiTheme="minorHAnsi"/>
        </w:rPr>
        <w:t> </w:t>
      </w:r>
    </w:p>
    <w:p w:rsidR="00E12355" w:rsidRDefault="005453E9" w:rsidP="008E5C58">
      <w:pPr>
        <w:spacing w:line="240" w:lineRule="auto"/>
        <w:rPr>
          <w:rFonts w:asciiTheme="minorHAnsi" w:hAnsiTheme="minorHAnsi"/>
        </w:rPr>
      </w:pPr>
      <w:r w:rsidRPr="005453E9">
        <w:rPr>
          <w:rFonts w:asciiTheme="minorHAnsi" w:hAnsiTheme="minorHAnsi"/>
        </w:rPr>
        <w:t>Without wishing to single out any specific governments, the BC is especially appreciative of the role played by GAC representatives from the global south</w:t>
      </w:r>
      <w:r w:rsidR="008E5C58">
        <w:rPr>
          <w:rFonts w:asciiTheme="minorHAnsi" w:hAnsiTheme="minorHAnsi"/>
        </w:rPr>
        <w:t>. These governments</w:t>
      </w:r>
      <w:r w:rsidR="008E5C58" w:rsidRPr="005453E9">
        <w:rPr>
          <w:rFonts w:asciiTheme="minorHAnsi" w:hAnsiTheme="minorHAnsi"/>
        </w:rPr>
        <w:t xml:space="preserve"> </w:t>
      </w:r>
      <w:r w:rsidRPr="005453E9">
        <w:rPr>
          <w:rFonts w:asciiTheme="minorHAnsi" w:hAnsiTheme="minorHAnsi"/>
        </w:rPr>
        <w:t>represent many of the world's fastest-growing Internet populations — including many businesses from developing nations — and we applaud efforts to make these voices heard. Active participation by GAC members is crucial if ICANN is to maintain its central role in the global Internet community, and the BC looks forward to further close cooperation and collaboration with the GAC.</w:t>
      </w:r>
    </w:p>
    <w:p w:rsidR="00E12355" w:rsidRDefault="00E12355" w:rsidP="008E5C58">
      <w:pPr>
        <w:spacing w:line="240" w:lineRule="auto"/>
        <w:rPr>
          <w:rFonts w:asciiTheme="minorHAnsi" w:hAnsiTheme="minorHAnsi"/>
        </w:rPr>
      </w:pPr>
    </w:p>
    <w:p w:rsidR="005453E9" w:rsidRDefault="00E12355" w:rsidP="008E5C58">
      <w:pPr>
        <w:spacing w:line="240" w:lineRule="auto"/>
        <w:rPr>
          <w:rFonts w:asciiTheme="minorHAnsi" w:hAnsiTheme="minorHAnsi"/>
        </w:rPr>
      </w:pPr>
      <w:ins w:id="3" w:author="Stéphane Van Gelder" w:date="2013-05-16T10:07:00Z">
        <w:r>
          <w:rPr>
            <w:rFonts w:asciiTheme="minorHAnsi" w:hAnsiTheme="minorHAnsi"/>
          </w:rPr>
          <w:t xml:space="preserve">The BC notes that since the GAC published its Beijing Communiqué containing its advice on new </w:t>
        </w:r>
        <w:proofErr w:type="spellStart"/>
        <w:r>
          <w:rPr>
            <w:rFonts w:asciiTheme="minorHAnsi" w:hAnsiTheme="minorHAnsi"/>
          </w:rPr>
          <w:t>gTLD</w:t>
        </w:r>
        <w:proofErr w:type="spellEnd"/>
        <w:r>
          <w:rPr>
            <w:rFonts w:asciiTheme="minorHAnsi" w:hAnsiTheme="minorHAnsi"/>
          </w:rPr>
          <w:t xml:space="preserve"> applications, there has been </w:t>
        </w:r>
      </w:ins>
      <w:ins w:id="4" w:author="Stéphane Van Gelder" w:date="2013-05-16T10:08:00Z">
        <w:r>
          <w:rPr>
            <w:rFonts w:asciiTheme="minorHAnsi" w:hAnsiTheme="minorHAnsi"/>
          </w:rPr>
          <w:t xml:space="preserve">extensive discussion within the community on this advice. The BC would first like to thank the ICANN Board </w:t>
        </w:r>
      </w:ins>
      <w:ins w:id="5" w:author="Stéphane Van Gelder" w:date="2013-05-16T10:10:00Z">
        <w:r>
          <w:rPr>
            <w:rFonts w:asciiTheme="minorHAnsi" w:hAnsiTheme="minorHAnsi"/>
          </w:rPr>
          <w:t xml:space="preserve">and its new </w:t>
        </w:r>
        <w:proofErr w:type="spellStart"/>
        <w:r>
          <w:rPr>
            <w:rFonts w:asciiTheme="minorHAnsi" w:hAnsiTheme="minorHAnsi"/>
          </w:rPr>
          <w:t>gTLD</w:t>
        </w:r>
        <w:proofErr w:type="spellEnd"/>
        <w:r>
          <w:rPr>
            <w:rFonts w:asciiTheme="minorHAnsi" w:hAnsiTheme="minorHAnsi"/>
          </w:rPr>
          <w:t xml:space="preserve"> Committee </w:t>
        </w:r>
      </w:ins>
      <w:ins w:id="6" w:author="Stéphane Van Gelder" w:date="2013-05-16T10:08:00Z">
        <w:r>
          <w:rPr>
            <w:rFonts w:asciiTheme="minorHAnsi" w:hAnsiTheme="minorHAnsi"/>
          </w:rPr>
          <w:t xml:space="preserve">for providing the community with an official channel to make comments </w:t>
        </w:r>
      </w:ins>
      <w:ins w:id="7" w:author="Stéphane Van Gelder" w:date="2013-05-16T10:10:00Z">
        <w:r>
          <w:rPr>
            <w:rFonts w:asciiTheme="minorHAnsi" w:hAnsiTheme="minorHAnsi"/>
          </w:rPr>
          <w:t>by</w:t>
        </w:r>
      </w:ins>
      <w:ins w:id="8" w:author="Stéphane Van Gelder" w:date="2013-05-16T10:08:00Z">
        <w:r>
          <w:rPr>
            <w:rFonts w:asciiTheme="minorHAnsi" w:hAnsiTheme="minorHAnsi"/>
          </w:rPr>
          <w:t xml:space="preserve"> opening </w:t>
        </w:r>
      </w:ins>
      <w:ins w:id="9" w:author="Stéphane Van Gelder" w:date="2013-05-16T10:10:00Z">
        <w:r>
          <w:rPr>
            <w:rFonts w:asciiTheme="minorHAnsi" w:hAnsiTheme="minorHAnsi"/>
          </w:rPr>
          <w:t xml:space="preserve">a comment period. This is a welcome </w:t>
        </w:r>
        <w:proofErr w:type="gramStart"/>
        <w:r>
          <w:rPr>
            <w:rFonts w:asciiTheme="minorHAnsi" w:hAnsiTheme="minorHAnsi"/>
          </w:rPr>
          <w:t>initiative which</w:t>
        </w:r>
        <w:proofErr w:type="gramEnd"/>
        <w:r>
          <w:rPr>
            <w:rFonts w:asciiTheme="minorHAnsi" w:hAnsiTheme="minorHAnsi"/>
          </w:rPr>
          <w:t xml:space="preserve"> is inline with </w:t>
        </w:r>
        <w:proofErr w:type="spellStart"/>
        <w:r>
          <w:rPr>
            <w:rFonts w:asciiTheme="minorHAnsi" w:hAnsiTheme="minorHAnsi"/>
          </w:rPr>
          <w:t>ICANN's</w:t>
        </w:r>
        <w:proofErr w:type="spellEnd"/>
        <w:r>
          <w:rPr>
            <w:rFonts w:asciiTheme="minorHAnsi" w:hAnsiTheme="minorHAnsi"/>
          </w:rPr>
          <w:t xml:space="preserve"> goals of </w:t>
        </w:r>
        <w:proofErr w:type="spellStart"/>
        <w:r>
          <w:rPr>
            <w:rFonts w:asciiTheme="minorHAnsi" w:hAnsiTheme="minorHAnsi"/>
          </w:rPr>
          <w:t>multistakeholder</w:t>
        </w:r>
        <w:proofErr w:type="spellEnd"/>
        <w:r>
          <w:rPr>
            <w:rFonts w:asciiTheme="minorHAnsi" w:hAnsiTheme="minorHAnsi"/>
          </w:rPr>
          <w:t xml:space="preserve"> interactions. In the same spirit of ensuring </w:t>
        </w:r>
      </w:ins>
      <w:ins w:id="10" w:author="Stéphane Van Gelder" w:date="2013-05-16T10:12:00Z">
        <w:r>
          <w:rPr>
            <w:rFonts w:asciiTheme="minorHAnsi" w:hAnsiTheme="minorHAnsi"/>
          </w:rPr>
          <w:t xml:space="preserve">all stakeholders are included in key issues such as this one, the BC would encourage the GAC to hold open meetings when working on documents such as the Beijing Communiqué. The BC notes with satisfaction </w:t>
        </w:r>
        <w:proofErr w:type="gramStart"/>
        <w:r>
          <w:rPr>
            <w:rFonts w:asciiTheme="minorHAnsi" w:hAnsiTheme="minorHAnsi"/>
          </w:rPr>
          <w:t>that this suggestion was echoed by the GAC chair in a recent video interview</w:t>
        </w:r>
        <w:proofErr w:type="gramEnd"/>
        <w:r>
          <w:rPr>
            <w:rFonts w:asciiTheme="minorHAnsi" w:hAnsiTheme="minorHAnsi"/>
          </w:rPr>
          <w:t xml:space="preserve"> (</w:t>
        </w:r>
      </w:ins>
      <w:ins w:id="11" w:author="Stéphane Van Gelder" w:date="2013-05-16T10:14:00Z">
        <w:r w:rsidRPr="00E12355">
          <w:rPr>
            <w:rFonts w:asciiTheme="minorHAnsi" w:hAnsiTheme="minorHAnsi"/>
          </w:rPr>
          <w:t>http://youtu.be/I9hZCGnRh0I</w:t>
        </w:r>
      </w:ins>
      <w:ins w:id="12" w:author="Stéphane Van Gelder" w:date="2013-05-16T10:12:00Z">
        <w:r>
          <w:rPr>
            <w:rFonts w:asciiTheme="minorHAnsi" w:hAnsiTheme="minorHAnsi"/>
          </w:rPr>
          <w:t>).</w:t>
        </w:r>
      </w:ins>
    </w:p>
    <w:p w:rsidR="00031C3D" w:rsidRPr="00693992" w:rsidRDefault="00031C3D" w:rsidP="00031C3D">
      <w:pPr>
        <w:spacing w:line="240" w:lineRule="auto"/>
        <w:rPr>
          <w:rFonts w:asciiTheme="minorHAnsi" w:hAnsiTheme="minorHAnsi"/>
        </w:rPr>
      </w:pPr>
    </w:p>
    <w:p w:rsidR="00A32116" w:rsidRPr="00031C3D" w:rsidRDefault="00031C3D" w:rsidP="00A32116">
      <w:pPr>
        <w:spacing w:line="240" w:lineRule="auto"/>
        <w:rPr>
          <w:rFonts w:asciiTheme="minorHAnsi" w:hAnsiTheme="minorHAnsi"/>
          <w:b/>
        </w:rPr>
      </w:pPr>
      <w:r w:rsidRPr="00031C3D">
        <w:rPr>
          <w:rFonts w:asciiTheme="minorHAnsi" w:hAnsiTheme="minorHAnsi"/>
          <w:b/>
        </w:rPr>
        <w:t>Safeg</w:t>
      </w:r>
      <w:r w:rsidR="007777DB">
        <w:rPr>
          <w:rFonts w:asciiTheme="minorHAnsi" w:hAnsiTheme="minorHAnsi"/>
          <w:b/>
        </w:rPr>
        <w:t>uard</w:t>
      </w:r>
      <w:r w:rsidRPr="00031C3D">
        <w:rPr>
          <w:rFonts w:asciiTheme="minorHAnsi" w:hAnsiTheme="minorHAnsi"/>
          <w:b/>
        </w:rPr>
        <w:t xml:space="preserve"> Advice for New </w:t>
      </w:r>
      <w:proofErr w:type="spellStart"/>
      <w:r w:rsidRPr="00031C3D">
        <w:rPr>
          <w:rFonts w:asciiTheme="minorHAnsi" w:hAnsiTheme="minorHAnsi"/>
          <w:b/>
        </w:rPr>
        <w:t>gTLDs</w:t>
      </w:r>
      <w:proofErr w:type="spellEnd"/>
      <w:r w:rsidR="007777DB" w:rsidRPr="007777DB">
        <w:rPr>
          <w:rFonts w:asciiTheme="minorHAnsi" w:hAnsiTheme="minorHAnsi"/>
          <w:b/>
        </w:rPr>
        <w:t xml:space="preserve"> </w:t>
      </w:r>
      <w:r w:rsidR="007777DB">
        <w:rPr>
          <w:rFonts w:asciiTheme="minorHAnsi" w:hAnsiTheme="minorHAnsi"/>
          <w:b/>
        </w:rPr>
        <w:t>(Section IV.</w:t>
      </w:r>
      <w:r w:rsidR="007777DB" w:rsidRPr="00031C3D">
        <w:rPr>
          <w:rFonts w:asciiTheme="minorHAnsi" w:hAnsiTheme="minorHAnsi"/>
          <w:b/>
        </w:rPr>
        <w:t>1.b.</w:t>
      </w:r>
      <w:r w:rsidR="007777DB">
        <w:rPr>
          <w:rFonts w:asciiTheme="minorHAnsi" w:hAnsiTheme="minorHAnsi"/>
          <w:b/>
        </w:rPr>
        <w:t xml:space="preserve"> </w:t>
      </w:r>
      <w:r w:rsidR="00871ED4">
        <w:rPr>
          <w:rFonts w:asciiTheme="minorHAnsi" w:hAnsiTheme="minorHAnsi"/>
          <w:b/>
        </w:rPr>
        <w:t>and Annex I</w:t>
      </w:r>
      <w:r w:rsidR="007777DB">
        <w:rPr>
          <w:rFonts w:asciiTheme="minorHAnsi" w:hAnsiTheme="minorHAnsi"/>
          <w:b/>
        </w:rPr>
        <w:t xml:space="preserve"> of GAC Advice</w:t>
      </w:r>
      <w:r w:rsidR="007777DB">
        <w:rPr>
          <w:rStyle w:val="Marquenotebasdepage"/>
          <w:rFonts w:asciiTheme="minorHAnsi" w:hAnsiTheme="minorHAnsi"/>
          <w:b/>
        </w:rPr>
        <w:footnoteReference w:id="2"/>
      </w:r>
      <w:r w:rsidR="00871ED4">
        <w:rPr>
          <w:rFonts w:asciiTheme="minorHAnsi" w:hAnsiTheme="minorHAnsi"/>
          <w:b/>
        </w:rPr>
        <w:t>)</w:t>
      </w:r>
    </w:p>
    <w:p w:rsidR="00871ED4" w:rsidRDefault="00871ED4" w:rsidP="00031C3D">
      <w:pPr>
        <w:spacing w:line="240" w:lineRule="auto"/>
        <w:rPr>
          <w:rFonts w:asciiTheme="minorHAnsi" w:hAnsiTheme="minorHAnsi"/>
        </w:rPr>
      </w:pPr>
    </w:p>
    <w:p w:rsidR="00871ED4" w:rsidRDefault="00871ED4" w:rsidP="00031C3D">
      <w:pPr>
        <w:spacing w:line="240" w:lineRule="auto"/>
        <w:rPr>
          <w:rFonts w:asciiTheme="minorHAnsi" w:hAnsiTheme="minorHAnsi"/>
          <w:b/>
        </w:rPr>
      </w:pPr>
      <w:r w:rsidRPr="00871ED4">
        <w:rPr>
          <w:rFonts w:asciiTheme="minorHAnsi" w:hAnsiTheme="minorHAnsi"/>
          <w:b/>
        </w:rPr>
        <w:t xml:space="preserve">Safeguards Applicable to all new </w:t>
      </w:r>
      <w:proofErr w:type="spellStart"/>
      <w:r w:rsidRPr="00871ED4">
        <w:rPr>
          <w:rFonts w:asciiTheme="minorHAnsi" w:hAnsiTheme="minorHAnsi"/>
          <w:b/>
        </w:rPr>
        <w:t>gTLDs</w:t>
      </w:r>
      <w:proofErr w:type="spellEnd"/>
    </w:p>
    <w:p w:rsidR="00871ED4" w:rsidRPr="00871ED4" w:rsidRDefault="00871ED4" w:rsidP="00871ED4">
      <w:pPr>
        <w:spacing w:line="240" w:lineRule="auto"/>
        <w:rPr>
          <w:rFonts w:asciiTheme="minorHAnsi" w:hAnsiTheme="minorHAnsi"/>
          <w:i/>
        </w:rPr>
      </w:pPr>
      <w:r w:rsidRPr="00871ED4">
        <w:rPr>
          <w:rFonts w:asciiTheme="minorHAnsi" w:hAnsiTheme="minorHAnsi"/>
          <w:i/>
        </w:rPr>
        <w:t xml:space="preserve">The GAC Advises that the following six safeguards should apply to all new </w:t>
      </w:r>
      <w:proofErr w:type="spellStart"/>
      <w:r w:rsidRPr="00871ED4">
        <w:rPr>
          <w:rFonts w:asciiTheme="minorHAnsi" w:hAnsiTheme="minorHAnsi"/>
          <w:i/>
        </w:rPr>
        <w:t>gTLDs</w:t>
      </w:r>
      <w:proofErr w:type="spellEnd"/>
      <w:r w:rsidRPr="00871ED4">
        <w:rPr>
          <w:rFonts w:asciiTheme="minorHAnsi" w:hAnsiTheme="minorHAnsi"/>
          <w:i/>
        </w:rPr>
        <w:t xml:space="preserve"> and be subject to</w:t>
      </w:r>
    </w:p>
    <w:p w:rsidR="00871ED4" w:rsidRDefault="00871ED4" w:rsidP="00871ED4">
      <w:pPr>
        <w:spacing w:line="240" w:lineRule="auto"/>
        <w:rPr>
          <w:rFonts w:asciiTheme="minorHAnsi" w:hAnsiTheme="minorHAnsi"/>
          <w:i/>
        </w:rPr>
      </w:pPr>
      <w:proofErr w:type="gramStart"/>
      <w:r w:rsidRPr="00871ED4">
        <w:rPr>
          <w:rFonts w:asciiTheme="minorHAnsi" w:hAnsiTheme="minorHAnsi"/>
          <w:i/>
        </w:rPr>
        <w:t>contractual</w:t>
      </w:r>
      <w:proofErr w:type="gramEnd"/>
      <w:r w:rsidRPr="00871ED4">
        <w:rPr>
          <w:rFonts w:asciiTheme="minorHAnsi" w:hAnsiTheme="minorHAnsi"/>
          <w:i/>
        </w:rPr>
        <w:t xml:space="preserve"> oversight.</w:t>
      </w:r>
    </w:p>
    <w:p w:rsidR="00871ED4" w:rsidRPr="00871ED4" w:rsidRDefault="00871ED4" w:rsidP="00871ED4">
      <w:pPr>
        <w:pStyle w:val="Paragraphedeliste"/>
        <w:numPr>
          <w:ilvl w:val="0"/>
          <w:numId w:val="10"/>
          <w:numberingChange w:id="13" w:author="Stéphane Van Gelder" w:date="2013-05-16T10:07:00Z" w:original="%1:1:0:."/>
        </w:numPr>
        <w:spacing w:before="120" w:line="240" w:lineRule="auto"/>
        <w:contextualSpacing w:val="0"/>
        <w:rPr>
          <w:rFonts w:asciiTheme="minorHAnsi" w:hAnsiTheme="minorHAnsi"/>
          <w:i/>
          <w:sz w:val="20"/>
        </w:rPr>
      </w:pPr>
      <w:r w:rsidRPr="00871ED4">
        <w:rPr>
          <w:rFonts w:asciiTheme="minorHAnsi" w:hAnsiTheme="minorHAnsi"/>
          <w:b/>
          <w:i/>
          <w:sz w:val="20"/>
        </w:rPr>
        <w:t>WHOIS verification and checks</w:t>
      </w:r>
      <w:r w:rsidRPr="00871ED4">
        <w:rPr>
          <w:rFonts w:asciiTheme="minorHAnsi" w:hAnsiTheme="minorHAnsi"/>
          <w:i/>
          <w:sz w:val="20"/>
        </w:rPr>
        <w:t xml:space="preserve"> —Registry operators will conduct checks on a statistically significant basis to identify registrations in its gTLD with deliberately false, inaccurate or incomplete WHOIS data at least twice a year. Registry operators will weight the sample towards registrars with the highest percentages of deliberately false, inaccurate or incomplete records in the previous checks. Registry operators will notify the relevant registrar of any inaccurate or incomplete records identified during the checks, triggering the registrar’s obligation to solicit accurate and complete information from the registrant.</w:t>
      </w:r>
    </w:p>
    <w:p w:rsidR="00871ED4" w:rsidRPr="00871ED4" w:rsidRDefault="00871ED4" w:rsidP="00871ED4">
      <w:pPr>
        <w:pStyle w:val="Paragraphedeliste"/>
        <w:numPr>
          <w:ilvl w:val="0"/>
          <w:numId w:val="10"/>
          <w:numberingChange w:id="14" w:author="Stéphane Van Gelder" w:date="2013-05-16T10:07:00Z" w:original="%1:2:0:."/>
        </w:numPr>
        <w:spacing w:before="120" w:line="240" w:lineRule="auto"/>
        <w:contextualSpacing w:val="0"/>
        <w:rPr>
          <w:rFonts w:asciiTheme="minorHAnsi" w:hAnsiTheme="minorHAnsi"/>
          <w:i/>
          <w:sz w:val="20"/>
        </w:rPr>
      </w:pPr>
      <w:r w:rsidRPr="00871ED4">
        <w:rPr>
          <w:rFonts w:asciiTheme="minorHAnsi" w:hAnsiTheme="minorHAnsi"/>
          <w:b/>
          <w:i/>
          <w:sz w:val="20"/>
        </w:rPr>
        <w:t>Mitigating abusive activity</w:t>
      </w:r>
      <w:r w:rsidRPr="00871ED4">
        <w:rPr>
          <w:rFonts w:asciiTheme="minorHAnsi" w:hAnsiTheme="minorHAnsi"/>
          <w:i/>
          <w:sz w:val="20"/>
        </w:rPr>
        <w:t>—Registry operators will ensure that terms of use for registrants include prohibitions against the distribution of malware, operation of botnets, phishing, piracy, trademark or copyright infringement, fraudulent or deceptive practices, counterfeiting or otherwise engaging in activity contrary to applicable law.</w:t>
      </w:r>
    </w:p>
    <w:p w:rsidR="00871ED4" w:rsidRPr="00871ED4" w:rsidRDefault="00871ED4" w:rsidP="00871ED4">
      <w:pPr>
        <w:pStyle w:val="Paragraphedeliste"/>
        <w:numPr>
          <w:ilvl w:val="0"/>
          <w:numId w:val="10"/>
          <w:numberingChange w:id="15" w:author="Stéphane Van Gelder" w:date="2013-05-16T10:07:00Z" w:original="%1:3:0:."/>
        </w:numPr>
        <w:spacing w:before="120" w:line="240" w:lineRule="auto"/>
        <w:contextualSpacing w:val="0"/>
        <w:rPr>
          <w:rFonts w:asciiTheme="minorHAnsi" w:hAnsiTheme="minorHAnsi"/>
          <w:i/>
          <w:sz w:val="20"/>
        </w:rPr>
      </w:pPr>
      <w:r w:rsidRPr="00871ED4">
        <w:rPr>
          <w:rFonts w:asciiTheme="minorHAnsi" w:hAnsiTheme="minorHAnsi"/>
          <w:b/>
          <w:i/>
          <w:sz w:val="20"/>
        </w:rPr>
        <w:t>Security checks</w:t>
      </w:r>
      <w:r w:rsidRPr="00871ED4">
        <w:rPr>
          <w:rFonts w:asciiTheme="minorHAnsi" w:hAnsiTheme="minorHAnsi"/>
          <w:i/>
          <w:sz w:val="20"/>
        </w:rPr>
        <w:t>— While respecting privacy and confidentiality, Registry operators will periodically conduct a technical analysis to assess whether domains in its gTLD are being used to perpetrate security threats, such as pharming, phishing, malware, and botnets. If Registry operator identifies security risks that pose an actual risk of harm, Registry operator will notify the relevant registrar and, if the registrar does not take immediate action, suspend the domain name until the matter is resolved.</w:t>
      </w:r>
    </w:p>
    <w:p w:rsidR="00871ED4" w:rsidRPr="00871ED4" w:rsidRDefault="00871ED4" w:rsidP="00871ED4">
      <w:pPr>
        <w:pStyle w:val="Paragraphedeliste"/>
        <w:numPr>
          <w:ilvl w:val="0"/>
          <w:numId w:val="10"/>
          <w:numberingChange w:id="16" w:author="Stéphane Van Gelder" w:date="2013-05-16T10:07:00Z" w:original="%1:4:0:."/>
        </w:numPr>
        <w:spacing w:before="120" w:line="240" w:lineRule="auto"/>
        <w:contextualSpacing w:val="0"/>
        <w:rPr>
          <w:rFonts w:asciiTheme="minorHAnsi" w:hAnsiTheme="minorHAnsi"/>
          <w:i/>
          <w:sz w:val="20"/>
        </w:rPr>
      </w:pPr>
      <w:r w:rsidRPr="00871ED4">
        <w:rPr>
          <w:rFonts w:asciiTheme="minorHAnsi" w:hAnsiTheme="minorHAnsi"/>
          <w:b/>
          <w:i/>
          <w:sz w:val="20"/>
        </w:rPr>
        <w:t>Documentation</w:t>
      </w:r>
      <w:r w:rsidRPr="00871ED4">
        <w:rPr>
          <w:rFonts w:asciiTheme="minorHAnsi" w:hAnsiTheme="minorHAnsi"/>
          <w:i/>
          <w:sz w:val="20"/>
        </w:rPr>
        <w:t>—Registry operators will maintain statistical reports that provide the number of inaccurate WHOIS records or security threats identified and actions taken as a result of its periodic WHOIS and security checks. Registry operators will maintain these reports for the agreed contracted period and provide them to ICANN upon request in connection with contractual obligations.</w:t>
      </w:r>
    </w:p>
    <w:p w:rsidR="00871ED4" w:rsidRPr="00871ED4" w:rsidRDefault="00871ED4" w:rsidP="00871ED4">
      <w:pPr>
        <w:pStyle w:val="Paragraphedeliste"/>
        <w:numPr>
          <w:ilvl w:val="0"/>
          <w:numId w:val="10"/>
          <w:numberingChange w:id="17" w:author="Stéphane Van Gelder" w:date="2013-05-16T10:07:00Z" w:original="%1:5:0:."/>
        </w:numPr>
        <w:spacing w:before="120" w:line="240" w:lineRule="auto"/>
        <w:contextualSpacing w:val="0"/>
        <w:rPr>
          <w:rFonts w:asciiTheme="minorHAnsi" w:hAnsiTheme="minorHAnsi"/>
          <w:i/>
          <w:sz w:val="20"/>
        </w:rPr>
      </w:pPr>
      <w:r w:rsidRPr="00871ED4">
        <w:rPr>
          <w:rFonts w:asciiTheme="minorHAnsi" w:hAnsiTheme="minorHAnsi"/>
          <w:b/>
          <w:i/>
          <w:sz w:val="20"/>
        </w:rPr>
        <w:t>Making and Handling Complaints</w:t>
      </w:r>
      <w:r w:rsidRPr="00871ED4">
        <w:rPr>
          <w:rFonts w:asciiTheme="minorHAnsi" w:hAnsiTheme="minorHAnsi"/>
          <w:i/>
          <w:sz w:val="20"/>
        </w:rPr>
        <w:t xml:space="preserve"> – Registry operators will ensure that there is a mechanism for making complaints to the registry operator that the WHOIS information is inaccurate or that the domain name registration is being used to facilitate or promote malware, operation of botnets, phishing, piracy, trademark or copyright infringement, fraudulent or deceptive practices, counterfeiting or otherwise engaging in activity contrary to applicable law.</w:t>
      </w:r>
    </w:p>
    <w:p w:rsidR="00871ED4" w:rsidRPr="00871ED4" w:rsidRDefault="00871ED4" w:rsidP="00871ED4">
      <w:pPr>
        <w:pStyle w:val="Paragraphedeliste"/>
        <w:numPr>
          <w:ilvl w:val="0"/>
          <w:numId w:val="10"/>
          <w:numberingChange w:id="18" w:author="Stéphane Van Gelder" w:date="2013-05-16T10:07:00Z" w:original="%1:6:0:."/>
        </w:numPr>
        <w:spacing w:before="120" w:line="240" w:lineRule="auto"/>
        <w:contextualSpacing w:val="0"/>
        <w:rPr>
          <w:rFonts w:asciiTheme="minorHAnsi" w:hAnsiTheme="minorHAnsi"/>
          <w:i/>
          <w:sz w:val="20"/>
        </w:rPr>
      </w:pPr>
      <w:r w:rsidRPr="00871ED4">
        <w:rPr>
          <w:rFonts w:asciiTheme="minorHAnsi" w:hAnsiTheme="minorHAnsi"/>
          <w:b/>
          <w:i/>
          <w:sz w:val="20"/>
        </w:rPr>
        <w:t>Consequences</w:t>
      </w:r>
      <w:r w:rsidRPr="00871ED4">
        <w:rPr>
          <w:rFonts w:asciiTheme="minorHAnsi" w:hAnsiTheme="minorHAnsi"/>
          <w:i/>
          <w:sz w:val="20"/>
        </w:rPr>
        <w:t xml:space="preserve"> – Consistent with applicable law and any related procedures, registry operators shall ensure that there are real and immediate consequences for the demonstrated provision of false WHOIS information and violations of the requirement that the domain name should not be used in breach of applicable law; these consequences should include suspension of the domain name.</w:t>
      </w:r>
    </w:p>
    <w:p w:rsidR="00031C3D" w:rsidRDefault="00031C3D" w:rsidP="00031C3D">
      <w:pPr>
        <w:spacing w:line="240" w:lineRule="auto"/>
        <w:rPr>
          <w:rFonts w:asciiTheme="minorHAnsi" w:hAnsiTheme="minorHAnsi"/>
          <w:color w:val="FF0000"/>
        </w:rPr>
      </w:pPr>
    </w:p>
    <w:p w:rsidR="00B85ADE" w:rsidRDefault="00B85ADE" w:rsidP="00B85ADE">
      <w:pPr>
        <w:spacing w:line="240" w:lineRule="auto"/>
        <w:rPr>
          <w:rFonts w:asciiTheme="minorHAnsi" w:hAnsiTheme="minorHAnsi"/>
          <w:b/>
        </w:rPr>
      </w:pPr>
      <w:r>
        <w:rPr>
          <w:rFonts w:asciiTheme="minorHAnsi" w:hAnsiTheme="minorHAnsi"/>
          <w:b/>
        </w:rPr>
        <w:t xml:space="preserve">BC Comments on </w:t>
      </w:r>
      <w:r w:rsidRPr="00871ED4">
        <w:rPr>
          <w:rFonts w:asciiTheme="minorHAnsi" w:hAnsiTheme="minorHAnsi"/>
          <w:b/>
        </w:rPr>
        <w:t xml:space="preserve">Safeguards Applicable to all new </w:t>
      </w:r>
      <w:proofErr w:type="spellStart"/>
      <w:r w:rsidRPr="00871ED4">
        <w:rPr>
          <w:rFonts w:asciiTheme="minorHAnsi" w:hAnsiTheme="minorHAnsi"/>
          <w:b/>
        </w:rPr>
        <w:t>gTLDs</w:t>
      </w:r>
      <w:proofErr w:type="spellEnd"/>
    </w:p>
    <w:p w:rsidR="00B85ADE" w:rsidRDefault="00B85ADE" w:rsidP="00031C3D">
      <w:pPr>
        <w:spacing w:line="240" w:lineRule="auto"/>
        <w:rPr>
          <w:rFonts w:asciiTheme="minorHAnsi" w:hAnsiTheme="minorHAnsi"/>
        </w:rPr>
      </w:pPr>
    </w:p>
    <w:p w:rsidR="00031C3D" w:rsidRDefault="00871ED4" w:rsidP="00031C3D">
      <w:pPr>
        <w:spacing w:line="240" w:lineRule="auto"/>
        <w:rPr>
          <w:rFonts w:asciiTheme="minorHAnsi" w:hAnsiTheme="minorHAnsi"/>
        </w:rPr>
      </w:pPr>
      <w:r w:rsidRPr="00871ED4">
        <w:rPr>
          <w:rFonts w:asciiTheme="minorHAnsi" w:hAnsiTheme="minorHAnsi"/>
        </w:rPr>
        <w:t>The</w:t>
      </w:r>
      <w:r>
        <w:rPr>
          <w:rFonts w:asciiTheme="minorHAnsi" w:hAnsiTheme="minorHAnsi"/>
        </w:rPr>
        <w:t xml:space="preserve"> BC generally supports the six safeguards GAC has advised for all new </w:t>
      </w:r>
      <w:proofErr w:type="spellStart"/>
      <w:r>
        <w:rPr>
          <w:rFonts w:asciiTheme="minorHAnsi" w:hAnsiTheme="minorHAnsi"/>
        </w:rPr>
        <w:t>gTLDs</w:t>
      </w:r>
      <w:proofErr w:type="spellEnd"/>
      <w:r>
        <w:rPr>
          <w:rFonts w:asciiTheme="minorHAnsi" w:hAnsiTheme="minorHAnsi"/>
        </w:rPr>
        <w:t xml:space="preserve">. </w:t>
      </w:r>
      <w:r w:rsidR="00B85ADE">
        <w:rPr>
          <w:rFonts w:asciiTheme="minorHAnsi" w:hAnsiTheme="minorHAnsi"/>
        </w:rPr>
        <w:t>P</w:t>
      </w:r>
      <w:r>
        <w:rPr>
          <w:rFonts w:asciiTheme="minorHAnsi" w:hAnsiTheme="minorHAnsi"/>
        </w:rPr>
        <w:t xml:space="preserve">revious </w:t>
      </w:r>
      <w:r w:rsidR="00B85ADE">
        <w:rPr>
          <w:rFonts w:asciiTheme="minorHAnsi" w:hAnsiTheme="minorHAnsi"/>
        </w:rPr>
        <w:t xml:space="preserve">BC </w:t>
      </w:r>
      <w:r>
        <w:rPr>
          <w:rFonts w:asciiTheme="minorHAnsi" w:hAnsiTheme="minorHAnsi"/>
        </w:rPr>
        <w:t xml:space="preserve">positions and statements have frequently called for </w:t>
      </w:r>
      <w:proofErr w:type="spellStart"/>
      <w:r>
        <w:rPr>
          <w:rFonts w:asciiTheme="minorHAnsi" w:hAnsiTheme="minorHAnsi"/>
        </w:rPr>
        <w:t>Whois</w:t>
      </w:r>
      <w:proofErr w:type="spellEnd"/>
      <w:r>
        <w:rPr>
          <w:rFonts w:asciiTheme="minorHAnsi" w:hAnsiTheme="minorHAnsi"/>
        </w:rPr>
        <w:t xml:space="preserve"> verification, </w:t>
      </w:r>
      <w:r w:rsidR="00B85ADE">
        <w:rPr>
          <w:rFonts w:asciiTheme="minorHAnsi" w:hAnsiTheme="minorHAnsi"/>
        </w:rPr>
        <w:t xml:space="preserve">prevention of registration abuse, stronger compliance enforcement, and rapid suspension of domains shown to be violating </w:t>
      </w:r>
      <w:r w:rsidR="00D85101">
        <w:rPr>
          <w:rFonts w:asciiTheme="minorHAnsi" w:hAnsiTheme="minorHAnsi"/>
        </w:rPr>
        <w:t xml:space="preserve">applicable </w:t>
      </w:r>
      <w:r w:rsidR="00B85ADE">
        <w:rPr>
          <w:rFonts w:asciiTheme="minorHAnsi" w:hAnsiTheme="minorHAnsi"/>
        </w:rPr>
        <w:t xml:space="preserve">law or terms of service.  </w:t>
      </w:r>
      <w:r>
        <w:rPr>
          <w:rFonts w:asciiTheme="minorHAnsi" w:hAnsiTheme="minorHAnsi"/>
        </w:rPr>
        <w:t xml:space="preserve"> </w:t>
      </w:r>
    </w:p>
    <w:p w:rsidR="006E205B" w:rsidRDefault="006E205B" w:rsidP="006E205B">
      <w:pPr>
        <w:spacing w:line="240" w:lineRule="auto"/>
        <w:rPr>
          <w:rFonts w:asciiTheme="minorHAnsi" w:hAnsiTheme="minorHAnsi"/>
        </w:rPr>
      </w:pPr>
    </w:p>
    <w:p w:rsidR="006E205B" w:rsidRDefault="006E205B" w:rsidP="006E205B">
      <w:pPr>
        <w:spacing w:line="240" w:lineRule="auto"/>
        <w:rPr>
          <w:rFonts w:asciiTheme="minorHAnsi" w:hAnsiTheme="minorHAnsi"/>
        </w:rPr>
      </w:pPr>
      <w:r>
        <w:rPr>
          <w:rFonts w:asciiTheme="minorHAnsi" w:hAnsiTheme="minorHAnsi"/>
        </w:rPr>
        <w:t xml:space="preserve">Of the six safeguards above, the BC notes that </w:t>
      </w:r>
      <w:r w:rsidR="00D85101">
        <w:rPr>
          <w:rFonts w:asciiTheme="minorHAnsi" w:hAnsiTheme="minorHAnsi"/>
        </w:rPr>
        <w:t>many of the safeguards for</w:t>
      </w:r>
      <w:r>
        <w:rPr>
          <w:rFonts w:asciiTheme="minorHAnsi" w:hAnsiTheme="minorHAnsi"/>
        </w:rPr>
        <w:t xml:space="preserve"> </w:t>
      </w:r>
      <w:proofErr w:type="spellStart"/>
      <w:r>
        <w:rPr>
          <w:rFonts w:asciiTheme="minorHAnsi" w:hAnsiTheme="minorHAnsi"/>
        </w:rPr>
        <w:t>Whois</w:t>
      </w:r>
      <w:proofErr w:type="spellEnd"/>
      <w:r>
        <w:rPr>
          <w:rFonts w:asciiTheme="minorHAnsi" w:hAnsiTheme="minorHAnsi"/>
        </w:rPr>
        <w:t xml:space="preserve"> are already required of registrars under the final 2013 RAA (Registrar Accreditation Agreement).   The BC recommends that ICANN staff evaluate the GAC safeguards and quickly identify all elements that are</w:t>
      </w:r>
      <w:r w:rsidR="00D85101">
        <w:rPr>
          <w:rFonts w:asciiTheme="minorHAnsi" w:hAnsiTheme="minorHAnsi"/>
        </w:rPr>
        <w:t xml:space="preserve"> </w:t>
      </w:r>
      <w:r>
        <w:rPr>
          <w:rFonts w:asciiTheme="minorHAnsi" w:hAnsiTheme="minorHAnsi"/>
        </w:rPr>
        <w:t xml:space="preserve">part of the 2013 RAA required of all registrars distributing domains in new </w:t>
      </w:r>
      <w:proofErr w:type="spellStart"/>
      <w:r>
        <w:rPr>
          <w:rFonts w:asciiTheme="minorHAnsi" w:hAnsiTheme="minorHAnsi"/>
        </w:rPr>
        <w:t>gTLDs</w:t>
      </w:r>
      <w:proofErr w:type="spellEnd"/>
      <w:r>
        <w:rPr>
          <w:rFonts w:asciiTheme="minorHAnsi" w:hAnsiTheme="minorHAnsi"/>
        </w:rPr>
        <w:t>.  Any safeguards that a</w:t>
      </w:r>
      <w:r w:rsidR="00D85101">
        <w:rPr>
          <w:rFonts w:asciiTheme="minorHAnsi" w:hAnsiTheme="minorHAnsi"/>
        </w:rPr>
        <w:t>re enforced as part of the RAA should not</w:t>
      </w:r>
      <w:r>
        <w:rPr>
          <w:rFonts w:asciiTheme="minorHAnsi" w:hAnsiTheme="minorHAnsi"/>
        </w:rPr>
        <w:t xml:space="preserve"> </w:t>
      </w:r>
      <w:r w:rsidR="00D85101">
        <w:rPr>
          <w:rFonts w:asciiTheme="minorHAnsi" w:hAnsiTheme="minorHAnsi"/>
        </w:rPr>
        <w:t xml:space="preserve">be duplicated by also imposing them on </w:t>
      </w:r>
      <w:r>
        <w:rPr>
          <w:rFonts w:asciiTheme="minorHAnsi" w:hAnsiTheme="minorHAnsi"/>
        </w:rPr>
        <w:t xml:space="preserve">registries.  </w:t>
      </w:r>
    </w:p>
    <w:p w:rsidR="00B85ADE" w:rsidRDefault="00B85ADE" w:rsidP="00031C3D">
      <w:pPr>
        <w:spacing w:line="240" w:lineRule="auto"/>
        <w:rPr>
          <w:rFonts w:asciiTheme="minorHAnsi" w:hAnsiTheme="minorHAnsi"/>
        </w:rPr>
      </w:pPr>
    </w:p>
    <w:p w:rsidR="00031C3D" w:rsidRDefault="00695563" w:rsidP="00031C3D">
      <w:pPr>
        <w:spacing w:line="240" w:lineRule="auto"/>
        <w:rPr>
          <w:rFonts w:asciiTheme="minorHAnsi" w:hAnsiTheme="minorHAnsi"/>
        </w:rPr>
      </w:pPr>
      <w:r>
        <w:rPr>
          <w:rFonts w:asciiTheme="minorHAnsi" w:hAnsiTheme="minorHAnsi"/>
        </w:rPr>
        <w:t>Some</w:t>
      </w:r>
      <w:r w:rsidR="00B85ADE">
        <w:rPr>
          <w:rFonts w:asciiTheme="minorHAnsi" w:hAnsiTheme="minorHAnsi"/>
        </w:rPr>
        <w:t xml:space="preserve"> BC members worry that safeguard advice goes beyond the requirements of the </w:t>
      </w:r>
      <w:r w:rsidR="00B85ADE" w:rsidRPr="00D85101">
        <w:rPr>
          <w:rFonts w:asciiTheme="minorHAnsi" w:hAnsiTheme="minorHAnsi"/>
          <w:i/>
        </w:rPr>
        <w:t>Final Applicant Guidebook</w:t>
      </w:r>
      <w:r w:rsidR="00B85ADE">
        <w:rPr>
          <w:rFonts w:asciiTheme="minorHAnsi" w:hAnsiTheme="minorHAnsi"/>
        </w:rPr>
        <w:t xml:space="preserve">, and should therefore be referred to </w:t>
      </w:r>
      <w:r w:rsidR="00D85101">
        <w:rPr>
          <w:rFonts w:asciiTheme="minorHAnsi" w:hAnsiTheme="minorHAnsi"/>
        </w:rPr>
        <w:t xml:space="preserve">a </w:t>
      </w:r>
      <w:r w:rsidR="00B85ADE">
        <w:rPr>
          <w:rFonts w:asciiTheme="minorHAnsi" w:hAnsiTheme="minorHAnsi"/>
        </w:rPr>
        <w:t xml:space="preserve">Policy Development Process.   But the majority of BC members note that the registry agreement has </w:t>
      </w:r>
      <w:r w:rsidR="006E205B">
        <w:rPr>
          <w:rFonts w:asciiTheme="minorHAnsi" w:hAnsiTheme="minorHAnsi"/>
        </w:rPr>
        <w:t xml:space="preserve">designed </w:t>
      </w:r>
      <w:r w:rsidR="00B85ADE">
        <w:rPr>
          <w:rFonts w:asciiTheme="minorHAnsi" w:hAnsiTheme="minorHAnsi"/>
        </w:rPr>
        <w:t xml:space="preserve">a </w:t>
      </w:r>
      <w:r w:rsidR="00D85101">
        <w:rPr>
          <w:rFonts w:asciiTheme="minorHAnsi" w:hAnsiTheme="minorHAnsi"/>
        </w:rPr>
        <w:t>mechanism</w:t>
      </w:r>
      <w:r w:rsidR="00B85ADE">
        <w:rPr>
          <w:rFonts w:asciiTheme="minorHAnsi" w:hAnsiTheme="minorHAnsi"/>
        </w:rPr>
        <w:t xml:space="preserve"> </w:t>
      </w:r>
      <w:r w:rsidR="005525CE">
        <w:rPr>
          <w:rFonts w:asciiTheme="minorHAnsi" w:hAnsiTheme="minorHAnsi"/>
        </w:rPr>
        <w:t>—</w:t>
      </w:r>
      <w:r w:rsidR="00B72334">
        <w:rPr>
          <w:rFonts w:asciiTheme="minorHAnsi" w:hAnsiTheme="minorHAnsi"/>
        </w:rPr>
        <w:t xml:space="preserve">in </w:t>
      </w:r>
      <w:r w:rsidR="005525CE" w:rsidRPr="00B72334">
        <w:rPr>
          <w:rFonts w:asciiTheme="minorHAnsi" w:hAnsiTheme="minorHAnsi"/>
          <w:i/>
        </w:rPr>
        <w:t xml:space="preserve">Public Interest </w:t>
      </w:r>
      <w:r w:rsidR="00B72334">
        <w:rPr>
          <w:rFonts w:asciiTheme="minorHAnsi" w:hAnsiTheme="minorHAnsi"/>
          <w:i/>
        </w:rPr>
        <w:t>Commitments</w:t>
      </w:r>
      <w:r w:rsidR="005525CE">
        <w:rPr>
          <w:rFonts w:asciiTheme="minorHAnsi" w:hAnsiTheme="minorHAnsi"/>
        </w:rPr>
        <w:t xml:space="preserve"> – where applicants </w:t>
      </w:r>
      <w:r w:rsidR="00B85ADE">
        <w:rPr>
          <w:rFonts w:asciiTheme="minorHAnsi" w:hAnsiTheme="minorHAnsi"/>
        </w:rPr>
        <w:t xml:space="preserve">can </w:t>
      </w:r>
      <w:r w:rsidR="005525CE">
        <w:rPr>
          <w:rFonts w:asciiTheme="minorHAnsi" w:hAnsiTheme="minorHAnsi"/>
        </w:rPr>
        <w:t>add</w:t>
      </w:r>
      <w:r w:rsidR="00B85ADE">
        <w:rPr>
          <w:rFonts w:asciiTheme="minorHAnsi" w:hAnsiTheme="minorHAnsi"/>
        </w:rPr>
        <w:t xml:space="preserve"> </w:t>
      </w:r>
      <w:r w:rsidR="005525CE">
        <w:rPr>
          <w:rFonts w:asciiTheme="minorHAnsi" w:hAnsiTheme="minorHAnsi"/>
        </w:rPr>
        <w:t xml:space="preserve">their </w:t>
      </w:r>
      <w:r w:rsidR="00B85ADE">
        <w:rPr>
          <w:rFonts w:asciiTheme="minorHAnsi" w:hAnsiTheme="minorHAnsi"/>
        </w:rPr>
        <w:t xml:space="preserve">commitments to </w:t>
      </w:r>
      <w:r w:rsidR="00FE5887">
        <w:rPr>
          <w:rFonts w:asciiTheme="minorHAnsi" w:hAnsiTheme="minorHAnsi"/>
        </w:rPr>
        <w:t>implement</w:t>
      </w:r>
      <w:r w:rsidR="00B85ADE">
        <w:rPr>
          <w:rFonts w:asciiTheme="minorHAnsi" w:hAnsiTheme="minorHAnsi"/>
        </w:rPr>
        <w:t xml:space="preserve"> safeguards </w:t>
      </w:r>
      <w:r w:rsidR="005525CE">
        <w:rPr>
          <w:rFonts w:asciiTheme="minorHAnsi" w:hAnsiTheme="minorHAnsi"/>
        </w:rPr>
        <w:t xml:space="preserve">such as the </w:t>
      </w:r>
      <w:r w:rsidR="00B85ADE">
        <w:rPr>
          <w:rFonts w:asciiTheme="minorHAnsi" w:hAnsiTheme="minorHAnsi"/>
        </w:rPr>
        <w:t xml:space="preserve">GAC has </w:t>
      </w:r>
      <w:r w:rsidR="005525CE">
        <w:rPr>
          <w:rFonts w:asciiTheme="minorHAnsi" w:hAnsiTheme="minorHAnsi"/>
        </w:rPr>
        <w:t>called for.</w:t>
      </w:r>
      <w:r>
        <w:rPr>
          <w:rFonts w:asciiTheme="minorHAnsi" w:hAnsiTheme="minorHAnsi"/>
        </w:rPr>
        <w:t xml:space="preserve"> </w:t>
      </w:r>
      <w:r w:rsidR="005525CE">
        <w:rPr>
          <w:rFonts w:asciiTheme="minorHAnsi" w:hAnsiTheme="minorHAnsi"/>
        </w:rPr>
        <w:t xml:space="preserve">  The consequence of failing to add safeguard commitments could be objection</w:t>
      </w:r>
      <w:r w:rsidR="00D85101">
        <w:rPr>
          <w:rFonts w:asciiTheme="minorHAnsi" w:hAnsiTheme="minorHAnsi"/>
        </w:rPr>
        <w:t>s from governments or the GAC</w:t>
      </w:r>
      <w:ins w:id="19" w:author="Stéphane Van Gelder" w:date="2013-05-16T10:15:00Z">
        <w:r w:rsidR="00E12355">
          <w:rPr>
            <w:rFonts w:asciiTheme="minorHAnsi" w:hAnsiTheme="minorHAnsi"/>
          </w:rPr>
          <w:t xml:space="preserve">. The BC feels this </w:t>
        </w:r>
      </w:ins>
      <w:del w:id="20" w:author="Stéphane Van Gelder" w:date="2013-05-16T10:15:00Z">
        <w:r w:rsidR="00D85101" w:rsidDel="00E12355">
          <w:rPr>
            <w:rFonts w:asciiTheme="minorHAnsi" w:hAnsiTheme="minorHAnsi"/>
          </w:rPr>
          <w:delText xml:space="preserve">, which </w:delText>
        </w:r>
      </w:del>
      <w:r w:rsidR="006E205B">
        <w:rPr>
          <w:rFonts w:asciiTheme="minorHAnsi" w:hAnsiTheme="minorHAnsi"/>
        </w:rPr>
        <w:t xml:space="preserve">provides </w:t>
      </w:r>
      <w:del w:id="21" w:author="Stéphane Van Gelder" w:date="2013-05-16T10:15:00Z">
        <w:r w:rsidR="006E205B" w:rsidDel="00E12355">
          <w:rPr>
            <w:rFonts w:asciiTheme="minorHAnsi" w:hAnsiTheme="minorHAnsi"/>
          </w:rPr>
          <w:delText xml:space="preserve">an </w:delText>
        </w:r>
      </w:del>
      <w:ins w:id="22" w:author="Stéphane Van Gelder" w:date="2013-05-16T10:15:00Z">
        <w:r w:rsidR="00E12355">
          <w:rPr>
            <w:rFonts w:asciiTheme="minorHAnsi" w:hAnsiTheme="minorHAnsi"/>
          </w:rPr>
          <w:t>a sufficient</w:t>
        </w:r>
        <w:r w:rsidR="00E12355">
          <w:rPr>
            <w:rFonts w:asciiTheme="minorHAnsi" w:hAnsiTheme="minorHAnsi"/>
          </w:rPr>
          <w:t xml:space="preserve"> </w:t>
        </w:r>
      </w:ins>
      <w:r w:rsidR="006E205B">
        <w:rPr>
          <w:rFonts w:asciiTheme="minorHAnsi" w:hAnsiTheme="minorHAnsi"/>
        </w:rPr>
        <w:t xml:space="preserve">incentive for applicants to be responsive to GAC advice. </w:t>
      </w:r>
    </w:p>
    <w:p w:rsidR="006E205B" w:rsidRDefault="006E205B" w:rsidP="00031C3D">
      <w:pPr>
        <w:spacing w:line="240" w:lineRule="auto"/>
        <w:rPr>
          <w:rFonts w:asciiTheme="minorHAnsi" w:hAnsiTheme="minorHAnsi"/>
        </w:rPr>
      </w:pPr>
    </w:p>
    <w:p w:rsidR="006E205B" w:rsidRDefault="006E205B" w:rsidP="00031C3D">
      <w:pPr>
        <w:spacing w:line="240" w:lineRule="auto"/>
        <w:rPr>
          <w:rFonts w:asciiTheme="minorHAnsi" w:hAnsiTheme="minorHAnsi"/>
        </w:rPr>
      </w:pPr>
      <w:r>
        <w:rPr>
          <w:rFonts w:asciiTheme="minorHAnsi" w:hAnsiTheme="minorHAnsi"/>
        </w:rPr>
        <w:t xml:space="preserve">The BC </w:t>
      </w:r>
      <w:r w:rsidR="00FE5887">
        <w:rPr>
          <w:rFonts w:asciiTheme="minorHAnsi" w:hAnsiTheme="minorHAnsi"/>
        </w:rPr>
        <w:t>believes</w:t>
      </w:r>
      <w:r>
        <w:rPr>
          <w:rFonts w:asciiTheme="minorHAnsi" w:hAnsiTheme="minorHAnsi"/>
        </w:rPr>
        <w:t xml:space="preserve">, however, that it would not be ideal for each new gTLD registry to have </w:t>
      </w:r>
      <w:r w:rsidR="00D85101">
        <w:rPr>
          <w:rFonts w:asciiTheme="minorHAnsi" w:hAnsiTheme="minorHAnsi"/>
        </w:rPr>
        <w:t>widely different</w:t>
      </w:r>
      <w:r>
        <w:rPr>
          <w:rFonts w:asciiTheme="minorHAnsi" w:hAnsiTheme="minorHAnsi"/>
        </w:rPr>
        <w:t xml:space="preserve"> implementation of </w:t>
      </w:r>
      <w:r w:rsidR="00D85101">
        <w:rPr>
          <w:rFonts w:asciiTheme="minorHAnsi" w:hAnsiTheme="minorHAnsi"/>
        </w:rPr>
        <w:t xml:space="preserve">common </w:t>
      </w:r>
      <w:r>
        <w:rPr>
          <w:rFonts w:asciiTheme="minorHAnsi" w:hAnsiTheme="minorHAnsi"/>
        </w:rPr>
        <w:t xml:space="preserve">safeguards.  This diversity would be confusing for registrants and Internet users, and would </w:t>
      </w:r>
      <w:r w:rsidR="00D85101">
        <w:rPr>
          <w:rFonts w:asciiTheme="minorHAnsi" w:hAnsiTheme="minorHAnsi"/>
        </w:rPr>
        <w:t xml:space="preserve">make it </w:t>
      </w:r>
      <w:r>
        <w:rPr>
          <w:rFonts w:asciiTheme="minorHAnsi" w:hAnsiTheme="minorHAnsi"/>
        </w:rPr>
        <w:t>difficult for ICANN to exercise its contract</w:t>
      </w:r>
      <w:r w:rsidR="00D85101">
        <w:rPr>
          <w:rFonts w:asciiTheme="minorHAnsi" w:hAnsiTheme="minorHAnsi"/>
        </w:rPr>
        <w:t>ual</w:t>
      </w:r>
      <w:r>
        <w:rPr>
          <w:rFonts w:asciiTheme="minorHAnsi" w:hAnsiTheme="minorHAnsi"/>
        </w:rPr>
        <w:t xml:space="preserve"> compliance responsibilities.</w:t>
      </w:r>
    </w:p>
    <w:p w:rsidR="006E205B" w:rsidRDefault="006E205B" w:rsidP="00031C3D">
      <w:pPr>
        <w:spacing w:line="240" w:lineRule="auto"/>
        <w:rPr>
          <w:rFonts w:asciiTheme="minorHAnsi" w:hAnsiTheme="minorHAnsi"/>
        </w:rPr>
      </w:pPr>
    </w:p>
    <w:p w:rsidR="006E205B" w:rsidRDefault="006E205B" w:rsidP="00031C3D">
      <w:pPr>
        <w:spacing w:line="240" w:lineRule="auto"/>
        <w:rPr>
          <w:rFonts w:asciiTheme="minorHAnsi" w:hAnsiTheme="minorHAnsi"/>
        </w:rPr>
      </w:pPr>
      <w:r>
        <w:rPr>
          <w:rFonts w:asciiTheme="minorHAnsi" w:hAnsiTheme="minorHAnsi"/>
        </w:rPr>
        <w:t xml:space="preserve">Far better for ICANN to develop implementation specifications for </w:t>
      </w:r>
      <w:r w:rsidR="00D85101">
        <w:rPr>
          <w:rFonts w:asciiTheme="minorHAnsi" w:hAnsiTheme="minorHAnsi"/>
        </w:rPr>
        <w:t>common</w:t>
      </w:r>
      <w:r>
        <w:rPr>
          <w:rFonts w:asciiTheme="minorHAnsi" w:hAnsiTheme="minorHAnsi"/>
        </w:rPr>
        <w:t xml:space="preserve"> GAC safeguards, so that registries </w:t>
      </w:r>
      <w:del w:id="23" w:author="Stéphane Van Gelder" w:date="2013-05-16T10:16:00Z">
        <w:r w:rsidDel="00E12355">
          <w:rPr>
            <w:rFonts w:asciiTheme="minorHAnsi" w:hAnsiTheme="minorHAnsi"/>
          </w:rPr>
          <w:delText xml:space="preserve">can </w:delText>
        </w:r>
      </w:del>
      <w:ins w:id="24" w:author="Stéphane Van Gelder" w:date="2013-05-16T10:16:00Z">
        <w:r w:rsidR="00E12355">
          <w:rPr>
            <w:rFonts w:asciiTheme="minorHAnsi" w:hAnsiTheme="minorHAnsi"/>
          </w:rPr>
          <w:t>have a set of uniform specs which they can then</w:t>
        </w:r>
        <w:r w:rsidR="00E12355">
          <w:rPr>
            <w:rFonts w:asciiTheme="minorHAnsi" w:hAnsiTheme="minorHAnsi"/>
          </w:rPr>
          <w:t xml:space="preserve"> </w:t>
        </w:r>
      </w:ins>
      <w:r>
        <w:rPr>
          <w:rFonts w:asciiTheme="minorHAnsi" w:hAnsiTheme="minorHAnsi"/>
        </w:rPr>
        <w:t xml:space="preserve">voluntarily adopt </w:t>
      </w:r>
      <w:del w:id="25" w:author="Stéphane Van Gelder" w:date="2013-05-16T10:17:00Z">
        <w:r w:rsidDel="00E12355">
          <w:rPr>
            <w:rFonts w:asciiTheme="minorHAnsi" w:hAnsiTheme="minorHAnsi"/>
          </w:rPr>
          <w:delText xml:space="preserve">them </w:delText>
        </w:r>
      </w:del>
      <w:r>
        <w:rPr>
          <w:rFonts w:asciiTheme="minorHAnsi" w:hAnsiTheme="minorHAnsi"/>
        </w:rPr>
        <w:t xml:space="preserve">as part of their Public Interest Commitments.   Standardized implementation of safeguards will benefit contract parties, registrants, users, and ICANN compliance. </w:t>
      </w:r>
      <w:r w:rsidR="00FE5887">
        <w:rPr>
          <w:rFonts w:asciiTheme="minorHAnsi" w:hAnsiTheme="minorHAnsi"/>
        </w:rPr>
        <w:t xml:space="preserve">  For example, the security checks safeguard (item 3 above) </w:t>
      </w:r>
      <w:r w:rsidR="009C2F1A">
        <w:rPr>
          <w:rFonts w:asciiTheme="minorHAnsi" w:hAnsiTheme="minorHAnsi"/>
        </w:rPr>
        <w:t>could be done effectively if ICANN designates approved security scan</w:t>
      </w:r>
      <w:r w:rsidR="00D85101">
        <w:rPr>
          <w:rFonts w:asciiTheme="minorHAnsi" w:hAnsiTheme="minorHAnsi"/>
        </w:rPr>
        <w:t>ning</w:t>
      </w:r>
      <w:r w:rsidR="009C2F1A">
        <w:rPr>
          <w:rFonts w:asciiTheme="minorHAnsi" w:hAnsiTheme="minorHAnsi"/>
        </w:rPr>
        <w:t xml:space="preserve"> software or vendors that registries could use </w:t>
      </w:r>
      <w:r w:rsidR="00D85101">
        <w:rPr>
          <w:rFonts w:asciiTheme="minorHAnsi" w:hAnsiTheme="minorHAnsi"/>
        </w:rPr>
        <w:t>to fulfill</w:t>
      </w:r>
      <w:r w:rsidR="009C2F1A">
        <w:rPr>
          <w:rFonts w:asciiTheme="minorHAnsi" w:hAnsiTheme="minorHAnsi"/>
        </w:rPr>
        <w:t xml:space="preserve"> the</w:t>
      </w:r>
      <w:r w:rsidR="00D85101">
        <w:rPr>
          <w:rFonts w:asciiTheme="minorHAnsi" w:hAnsiTheme="minorHAnsi"/>
        </w:rPr>
        <w:t>ir</w:t>
      </w:r>
      <w:r w:rsidR="009C2F1A">
        <w:rPr>
          <w:rFonts w:asciiTheme="minorHAnsi" w:hAnsiTheme="minorHAnsi"/>
        </w:rPr>
        <w:t xml:space="preserve"> safeguard commitment.</w:t>
      </w:r>
      <w:r w:rsidR="00FE5887">
        <w:rPr>
          <w:rFonts w:asciiTheme="minorHAnsi" w:hAnsiTheme="minorHAnsi"/>
        </w:rPr>
        <w:t xml:space="preserve"> </w:t>
      </w:r>
    </w:p>
    <w:p w:rsidR="00742914" w:rsidRDefault="00742914" w:rsidP="00031C3D">
      <w:pPr>
        <w:spacing w:line="240" w:lineRule="auto"/>
        <w:rPr>
          <w:rFonts w:asciiTheme="minorHAnsi" w:hAnsiTheme="minorHAnsi"/>
        </w:rPr>
      </w:pPr>
    </w:p>
    <w:p w:rsidR="009162A8" w:rsidRDefault="00742914" w:rsidP="009162A8">
      <w:pPr>
        <w:spacing w:line="240" w:lineRule="auto"/>
        <w:rPr>
          <w:rFonts w:asciiTheme="minorHAnsi" w:hAnsiTheme="minorHAnsi"/>
        </w:rPr>
      </w:pPr>
      <w:r>
        <w:rPr>
          <w:rFonts w:asciiTheme="minorHAnsi" w:hAnsiTheme="minorHAnsi"/>
        </w:rPr>
        <w:t>The BC noted that “applicable law” is an undefined term that should be explicitly defined.  ICANN’s Lega</w:t>
      </w:r>
      <w:r w:rsidR="009162A8">
        <w:rPr>
          <w:rFonts w:asciiTheme="minorHAnsi" w:hAnsiTheme="minorHAnsi"/>
        </w:rPr>
        <w:t xml:space="preserve">l Department should research and recommend a definition for “applicable law” such that all stakeholders (users, registrants, contract parties, governments, law enforcement) </w:t>
      </w:r>
      <w:r w:rsidR="00DE68DF">
        <w:rPr>
          <w:rFonts w:asciiTheme="minorHAnsi" w:hAnsiTheme="minorHAnsi"/>
        </w:rPr>
        <w:t xml:space="preserve">can be informed about </w:t>
      </w:r>
      <w:r w:rsidR="009162A8">
        <w:rPr>
          <w:rFonts w:asciiTheme="minorHAnsi" w:hAnsiTheme="minorHAnsi"/>
        </w:rPr>
        <w:t>what laws apply to a registrant</w:t>
      </w:r>
      <w:r w:rsidR="00DE68DF">
        <w:rPr>
          <w:rFonts w:asciiTheme="minorHAnsi" w:hAnsiTheme="minorHAnsi"/>
        </w:rPr>
        <w:t>’s activity</w:t>
      </w:r>
      <w:r w:rsidR="009162A8">
        <w:rPr>
          <w:rFonts w:asciiTheme="minorHAnsi" w:hAnsiTheme="minorHAnsi"/>
        </w:rPr>
        <w:t xml:space="preserve">.  For instance, would the national laws of any Internet user be regarded as “applicable law” when that user visits a domain registered by </w:t>
      </w:r>
      <w:r w:rsidR="00D85101">
        <w:rPr>
          <w:rFonts w:asciiTheme="minorHAnsi" w:hAnsiTheme="minorHAnsi"/>
        </w:rPr>
        <w:t xml:space="preserve">someone </w:t>
      </w:r>
      <w:r w:rsidR="009162A8">
        <w:rPr>
          <w:rFonts w:asciiTheme="minorHAnsi" w:hAnsiTheme="minorHAnsi"/>
        </w:rPr>
        <w:t xml:space="preserve">in a </w:t>
      </w:r>
      <w:r w:rsidR="00D85101">
        <w:rPr>
          <w:rFonts w:asciiTheme="minorHAnsi" w:hAnsiTheme="minorHAnsi"/>
        </w:rPr>
        <w:t>different legal regime</w:t>
      </w:r>
      <w:r w:rsidR="009162A8">
        <w:rPr>
          <w:rFonts w:asciiTheme="minorHAnsi" w:hAnsiTheme="minorHAnsi"/>
        </w:rPr>
        <w:t>?</w:t>
      </w:r>
      <w:r w:rsidR="00DE68DF">
        <w:rPr>
          <w:rFonts w:asciiTheme="minorHAnsi" w:hAnsiTheme="minorHAnsi"/>
        </w:rPr>
        <w:t xml:space="preserve">  If that’s the case, the Terms of Service shown to registrants should certainly highlight that </w:t>
      </w:r>
      <w:r w:rsidR="00C47EDC">
        <w:rPr>
          <w:rFonts w:asciiTheme="minorHAnsi" w:hAnsiTheme="minorHAnsi"/>
        </w:rPr>
        <w:t>risk</w:t>
      </w:r>
      <w:r w:rsidR="00DE68DF">
        <w:rPr>
          <w:rFonts w:asciiTheme="minorHAnsi" w:hAnsiTheme="minorHAnsi"/>
        </w:rPr>
        <w:t xml:space="preserve"> and provide a link to </w:t>
      </w:r>
      <w:r w:rsidR="00026256">
        <w:rPr>
          <w:rFonts w:asciiTheme="minorHAnsi" w:hAnsiTheme="minorHAnsi"/>
        </w:rPr>
        <w:t xml:space="preserve">an </w:t>
      </w:r>
      <w:r w:rsidR="00DE68DF">
        <w:rPr>
          <w:rFonts w:asciiTheme="minorHAnsi" w:hAnsiTheme="minorHAnsi"/>
        </w:rPr>
        <w:t xml:space="preserve">online resource describing all </w:t>
      </w:r>
      <w:r w:rsidR="00C47EDC">
        <w:rPr>
          <w:rFonts w:asciiTheme="minorHAnsi" w:hAnsiTheme="minorHAnsi"/>
        </w:rPr>
        <w:t xml:space="preserve">applicable </w:t>
      </w:r>
      <w:r w:rsidR="00DE68DF">
        <w:rPr>
          <w:rFonts w:asciiTheme="minorHAnsi" w:hAnsiTheme="minorHAnsi"/>
        </w:rPr>
        <w:t>national laws.</w:t>
      </w:r>
    </w:p>
    <w:p w:rsidR="00093A8B" w:rsidRDefault="00093A8B" w:rsidP="009162A8">
      <w:pPr>
        <w:spacing w:line="240" w:lineRule="auto"/>
        <w:rPr>
          <w:rFonts w:asciiTheme="minorHAnsi" w:hAnsiTheme="minorHAnsi"/>
        </w:rPr>
      </w:pPr>
    </w:p>
    <w:p w:rsidR="00031C3D" w:rsidRPr="00031C3D" w:rsidRDefault="00093A8B" w:rsidP="00031C3D">
      <w:pPr>
        <w:spacing w:line="240" w:lineRule="auto"/>
        <w:rPr>
          <w:rFonts w:asciiTheme="minorHAnsi" w:hAnsiTheme="minorHAnsi"/>
          <w:color w:val="FF0000"/>
        </w:rPr>
      </w:pPr>
      <w:r>
        <w:rPr>
          <w:rFonts w:asciiTheme="minorHAnsi" w:hAnsiTheme="minorHAnsi"/>
        </w:rPr>
        <w:t xml:space="preserve">Finally, the BC recommends that ICANN develop standard procedures for suspension of domains called for in safeguard (3) Security Checks and </w:t>
      </w:r>
      <w:r w:rsidR="00026256">
        <w:rPr>
          <w:rFonts w:asciiTheme="minorHAnsi" w:hAnsiTheme="minorHAnsi"/>
        </w:rPr>
        <w:t xml:space="preserve">safeguard </w:t>
      </w:r>
      <w:r>
        <w:rPr>
          <w:rFonts w:asciiTheme="minorHAnsi" w:hAnsiTheme="minorHAnsi"/>
        </w:rPr>
        <w:t xml:space="preserve">(6) Consequences.   The goal </w:t>
      </w:r>
      <w:r w:rsidR="00026256">
        <w:rPr>
          <w:rFonts w:asciiTheme="minorHAnsi" w:hAnsiTheme="minorHAnsi"/>
        </w:rPr>
        <w:t>is</w:t>
      </w:r>
      <w:r>
        <w:rPr>
          <w:rFonts w:asciiTheme="minorHAnsi" w:hAnsiTheme="minorHAnsi"/>
        </w:rPr>
        <w:t xml:space="preserve"> to ensure that registries suspending a domain would not violate due process protections for </w:t>
      </w:r>
      <w:r w:rsidR="00572D34">
        <w:rPr>
          <w:rFonts w:asciiTheme="minorHAnsi" w:hAnsiTheme="minorHAnsi"/>
        </w:rPr>
        <w:t>registrants</w:t>
      </w:r>
      <w:r>
        <w:rPr>
          <w:rFonts w:asciiTheme="minorHAnsi" w:hAnsiTheme="minorHAnsi"/>
        </w:rPr>
        <w:t xml:space="preserve">, under whatever is determined to be applicable law for such actions. </w:t>
      </w:r>
    </w:p>
    <w:p w:rsidR="00031C3D" w:rsidRDefault="00031C3D" w:rsidP="00A32116">
      <w:pPr>
        <w:spacing w:line="240" w:lineRule="auto"/>
        <w:rPr>
          <w:rFonts w:asciiTheme="minorHAnsi" w:hAnsiTheme="minorHAnsi"/>
          <w:color w:val="FF0000"/>
        </w:rPr>
      </w:pPr>
    </w:p>
    <w:p w:rsidR="00093A8B" w:rsidRDefault="00093A8B" w:rsidP="00A32116">
      <w:pPr>
        <w:spacing w:line="240" w:lineRule="auto"/>
        <w:rPr>
          <w:rFonts w:asciiTheme="minorHAnsi" w:hAnsiTheme="minorHAnsi"/>
        </w:rPr>
      </w:pPr>
    </w:p>
    <w:p w:rsidR="00871ED4" w:rsidRDefault="00031C3D" w:rsidP="00031C3D">
      <w:pPr>
        <w:spacing w:line="240" w:lineRule="auto"/>
        <w:rPr>
          <w:rFonts w:asciiTheme="minorHAnsi" w:hAnsiTheme="minorHAnsi"/>
        </w:rPr>
      </w:pPr>
      <w:r w:rsidRPr="00871ED4">
        <w:rPr>
          <w:rFonts w:asciiTheme="minorHAnsi" w:hAnsiTheme="minorHAnsi"/>
          <w:b/>
        </w:rPr>
        <w:t xml:space="preserve">Safeguards for Category 1 </w:t>
      </w:r>
      <w:proofErr w:type="spellStart"/>
      <w:r w:rsidRPr="00871ED4">
        <w:rPr>
          <w:rFonts w:asciiTheme="minorHAnsi" w:hAnsiTheme="minorHAnsi"/>
          <w:b/>
        </w:rPr>
        <w:t>gTLDs</w:t>
      </w:r>
      <w:proofErr w:type="spellEnd"/>
      <w:r w:rsidRPr="00871ED4">
        <w:rPr>
          <w:rFonts w:asciiTheme="minorHAnsi" w:hAnsiTheme="minorHAnsi"/>
          <w:b/>
        </w:rPr>
        <w:t>: consumer protection, sensitive strings</w:t>
      </w:r>
      <w:r w:rsidR="007D5F5D">
        <w:rPr>
          <w:rFonts w:asciiTheme="minorHAnsi" w:hAnsiTheme="minorHAnsi"/>
          <w:b/>
        </w:rPr>
        <w:t>,</w:t>
      </w:r>
      <w:r w:rsidRPr="00871ED4">
        <w:rPr>
          <w:rFonts w:asciiTheme="minorHAnsi" w:hAnsiTheme="minorHAnsi"/>
          <w:b/>
        </w:rPr>
        <w:t xml:space="preserve"> and regulated markets</w:t>
      </w:r>
      <w:r w:rsidRPr="00031C3D">
        <w:rPr>
          <w:rFonts w:asciiTheme="minorHAnsi" w:hAnsiTheme="minorHAnsi"/>
        </w:rPr>
        <w:t xml:space="preserve">        </w:t>
      </w:r>
    </w:p>
    <w:p w:rsidR="0010057D" w:rsidRDefault="0010057D" w:rsidP="00987253">
      <w:pPr>
        <w:spacing w:line="240" w:lineRule="auto"/>
        <w:rPr>
          <w:rFonts w:asciiTheme="minorHAnsi" w:hAnsiTheme="minorHAnsi"/>
          <w:bCs/>
          <w:i/>
        </w:rPr>
      </w:pPr>
    </w:p>
    <w:p w:rsidR="00987253" w:rsidRPr="00987253" w:rsidRDefault="00987253" w:rsidP="00987253">
      <w:pPr>
        <w:spacing w:line="240" w:lineRule="auto"/>
        <w:rPr>
          <w:rFonts w:asciiTheme="minorHAnsi" w:hAnsiTheme="minorHAnsi"/>
          <w:i/>
        </w:rPr>
      </w:pPr>
      <w:r w:rsidRPr="00987253">
        <w:rPr>
          <w:rFonts w:asciiTheme="minorHAnsi" w:hAnsiTheme="minorHAnsi"/>
          <w:bCs/>
          <w:i/>
        </w:rPr>
        <w:t>The GAC Advises the ICANN Board:</w:t>
      </w:r>
      <w:r>
        <w:rPr>
          <w:rFonts w:asciiTheme="minorHAnsi" w:hAnsiTheme="minorHAnsi"/>
          <w:bCs/>
          <w:i/>
        </w:rPr>
        <w:t xml:space="preserve"> </w:t>
      </w:r>
      <w:r w:rsidRPr="00987253">
        <w:rPr>
          <w:rFonts w:asciiTheme="minorHAnsi" w:hAnsiTheme="minorHAnsi"/>
          <w:i/>
        </w:rPr>
        <w:t xml:space="preserve"> Strings that are linked to regulated or professional sectors should operate in a way that is consistent with applicable laws. These strings are likely to invoke a level of implied trust from consumers, and carry higher levels of risk associated with consumer harm. The following safeguards should apply to strings that are related to these sectors:</w:t>
      </w:r>
    </w:p>
    <w:p w:rsidR="00987253" w:rsidRPr="00987253" w:rsidRDefault="00987253" w:rsidP="00987253">
      <w:pPr>
        <w:spacing w:before="120" w:line="240" w:lineRule="auto"/>
        <w:ind w:left="720"/>
        <w:rPr>
          <w:rFonts w:asciiTheme="minorHAnsi" w:hAnsiTheme="minorHAnsi"/>
          <w:i/>
        </w:rPr>
      </w:pPr>
      <w:r w:rsidRPr="00987253">
        <w:rPr>
          <w:rFonts w:asciiTheme="minorHAnsi" w:hAnsiTheme="minorHAnsi"/>
          <w:i/>
        </w:rPr>
        <w:t>1. Registry operator will include in its acceptable use policy that registrants comply with all applicable laws, including those that relate to privacy, data collection, consumer protection (including in relation to misleading and deceptive conduct), fair lending, debt collection, organic farming, disclosure of data, and financial disclosures.</w:t>
      </w:r>
    </w:p>
    <w:p w:rsidR="00987253" w:rsidRPr="00987253" w:rsidRDefault="00987253" w:rsidP="00987253">
      <w:pPr>
        <w:spacing w:before="120" w:line="240" w:lineRule="auto"/>
        <w:ind w:left="720"/>
        <w:rPr>
          <w:rFonts w:asciiTheme="minorHAnsi" w:hAnsiTheme="minorHAnsi"/>
          <w:i/>
        </w:rPr>
      </w:pPr>
      <w:r w:rsidRPr="00987253">
        <w:rPr>
          <w:rFonts w:asciiTheme="minorHAnsi" w:hAnsiTheme="minorHAnsi"/>
          <w:i/>
        </w:rPr>
        <w:t>2. Registry operators will require registrars at the time of registration to notify registrants of this requirement.</w:t>
      </w:r>
    </w:p>
    <w:p w:rsidR="00987253" w:rsidRPr="00987253" w:rsidRDefault="00987253" w:rsidP="00987253">
      <w:pPr>
        <w:spacing w:before="120" w:line="240" w:lineRule="auto"/>
        <w:ind w:left="720"/>
        <w:rPr>
          <w:rFonts w:asciiTheme="minorHAnsi" w:hAnsiTheme="minorHAnsi"/>
          <w:i/>
        </w:rPr>
      </w:pPr>
      <w:r w:rsidRPr="00987253">
        <w:rPr>
          <w:rFonts w:asciiTheme="minorHAnsi" w:hAnsiTheme="minorHAnsi"/>
          <w:i/>
        </w:rPr>
        <w:t>3. Registry operators will require that registrants who collect and maintain sensitive health and financial data implement reasonable and appropriate security measures commensurate with the offering of those services, as defined by applicable law and recognized industry standards.</w:t>
      </w:r>
    </w:p>
    <w:p w:rsidR="00987253" w:rsidRPr="00987253" w:rsidRDefault="00987253" w:rsidP="00987253">
      <w:pPr>
        <w:spacing w:before="120" w:line="240" w:lineRule="auto"/>
        <w:ind w:left="720"/>
        <w:rPr>
          <w:rFonts w:asciiTheme="minorHAnsi" w:hAnsiTheme="minorHAnsi"/>
          <w:i/>
        </w:rPr>
      </w:pPr>
      <w:r w:rsidRPr="00987253">
        <w:rPr>
          <w:rFonts w:asciiTheme="minorHAnsi" w:hAnsiTheme="minorHAnsi"/>
          <w:i/>
        </w:rPr>
        <w:t>4. Establish a working relationship with the relevant regulatory, or industry self-­‐regulatory, bodies, including developing a strategy to mitigate as much as possible the risks of fraudulent, and other illegal, activities.</w:t>
      </w:r>
    </w:p>
    <w:p w:rsidR="00031C3D" w:rsidRPr="00987253" w:rsidRDefault="00987253" w:rsidP="00987253">
      <w:pPr>
        <w:spacing w:before="120" w:line="240" w:lineRule="auto"/>
        <w:ind w:left="720"/>
        <w:rPr>
          <w:rFonts w:asciiTheme="minorHAnsi" w:hAnsiTheme="minorHAnsi"/>
          <w:i/>
        </w:rPr>
      </w:pPr>
      <w:r w:rsidRPr="00987253">
        <w:rPr>
          <w:rFonts w:asciiTheme="minorHAnsi" w:hAnsiTheme="minorHAnsi"/>
          <w:i/>
        </w:rPr>
        <w:t>5. Registrants must be required by the registry operators to notify to</w:t>
      </w:r>
      <w:r w:rsidR="003D14B7">
        <w:rPr>
          <w:rFonts w:asciiTheme="minorHAnsi" w:hAnsiTheme="minorHAnsi"/>
          <w:i/>
        </w:rPr>
        <w:t xml:space="preserve"> them a single point of </w:t>
      </w:r>
      <w:proofErr w:type="gramStart"/>
      <w:r w:rsidR="003D14B7">
        <w:rPr>
          <w:rFonts w:asciiTheme="minorHAnsi" w:hAnsiTheme="minorHAnsi"/>
          <w:i/>
        </w:rPr>
        <w:t xml:space="preserve">contact </w:t>
      </w:r>
      <w:r w:rsidRPr="00987253">
        <w:rPr>
          <w:rFonts w:asciiTheme="minorHAnsi" w:hAnsiTheme="minorHAnsi"/>
          <w:i/>
        </w:rPr>
        <w:t>which</w:t>
      </w:r>
      <w:proofErr w:type="gramEnd"/>
      <w:r w:rsidRPr="00987253">
        <w:rPr>
          <w:rFonts w:asciiTheme="minorHAnsi" w:hAnsiTheme="minorHAnsi"/>
          <w:i/>
        </w:rPr>
        <w:t xml:space="preserve"> must be kept up-­‐to-­‐date, for the notification of complaints or reports of registration abuse, as well as the contact details of the relevant regulatory, or industry self-­‐regulatory, bodies in their main place of business.</w:t>
      </w:r>
    </w:p>
    <w:p w:rsidR="00987253" w:rsidRDefault="00987253" w:rsidP="00031C3D">
      <w:pPr>
        <w:spacing w:line="240" w:lineRule="auto"/>
        <w:rPr>
          <w:rFonts w:asciiTheme="minorHAnsi" w:hAnsiTheme="minorHAnsi"/>
        </w:rPr>
      </w:pPr>
    </w:p>
    <w:p w:rsidR="00987253" w:rsidRDefault="00987253" w:rsidP="00031C3D">
      <w:pPr>
        <w:spacing w:line="240" w:lineRule="auto"/>
        <w:rPr>
          <w:rFonts w:asciiTheme="minorHAnsi" w:hAnsiTheme="minorHAnsi"/>
        </w:rPr>
      </w:pPr>
    </w:p>
    <w:p w:rsidR="0010057D" w:rsidRDefault="0010057D" w:rsidP="0010057D">
      <w:pPr>
        <w:spacing w:line="240" w:lineRule="auto"/>
        <w:rPr>
          <w:rFonts w:asciiTheme="minorHAnsi" w:hAnsiTheme="minorHAnsi"/>
          <w:b/>
        </w:rPr>
      </w:pPr>
      <w:r>
        <w:rPr>
          <w:rFonts w:asciiTheme="minorHAnsi" w:hAnsiTheme="minorHAnsi"/>
          <w:b/>
        </w:rPr>
        <w:t xml:space="preserve">BC Comments on </w:t>
      </w:r>
      <w:r w:rsidRPr="00871ED4">
        <w:rPr>
          <w:rFonts w:asciiTheme="minorHAnsi" w:hAnsiTheme="minorHAnsi"/>
          <w:b/>
        </w:rPr>
        <w:t xml:space="preserve">Safeguards Applicable to </w:t>
      </w:r>
      <w:r>
        <w:rPr>
          <w:rFonts w:asciiTheme="minorHAnsi" w:hAnsiTheme="minorHAnsi"/>
          <w:b/>
        </w:rPr>
        <w:t>Categ</w:t>
      </w:r>
      <w:r w:rsidR="007D5F5D">
        <w:rPr>
          <w:rFonts w:asciiTheme="minorHAnsi" w:hAnsiTheme="minorHAnsi"/>
          <w:b/>
        </w:rPr>
        <w:t>ory</w:t>
      </w:r>
      <w:r>
        <w:rPr>
          <w:rFonts w:asciiTheme="minorHAnsi" w:hAnsiTheme="minorHAnsi"/>
          <w:b/>
        </w:rPr>
        <w:t xml:space="preserve"> 1 </w:t>
      </w:r>
      <w:r w:rsidRPr="00871ED4">
        <w:rPr>
          <w:rFonts w:asciiTheme="minorHAnsi" w:hAnsiTheme="minorHAnsi"/>
          <w:b/>
        </w:rPr>
        <w:t>TLDs</w:t>
      </w:r>
    </w:p>
    <w:p w:rsidR="0010057D" w:rsidRDefault="0010057D" w:rsidP="0010057D">
      <w:pPr>
        <w:spacing w:line="240" w:lineRule="auto"/>
        <w:rPr>
          <w:rFonts w:asciiTheme="minorHAnsi" w:hAnsiTheme="minorHAnsi"/>
        </w:rPr>
      </w:pPr>
    </w:p>
    <w:p w:rsidR="007D5F5D" w:rsidRDefault="007D5F5D" w:rsidP="0010057D">
      <w:pPr>
        <w:spacing w:line="240" w:lineRule="auto"/>
        <w:rPr>
          <w:rFonts w:asciiTheme="minorHAnsi" w:hAnsiTheme="minorHAnsi"/>
        </w:rPr>
      </w:pPr>
      <w:r>
        <w:rPr>
          <w:rFonts w:asciiTheme="minorHAnsi" w:hAnsiTheme="minorHAnsi"/>
        </w:rPr>
        <w:t xml:space="preserve">The BC generally supports the five safeguards listed above for TLDs targeting areas of </w:t>
      </w:r>
      <w:r w:rsidRPr="007D5F5D">
        <w:rPr>
          <w:rFonts w:asciiTheme="minorHAnsi" w:hAnsiTheme="minorHAnsi"/>
        </w:rPr>
        <w:t>consumer protection, sensitive strings</w:t>
      </w:r>
      <w:r>
        <w:rPr>
          <w:rFonts w:asciiTheme="minorHAnsi" w:hAnsiTheme="minorHAnsi"/>
        </w:rPr>
        <w:t xml:space="preserve">, and regulated markets.  </w:t>
      </w:r>
      <w:r w:rsidR="003D14B7">
        <w:rPr>
          <w:rFonts w:asciiTheme="minorHAnsi" w:hAnsiTheme="minorHAnsi"/>
        </w:rPr>
        <w:t xml:space="preserve"> </w:t>
      </w:r>
    </w:p>
    <w:p w:rsidR="003D14B7" w:rsidRDefault="003D14B7" w:rsidP="0010057D">
      <w:pPr>
        <w:spacing w:line="240" w:lineRule="auto"/>
        <w:rPr>
          <w:rFonts w:asciiTheme="minorHAnsi" w:hAnsiTheme="minorHAnsi"/>
        </w:rPr>
      </w:pPr>
    </w:p>
    <w:p w:rsidR="00E65588" w:rsidRDefault="003D14B7" w:rsidP="0010057D">
      <w:pPr>
        <w:spacing w:line="240" w:lineRule="auto"/>
        <w:rPr>
          <w:rFonts w:asciiTheme="minorHAnsi" w:hAnsiTheme="minorHAnsi"/>
        </w:rPr>
      </w:pPr>
      <w:r>
        <w:rPr>
          <w:rFonts w:asciiTheme="minorHAnsi" w:hAnsiTheme="minorHAnsi"/>
        </w:rPr>
        <w:t xml:space="preserve">In providing that support, the BC is assuming that Safeguard (3) requires notice to be provided in registrant terms of service, describing the laws and industry standards applicable to the TLD.   </w:t>
      </w:r>
      <w:r w:rsidR="00E65588">
        <w:rPr>
          <w:rFonts w:asciiTheme="minorHAnsi" w:hAnsiTheme="minorHAnsi"/>
        </w:rPr>
        <w:t xml:space="preserve">That interpretation treats Safeguards 1, 2, and 3 as applying to appropriate disclosure and notice of terms of service/acceptable use that apply to all registrants in the TLD.   </w:t>
      </w:r>
    </w:p>
    <w:p w:rsidR="00E65588" w:rsidRDefault="00E65588" w:rsidP="0010057D">
      <w:pPr>
        <w:spacing w:line="240" w:lineRule="auto"/>
        <w:rPr>
          <w:rFonts w:asciiTheme="minorHAnsi" w:hAnsiTheme="minorHAnsi"/>
        </w:rPr>
      </w:pPr>
    </w:p>
    <w:p w:rsidR="007D5F5D" w:rsidRPr="0010057D" w:rsidRDefault="003D14B7" w:rsidP="0010057D">
      <w:pPr>
        <w:spacing w:line="240" w:lineRule="auto"/>
        <w:rPr>
          <w:rFonts w:asciiTheme="minorHAnsi" w:hAnsiTheme="minorHAnsi"/>
        </w:rPr>
      </w:pPr>
      <w:r>
        <w:rPr>
          <w:rFonts w:asciiTheme="minorHAnsi" w:hAnsiTheme="minorHAnsi"/>
        </w:rPr>
        <w:t xml:space="preserve">The BC would not support a requirement for registries to monitor security practices within each registrant’s website and data operations.   </w:t>
      </w:r>
      <w:r w:rsidR="00E65588">
        <w:rPr>
          <w:rFonts w:asciiTheme="minorHAnsi" w:hAnsiTheme="minorHAnsi"/>
        </w:rPr>
        <w:t xml:space="preserve">If a registry wanted to undertake that obligation—in satisfaction of GAC or government objections—it could </w:t>
      </w:r>
      <w:r w:rsidR="00026256">
        <w:rPr>
          <w:rFonts w:asciiTheme="minorHAnsi" w:hAnsiTheme="minorHAnsi"/>
        </w:rPr>
        <w:t>add that obligation to</w:t>
      </w:r>
      <w:r w:rsidR="00E65588">
        <w:rPr>
          <w:rFonts w:asciiTheme="minorHAnsi" w:hAnsiTheme="minorHAnsi"/>
        </w:rPr>
        <w:t xml:space="preserve"> the </w:t>
      </w:r>
      <w:r w:rsidR="00E65588" w:rsidRPr="00E65588">
        <w:rPr>
          <w:rFonts w:asciiTheme="minorHAnsi" w:hAnsiTheme="minorHAnsi"/>
          <w:i/>
        </w:rPr>
        <w:t>Public Interest Commitments</w:t>
      </w:r>
      <w:r w:rsidR="00E65588">
        <w:rPr>
          <w:rFonts w:asciiTheme="minorHAnsi" w:hAnsiTheme="minorHAnsi"/>
        </w:rPr>
        <w:t xml:space="preserve"> of its registry agreement</w:t>
      </w:r>
      <w:r w:rsidR="00026256">
        <w:rPr>
          <w:rFonts w:asciiTheme="minorHAnsi" w:hAnsiTheme="minorHAnsi"/>
        </w:rPr>
        <w:t xml:space="preserve">.   </w:t>
      </w:r>
      <w:r w:rsidR="00E65588">
        <w:rPr>
          <w:rFonts w:asciiTheme="minorHAnsi" w:hAnsiTheme="minorHAnsi"/>
        </w:rPr>
        <w:t xml:space="preserve">ICANN would therefore be responsible for compliance enforcement. </w:t>
      </w:r>
    </w:p>
    <w:p w:rsidR="00031C3D" w:rsidRPr="00031C3D" w:rsidRDefault="00031C3D" w:rsidP="00031C3D">
      <w:pPr>
        <w:spacing w:line="240" w:lineRule="auto"/>
        <w:rPr>
          <w:rFonts w:asciiTheme="minorHAnsi" w:hAnsiTheme="minorHAnsi"/>
          <w:color w:val="FF0000"/>
        </w:rPr>
      </w:pPr>
    </w:p>
    <w:p w:rsidR="00572D34" w:rsidRDefault="00572D34" w:rsidP="00572D34">
      <w:pPr>
        <w:spacing w:line="240" w:lineRule="auto"/>
        <w:rPr>
          <w:rFonts w:asciiTheme="minorHAnsi" w:hAnsiTheme="minorHAnsi"/>
        </w:rPr>
      </w:pPr>
      <w:r>
        <w:rPr>
          <w:rFonts w:asciiTheme="minorHAnsi" w:hAnsiTheme="minorHAnsi"/>
        </w:rPr>
        <w:t xml:space="preserve">Safeguards (1) and (3) above raise the same concern about “applicable laws” that was noted </w:t>
      </w:r>
      <w:r w:rsidR="00026256">
        <w:rPr>
          <w:rFonts w:asciiTheme="minorHAnsi" w:hAnsiTheme="minorHAnsi"/>
        </w:rPr>
        <w:t>earlier</w:t>
      </w:r>
      <w:r>
        <w:rPr>
          <w:rFonts w:asciiTheme="minorHAnsi" w:hAnsiTheme="minorHAnsi"/>
        </w:rPr>
        <w:t xml:space="preserve"> regarding safeguards for </w:t>
      </w:r>
      <w:r w:rsidRPr="00572D34">
        <w:rPr>
          <w:rFonts w:asciiTheme="minorHAnsi" w:hAnsiTheme="minorHAnsi"/>
          <w:i/>
        </w:rPr>
        <w:t>all</w:t>
      </w:r>
      <w:r>
        <w:rPr>
          <w:rFonts w:asciiTheme="minorHAnsi" w:hAnsiTheme="minorHAnsi"/>
        </w:rPr>
        <w:t xml:space="preserve"> new </w:t>
      </w:r>
      <w:proofErr w:type="spellStart"/>
      <w:r>
        <w:rPr>
          <w:rFonts w:asciiTheme="minorHAnsi" w:hAnsiTheme="minorHAnsi"/>
        </w:rPr>
        <w:t>gTLDs</w:t>
      </w:r>
      <w:proofErr w:type="spellEnd"/>
      <w:r>
        <w:rPr>
          <w:rFonts w:asciiTheme="minorHAnsi" w:hAnsiTheme="minorHAnsi"/>
        </w:rPr>
        <w:t xml:space="preserve">.  The BC recommends that ICANN’s Legal Department provide a definition for “applicable law” such that all stakeholders (users, registrants, contract parties, governments, law enforcement) can be informed about what laws apply to a registrant’s activity.  For instance, would the national laws of any Internet user be regarded as “applicable law” when that user visits a domain registered and based in a separate country?  If that’s the case, the Terms of Service shown to registrants should certainly highlight that fact and provide a link to </w:t>
      </w:r>
      <w:r w:rsidR="00026256">
        <w:rPr>
          <w:rFonts w:asciiTheme="minorHAnsi" w:hAnsiTheme="minorHAnsi"/>
        </w:rPr>
        <w:t>an online resource</w:t>
      </w:r>
      <w:r>
        <w:rPr>
          <w:rFonts w:asciiTheme="minorHAnsi" w:hAnsiTheme="minorHAnsi"/>
        </w:rPr>
        <w:t xml:space="preserve"> describing all </w:t>
      </w:r>
      <w:r w:rsidR="00026256">
        <w:rPr>
          <w:rFonts w:asciiTheme="minorHAnsi" w:hAnsiTheme="minorHAnsi"/>
        </w:rPr>
        <w:t xml:space="preserve">applicable </w:t>
      </w:r>
      <w:r>
        <w:rPr>
          <w:rFonts w:asciiTheme="minorHAnsi" w:hAnsiTheme="minorHAnsi"/>
        </w:rPr>
        <w:t>national laws.</w:t>
      </w:r>
    </w:p>
    <w:p w:rsidR="00031C3D" w:rsidRDefault="00031C3D" w:rsidP="00A32116">
      <w:pPr>
        <w:spacing w:line="240" w:lineRule="auto"/>
        <w:rPr>
          <w:rFonts w:asciiTheme="minorHAnsi" w:hAnsiTheme="minorHAnsi"/>
          <w:color w:val="FF0000"/>
        </w:rPr>
      </w:pPr>
    </w:p>
    <w:p w:rsidR="00CF78E7" w:rsidRPr="00E2451D" w:rsidRDefault="00CF78E7" w:rsidP="00CF78E7">
      <w:pPr>
        <w:spacing w:line="240" w:lineRule="auto"/>
        <w:rPr>
          <w:rFonts w:asciiTheme="minorHAnsi" w:hAnsiTheme="minorHAnsi"/>
        </w:rPr>
      </w:pPr>
      <w:r>
        <w:rPr>
          <w:rFonts w:asciiTheme="minorHAnsi" w:hAnsiTheme="minorHAnsi"/>
        </w:rPr>
        <w:t xml:space="preserve">[Ron </w:t>
      </w:r>
      <w:proofErr w:type="spellStart"/>
      <w:r>
        <w:rPr>
          <w:rFonts w:asciiTheme="minorHAnsi" w:hAnsiTheme="minorHAnsi"/>
        </w:rPr>
        <w:t>Andruff</w:t>
      </w:r>
      <w:proofErr w:type="spellEnd"/>
      <w:r>
        <w:rPr>
          <w:rFonts w:asciiTheme="minorHAnsi" w:hAnsiTheme="minorHAnsi"/>
        </w:rPr>
        <w:t>] With respect to Safeguard (4) above, t</w:t>
      </w:r>
      <w:r w:rsidRPr="00E2451D">
        <w:rPr>
          <w:rFonts w:asciiTheme="minorHAnsi" w:hAnsiTheme="minorHAnsi"/>
        </w:rPr>
        <w:t>he BC believes that working consultation with relevant regulatory and industry bodies, especially for the purpose of jointly developing harm mitigation strategies, will promote self-regulatory best practices that will further consumer disclosure and protection in the most effective and least burdensome manner.</w:t>
      </w:r>
    </w:p>
    <w:p w:rsidR="00CF78E7" w:rsidRDefault="00CF78E7" w:rsidP="00A32116">
      <w:pPr>
        <w:spacing w:line="240" w:lineRule="auto"/>
        <w:rPr>
          <w:rFonts w:asciiTheme="minorHAnsi" w:hAnsiTheme="minorHAnsi"/>
          <w:color w:val="FF0000"/>
        </w:rPr>
      </w:pPr>
    </w:p>
    <w:p w:rsidR="00A32116" w:rsidRDefault="00A32116" w:rsidP="00A32116">
      <w:pPr>
        <w:spacing w:line="240" w:lineRule="auto"/>
        <w:rPr>
          <w:rFonts w:asciiTheme="minorHAnsi" w:hAnsiTheme="minorHAnsi"/>
        </w:rPr>
      </w:pPr>
    </w:p>
    <w:p w:rsidR="00E2451D" w:rsidRPr="00E2451D" w:rsidRDefault="00E2451D" w:rsidP="00E2451D">
      <w:pPr>
        <w:spacing w:line="240" w:lineRule="auto"/>
        <w:rPr>
          <w:rFonts w:asciiTheme="minorHAnsi" w:hAnsiTheme="minorHAnsi"/>
          <w:b/>
        </w:rPr>
      </w:pPr>
      <w:r w:rsidRPr="00E2451D">
        <w:rPr>
          <w:rFonts w:asciiTheme="minorHAnsi" w:hAnsiTheme="minorHAnsi"/>
          <w:b/>
        </w:rPr>
        <w:t>Safeguards 6, 7 and 8, and on Related Advice Pertaining to Strings with Restricted Registration Policies</w:t>
      </w:r>
    </w:p>
    <w:p w:rsidR="00E2451D" w:rsidRPr="00E2451D" w:rsidRDefault="00E2451D" w:rsidP="00E2451D">
      <w:pPr>
        <w:spacing w:line="240" w:lineRule="auto"/>
        <w:rPr>
          <w:rFonts w:asciiTheme="minorHAnsi" w:hAnsiTheme="minorHAnsi"/>
        </w:rPr>
      </w:pPr>
    </w:p>
    <w:p w:rsidR="00E2451D" w:rsidRPr="00E2451D" w:rsidRDefault="00E2451D" w:rsidP="005005A2">
      <w:pPr>
        <w:spacing w:line="240" w:lineRule="auto"/>
        <w:rPr>
          <w:rFonts w:asciiTheme="minorHAnsi" w:hAnsiTheme="minorHAnsi"/>
          <w:i/>
        </w:rPr>
      </w:pPr>
      <w:r w:rsidRPr="00E2451D">
        <w:rPr>
          <w:rFonts w:asciiTheme="minorHAnsi" w:hAnsiTheme="minorHAnsi"/>
          <w:i/>
        </w:rPr>
        <w:t>The GAC further advises the Board:</w:t>
      </w:r>
      <w:r w:rsidR="005005A2">
        <w:rPr>
          <w:rFonts w:asciiTheme="minorHAnsi" w:hAnsiTheme="minorHAnsi"/>
          <w:i/>
        </w:rPr>
        <w:t xml:space="preserve">  </w:t>
      </w:r>
      <w:r w:rsidRPr="00E2451D">
        <w:rPr>
          <w:rFonts w:asciiTheme="minorHAnsi" w:hAnsiTheme="minorHAnsi"/>
          <w:i/>
        </w:rPr>
        <w:t>In addition, some of the above strings may require further targeted safeguards, to address specific risks, and to bring registry policies in line with arrangements in place offline. In particular, a limited subset of the above strings are associated with market sectors which have clear and/or regulated entry requirements (such as: financial, gambling, professional serv</w:t>
      </w:r>
      <w:r>
        <w:rPr>
          <w:rFonts w:asciiTheme="minorHAnsi" w:hAnsiTheme="minorHAnsi"/>
          <w:i/>
        </w:rPr>
        <w:t xml:space="preserve">ices, environmental, health and </w:t>
      </w:r>
      <w:r w:rsidRPr="00E2451D">
        <w:rPr>
          <w:rFonts w:asciiTheme="minorHAnsi" w:hAnsiTheme="minorHAnsi"/>
          <w:i/>
        </w:rPr>
        <w:t>fitness, corporate identifiers, and charity) in multiple jurisdictions, and the additional safeguards below should apply to some of the strings in those sectors:</w:t>
      </w:r>
      <w:r w:rsidRPr="00E2451D">
        <w:rPr>
          <w:rFonts w:asciiTheme="minorHAnsi" w:hAnsiTheme="minorHAnsi"/>
          <w:i/>
        </w:rPr>
        <w:tab/>
      </w:r>
    </w:p>
    <w:p w:rsidR="00E2451D" w:rsidRPr="00E2451D" w:rsidRDefault="00E2451D" w:rsidP="00E2451D">
      <w:pPr>
        <w:spacing w:line="240" w:lineRule="auto"/>
        <w:rPr>
          <w:rFonts w:asciiTheme="minorHAnsi" w:hAnsiTheme="minorHAnsi"/>
          <w:i/>
        </w:rPr>
      </w:pPr>
      <w:r w:rsidRPr="00E2451D">
        <w:rPr>
          <w:rFonts w:asciiTheme="minorHAnsi" w:hAnsiTheme="minorHAnsi"/>
          <w:i/>
        </w:rPr>
        <w:tab/>
      </w:r>
    </w:p>
    <w:p w:rsidR="00E2451D" w:rsidRPr="00E2451D" w:rsidRDefault="00E2451D" w:rsidP="005005A2">
      <w:pPr>
        <w:spacing w:line="240" w:lineRule="auto"/>
        <w:ind w:left="720"/>
        <w:rPr>
          <w:rFonts w:asciiTheme="minorHAnsi" w:hAnsiTheme="minorHAnsi"/>
          <w:i/>
        </w:rPr>
      </w:pPr>
      <w:r w:rsidRPr="00E2451D">
        <w:rPr>
          <w:rFonts w:asciiTheme="minorHAnsi" w:hAnsiTheme="minorHAnsi"/>
          <w:i/>
        </w:rPr>
        <w:t>6.  At the time of registration, the</w:t>
      </w:r>
      <w:r>
        <w:rPr>
          <w:rFonts w:asciiTheme="minorHAnsi" w:hAnsiTheme="minorHAnsi"/>
          <w:i/>
        </w:rPr>
        <w:t xml:space="preserve"> </w:t>
      </w:r>
      <w:r w:rsidRPr="00E2451D">
        <w:rPr>
          <w:rFonts w:asciiTheme="minorHAnsi" w:hAnsiTheme="minorHAnsi"/>
          <w:i/>
        </w:rPr>
        <w:t xml:space="preserve">registry operator must verify and validate the registrants’ </w:t>
      </w:r>
      <w:proofErr w:type="spellStart"/>
      <w:r w:rsidRPr="00E2451D">
        <w:rPr>
          <w:rFonts w:asciiTheme="minorHAnsi" w:hAnsiTheme="minorHAnsi"/>
          <w:i/>
        </w:rPr>
        <w:t>authorisations</w:t>
      </w:r>
      <w:proofErr w:type="spellEnd"/>
      <w:r w:rsidRPr="00E2451D">
        <w:rPr>
          <w:rFonts w:asciiTheme="minorHAnsi" w:hAnsiTheme="minorHAnsi"/>
          <w:i/>
        </w:rPr>
        <w:t>, charters, licenses and/or other related credentials for participation in that sector.</w:t>
      </w:r>
    </w:p>
    <w:p w:rsidR="00E2451D" w:rsidRPr="00E2451D" w:rsidRDefault="00E2451D" w:rsidP="005005A2">
      <w:pPr>
        <w:spacing w:line="240" w:lineRule="auto"/>
        <w:ind w:left="720"/>
        <w:rPr>
          <w:rFonts w:asciiTheme="minorHAnsi" w:hAnsiTheme="minorHAnsi"/>
          <w:i/>
        </w:rPr>
      </w:pPr>
      <w:r w:rsidRPr="00E2451D">
        <w:rPr>
          <w:rFonts w:asciiTheme="minorHAnsi" w:hAnsiTheme="minorHAnsi"/>
          <w:i/>
        </w:rPr>
        <w:tab/>
      </w:r>
      <w:r w:rsidRPr="00E2451D">
        <w:rPr>
          <w:rFonts w:asciiTheme="minorHAnsi" w:hAnsiTheme="minorHAnsi"/>
          <w:i/>
        </w:rPr>
        <w:tab/>
      </w:r>
    </w:p>
    <w:p w:rsidR="00E2451D" w:rsidRPr="00E2451D" w:rsidRDefault="005005A2" w:rsidP="005005A2">
      <w:pPr>
        <w:spacing w:line="240" w:lineRule="auto"/>
        <w:ind w:left="720"/>
        <w:rPr>
          <w:rFonts w:asciiTheme="minorHAnsi" w:hAnsiTheme="minorHAnsi"/>
          <w:i/>
        </w:rPr>
      </w:pPr>
      <w:r>
        <w:rPr>
          <w:rFonts w:asciiTheme="minorHAnsi" w:hAnsiTheme="minorHAnsi"/>
          <w:i/>
        </w:rPr>
        <w:t xml:space="preserve">7.  In case of doubt </w:t>
      </w:r>
      <w:r w:rsidR="00E2451D" w:rsidRPr="00E2451D">
        <w:rPr>
          <w:rFonts w:asciiTheme="minorHAnsi" w:hAnsiTheme="minorHAnsi"/>
          <w:i/>
        </w:rPr>
        <w:t>with regard to the authenticity of licenses or credentials, Registry Operators should consult with relevant national supervisory authorities,</w:t>
      </w:r>
      <w:r>
        <w:rPr>
          <w:rFonts w:asciiTheme="minorHAnsi" w:hAnsiTheme="minorHAnsi"/>
          <w:i/>
        </w:rPr>
        <w:t xml:space="preserve"> </w:t>
      </w:r>
      <w:r w:rsidR="00E2451D" w:rsidRPr="00E2451D">
        <w:rPr>
          <w:rFonts w:asciiTheme="minorHAnsi" w:hAnsiTheme="minorHAnsi"/>
          <w:i/>
        </w:rPr>
        <w:t>or their equivalents.</w:t>
      </w:r>
      <w:r w:rsidR="00E2451D" w:rsidRPr="00E2451D">
        <w:rPr>
          <w:rFonts w:asciiTheme="minorHAnsi" w:hAnsiTheme="minorHAnsi"/>
          <w:i/>
        </w:rPr>
        <w:tab/>
      </w:r>
    </w:p>
    <w:p w:rsidR="00E2451D" w:rsidRPr="00E2451D" w:rsidRDefault="00E2451D" w:rsidP="005005A2">
      <w:pPr>
        <w:spacing w:line="240" w:lineRule="auto"/>
        <w:ind w:left="720"/>
        <w:rPr>
          <w:rFonts w:asciiTheme="minorHAnsi" w:hAnsiTheme="minorHAnsi"/>
          <w:i/>
        </w:rPr>
      </w:pPr>
      <w:r w:rsidRPr="00E2451D">
        <w:rPr>
          <w:rFonts w:asciiTheme="minorHAnsi" w:hAnsiTheme="minorHAnsi"/>
          <w:i/>
        </w:rPr>
        <w:tab/>
      </w:r>
    </w:p>
    <w:p w:rsidR="00E2451D" w:rsidRPr="00E2451D" w:rsidRDefault="00E2451D" w:rsidP="005005A2">
      <w:pPr>
        <w:spacing w:line="240" w:lineRule="auto"/>
        <w:ind w:left="720"/>
        <w:rPr>
          <w:rFonts w:asciiTheme="minorHAnsi" w:hAnsiTheme="minorHAnsi"/>
          <w:i/>
        </w:rPr>
      </w:pPr>
      <w:r w:rsidRPr="00E2451D">
        <w:rPr>
          <w:rFonts w:asciiTheme="minorHAnsi" w:hAnsiTheme="minorHAnsi"/>
          <w:i/>
        </w:rPr>
        <w:t>8.  The registry operator must conduct periodic</w:t>
      </w:r>
      <w:r w:rsidRPr="00E2451D">
        <w:rPr>
          <w:rFonts w:asciiTheme="minorHAnsi" w:hAnsiTheme="minorHAnsi"/>
          <w:i/>
        </w:rPr>
        <w:tab/>
        <w:t>post-registration checks to ensure registrants’ validity</w:t>
      </w:r>
      <w:r w:rsidRPr="00E2451D">
        <w:rPr>
          <w:rFonts w:asciiTheme="minorHAnsi" w:hAnsiTheme="minorHAnsi"/>
          <w:i/>
        </w:rPr>
        <w:tab/>
        <w:t>and compliance with the above requirements in order to ensure they continue to conform to appropriate regulat</w:t>
      </w:r>
      <w:r w:rsidR="005005A2">
        <w:rPr>
          <w:rFonts w:asciiTheme="minorHAnsi" w:hAnsiTheme="minorHAnsi"/>
          <w:i/>
        </w:rPr>
        <w:t xml:space="preserve">ions and licensing requirements </w:t>
      </w:r>
      <w:r w:rsidRPr="00E2451D">
        <w:rPr>
          <w:rFonts w:asciiTheme="minorHAnsi" w:hAnsiTheme="minorHAnsi"/>
          <w:i/>
        </w:rPr>
        <w:t>and generally conduct their activities in the interests of the consumers they serve.</w:t>
      </w:r>
      <w:r w:rsidRPr="00E2451D">
        <w:rPr>
          <w:rFonts w:asciiTheme="minorHAnsi" w:hAnsiTheme="minorHAnsi"/>
          <w:i/>
        </w:rPr>
        <w:tab/>
      </w:r>
      <w:r w:rsidRPr="00E2451D">
        <w:rPr>
          <w:rFonts w:asciiTheme="minorHAnsi" w:hAnsiTheme="minorHAnsi"/>
          <w:i/>
        </w:rPr>
        <w:tab/>
      </w:r>
    </w:p>
    <w:p w:rsidR="00E2451D" w:rsidRPr="00E2451D" w:rsidRDefault="00E2451D" w:rsidP="00E2451D">
      <w:pPr>
        <w:spacing w:line="240" w:lineRule="auto"/>
        <w:rPr>
          <w:rFonts w:asciiTheme="minorHAnsi" w:hAnsiTheme="minorHAnsi"/>
        </w:rPr>
      </w:pPr>
    </w:p>
    <w:p w:rsidR="00CF78E7" w:rsidRDefault="00CF78E7" w:rsidP="00CF78E7">
      <w:pPr>
        <w:spacing w:line="240" w:lineRule="auto"/>
        <w:rPr>
          <w:rFonts w:asciiTheme="minorHAnsi" w:hAnsiTheme="minorHAnsi"/>
          <w:b/>
        </w:rPr>
      </w:pPr>
      <w:r>
        <w:rPr>
          <w:rFonts w:asciiTheme="minorHAnsi" w:hAnsiTheme="minorHAnsi"/>
          <w:b/>
        </w:rPr>
        <w:t xml:space="preserve">BC Comments on </w:t>
      </w:r>
      <w:r w:rsidRPr="00871ED4">
        <w:rPr>
          <w:rFonts w:asciiTheme="minorHAnsi" w:hAnsiTheme="minorHAnsi"/>
          <w:b/>
        </w:rPr>
        <w:t xml:space="preserve">Safeguards </w:t>
      </w:r>
      <w:r>
        <w:rPr>
          <w:rFonts w:asciiTheme="minorHAnsi" w:hAnsiTheme="minorHAnsi"/>
          <w:b/>
        </w:rPr>
        <w:t xml:space="preserve">6,7, and 8 </w:t>
      </w:r>
      <w:r w:rsidRPr="00871ED4">
        <w:rPr>
          <w:rFonts w:asciiTheme="minorHAnsi" w:hAnsiTheme="minorHAnsi"/>
          <w:b/>
        </w:rPr>
        <w:t xml:space="preserve">Applicable to </w:t>
      </w:r>
      <w:r>
        <w:rPr>
          <w:rFonts w:asciiTheme="minorHAnsi" w:hAnsiTheme="minorHAnsi"/>
          <w:b/>
        </w:rPr>
        <w:t xml:space="preserve">Category 1 </w:t>
      </w:r>
      <w:r w:rsidRPr="00871ED4">
        <w:rPr>
          <w:rFonts w:asciiTheme="minorHAnsi" w:hAnsiTheme="minorHAnsi"/>
          <w:b/>
        </w:rPr>
        <w:t>TLDs</w:t>
      </w:r>
    </w:p>
    <w:p w:rsidR="00CF78E7" w:rsidRDefault="00CF78E7" w:rsidP="00CF78E7">
      <w:pPr>
        <w:spacing w:line="240" w:lineRule="auto"/>
        <w:rPr>
          <w:rFonts w:asciiTheme="minorHAnsi" w:hAnsiTheme="minorHAnsi"/>
        </w:rPr>
      </w:pPr>
    </w:p>
    <w:p w:rsidR="00CF78E7" w:rsidRPr="00E2451D" w:rsidDel="00E12355" w:rsidRDefault="00A87965" w:rsidP="00CF78E7">
      <w:pPr>
        <w:spacing w:line="240" w:lineRule="auto"/>
        <w:rPr>
          <w:del w:id="26" w:author="Stéphane Van Gelder" w:date="2013-05-16T10:18:00Z"/>
          <w:rFonts w:asciiTheme="minorHAnsi" w:hAnsiTheme="minorHAnsi"/>
        </w:rPr>
      </w:pPr>
      <w:del w:id="27" w:author="Stéphane Van Gelder" w:date="2013-05-16T10:18:00Z">
        <w:r w:rsidDel="00E12355">
          <w:rPr>
            <w:rFonts w:asciiTheme="minorHAnsi" w:hAnsiTheme="minorHAnsi"/>
          </w:rPr>
          <w:delText xml:space="preserve">[this section </w:delText>
        </w:r>
        <w:r w:rsidR="00A24FF9" w:rsidDel="00E12355">
          <w:rPr>
            <w:rFonts w:asciiTheme="minorHAnsi" w:hAnsiTheme="minorHAnsi"/>
          </w:rPr>
          <w:delText>proposed</w:delText>
        </w:r>
        <w:r w:rsidDel="00E12355">
          <w:rPr>
            <w:rFonts w:asciiTheme="minorHAnsi" w:hAnsiTheme="minorHAnsi"/>
          </w:rPr>
          <w:delText xml:space="preserve"> by Ron Andruff] </w:delText>
        </w:r>
        <w:r w:rsidR="00CF78E7" w:rsidRPr="00E2451D" w:rsidDel="00E12355">
          <w:rPr>
            <w:rFonts w:asciiTheme="minorHAnsi" w:hAnsiTheme="minorHAnsi"/>
          </w:rPr>
          <w:delText>The BC support</w:delText>
        </w:r>
        <w:r w:rsidR="00CF78E7" w:rsidDel="00E12355">
          <w:rPr>
            <w:rFonts w:asciiTheme="minorHAnsi" w:hAnsiTheme="minorHAnsi"/>
          </w:rPr>
          <w:delText>s</w:delText>
        </w:r>
        <w:r w:rsidR="00CF78E7" w:rsidRPr="00E2451D" w:rsidDel="00E12355">
          <w:rPr>
            <w:rFonts w:asciiTheme="minorHAnsi" w:hAnsiTheme="minorHAnsi"/>
          </w:rPr>
          <w:delText xml:space="preserve"> safeguard measures </w:delText>
        </w:r>
        <w:r w:rsidR="00CF78E7" w:rsidDel="00E12355">
          <w:rPr>
            <w:rFonts w:asciiTheme="minorHAnsi" w:hAnsiTheme="minorHAnsi"/>
          </w:rPr>
          <w:delText xml:space="preserve">6,7, and 8 </w:delText>
        </w:r>
        <w:r w:rsidR="00CF78E7" w:rsidRPr="00E2451D" w:rsidDel="00E12355">
          <w:rPr>
            <w:rFonts w:asciiTheme="minorHAnsi" w:hAnsiTheme="minorHAnsi"/>
          </w:rPr>
          <w:delText>in order to allow new TLDs in these areas to proceed by showing that they meet the public interest responsibility and will implement GAC advice in a reasonable, respon</w:delText>
        </w:r>
        <w:r w:rsidR="00CF78E7" w:rsidDel="00E12355">
          <w:rPr>
            <w:rFonts w:asciiTheme="minorHAnsi" w:hAnsiTheme="minorHAnsi"/>
          </w:rPr>
          <w:delText xml:space="preserve">sible, and accountable manner. </w:delText>
        </w:r>
      </w:del>
    </w:p>
    <w:p w:rsidR="00CF78E7" w:rsidRPr="00E2451D" w:rsidRDefault="00CF78E7" w:rsidP="00CF78E7">
      <w:pPr>
        <w:spacing w:line="240" w:lineRule="auto"/>
        <w:rPr>
          <w:rFonts w:asciiTheme="minorHAnsi" w:hAnsiTheme="minorHAnsi"/>
          <w:b/>
        </w:rPr>
      </w:pPr>
    </w:p>
    <w:p w:rsidR="00E2451D" w:rsidRDefault="00E2451D" w:rsidP="00E2451D">
      <w:pPr>
        <w:spacing w:line="240" w:lineRule="auto"/>
        <w:rPr>
          <w:rFonts w:asciiTheme="minorHAnsi" w:hAnsiTheme="minorHAnsi"/>
        </w:rPr>
      </w:pPr>
      <w:r w:rsidRPr="00E2451D">
        <w:rPr>
          <w:rFonts w:asciiTheme="minorHAnsi" w:hAnsiTheme="minorHAnsi"/>
        </w:rPr>
        <w:t>The BC believes that such additional safeguards are appropriate where the string creates a reasonable expectation in the mind of the average Internet user that registrants in such string are bona fide members of a regulated industry or profession.  For example, in the financial sector</w:t>
      </w:r>
      <w:proofErr w:type="gramStart"/>
      <w:r w:rsidRPr="00E2451D">
        <w:rPr>
          <w:rFonts w:asciiTheme="minorHAnsi" w:hAnsiTheme="minorHAnsi"/>
        </w:rPr>
        <w:t>, .CASH</w:t>
      </w:r>
      <w:proofErr w:type="gramEnd"/>
      <w:r w:rsidRPr="00E2451D">
        <w:rPr>
          <w:rFonts w:asciiTheme="minorHAnsi" w:hAnsiTheme="minorHAnsi"/>
        </w:rPr>
        <w:t xml:space="preserve"> and .MARKETS would not be likely to create such reasonable expectation, but .BANK and .CREDITUNION would. In the health and fitness sector</w:t>
      </w:r>
      <w:proofErr w:type="gramStart"/>
      <w:r w:rsidRPr="00E2451D">
        <w:rPr>
          <w:rFonts w:asciiTheme="minorHAnsi" w:hAnsiTheme="minorHAnsi"/>
        </w:rPr>
        <w:t>, .DIET</w:t>
      </w:r>
      <w:proofErr w:type="gramEnd"/>
      <w:r w:rsidRPr="00E2451D">
        <w:rPr>
          <w:rFonts w:asciiTheme="minorHAnsi" w:hAnsiTheme="minorHAnsi"/>
        </w:rPr>
        <w:t xml:space="preserve"> and .FITNESS have some governmental oversight, but other strings, such as .PHARMACY, .DENTIST, .DOCTOR and .HOSPITAL will clearly create such reasonable expectations.  The </w:t>
      </w:r>
      <w:proofErr w:type="gramStart"/>
      <w:r w:rsidRPr="00E2451D">
        <w:rPr>
          <w:rFonts w:asciiTheme="minorHAnsi" w:hAnsiTheme="minorHAnsi"/>
        </w:rPr>
        <w:t xml:space="preserve">responses of applicants </w:t>
      </w:r>
      <w:r w:rsidR="00283996">
        <w:rPr>
          <w:rFonts w:asciiTheme="minorHAnsi" w:hAnsiTheme="minorHAnsi"/>
        </w:rPr>
        <w:t>could</w:t>
      </w:r>
      <w:r w:rsidRPr="00E2451D">
        <w:rPr>
          <w:rFonts w:asciiTheme="minorHAnsi" w:hAnsiTheme="minorHAnsi"/>
        </w:rPr>
        <w:t xml:space="preserve"> be guided by the level of Internet expectation and governmental oversight, in how they </w:t>
      </w:r>
      <w:r w:rsidR="00A87965">
        <w:rPr>
          <w:rFonts w:asciiTheme="minorHAnsi" w:hAnsiTheme="minorHAnsi"/>
        </w:rPr>
        <w:t xml:space="preserve">would </w:t>
      </w:r>
      <w:r w:rsidRPr="00E2451D">
        <w:rPr>
          <w:rFonts w:asciiTheme="minorHAnsi" w:hAnsiTheme="minorHAnsi"/>
        </w:rPr>
        <w:t>satisfy GAC advice</w:t>
      </w:r>
      <w:proofErr w:type="gramEnd"/>
      <w:r w:rsidRPr="00E2451D">
        <w:rPr>
          <w:rFonts w:asciiTheme="minorHAnsi" w:hAnsiTheme="minorHAnsi"/>
        </w:rPr>
        <w:t xml:space="preserve">. </w:t>
      </w:r>
    </w:p>
    <w:p w:rsidR="00E51E6B" w:rsidRDefault="00E51E6B" w:rsidP="00E2451D">
      <w:pPr>
        <w:spacing w:line="240" w:lineRule="auto"/>
        <w:rPr>
          <w:rFonts w:asciiTheme="minorHAnsi" w:hAnsiTheme="minorHAnsi"/>
        </w:rPr>
      </w:pPr>
    </w:p>
    <w:p w:rsidR="00E51E6B" w:rsidRDefault="00E51E6B" w:rsidP="00E2451D">
      <w:pPr>
        <w:spacing w:line="240" w:lineRule="auto"/>
        <w:rPr>
          <w:rFonts w:asciiTheme="minorHAnsi" w:hAnsiTheme="minorHAnsi"/>
        </w:rPr>
      </w:pPr>
      <w:r>
        <w:rPr>
          <w:rFonts w:asciiTheme="minorHAnsi" w:hAnsiTheme="minorHAnsi"/>
        </w:rPr>
        <w:t>[</w:t>
      </w:r>
      <w:proofErr w:type="gramStart"/>
      <w:r>
        <w:rPr>
          <w:rFonts w:asciiTheme="minorHAnsi" w:hAnsiTheme="minorHAnsi"/>
        </w:rPr>
        <w:t>proposed</w:t>
      </w:r>
      <w:proofErr w:type="gramEnd"/>
      <w:r>
        <w:rPr>
          <w:rFonts w:asciiTheme="minorHAnsi" w:hAnsiTheme="minorHAnsi"/>
        </w:rPr>
        <w:t xml:space="preserve"> insert by Steve DelBianco]</w:t>
      </w:r>
    </w:p>
    <w:p w:rsidR="00E51E6B" w:rsidRDefault="00E51E6B" w:rsidP="00E51E6B">
      <w:pPr>
        <w:spacing w:line="240" w:lineRule="auto"/>
        <w:rPr>
          <w:rFonts w:asciiTheme="minorHAnsi" w:hAnsiTheme="minorHAnsi"/>
        </w:rPr>
      </w:pPr>
      <w:r>
        <w:rPr>
          <w:rFonts w:asciiTheme="minorHAnsi" w:hAnsiTheme="minorHAnsi"/>
        </w:rPr>
        <w:t>The safeguards in this portion of GAC advice were for “</w:t>
      </w:r>
      <w:r w:rsidRPr="00E2451D">
        <w:rPr>
          <w:rFonts w:asciiTheme="minorHAnsi" w:hAnsiTheme="minorHAnsi"/>
          <w:i/>
        </w:rPr>
        <w:t>some of the above strings</w:t>
      </w:r>
      <w:r>
        <w:rPr>
          <w:rFonts w:asciiTheme="minorHAnsi" w:hAnsiTheme="minorHAnsi"/>
          <w:i/>
        </w:rPr>
        <w:t xml:space="preserve">”, </w:t>
      </w:r>
      <w:r>
        <w:rPr>
          <w:rFonts w:asciiTheme="minorHAnsi" w:hAnsiTheme="minorHAnsi"/>
        </w:rPr>
        <w:t xml:space="preserve">leaving open the question of which of the many categories and strings would need to validate registrant credentials or licensing.   The BC recommends that ICANN develop a list of TLDs in these categories where the string itself implies that it hosts </w:t>
      </w:r>
      <w:r w:rsidR="00283996">
        <w:rPr>
          <w:rFonts w:asciiTheme="minorHAnsi" w:hAnsiTheme="minorHAnsi"/>
        </w:rPr>
        <w:t xml:space="preserve">domains mainly for </w:t>
      </w:r>
      <w:r>
        <w:rPr>
          <w:rFonts w:asciiTheme="minorHAnsi" w:hAnsiTheme="minorHAnsi"/>
        </w:rPr>
        <w:t xml:space="preserve">regulated </w:t>
      </w:r>
      <w:r w:rsidR="00283996">
        <w:rPr>
          <w:rFonts w:asciiTheme="minorHAnsi" w:hAnsiTheme="minorHAnsi"/>
        </w:rPr>
        <w:t xml:space="preserve">entities and/or licensed professionals.  This list could be presented to the GAC, inviting GAC or governments to suggest additional strings for inclusion on the list.   </w:t>
      </w:r>
    </w:p>
    <w:p w:rsidR="00283996" w:rsidRDefault="00283996" w:rsidP="00E51E6B">
      <w:pPr>
        <w:spacing w:line="240" w:lineRule="auto"/>
        <w:rPr>
          <w:rFonts w:asciiTheme="minorHAnsi" w:hAnsiTheme="minorHAnsi"/>
        </w:rPr>
      </w:pPr>
    </w:p>
    <w:p w:rsidR="00034CAA" w:rsidRPr="0010057D" w:rsidRDefault="00283996" w:rsidP="00034CAA">
      <w:pPr>
        <w:spacing w:line="240" w:lineRule="auto"/>
        <w:rPr>
          <w:rFonts w:asciiTheme="minorHAnsi" w:hAnsiTheme="minorHAnsi"/>
        </w:rPr>
      </w:pPr>
      <w:r>
        <w:rPr>
          <w:rFonts w:asciiTheme="minorHAnsi" w:hAnsiTheme="minorHAnsi"/>
        </w:rPr>
        <w:t xml:space="preserve">Any </w:t>
      </w:r>
      <w:r w:rsidR="00034CAA">
        <w:rPr>
          <w:rFonts w:asciiTheme="minorHAnsi" w:hAnsiTheme="minorHAnsi"/>
        </w:rPr>
        <w:t xml:space="preserve">registry needing to validate registrants—whether because their string is on this list or to </w:t>
      </w:r>
      <w:proofErr w:type="gramStart"/>
      <w:r w:rsidR="00034CAA">
        <w:rPr>
          <w:rFonts w:asciiTheme="minorHAnsi" w:hAnsiTheme="minorHAnsi"/>
        </w:rPr>
        <w:t>satisfy  government</w:t>
      </w:r>
      <w:proofErr w:type="gramEnd"/>
      <w:r w:rsidR="00034CAA">
        <w:rPr>
          <w:rFonts w:asciiTheme="minorHAnsi" w:hAnsiTheme="minorHAnsi"/>
        </w:rPr>
        <w:t xml:space="preserve"> objections—could insert a validation process in the </w:t>
      </w:r>
      <w:r w:rsidR="00034CAA" w:rsidRPr="00E65588">
        <w:rPr>
          <w:rFonts w:asciiTheme="minorHAnsi" w:hAnsiTheme="minorHAnsi"/>
          <w:i/>
        </w:rPr>
        <w:t>Public Interest Commitments</w:t>
      </w:r>
      <w:r w:rsidR="00034CAA">
        <w:rPr>
          <w:rFonts w:asciiTheme="minorHAnsi" w:hAnsiTheme="minorHAnsi"/>
        </w:rPr>
        <w:t xml:space="preserve"> of its registry agreement.  At that point, ICANN would be responsible for compliance enforcement. </w:t>
      </w:r>
    </w:p>
    <w:p w:rsidR="00E51E6B" w:rsidRDefault="00283996" w:rsidP="00E51E6B">
      <w:pPr>
        <w:spacing w:line="240" w:lineRule="auto"/>
        <w:rPr>
          <w:rFonts w:asciiTheme="minorHAnsi" w:hAnsiTheme="minorHAnsi"/>
        </w:rPr>
      </w:pPr>
      <w:r>
        <w:rPr>
          <w:rFonts w:asciiTheme="minorHAnsi" w:hAnsiTheme="minorHAnsi"/>
        </w:rPr>
        <w:t>[</w:t>
      </w:r>
      <w:proofErr w:type="gramStart"/>
      <w:r>
        <w:rPr>
          <w:rFonts w:asciiTheme="minorHAnsi" w:hAnsiTheme="minorHAnsi"/>
        </w:rPr>
        <w:t>end</w:t>
      </w:r>
      <w:proofErr w:type="gramEnd"/>
      <w:r>
        <w:rPr>
          <w:rFonts w:asciiTheme="minorHAnsi" w:hAnsiTheme="minorHAnsi"/>
        </w:rPr>
        <w:t xml:space="preserve"> of S</w:t>
      </w:r>
      <w:r w:rsidR="00E51E6B">
        <w:rPr>
          <w:rFonts w:asciiTheme="minorHAnsi" w:hAnsiTheme="minorHAnsi"/>
        </w:rPr>
        <w:t>teve’s insert]</w:t>
      </w:r>
    </w:p>
    <w:p w:rsidR="00E51E6B" w:rsidRDefault="00E51E6B" w:rsidP="00E51E6B">
      <w:pPr>
        <w:spacing w:line="240" w:lineRule="auto"/>
        <w:rPr>
          <w:rFonts w:asciiTheme="minorHAnsi" w:hAnsiTheme="minorHAnsi"/>
        </w:rPr>
      </w:pPr>
    </w:p>
    <w:p w:rsidR="00E2451D" w:rsidRPr="00E2451D" w:rsidRDefault="00E2451D" w:rsidP="00E2451D">
      <w:pPr>
        <w:spacing w:line="240" w:lineRule="auto"/>
        <w:rPr>
          <w:rFonts w:asciiTheme="minorHAnsi" w:hAnsiTheme="minorHAnsi"/>
        </w:rPr>
      </w:pPr>
      <w:r w:rsidRPr="00E2451D">
        <w:rPr>
          <w:rFonts w:asciiTheme="minorHAnsi" w:hAnsiTheme="minorHAnsi"/>
        </w:rPr>
        <w:t>The aim of adopting the additional safeguards for strings connected to regulated industries is to assure that registrants are bona fide members of the regulated class and not entities that may seek domain registrations to engage in nefarious activities or th</w:t>
      </w:r>
      <w:r w:rsidR="00A87965">
        <w:rPr>
          <w:rFonts w:asciiTheme="minorHAnsi" w:hAnsiTheme="minorHAnsi"/>
        </w:rPr>
        <w:t>at take unfair</w:t>
      </w:r>
      <w:r w:rsidRPr="00E2451D">
        <w:rPr>
          <w:rFonts w:asciiTheme="minorHAnsi" w:hAnsiTheme="minorHAnsi"/>
        </w:rPr>
        <w:t xml:space="preserve"> advantage of consumer expectations </w:t>
      </w:r>
      <w:r w:rsidR="00A87965">
        <w:rPr>
          <w:rFonts w:asciiTheme="minorHAnsi" w:hAnsiTheme="minorHAnsi"/>
        </w:rPr>
        <w:t>about</w:t>
      </w:r>
      <w:r w:rsidRPr="00E2451D">
        <w:rPr>
          <w:rFonts w:asciiTheme="minorHAnsi" w:hAnsiTheme="minorHAnsi"/>
        </w:rPr>
        <w:t xml:space="preserve"> registrants in such </w:t>
      </w:r>
      <w:proofErr w:type="spellStart"/>
      <w:r w:rsidRPr="00E2451D">
        <w:rPr>
          <w:rFonts w:asciiTheme="minorHAnsi" w:hAnsiTheme="minorHAnsi"/>
        </w:rPr>
        <w:t>gTLDs</w:t>
      </w:r>
      <w:proofErr w:type="spellEnd"/>
      <w:r w:rsidRPr="00E2451D">
        <w:rPr>
          <w:rFonts w:asciiTheme="minorHAnsi" w:hAnsiTheme="minorHAnsi"/>
        </w:rPr>
        <w:t xml:space="preserve">. This would fulfill one of the most significant potential benefits for new </w:t>
      </w:r>
      <w:proofErr w:type="spellStart"/>
      <w:r w:rsidRPr="00E2451D">
        <w:rPr>
          <w:rFonts w:asciiTheme="minorHAnsi" w:hAnsiTheme="minorHAnsi"/>
        </w:rPr>
        <w:t>gTLDs</w:t>
      </w:r>
      <w:proofErr w:type="spellEnd"/>
      <w:r w:rsidRPr="00E2451D">
        <w:rPr>
          <w:rFonts w:asciiTheme="minorHAnsi" w:hAnsiTheme="minorHAnsi"/>
        </w:rPr>
        <w:t>, which is to create trusted top level name domain spaces in which consumers have greater protections against fraud and abuse</w:t>
      </w:r>
      <w:r w:rsidR="00A87965">
        <w:rPr>
          <w:rFonts w:asciiTheme="minorHAnsi" w:hAnsiTheme="minorHAnsi"/>
        </w:rPr>
        <w:t xml:space="preserve"> by registrants</w:t>
      </w:r>
      <w:r w:rsidRPr="00E2451D">
        <w:rPr>
          <w:rFonts w:asciiTheme="minorHAnsi" w:hAnsiTheme="minorHAnsi"/>
        </w:rPr>
        <w:t>.</w:t>
      </w:r>
    </w:p>
    <w:p w:rsidR="00E2451D" w:rsidRPr="00E2451D" w:rsidRDefault="00E2451D" w:rsidP="00E2451D">
      <w:pPr>
        <w:spacing w:line="240" w:lineRule="auto"/>
        <w:rPr>
          <w:rFonts w:asciiTheme="minorHAnsi" w:hAnsiTheme="minorHAnsi"/>
        </w:rPr>
      </w:pPr>
    </w:p>
    <w:p w:rsidR="00A87965" w:rsidRDefault="00E2451D" w:rsidP="00E2451D">
      <w:pPr>
        <w:spacing w:line="240" w:lineRule="auto"/>
        <w:rPr>
          <w:rFonts w:asciiTheme="minorHAnsi" w:hAnsiTheme="minorHAnsi"/>
        </w:rPr>
      </w:pPr>
      <w:r w:rsidRPr="00E2451D">
        <w:rPr>
          <w:rFonts w:asciiTheme="minorHAnsi" w:hAnsiTheme="minorHAnsi"/>
        </w:rPr>
        <w:t xml:space="preserve">The BC also believes that it would be highly beneficial for the registry operators of such strings to establish Advisory Boards consisting of a balanced, international body made up of regulators, established trade groups, consumer experts and groups who represent consumers from the affected industry or profession, with membership based on transparent and non-discriminatory criteria. </w:t>
      </w:r>
    </w:p>
    <w:p w:rsidR="00A87965" w:rsidRDefault="00A87965" w:rsidP="00E2451D">
      <w:pPr>
        <w:spacing w:line="240" w:lineRule="auto"/>
        <w:rPr>
          <w:rFonts w:asciiTheme="minorHAnsi" w:hAnsiTheme="minorHAnsi"/>
        </w:rPr>
      </w:pPr>
    </w:p>
    <w:p w:rsidR="00E2451D" w:rsidRPr="00E2451D" w:rsidRDefault="00E2451D" w:rsidP="00E2451D">
      <w:pPr>
        <w:spacing w:line="240" w:lineRule="auto"/>
        <w:rPr>
          <w:rFonts w:asciiTheme="minorHAnsi" w:hAnsiTheme="minorHAnsi"/>
        </w:rPr>
      </w:pPr>
      <w:r w:rsidRPr="00E2451D">
        <w:rPr>
          <w:rFonts w:asciiTheme="minorHAnsi" w:hAnsiTheme="minorHAnsi"/>
        </w:rPr>
        <w:t xml:space="preserve">A key responsibility of the Advisory Boards would be to establish registrant eligibility policies that adhere to applicable laws and common industry/professional practices to ensure that the Registry Operator administers access in a transparent way that does not give undue preference to any Registrars and Registrants, including itself, and does not subject Registrars or Registrants, or those they deliver services to as users, to an undue disadvantage. As the ability for a Registrant to operate in such a restricted access gTLD will likely be viewed by consumers as a demonstration of registrant validity – an ‘approved member’ of that industry/professional sector – it is particularly important to have transparent and even-handed Registrant eligibility policies to remove any possibility that managers of regulated strings may seek to create competitive disparities among potential legitimate registrants.  </w:t>
      </w:r>
    </w:p>
    <w:p w:rsidR="00E2451D" w:rsidRPr="00E2451D" w:rsidRDefault="00E2451D" w:rsidP="00E2451D">
      <w:pPr>
        <w:spacing w:line="240" w:lineRule="auto"/>
        <w:rPr>
          <w:rFonts w:asciiTheme="minorHAnsi" w:hAnsiTheme="minorHAnsi"/>
        </w:rPr>
      </w:pPr>
    </w:p>
    <w:p w:rsidR="00E2451D" w:rsidRPr="00E2451D" w:rsidRDefault="00E2451D" w:rsidP="00E2451D">
      <w:pPr>
        <w:spacing w:line="240" w:lineRule="auto"/>
        <w:rPr>
          <w:rFonts w:asciiTheme="minorHAnsi" w:hAnsiTheme="minorHAnsi"/>
        </w:rPr>
      </w:pPr>
      <w:r w:rsidRPr="00E2451D">
        <w:rPr>
          <w:rFonts w:asciiTheme="minorHAnsi" w:hAnsiTheme="minorHAnsi"/>
        </w:rPr>
        <w:t xml:space="preserve">Examples of such advisory groups exist in </w:t>
      </w:r>
      <w:proofErr w:type="spellStart"/>
      <w:r w:rsidRPr="00E2451D">
        <w:rPr>
          <w:rFonts w:asciiTheme="minorHAnsi" w:hAnsiTheme="minorHAnsi"/>
        </w:rPr>
        <w:t>gTLDs</w:t>
      </w:r>
      <w:proofErr w:type="spellEnd"/>
      <w:r w:rsidRPr="00E2451D">
        <w:rPr>
          <w:rFonts w:asciiTheme="minorHAnsi" w:hAnsiTheme="minorHAnsi"/>
        </w:rPr>
        <w:t xml:space="preserve"> today, </w:t>
      </w:r>
      <w:r w:rsidR="00A87965">
        <w:rPr>
          <w:rFonts w:asciiTheme="minorHAnsi" w:hAnsiTheme="minorHAnsi"/>
        </w:rPr>
        <w:t>such as IFFOR (</w:t>
      </w:r>
      <w:r w:rsidR="00A87965" w:rsidRPr="00A87965">
        <w:rPr>
          <w:rFonts w:asciiTheme="minorHAnsi" w:hAnsiTheme="minorHAnsi"/>
        </w:rPr>
        <w:t>International Foundation for Online Responsibility</w:t>
      </w:r>
      <w:r w:rsidR="00A87965">
        <w:rPr>
          <w:rFonts w:asciiTheme="minorHAnsi" w:hAnsiTheme="minorHAnsi"/>
        </w:rPr>
        <w:t xml:space="preserve">).  Some </w:t>
      </w:r>
      <w:r w:rsidRPr="00E2451D">
        <w:rPr>
          <w:rFonts w:asciiTheme="minorHAnsi" w:hAnsiTheme="minorHAnsi"/>
        </w:rPr>
        <w:t xml:space="preserve">country code </w:t>
      </w:r>
      <w:r w:rsidR="00A87965">
        <w:rPr>
          <w:rFonts w:asciiTheme="minorHAnsi" w:hAnsiTheme="minorHAnsi"/>
        </w:rPr>
        <w:t xml:space="preserve">TLD </w:t>
      </w:r>
      <w:r w:rsidRPr="00E2451D">
        <w:rPr>
          <w:rFonts w:asciiTheme="minorHAnsi" w:hAnsiTheme="minorHAnsi"/>
        </w:rPr>
        <w:t xml:space="preserve">operators have also established similar approaches.  The BC does not propose that ICANN itself dictate a model, but that </w:t>
      </w:r>
      <w:r w:rsidR="00A87965">
        <w:rPr>
          <w:rFonts w:asciiTheme="minorHAnsi" w:hAnsiTheme="minorHAnsi"/>
        </w:rPr>
        <w:t>registry applicants</w:t>
      </w:r>
      <w:r w:rsidRPr="00E2451D">
        <w:rPr>
          <w:rFonts w:asciiTheme="minorHAnsi" w:hAnsiTheme="minorHAnsi"/>
        </w:rPr>
        <w:t xml:space="preserve"> develop suitable approaches, based on the industry sector for their proposed registry application</w:t>
      </w:r>
      <w:r w:rsidR="00A87965">
        <w:rPr>
          <w:rFonts w:asciiTheme="minorHAnsi" w:hAnsiTheme="minorHAnsi"/>
        </w:rPr>
        <w:t>.  The proposed approach sh</w:t>
      </w:r>
      <w:r w:rsidRPr="00E2451D">
        <w:rPr>
          <w:rFonts w:asciiTheme="minorHAnsi" w:hAnsiTheme="minorHAnsi"/>
        </w:rPr>
        <w:t xml:space="preserve">ould be subject to public comment. </w:t>
      </w:r>
    </w:p>
    <w:p w:rsidR="00E2451D" w:rsidRPr="00E2451D" w:rsidRDefault="00E2451D" w:rsidP="00E2451D">
      <w:pPr>
        <w:spacing w:line="240" w:lineRule="auto"/>
        <w:rPr>
          <w:rFonts w:asciiTheme="minorHAnsi" w:hAnsiTheme="minorHAnsi"/>
        </w:rPr>
      </w:pPr>
    </w:p>
    <w:p w:rsidR="00E2451D" w:rsidRPr="00E2451D" w:rsidRDefault="00E2451D" w:rsidP="00E2451D">
      <w:pPr>
        <w:spacing w:line="240" w:lineRule="auto"/>
        <w:rPr>
          <w:rFonts w:asciiTheme="minorHAnsi" w:hAnsiTheme="minorHAnsi"/>
        </w:rPr>
      </w:pPr>
      <w:r w:rsidRPr="00E2451D">
        <w:rPr>
          <w:rFonts w:asciiTheme="minorHAnsi" w:hAnsiTheme="minorHAnsi"/>
        </w:rPr>
        <w:t>While the BC has reservations about the broad inferences that the phrase “adherence to applicable law” connotes, the BC feels that appending “and common industry/professional practices” to the aforementioned phrase would provide for those situations where national law may not have kept pace with Internet growth and development, or where it is still evolving.</w:t>
      </w:r>
    </w:p>
    <w:p w:rsidR="00E2451D" w:rsidRPr="00E2451D" w:rsidRDefault="00E2451D" w:rsidP="00E2451D">
      <w:pPr>
        <w:spacing w:line="240" w:lineRule="auto"/>
        <w:rPr>
          <w:rFonts w:asciiTheme="minorHAnsi" w:hAnsiTheme="minorHAnsi"/>
        </w:rPr>
      </w:pPr>
    </w:p>
    <w:p w:rsidR="00E2451D" w:rsidRPr="00E2451D" w:rsidRDefault="00E2451D" w:rsidP="00E2451D">
      <w:pPr>
        <w:spacing w:line="240" w:lineRule="auto"/>
        <w:rPr>
          <w:rFonts w:asciiTheme="minorHAnsi" w:hAnsiTheme="minorHAnsi"/>
        </w:rPr>
      </w:pPr>
      <w:r w:rsidRPr="00E2451D">
        <w:rPr>
          <w:rFonts w:asciiTheme="minorHAnsi" w:hAnsiTheme="minorHAnsi"/>
        </w:rPr>
        <w:t xml:space="preserve">The BC notes that initial verification and validation of domain Registrant authorization, charter, license or other relevant credentials will in most cases be performed by Registrars and not by the Registry Operator.  Typically, the Registry of record would establish such requirements for Registrars who serve their Registry and require a specific clause in a Registry/Registrar agreement.   In those processes, as well as in those instances where a Registry Operator has reasonable doubt about the Registrant’s credentials, both initial verification and validation and any additional consultation should take place with the supervisory authority for the jurisdiction in which the Registrant is domiciled in order to assure that the responsibilities imposed on Registrars and Registry operators are reasonable. </w:t>
      </w:r>
    </w:p>
    <w:p w:rsidR="00E2451D" w:rsidRPr="00E2451D" w:rsidRDefault="00E2451D" w:rsidP="00E2451D">
      <w:pPr>
        <w:spacing w:line="240" w:lineRule="auto"/>
        <w:rPr>
          <w:rFonts w:asciiTheme="minorHAnsi" w:hAnsiTheme="minorHAnsi"/>
        </w:rPr>
      </w:pPr>
    </w:p>
    <w:p w:rsidR="00E2451D" w:rsidRDefault="00E2451D" w:rsidP="00E2451D">
      <w:pPr>
        <w:spacing w:line="240" w:lineRule="auto"/>
        <w:rPr>
          <w:rFonts w:asciiTheme="minorHAnsi" w:hAnsiTheme="minorHAnsi"/>
        </w:rPr>
      </w:pPr>
      <w:r w:rsidRPr="00E2451D">
        <w:rPr>
          <w:rFonts w:asciiTheme="minorHAnsi" w:hAnsiTheme="minorHAnsi"/>
        </w:rPr>
        <w:t xml:space="preserve">The BC recommends that the </w:t>
      </w:r>
      <w:proofErr w:type="gramStart"/>
      <w:r w:rsidRPr="00E2451D">
        <w:rPr>
          <w:rFonts w:asciiTheme="minorHAnsi" w:hAnsiTheme="minorHAnsi"/>
        </w:rPr>
        <w:t>aforementioned verifications and validations be encoded in Registrant eligibility policies by the recommended Advisory Boards</w:t>
      </w:r>
      <w:proofErr w:type="gramEnd"/>
      <w:r w:rsidRPr="00E2451D">
        <w:rPr>
          <w:rFonts w:asciiTheme="minorHAnsi" w:hAnsiTheme="minorHAnsi"/>
        </w:rPr>
        <w:t xml:space="preserve">.  Applicants should develop their own for </w:t>
      </w:r>
      <w:proofErr w:type="gramStart"/>
      <w:r w:rsidRPr="00E2451D">
        <w:rPr>
          <w:rFonts w:asciiTheme="minorHAnsi" w:hAnsiTheme="minorHAnsi"/>
        </w:rPr>
        <w:t>their</w:t>
      </w:r>
      <w:proofErr w:type="gramEnd"/>
      <w:r w:rsidRPr="00E2451D">
        <w:rPr>
          <w:rFonts w:asciiTheme="minorHAnsi" w:hAnsiTheme="minorHAnsi"/>
        </w:rPr>
        <w:t xml:space="preserve"> particular application to operate a string that is identified by the GAC as being in a regulated industry sector or a sector of concern. </w:t>
      </w:r>
    </w:p>
    <w:p w:rsidR="00A87965" w:rsidRDefault="00A87965" w:rsidP="00E2451D">
      <w:pPr>
        <w:spacing w:line="240" w:lineRule="auto"/>
        <w:rPr>
          <w:rFonts w:asciiTheme="minorHAnsi" w:hAnsiTheme="minorHAnsi"/>
        </w:rPr>
      </w:pPr>
    </w:p>
    <w:p w:rsidR="00283996" w:rsidRDefault="00283996" w:rsidP="00E2451D">
      <w:pPr>
        <w:spacing w:line="240" w:lineRule="auto"/>
        <w:rPr>
          <w:rFonts w:asciiTheme="minorHAnsi" w:hAnsiTheme="minorHAnsi"/>
        </w:rPr>
      </w:pPr>
    </w:p>
    <w:p w:rsidR="00A87965" w:rsidRPr="00C62AFD" w:rsidRDefault="00A87965" w:rsidP="00E2451D">
      <w:pPr>
        <w:spacing w:line="240" w:lineRule="auto"/>
        <w:rPr>
          <w:rFonts w:asciiTheme="minorHAnsi" w:hAnsiTheme="minorHAnsi"/>
          <w:b/>
        </w:rPr>
      </w:pPr>
      <w:r w:rsidRPr="00C62AFD">
        <w:rPr>
          <w:rFonts w:asciiTheme="minorHAnsi" w:hAnsiTheme="minorHAnsi"/>
          <w:b/>
        </w:rPr>
        <w:t>Restricted Registration Policies</w:t>
      </w:r>
      <w:r w:rsidR="00C62AFD" w:rsidRPr="00C62AFD">
        <w:rPr>
          <w:rFonts w:asciiTheme="minorHAnsi" w:hAnsiTheme="minorHAnsi"/>
          <w:b/>
        </w:rPr>
        <w:t>: Exclusive Access</w:t>
      </w:r>
    </w:p>
    <w:p w:rsidR="00C62AFD" w:rsidRDefault="00C62AFD" w:rsidP="00E2451D">
      <w:pPr>
        <w:spacing w:line="240" w:lineRule="auto"/>
        <w:rPr>
          <w:rFonts w:asciiTheme="minorHAnsi" w:hAnsiTheme="minorHAnsi"/>
          <w:i/>
        </w:rPr>
      </w:pPr>
    </w:p>
    <w:p w:rsidR="00C62AFD" w:rsidRDefault="00C62AFD" w:rsidP="00E2451D">
      <w:pPr>
        <w:spacing w:line="240" w:lineRule="auto"/>
        <w:rPr>
          <w:rFonts w:asciiTheme="minorHAnsi" w:hAnsiTheme="minorHAnsi"/>
        </w:rPr>
      </w:pPr>
      <w:r w:rsidRPr="00E2451D">
        <w:rPr>
          <w:rFonts w:asciiTheme="minorHAnsi" w:hAnsiTheme="minorHAnsi"/>
          <w:i/>
        </w:rPr>
        <w:t>The GAC advises the</w:t>
      </w:r>
      <w:r>
        <w:rPr>
          <w:rFonts w:asciiTheme="minorHAnsi" w:hAnsiTheme="minorHAnsi"/>
          <w:i/>
        </w:rPr>
        <w:t xml:space="preserve"> ICANN</w:t>
      </w:r>
      <w:r w:rsidRPr="00E2451D">
        <w:rPr>
          <w:rFonts w:asciiTheme="minorHAnsi" w:hAnsiTheme="minorHAnsi"/>
          <w:i/>
        </w:rPr>
        <w:t xml:space="preserve"> Board:</w:t>
      </w:r>
      <w:r>
        <w:rPr>
          <w:rFonts w:asciiTheme="minorHAnsi" w:hAnsiTheme="minorHAnsi"/>
          <w:i/>
        </w:rPr>
        <w:t xml:space="preserve">  </w:t>
      </w:r>
      <w:r w:rsidRPr="00C62AFD">
        <w:rPr>
          <w:rFonts w:asciiTheme="minorHAnsi" w:hAnsiTheme="minorHAnsi"/>
          <w:i/>
        </w:rPr>
        <w:t>For strings representing generic terms, exclusive registry access should serve a public interest goal.</w:t>
      </w:r>
    </w:p>
    <w:p w:rsidR="0061304C" w:rsidRDefault="0061304C" w:rsidP="00E2451D">
      <w:pPr>
        <w:spacing w:line="240" w:lineRule="auto"/>
        <w:rPr>
          <w:rFonts w:asciiTheme="minorHAnsi" w:hAnsiTheme="minorHAnsi"/>
        </w:rPr>
      </w:pPr>
    </w:p>
    <w:p w:rsidR="00653A07" w:rsidRDefault="00C62AFD" w:rsidP="00E2451D">
      <w:pPr>
        <w:spacing w:line="240" w:lineRule="auto"/>
        <w:rPr>
          <w:rFonts w:asciiTheme="minorHAnsi" w:hAnsiTheme="minorHAnsi"/>
        </w:rPr>
      </w:pPr>
      <w:r w:rsidRPr="00A24FF9">
        <w:rPr>
          <w:rFonts w:asciiTheme="minorHAnsi" w:hAnsiTheme="minorHAnsi"/>
          <w:b/>
        </w:rPr>
        <w:t>BC Comment on Exclusive Access</w:t>
      </w:r>
      <w:r w:rsidR="00816848">
        <w:rPr>
          <w:rFonts w:asciiTheme="minorHAnsi" w:hAnsiTheme="minorHAnsi"/>
          <w:b/>
        </w:rPr>
        <w:t xml:space="preserve">   </w:t>
      </w:r>
      <w:r w:rsidR="00653A07">
        <w:rPr>
          <w:rFonts w:asciiTheme="minorHAnsi" w:hAnsiTheme="minorHAnsi"/>
        </w:rPr>
        <w:t>[proposed by Steve DelBianco]</w:t>
      </w:r>
    </w:p>
    <w:p w:rsidR="00816848" w:rsidRDefault="00816848" w:rsidP="00E2451D">
      <w:pPr>
        <w:spacing w:line="240" w:lineRule="auto"/>
        <w:rPr>
          <w:rFonts w:asciiTheme="minorHAnsi" w:hAnsiTheme="minorHAnsi"/>
        </w:rPr>
      </w:pPr>
    </w:p>
    <w:p w:rsidR="00327677" w:rsidRDefault="00327677" w:rsidP="00E2451D">
      <w:pPr>
        <w:spacing w:line="240" w:lineRule="auto"/>
        <w:rPr>
          <w:rFonts w:asciiTheme="minorHAnsi" w:hAnsiTheme="minorHAnsi"/>
        </w:rPr>
      </w:pPr>
      <w:r>
        <w:rPr>
          <w:rFonts w:asciiTheme="minorHAnsi" w:hAnsiTheme="minorHAnsi"/>
        </w:rPr>
        <w:t xml:space="preserve">The BC supports this advice and believes that </w:t>
      </w:r>
      <w:proofErr w:type="gramStart"/>
      <w:r>
        <w:rPr>
          <w:rFonts w:asciiTheme="minorHAnsi" w:hAnsiTheme="minorHAnsi"/>
        </w:rPr>
        <w:t xml:space="preserve">it can be satisfied by ICANN’s proposed </w:t>
      </w:r>
      <w:r w:rsidRPr="00327677">
        <w:rPr>
          <w:rFonts w:asciiTheme="minorHAnsi" w:hAnsiTheme="minorHAnsi"/>
          <w:i/>
        </w:rPr>
        <w:t>Registry Operator Code of Conduct</w:t>
      </w:r>
      <w:proofErr w:type="gramEnd"/>
      <w:r w:rsidRPr="00327677">
        <w:rPr>
          <w:rFonts w:asciiTheme="minorHAnsi" w:hAnsiTheme="minorHAnsi"/>
        </w:rPr>
        <w:t>, with some needed clarification on</w:t>
      </w:r>
      <w:r>
        <w:rPr>
          <w:rFonts w:asciiTheme="minorHAnsi" w:hAnsiTheme="minorHAnsi"/>
          <w:i/>
        </w:rPr>
        <w:t xml:space="preserve"> </w:t>
      </w:r>
      <w:r>
        <w:rPr>
          <w:rFonts w:asciiTheme="minorHAnsi" w:hAnsiTheme="minorHAnsi"/>
        </w:rPr>
        <w:t>process and criteria for obtaining exemption</w:t>
      </w:r>
      <w:r w:rsidR="00026256">
        <w:rPr>
          <w:rFonts w:asciiTheme="minorHAnsi" w:hAnsiTheme="minorHAnsi"/>
        </w:rPr>
        <w:t>s</w:t>
      </w:r>
      <w:r>
        <w:rPr>
          <w:rFonts w:asciiTheme="minorHAnsi" w:hAnsiTheme="minorHAnsi"/>
        </w:rPr>
        <w:t xml:space="preserve"> consistent with the public interest.  </w:t>
      </w:r>
    </w:p>
    <w:p w:rsidR="00327677" w:rsidRDefault="00327677" w:rsidP="00E2451D">
      <w:pPr>
        <w:spacing w:line="240" w:lineRule="auto"/>
        <w:rPr>
          <w:rFonts w:asciiTheme="minorHAnsi" w:hAnsiTheme="minorHAnsi"/>
        </w:rPr>
      </w:pPr>
    </w:p>
    <w:p w:rsidR="00653A07" w:rsidRDefault="00C65BC0" w:rsidP="00E2451D">
      <w:pPr>
        <w:spacing w:line="240" w:lineRule="auto"/>
        <w:rPr>
          <w:rFonts w:asciiTheme="minorHAnsi" w:hAnsiTheme="minorHAnsi"/>
        </w:rPr>
      </w:pPr>
      <w:r>
        <w:rPr>
          <w:rFonts w:asciiTheme="minorHAnsi" w:hAnsiTheme="minorHAnsi"/>
        </w:rPr>
        <w:t xml:space="preserve">In public comments on “Closed Generic TLDs” in March-2013, the BC re-iterated prior positions supporting sponsored and community TLDs and flexibility for single-registrant TLDs to control domain names </w:t>
      </w:r>
      <w:r w:rsidR="00653A07">
        <w:rPr>
          <w:rFonts w:asciiTheme="minorHAnsi" w:hAnsiTheme="minorHAnsi"/>
        </w:rPr>
        <w:t xml:space="preserve">and bypass use of all registrars. </w:t>
      </w:r>
    </w:p>
    <w:p w:rsidR="00653A07" w:rsidRDefault="00653A07" w:rsidP="00E2451D">
      <w:pPr>
        <w:spacing w:line="240" w:lineRule="auto"/>
        <w:rPr>
          <w:rFonts w:asciiTheme="minorHAnsi" w:hAnsiTheme="minorHAnsi"/>
        </w:rPr>
      </w:pPr>
    </w:p>
    <w:p w:rsidR="00653A07" w:rsidRDefault="00653A07" w:rsidP="00E2451D">
      <w:pPr>
        <w:spacing w:line="240" w:lineRule="auto"/>
        <w:rPr>
          <w:rFonts w:asciiTheme="minorHAnsi" w:hAnsiTheme="minorHAnsi"/>
        </w:rPr>
      </w:pPr>
      <w:r>
        <w:rPr>
          <w:rFonts w:asciiTheme="minorHAnsi" w:hAnsiTheme="minorHAnsi"/>
        </w:rPr>
        <w:t xml:space="preserve">As part of its March-2013 comments the BC took no position on whether single-registrant TLDs should seek exemptions to the </w:t>
      </w:r>
      <w:r w:rsidRPr="00816848">
        <w:rPr>
          <w:rFonts w:asciiTheme="minorHAnsi" w:hAnsiTheme="minorHAnsi"/>
          <w:i/>
        </w:rPr>
        <w:t xml:space="preserve">Registry </w:t>
      </w:r>
      <w:r w:rsidR="00816848" w:rsidRPr="00816848">
        <w:rPr>
          <w:rFonts w:asciiTheme="minorHAnsi" w:hAnsiTheme="minorHAnsi"/>
          <w:i/>
        </w:rPr>
        <w:t xml:space="preserve">Operator </w:t>
      </w:r>
      <w:r w:rsidRPr="00653A07">
        <w:rPr>
          <w:rFonts w:asciiTheme="minorHAnsi" w:hAnsiTheme="minorHAnsi"/>
          <w:i/>
        </w:rPr>
        <w:t>Code of Conduct</w:t>
      </w:r>
      <w:r>
        <w:rPr>
          <w:rFonts w:asciiTheme="minorHAnsi" w:hAnsiTheme="minorHAnsi"/>
        </w:rPr>
        <w:t xml:space="preserve"> in order to register its own domain names.  At the time, the </w:t>
      </w:r>
      <w:r w:rsidRPr="00653A07">
        <w:rPr>
          <w:rFonts w:asciiTheme="minorHAnsi" w:hAnsiTheme="minorHAnsi"/>
          <w:i/>
        </w:rPr>
        <w:t>Code of Conduct</w:t>
      </w:r>
      <w:r>
        <w:rPr>
          <w:rFonts w:asciiTheme="minorHAnsi" w:hAnsiTheme="minorHAnsi"/>
        </w:rPr>
        <w:t xml:space="preserve"> included an exception allowing registration of names “</w:t>
      </w:r>
      <w:r w:rsidRPr="00653A07">
        <w:rPr>
          <w:rFonts w:asciiTheme="minorHAnsi" w:hAnsiTheme="minorHAnsi"/>
          <w:i/>
        </w:rPr>
        <w:t>that are reasonably necessary for the management, operations, and purpose of the TLD.</w:t>
      </w:r>
      <w:r>
        <w:rPr>
          <w:rFonts w:asciiTheme="minorHAnsi" w:hAnsiTheme="minorHAnsi"/>
        </w:rPr>
        <w:t>”</w:t>
      </w:r>
    </w:p>
    <w:p w:rsidR="00653A07" w:rsidRDefault="00653A07" w:rsidP="00E2451D">
      <w:pPr>
        <w:spacing w:line="240" w:lineRule="auto"/>
        <w:rPr>
          <w:rFonts w:asciiTheme="minorHAnsi" w:hAnsiTheme="minorHAnsi"/>
        </w:rPr>
      </w:pPr>
    </w:p>
    <w:p w:rsidR="00C65BC0" w:rsidRDefault="00653A07" w:rsidP="00E2451D">
      <w:pPr>
        <w:spacing w:line="240" w:lineRule="auto"/>
        <w:rPr>
          <w:rFonts w:asciiTheme="minorHAnsi" w:hAnsiTheme="minorHAnsi"/>
        </w:rPr>
      </w:pPr>
      <w:r>
        <w:rPr>
          <w:rFonts w:asciiTheme="minorHAnsi" w:hAnsiTheme="minorHAnsi"/>
        </w:rPr>
        <w:t xml:space="preserve">In the </w:t>
      </w:r>
      <w:r w:rsidR="00816848">
        <w:rPr>
          <w:rFonts w:asciiTheme="minorHAnsi" w:hAnsiTheme="minorHAnsi"/>
        </w:rPr>
        <w:t>April-2013 proposed final Registry Agreement, ICANN changed the base Registry A</w:t>
      </w:r>
      <w:r>
        <w:rPr>
          <w:rFonts w:asciiTheme="minorHAnsi" w:hAnsiTheme="minorHAnsi"/>
        </w:rPr>
        <w:t xml:space="preserve">greement </w:t>
      </w:r>
      <w:r w:rsidR="00816848">
        <w:rPr>
          <w:rFonts w:asciiTheme="minorHAnsi" w:hAnsiTheme="minorHAnsi"/>
        </w:rPr>
        <w:t>to strike the exception above and replace with this new text:</w:t>
      </w:r>
    </w:p>
    <w:p w:rsidR="00816848" w:rsidRDefault="00816848" w:rsidP="00E2451D">
      <w:pPr>
        <w:spacing w:line="240" w:lineRule="auto"/>
        <w:rPr>
          <w:rFonts w:asciiTheme="minorHAnsi" w:hAnsiTheme="minorHAnsi"/>
        </w:rPr>
      </w:pPr>
    </w:p>
    <w:p w:rsidR="00816848" w:rsidRPr="00816848" w:rsidRDefault="00816848" w:rsidP="00816848">
      <w:pPr>
        <w:spacing w:line="240" w:lineRule="auto"/>
        <w:ind w:left="720"/>
        <w:rPr>
          <w:rFonts w:asciiTheme="minorHAnsi" w:hAnsiTheme="minorHAnsi"/>
          <w:sz w:val="20"/>
        </w:rPr>
      </w:pPr>
      <w:r w:rsidRPr="00816848">
        <w:rPr>
          <w:rFonts w:asciiTheme="minorHAnsi" w:hAnsiTheme="minorHAnsi"/>
          <w:sz w:val="20"/>
        </w:rPr>
        <w:t xml:space="preserve">1. In connection with the operation of the registry for the TLD, </w:t>
      </w:r>
      <w:r w:rsidRPr="00327677">
        <w:rPr>
          <w:rFonts w:asciiTheme="minorHAnsi" w:hAnsiTheme="minorHAnsi"/>
          <w:sz w:val="20"/>
        </w:rPr>
        <w:t>Registry Operator will not,</w:t>
      </w:r>
      <w:r w:rsidRPr="00816848">
        <w:rPr>
          <w:rFonts w:asciiTheme="minorHAnsi" w:hAnsiTheme="minorHAnsi"/>
          <w:sz w:val="20"/>
        </w:rPr>
        <w:t xml:space="preserve"> and will not allow any parent, subsidiary, Affiliate, subcontractor or other related entity, to the extent such party is engaged in the provision of Registry Services with respect to the TLD (each, a “Registry Related Party”), to:</w:t>
      </w:r>
    </w:p>
    <w:p w:rsidR="00816848" w:rsidRPr="00816848" w:rsidRDefault="00816848" w:rsidP="00816848">
      <w:pPr>
        <w:spacing w:line="240" w:lineRule="auto"/>
        <w:ind w:left="1440"/>
        <w:rPr>
          <w:rFonts w:asciiTheme="minorHAnsi" w:hAnsiTheme="minorHAnsi"/>
          <w:sz w:val="20"/>
        </w:rPr>
      </w:pPr>
    </w:p>
    <w:p w:rsidR="00816848" w:rsidRPr="00816848" w:rsidRDefault="00816848" w:rsidP="00816848">
      <w:pPr>
        <w:spacing w:line="240" w:lineRule="auto"/>
        <w:ind w:left="1440"/>
        <w:rPr>
          <w:rFonts w:asciiTheme="minorHAnsi" w:hAnsiTheme="minorHAnsi"/>
          <w:sz w:val="20"/>
        </w:rPr>
      </w:pPr>
      <w:r w:rsidRPr="00816848">
        <w:rPr>
          <w:rFonts w:asciiTheme="minorHAnsi" w:hAnsiTheme="minorHAnsi"/>
          <w:sz w:val="20"/>
        </w:rPr>
        <w:t xml:space="preserve">a. </w:t>
      </w:r>
      <w:proofErr w:type="gramStart"/>
      <w:r w:rsidRPr="00816848">
        <w:rPr>
          <w:rFonts w:asciiTheme="minorHAnsi" w:hAnsiTheme="minorHAnsi"/>
          <w:sz w:val="20"/>
        </w:rPr>
        <w:t>directly</w:t>
      </w:r>
      <w:proofErr w:type="gramEnd"/>
      <w:r w:rsidRPr="00816848">
        <w:rPr>
          <w:rFonts w:asciiTheme="minorHAnsi" w:hAnsiTheme="minorHAnsi"/>
          <w:sz w:val="20"/>
        </w:rPr>
        <w:t xml:space="preserve">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w:t>
      </w:r>
    </w:p>
    <w:p w:rsidR="00816848" w:rsidRPr="00816848" w:rsidRDefault="00816848" w:rsidP="00816848">
      <w:pPr>
        <w:spacing w:line="240" w:lineRule="auto"/>
        <w:ind w:left="1440"/>
        <w:rPr>
          <w:rFonts w:asciiTheme="minorHAnsi" w:hAnsiTheme="minorHAnsi"/>
          <w:sz w:val="20"/>
        </w:rPr>
      </w:pPr>
    </w:p>
    <w:p w:rsidR="0061304C" w:rsidRPr="00816848" w:rsidRDefault="00816848" w:rsidP="00816848">
      <w:pPr>
        <w:spacing w:line="240" w:lineRule="auto"/>
        <w:ind w:left="1440"/>
        <w:rPr>
          <w:rFonts w:asciiTheme="minorHAnsi" w:hAnsiTheme="minorHAnsi"/>
          <w:sz w:val="20"/>
        </w:rPr>
      </w:pPr>
      <w:r w:rsidRPr="00816848">
        <w:rPr>
          <w:rFonts w:asciiTheme="minorHAnsi" w:hAnsiTheme="minorHAnsi"/>
          <w:sz w:val="20"/>
        </w:rPr>
        <w:t xml:space="preserve">b. </w:t>
      </w:r>
      <w:proofErr w:type="gramStart"/>
      <w:r w:rsidRPr="00327677">
        <w:rPr>
          <w:rFonts w:asciiTheme="minorHAnsi" w:hAnsiTheme="minorHAnsi"/>
          <w:sz w:val="20"/>
        </w:rPr>
        <w:t>register</w:t>
      </w:r>
      <w:proofErr w:type="gramEnd"/>
      <w:r w:rsidRPr="00327677">
        <w:rPr>
          <w:rFonts w:asciiTheme="minorHAnsi" w:hAnsiTheme="minorHAnsi"/>
          <w:sz w:val="20"/>
        </w:rPr>
        <w:t xml:space="preserve"> domain names in its own right, except</w:t>
      </w:r>
      <w:r w:rsidRPr="00816848">
        <w:rPr>
          <w:rFonts w:asciiTheme="minorHAnsi" w:hAnsiTheme="minorHAnsi"/>
          <w:sz w:val="20"/>
        </w:rPr>
        <w:t xml:space="preserve"> for names registered through an ICANN accredited registrar that are reasonably necessary for the management, operations and purpose of the TLD; provided, however, that Registry Operator may (a) reserve names from registration pursuant to Section 2.6 of the Registry Agreement and (b) may withhold from registration or allocate to Registry Operator up to one hundred (100) names pursuant to Section 3.2 of Specification 5;</w:t>
      </w:r>
    </w:p>
    <w:p w:rsidR="00816848" w:rsidRDefault="00816848" w:rsidP="00E2451D">
      <w:pPr>
        <w:spacing w:line="240" w:lineRule="auto"/>
        <w:rPr>
          <w:rFonts w:asciiTheme="minorHAnsi" w:hAnsiTheme="minorHAnsi"/>
        </w:rPr>
      </w:pPr>
    </w:p>
    <w:p w:rsidR="0061304C" w:rsidRDefault="00816848" w:rsidP="00E2451D">
      <w:pPr>
        <w:spacing w:line="240" w:lineRule="auto"/>
        <w:rPr>
          <w:rFonts w:asciiTheme="minorHAnsi" w:hAnsiTheme="minorHAnsi"/>
        </w:rPr>
      </w:pPr>
      <w:r>
        <w:rPr>
          <w:rFonts w:asciiTheme="minorHAnsi" w:hAnsiTheme="minorHAnsi"/>
        </w:rPr>
        <w:t xml:space="preserve">This new </w:t>
      </w:r>
      <w:r w:rsidRPr="00026256">
        <w:rPr>
          <w:rFonts w:asciiTheme="minorHAnsi" w:hAnsiTheme="minorHAnsi"/>
          <w:i/>
        </w:rPr>
        <w:t>Code of Conduct</w:t>
      </w:r>
      <w:r>
        <w:rPr>
          <w:rFonts w:asciiTheme="minorHAnsi" w:hAnsiTheme="minorHAnsi"/>
        </w:rPr>
        <w:t xml:space="preserve"> limits a closed (or “exclusive”) generic TLD to register up to 100 domain names for its own purposes.  </w:t>
      </w:r>
      <w:r w:rsidR="00327677">
        <w:rPr>
          <w:rFonts w:asciiTheme="minorHAnsi" w:hAnsiTheme="minorHAnsi"/>
        </w:rPr>
        <w:t xml:space="preserve">Any exclusive generic TLDs that </w:t>
      </w:r>
      <w:proofErr w:type="gramStart"/>
      <w:r w:rsidR="00327677">
        <w:rPr>
          <w:rFonts w:asciiTheme="minorHAnsi" w:hAnsiTheme="minorHAnsi"/>
        </w:rPr>
        <w:t>wants</w:t>
      </w:r>
      <w:proofErr w:type="gramEnd"/>
      <w:r w:rsidR="00327677">
        <w:rPr>
          <w:rFonts w:asciiTheme="minorHAnsi" w:hAnsiTheme="minorHAnsi"/>
        </w:rPr>
        <w:t xml:space="preserve"> to own more than 100 domains and/or avoid use of all registrars will therefore have to pursue the exemption to the </w:t>
      </w:r>
      <w:r w:rsidR="00327677" w:rsidRPr="00327677">
        <w:rPr>
          <w:rFonts w:asciiTheme="minorHAnsi" w:hAnsiTheme="minorHAnsi"/>
          <w:i/>
        </w:rPr>
        <w:t>Code of Conduct</w:t>
      </w:r>
      <w:r w:rsidR="00327677">
        <w:rPr>
          <w:rFonts w:asciiTheme="minorHAnsi" w:hAnsiTheme="minorHAnsi"/>
        </w:rPr>
        <w:t>:</w:t>
      </w:r>
    </w:p>
    <w:p w:rsidR="00327677" w:rsidRDefault="00327677" w:rsidP="00E2451D">
      <w:pPr>
        <w:spacing w:line="240" w:lineRule="auto"/>
        <w:rPr>
          <w:rFonts w:asciiTheme="minorHAnsi" w:hAnsiTheme="minorHAnsi"/>
        </w:rPr>
      </w:pPr>
    </w:p>
    <w:p w:rsidR="00327677" w:rsidRPr="00327677" w:rsidRDefault="00327677" w:rsidP="00327677">
      <w:pPr>
        <w:spacing w:line="240" w:lineRule="auto"/>
        <w:ind w:left="720"/>
        <w:rPr>
          <w:rFonts w:asciiTheme="minorHAnsi" w:hAnsiTheme="minorHAnsi"/>
          <w:sz w:val="20"/>
        </w:rPr>
      </w:pPr>
      <w:r w:rsidRPr="00327677">
        <w:rPr>
          <w:rFonts w:asciiTheme="minorHAnsi" w:hAnsiTheme="minorHAnsi"/>
          <w:sz w:val="20"/>
        </w:rPr>
        <w:t>6. Registry Operator may request an exemption to this Code of Conduct, and such exemption may be granted by ICANN in ICANN’s reasonable discretion, if Registry Operator demonstrates to ICANN’s reasonable satisfaction that (</w:t>
      </w:r>
      <w:proofErr w:type="spellStart"/>
      <w:r w:rsidRPr="00327677">
        <w:rPr>
          <w:rFonts w:asciiTheme="minorHAnsi" w:hAnsiTheme="minorHAnsi"/>
          <w:sz w:val="20"/>
        </w:rPr>
        <w:t>i</w:t>
      </w:r>
      <w:proofErr w:type="spellEnd"/>
      <w:r w:rsidRPr="00327677">
        <w:rPr>
          <w:rFonts w:asciiTheme="minorHAnsi" w:hAnsiTheme="minorHAnsi"/>
          <w:sz w:val="20"/>
        </w:rPr>
        <w:t>) all domain name registrations in the TLD are registered to, and maintained by, Registry Operator for its own exclusive use, (ii) Registry Operator does not sell, distribute or transfer control or use of any registrations in the TLD to any third party that is not an Affiliate of Registry Operator, and (iii) application of this Code of Conduct to the TLD is not necessary to protect the public interest.</w:t>
      </w:r>
    </w:p>
    <w:p w:rsidR="00327677" w:rsidRDefault="00327677" w:rsidP="00E2451D">
      <w:pPr>
        <w:spacing w:line="240" w:lineRule="auto"/>
        <w:rPr>
          <w:rFonts w:asciiTheme="minorHAnsi" w:hAnsiTheme="minorHAnsi"/>
        </w:rPr>
      </w:pPr>
    </w:p>
    <w:p w:rsidR="00065775" w:rsidRDefault="00327677" w:rsidP="00E2451D">
      <w:pPr>
        <w:spacing w:line="240" w:lineRule="auto"/>
        <w:rPr>
          <w:rFonts w:asciiTheme="minorHAnsi" w:hAnsiTheme="minorHAnsi"/>
        </w:rPr>
      </w:pPr>
      <w:r>
        <w:rPr>
          <w:rFonts w:asciiTheme="minorHAnsi" w:hAnsiTheme="minorHAnsi"/>
        </w:rPr>
        <w:t xml:space="preserve">The above exemption was part of the Final Applicant Guidebook, and the BC has </w:t>
      </w:r>
      <w:r w:rsidR="00F46F70">
        <w:rPr>
          <w:rFonts w:asciiTheme="minorHAnsi" w:hAnsiTheme="minorHAnsi"/>
        </w:rPr>
        <w:t>several times</w:t>
      </w:r>
      <w:r w:rsidR="008E4942">
        <w:rPr>
          <w:rFonts w:asciiTheme="minorHAnsi" w:hAnsiTheme="minorHAnsi"/>
        </w:rPr>
        <w:t xml:space="preserve"> </w:t>
      </w:r>
      <w:r>
        <w:rPr>
          <w:rFonts w:asciiTheme="minorHAnsi" w:hAnsiTheme="minorHAnsi"/>
        </w:rPr>
        <w:t>asked ICANN to clarify the proces</w:t>
      </w:r>
      <w:r w:rsidR="005A6420">
        <w:rPr>
          <w:rFonts w:asciiTheme="minorHAnsi" w:hAnsiTheme="minorHAnsi"/>
        </w:rPr>
        <w:t>s and criteria for obtaining this</w:t>
      </w:r>
      <w:r>
        <w:rPr>
          <w:rFonts w:asciiTheme="minorHAnsi" w:hAnsiTheme="minorHAnsi"/>
        </w:rPr>
        <w:t xml:space="preserve"> exemption.  </w:t>
      </w:r>
    </w:p>
    <w:p w:rsidR="00065775" w:rsidRDefault="00065775" w:rsidP="00E2451D">
      <w:pPr>
        <w:spacing w:line="240" w:lineRule="auto"/>
        <w:rPr>
          <w:rFonts w:asciiTheme="minorHAnsi" w:hAnsiTheme="minorHAnsi"/>
        </w:rPr>
      </w:pPr>
    </w:p>
    <w:p w:rsidR="0061304C" w:rsidRDefault="00327677" w:rsidP="00F46F70">
      <w:pPr>
        <w:spacing w:line="240" w:lineRule="auto"/>
        <w:rPr>
          <w:rFonts w:asciiTheme="minorHAnsi" w:hAnsiTheme="minorHAnsi"/>
        </w:rPr>
      </w:pPr>
      <w:r>
        <w:rPr>
          <w:rFonts w:asciiTheme="minorHAnsi" w:hAnsiTheme="minorHAnsi"/>
        </w:rPr>
        <w:t xml:space="preserve">To accommodate GAC Advice on exclusive generics, </w:t>
      </w:r>
      <w:r w:rsidRPr="00327677">
        <w:rPr>
          <w:rFonts w:asciiTheme="minorHAnsi" w:hAnsiTheme="minorHAnsi"/>
        </w:rPr>
        <w:t xml:space="preserve">ICANN </w:t>
      </w:r>
      <w:r>
        <w:rPr>
          <w:rFonts w:asciiTheme="minorHAnsi" w:hAnsiTheme="minorHAnsi"/>
        </w:rPr>
        <w:t xml:space="preserve">should </w:t>
      </w:r>
      <w:r w:rsidR="00CA2930">
        <w:rPr>
          <w:rFonts w:asciiTheme="minorHAnsi" w:hAnsiTheme="minorHAnsi"/>
        </w:rPr>
        <w:t xml:space="preserve">first </w:t>
      </w:r>
      <w:r w:rsidRPr="00327677">
        <w:rPr>
          <w:rFonts w:asciiTheme="minorHAnsi" w:hAnsiTheme="minorHAnsi"/>
        </w:rPr>
        <w:t xml:space="preserve">develop </w:t>
      </w:r>
      <w:r w:rsidR="00CA2930">
        <w:rPr>
          <w:rFonts w:asciiTheme="minorHAnsi" w:hAnsiTheme="minorHAnsi"/>
        </w:rPr>
        <w:t xml:space="preserve">a process for seeking an exemption, including public comment and GAC participation.  ICANN should also develop </w:t>
      </w:r>
      <w:r w:rsidRPr="00327677">
        <w:rPr>
          <w:rFonts w:asciiTheme="minorHAnsi" w:hAnsiTheme="minorHAnsi"/>
        </w:rPr>
        <w:t xml:space="preserve">criteria for determining whether giving an applicant this exemption </w:t>
      </w:r>
      <w:r>
        <w:rPr>
          <w:rFonts w:asciiTheme="minorHAnsi" w:hAnsiTheme="minorHAnsi"/>
        </w:rPr>
        <w:t>would fail to “protect th</w:t>
      </w:r>
      <w:r w:rsidRPr="00327677">
        <w:rPr>
          <w:rFonts w:asciiTheme="minorHAnsi" w:hAnsiTheme="minorHAnsi"/>
        </w:rPr>
        <w:t xml:space="preserve">e public interest" as required by section 6 of the </w:t>
      </w:r>
      <w:r w:rsidRPr="00F46F70">
        <w:rPr>
          <w:rFonts w:asciiTheme="minorHAnsi" w:hAnsiTheme="minorHAnsi"/>
          <w:i/>
        </w:rPr>
        <w:t>Code of Conduct</w:t>
      </w:r>
      <w:r w:rsidRPr="00327677">
        <w:rPr>
          <w:rFonts w:asciiTheme="minorHAnsi" w:hAnsiTheme="minorHAnsi"/>
        </w:rPr>
        <w:t xml:space="preserve">. </w:t>
      </w:r>
      <w:r w:rsidR="00065775">
        <w:rPr>
          <w:rFonts w:asciiTheme="minorHAnsi" w:hAnsiTheme="minorHAnsi"/>
        </w:rPr>
        <w:t xml:space="preserve">  The BC has previously stated that </w:t>
      </w:r>
      <w:r w:rsidR="00F46F70">
        <w:rPr>
          <w:rFonts w:asciiTheme="minorHAnsi" w:hAnsiTheme="minorHAnsi"/>
        </w:rPr>
        <w:t>“</w:t>
      </w:r>
      <w:r w:rsidR="00065775">
        <w:rPr>
          <w:rFonts w:asciiTheme="minorHAnsi" w:hAnsiTheme="minorHAnsi"/>
        </w:rPr>
        <w:t>pu</w:t>
      </w:r>
      <w:r w:rsidR="00F46F70">
        <w:rPr>
          <w:rFonts w:asciiTheme="minorHAnsi" w:hAnsiTheme="minorHAnsi"/>
        </w:rPr>
        <w:t xml:space="preserve">blic interest“ </w:t>
      </w:r>
      <w:r w:rsidR="00065775">
        <w:rPr>
          <w:rFonts w:asciiTheme="minorHAnsi" w:hAnsiTheme="minorHAnsi"/>
        </w:rPr>
        <w:t xml:space="preserve">in the ICANN context should be narrowly </w:t>
      </w:r>
      <w:r w:rsidR="003F4CB8">
        <w:rPr>
          <w:rFonts w:asciiTheme="minorHAnsi" w:hAnsiTheme="minorHAnsi"/>
        </w:rPr>
        <w:t>defined</w:t>
      </w:r>
      <w:r w:rsidR="00065775">
        <w:rPr>
          <w:rFonts w:asciiTheme="minorHAnsi" w:hAnsiTheme="minorHAnsi"/>
        </w:rPr>
        <w:t xml:space="preserve"> to </w:t>
      </w:r>
      <w:r w:rsidR="003F4CB8">
        <w:rPr>
          <w:rFonts w:asciiTheme="minorHAnsi" w:hAnsiTheme="minorHAnsi"/>
        </w:rPr>
        <w:t xml:space="preserve">fit </w:t>
      </w:r>
      <w:r w:rsidR="00065775">
        <w:rPr>
          <w:rFonts w:asciiTheme="minorHAnsi" w:hAnsiTheme="minorHAnsi"/>
        </w:rPr>
        <w:t xml:space="preserve">the limited scope of ICANN’s mission. </w:t>
      </w:r>
      <w:r w:rsidR="005A6420">
        <w:rPr>
          <w:rFonts w:asciiTheme="minorHAnsi" w:hAnsiTheme="minorHAnsi"/>
        </w:rPr>
        <w:t xml:space="preserve"> To that end</w:t>
      </w:r>
      <w:r w:rsidR="00065775">
        <w:rPr>
          <w:rFonts w:asciiTheme="minorHAnsi" w:hAnsiTheme="minorHAnsi"/>
        </w:rPr>
        <w:t xml:space="preserve">, </w:t>
      </w:r>
      <w:r w:rsidR="005A6420">
        <w:rPr>
          <w:rFonts w:asciiTheme="minorHAnsi" w:hAnsiTheme="minorHAnsi"/>
        </w:rPr>
        <w:t xml:space="preserve">The BC has said that </w:t>
      </w:r>
      <w:r w:rsidR="00065775">
        <w:rPr>
          <w:rFonts w:asciiTheme="minorHAnsi" w:hAnsiTheme="minorHAnsi"/>
        </w:rPr>
        <w:t xml:space="preserve">public interest should be measured in terms of </w:t>
      </w:r>
      <w:r w:rsidR="00065775" w:rsidRPr="00F46F70">
        <w:rPr>
          <w:rFonts w:asciiTheme="minorHAnsi" w:hAnsiTheme="minorHAnsi"/>
        </w:rPr>
        <w:t>the integrity</w:t>
      </w:r>
      <w:r w:rsidR="00065775">
        <w:rPr>
          <w:rFonts w:asciiTheme="minorHAnsi" w:hAnsiTheme="minorHAnsi"/>
        </w:rPr>
        <w:t xml:space="preserve"> and </w:t>
      </w:r>
      <w:r w:rsidR="00065775" w:rsidRPr="00F46F70">
        <w:rPr>
          <w:rFonts w:asciiTheme="minorHAnsi" w:hAnsiTheme="minorHAnsi"/>
        </w:rPr>
        <w:t>availability</w:t>
      </w:r>
      <w:r w:rsidR="00065775">
        <w:rPr>
          <w:rFonts w:asciiTheme="minorHAnsi" w:hAnsiTheme="minorHAnsi"/>
        </w:rPr>
        <w:t xml:space="preserve"> of registrations and resolutions</w:t>
      </w:r>
      <w:r w:rsidR="00F46F70">
        <w:rPr>
          <w:rFonts w:asciiTheme="minorHAnsi" w:hAnsiTheme="minorHAnsi"/>
        </w:rPr>
        <w:t xml:space="preserve">. </w:t>
      </w:r>
    </w:p>
    <w:p w:rsidR="00F46F70" w:rsidRDefault="00F46F70" w:rsidP="00F46F70">
      <w:pPr>
        <w:spacing w:line="240" w:lineRule="auto"/>
        <w:rPr>
          <w:rFonts w:asciiTheme="minorHAnsi" w:hAnsiTheme="minorHAnsi"/>
        </w:rPr>
      </w:pPr>
    </w:p>
    <w:p w:rsidR="00F46F70" w:rsidRDefault="00F46F70" w:rsidP="00F46F70">
      <w:pPr>
        <w:spacing w:line="240" w:lineRule="auto"/>
        <w:rPr>
          <w:rFonts w:asciiTheme="minorHAnsi" w:hAnsiTheme="minorHAnsi"/>
        </w:rPr>
      </w:pPr>
      <w:r>
        <w:rPr>
          <w:rFonts w:asciiTheme="minorHAnsi" w:hAnsiTheme="minorHAnsi"/>
        </w:rPr>
        <w:t xml:space="preserve">Once the process and criteria are defined, registries seeking to operate </w:t>
      </w:r>
      <w:r w:rsidR="00AD0051">
        <w:rPr>
          <w:rFonts w:asciiTheme="minorHAnsi" w:hAnsiTheme="minorHAnsi"/>
        </w:rPr>
        <w:t>“</w:t>
      </w:r>
      <w:r>
        <w:rPr>
          <w:rFonts w:asciiTheme="minorHAnsi" w:hAnsiTheme="minorHAnsi"/>
        </w:rPr>
        <w:t>exclusive generic</w:t>
      </w:r>
      <w:r w:rsidR="00AD0051">
        <w:rPr>
          <w:rFonts w:asciiTheme="minorHAnsi" w:hAnsiTheme="minorHAnsi"/>
        </w:rPr>
        <w:t>”</w:t>
      </w:r>
      <w:r>
        <w:rPr>
          <w:rFonts w:asciiTheme="minorHAnsi" w:hAnsiTheme="minorHAnsi"/>
        </w:rPr>
        <w:t xml:space="preserve"> TLDs may pursue the </w:t>
      </w:r>
      <w:r w:rsidRPr="00F46F70">
        <w:rPr>
          <w:rFonts w:asciiTheme="minorHAnsi" w:hAnsiTheme="minorHAnsi"/>
          <w:i/>
        </w:rPr>
        <w:t>Code of Conduct</w:t>
      </w:r>
      <w:r w:rsidR="00CA2930">
        <w:rPr>
          <w:rFonts w:asciiTheme="minorHAnsi" w:hAnsiTheme="minorHAnsi"/>
        </w:rPr>
        <w:t xml:space="preserve"> exemption.</w:t>
      </w:r>
    </w:p>
    <w:p w:rsidR="00F46F70" w:rsidRDefault="00F46F70" w:rsidP="00F46F70">
      <w:pPr>
        <w:spacing w:line="240" w:lineRule="auto"/>
        <w:rPr>
          <w:rFonts w:asciiTheme="minorHAnsi" w:hAnsiTheme="minorHAnsi"/>
        </w:rPr>
      </w:pPr>
    </w:p>
    <w:p w:rsidR="00F46F70" w:rsidRDefault="00F46F70" w:rsidP="00F46F70">
      <w:pPr>
        <w:spacing w:line="240" w:lineRule="auto"/>
        <w:rPr>
          <w:rFonts w:asciiTheme="minorHAnsi" w:hAnsiTheme="minorHAnsi"/>
        </w:rPr>
      </w:pPr>
    </w:p>
    <w:p w:rsidR="00F46F70" w:rsidRDefault="00F46F70" w:rsidP="00F46F70">
      <w:pPr>
        <w:spacing w:line="240" w:lineRule="auto"/>
        <w:rPr>
          <w:rFonts w:asciiTheme="minorHAnsi" w:hAnsiTheme="minorHAnsi"/>
        </w:rPr>
      </w:pPr>
    </w:p>
    <w:p w:rsidR="0061304C" w:rsidRDefault="0061304C" w:rsidP="00E2451D">
      <w:pPr>
        <w:spacing w:line="240" w:lineRule="auto"/>
        <w:rPr>
          <w:rFonts w:asciiTheme="minorHAnsi" w:hAnsiTheme="minorHAnsi"/>
        </w:rPr>
      </w:pPr>
    </w:p>
    <w:p w:rsidR="0061304C" w:rsidRDefault="0061304C" w:rsidP="00E2451D">
      <w:pPr>
        <w:pBdr>
          <w:bottom w:val="single" w:sz="12" w:space="1" w:color="auto"/>
        </w:pBdr>
        <w:spacing w:line="240" w:lineRule="auto"/>
        <w:rPr>
          <w:rFonts w:asciiTheme="minorHAnsi" w:hAnsiTheme="minorHAnsi"/>
        </w:rPr>
      </w:pPr>
    </w:p>
    <w:p w:rsidR="0061304C" w:rsidRDefault="0061304C" w:rsidP="00E2451D">
      <w:pPr>
        <w:spacing w:line="240" w:lineRule="auto"/>
        <w:rPr>
          <w:rFonts w:asciiTheme="minorHAnsi" w:hAnsiTheme="minorHAnsi"/>
          <w:sz w:val="20"/>
        </w:rPr>
      </w:pPr>
      <w:r w:rsidRPr="0061304C">
        <w:rPr>
          <w:rFonts w:asciiTheme="minorHAnsi" w:hAnsiTheme="minorHAnsi"/>
          <w:sz w:val="20"/>
        </w:rPr>
        <w:t xml:space="preserve">These comments were prepared in accordance with the BC Charter. </w:t>
      </w:r>
    </w:p>
    <w:p w:rsidR="0061304C" w:rsidRDefault="0061304C" w:rsidP="00E2451D">
      <w:pPr>
        <w:spacing w:line="240" w:lineRule="auto"/>
        <w:rPr>
          <w:rFonts w:asciiTheme="minorHAnsi" w:hAnsiTheme="minorHAnsi"/>
          <w:sz w:val="20"/>
        </w:rPr>
      </w:pPr>
      <w:r w:rsidRPr="0061304C">
        <w:rPr>
          <w:rFonts w:asciiTheme="minorHAnsi" w:hAnsiTheme="minorHAnsi"/>
          <w:sz w:val="20"/>
        </w:rPr>
        <w:t xml:space="preserve">The BC held extensive member discussions on this issue on May 1, May 8, and May 10.  </w:t>
      </w:r>
    </w:p>
    <w:p w:rsidR="0061304C" w:rsidRPr="0061304C" w:rsidRDefault="0061304C" w:rsidP="00E2451D">
      <w:pPr>
        <w:spacing w:line="240" w:lineRule="auto"/>
        <w:rPr>
          <w:rFonts w:asciiTheme="minorHAnsi" w:hAnsiTheme="minorHAnsi"/>
          <w:sz w:val="20"/>
        </w:rPr>
      </w:pPr>
      <w:r w:rsidRPr="0061304C">
        <w:rPr>
          <w:rFonts w:asciiTheme="minorHAnsi" w:hAnsiTheme="minorHAnsi"/>
          <w:sz w:val="20"/>
        </w:rPr>
        <w:t xml:space="preserve">Steve DelBianco acted as rapporteur and several BC members contributed </w:t>
      </w:r>
      <w:r w:rsidR="00A24FF9">
        <w:rPr>
          <w:rFonts w:asciiTheme="minorHAnsi" w:hAnsiTheme="minorHAnsi"/>
          <w:sz w:val="20"/>
        </w:rPr>
        <w:t>content</w:t>
      </w:r>
      <w:r w:rsidRPr="0061304C">
        <w:rPr>
          <w:rFonts w:asciiTheme="minorHAnsi" w:hAnsiTheme="minorHAnsi"/>
          <w:sz w:val="20"/>
        </w:rPr>
        <w:t xml:space="preserve">.  </w:t>
      </w:r>
    </w:p>
    <w:p w:rsidR="00A32116" w:rsidRDefault="0061304C" w:rsidP="00EC1C24">
      <w:pPr>
        <w:spacing w:line="240" w:lineRule="auto"/>
        <w:rPr>
          <w:rFonts w:asciiTheme="minorHAnsi" w:hAnsiTheme="minorHAnsi"/>
        </w:rPr>
      </w:pPr>
      <w:r>
        <w:rPr>
          <w:rFonts w:asciiTheme="minorHAnsi" w:hAnsiTheme="minorHAnsi"/>
        </w:rPr>
        <w:t xml:space="preserve">Member review and approval began on 15-May-2013 and the present text was approved on ______ </w:t>
      </w:r>
    </w:p>
    <w:p w:rsidR="00E2451D" w:rsidRDefault="00E2451D" w:rsidP="0061304C">
      <w:pPr>
        <w:spacing w:line="240" w:lineRule="auto"/>
        <w:jc w:val="both"/>
        <w:rPr>
          <w:rFonts w:asciiTheme="minorHAnsi" w:hAnsiTheme="minorHAnsi"/>
          <w:b/>
        </w:rPr>
      </w:pPr>
      <w:bookmarkStart w:id="28" w:name="_GoBack"/>
      <w:bookmarkEnd w:id="28"/>
    </w:p>
    <w:sectPr w:rsidR="00E2451D" w:rsidSect="00EB1475">
      <w:footerReference w:type="default" r:id="rId12"/>
      <w:pgSz w:w="12240" w:h="15840"/>
      <w:pgMar w:top="1080" w:right="1152" w:bottom="1296" w:left="1296" w:gutter="0"/>
      <w:pgNumType w:start="1"/>
      <w:rtlGutter/>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6256" w:rsidRDefault="00026256" w:rsidP="004D3EFA">
      <w:pPr>
        <w:spacing w:line="240" w:lineRule="auto"/>
      </w:pPr>
      <w:r>
        <w:separator/>
      </w:r>
    </w:p>
  </w:endnote>
  <w:endnote w:type="continuationSeparator" w:id="0">
    <w:p w:rsidR="00026256" w:rsidRDefault="00026256" w:rsidP="004D3EF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256" w:rsidRDefault="00E00437" w:rsidP="00112967">
    <w:pPr>
      <w:pStyle w:val="Pieddepage"/>
      <w:framePr w:wrap="around" w:vAnchor="text" w:hAnchor="margin" w:xAlign="right" w:y="1"/>
      <w:rPr>
        <w:rStyle w:val="Numrodepage"/>
      </w:rPr>
    </w:pPr>
    <w:r>
      <w:rPr>
        <w:rStyle w:val="Numrodepage"/>
      </w:rPr>
      <w:fldChar w:fldCharType="begin"/>
    </w:r>
    <w:r w:rsidR="00026256">
      <w:rPr>
        <w:rStyle w:val="Numrodepage"/>
      </w:rPr>
      <w:instrText xml:space="preserve">PAGE  </w:instrText>
    </w:r>
    <w:r>
      <w:rPr>
        <w:rStyle w:val="Numrodepage"/>
      </w:rPr>
      <w:fldChar w:fldCharType="end"/>
    </w:r>
  </w:p>
  <w:p w:rsidR="00026256" w:rsidRDefault="00E00437" w:rsidP="00112967">
    <w:pPr>
      <w:pStyle w:val="Pieddepage"/>
      <w:ind w:right="360" w:firstLine="360"/>
    </w:pPr>
    <w:sdt>
      <w:sdtPr>
        <w:id w:val="969400743"/>
        <w:placeholder>
          <w:docPart w:val="71C4F7815F5479458188E0644CCEC2B1"/>
        </w:placeholder>
        <w:temporary/>
        <w:showingPlcHdr/>
      </w:sdtPr>
      <w:sdtContent>
        <w:r w:rsidR="00026256">
          <w:t>[Type text]</w:t>
        </w:r>
      </w:sdtContent>
    </w:sdt>
    <w:r w:rsidR="00026256">
      <w:ptab w:relativeTo="margin" w:alignment="center" w:leader="none"/>
    </w:r>
    <w:sdt>
      <w:sdtPr>
        <w:id w:val="969400748"/>
        <w:placeholder>
          <w:docPart w:val="22A06DA4D6C3354D933153551A037D56"/>
        </w:placeholder>
        <w:temporary/>
        <w:showingPlcHdr/>
      </w:sdtPr>
      <w:sdtContent>
        <w:r w:rsidR="00026256">
          <w:t>[Type text]</w:t>
        </w:r>
      </w:sdtContent>
    </w:sdt>
    <w:r w:rsidR="00026256">
      <w:ptab w:relativeTo="margin" w:alignment="right" w:leader="none"/>
    </w:r>
    <w:sdt>
      <w:sdtPr>
        <w:id w:val="969400753"/>
        <w:placeholder>
          <w:docPart w:val="5E8703280E548347BE038D264063BD2D"/>
        </w:placeholder>
        <w:temporary/>
        <w:showingPlcHdr/>
      </w:sdtPr>
      <w:sdtContent>
        <w:r w:rsidR="00026256">
          <w:t>[Type text]</w:t>
        </w:r>
      </w:sdtContent>
    </w:sdt>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256" w:rsidRDefault="00026256" w:rsidP="00112967">
    <w:pPr>
      <w:pStyle w:val="Pieddepage"/>
      <w:ind w:right="360" w:firstLine="360"/>
    </w:pPr>
    <w:r>
      <w:ptab w:relativeTo="margin" w:alignment="center" w:leader="none"/>
    </w:r>
    <w:r>
      <w:ptab w:relativeTo="margin" w:alignment="right" w:leader="none"/>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256" w:rsidRDefault="00E00437" w:rsidP="00C5385D">
    <w:pPr>
      <w:pStyle w:val="Pieddepage"/>
      <w:framePr w:wrap="around" w:vAnchor="text" w:hAnchor="margin" w:xAlign="right" w:y="1"/>
      <w:rPr>
        <w:rStyle w:val="Numrodepage"/>
      </w:rPr>
    </w:pPr>
    <w:r>
      <w:rPr>
        <w:rStyle w:val="Numrodepage"/>
      </w:rPr>
      <w:fldChar w:fldCharType="begin"/>
    </w:r>
    <w:r w:rsidR="00026256">
      <w:rPr>
        <w:rStyle w:val="Numrodepage"/>
      </w:rPr>
      <w:instrText xml:space="preserve">PAGE  </w:instrText>
    </w:r>
    <w:r>
      <w:rPr>
        <w:rStyle w:val="Numrodepage"/>
      </w:rPr>
      <w:fldChar w:fldCharType="separate"/>
    </w:r>
    <w:r w:rsidR="00026256">
      <w:rPr>
        <w:rStyle w:val="Numrodepage"/>
        <w:noProof/>
      </w:rPr>
      <w:t>1</w:t>
    </w:r>
    <w:r>
      <w:rPr>
        <w:rStyle w:val="Numrodepage"/>
      </w:rPr>
      <w:fldChar w:fldCharType="end"/>
    </w:r>
  </w:p>
  <w:p w:rsidR="00026256" w:rsidRDefault="00026256" w:rsidP="00732752">
    <w:pPr>
      <w:pStyle w:val="Pieddepage"/>
      <w:ind w:right="360"/>
    </w:pPr>
  </w:p>
</w:ftr>
</file>

<file path=word/footer4.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256" w:rsidRDefault="00026256" w:rsidP="000708EE">
    <w:pPr>
      <w:pStyle w:val="Pieddepage"/>
      <w:ind w:right="360" w:firstLine="360"/>
      <w:jc w:val="right"/>
    </w:pPr>
    <w:r>
      <w:rPr>
        <w:rStyle w:val="Numrodepage"/>
      </w:rPr>
      <w:t xml:space="preserve">Page </w:t>
    </w:r>
    <w:r w:rsidR="00E00437">
      <w:rPr>
        <w:rStyle w:val="Numrodepage"/>
      </w:rPr>
      <w:fldChar w:fldCharType="begin"/>
    </w:r>
    <w:r>
      <w:rPr>
        <w:rStyle w:val="Numrodepage"/>
      </w:rPr>
      <w:instrText xml:space="preserve"> PAGE </w:instrText>
    </w:r>
    <w:r w:rsidR="00E00437">
      <w:rPr>
        <w:rStyle w:val="Numrodepage"/>
      </w:rPr>
      <w:fldChar w:fldCharType="separate"/>
    </w:r>
    <w:r w:rsidR="00E12355">
      <w:rPr>
        <w:rStyle w:val="Numrodepage"/>
        <w:noProof/>
      </w:rPr>
      <w:t>7</w:t>
    </w:r>
    <w:r w:rsidR="00E00437">
      <w:rPr>
        <w:rStyle w:val="Numrodepage"/>
      </w:rPr>
      <w:fldChar w:fldCharType="end"/>
    </w:r>
    <w:r>
      <w:ptab w:relativeTo="margin" w:alignment="center" w:leader="none"/>
    </w:r>
    <w:r>
      <w:ptab w:relativeTo="margin" w:alignment="right" w:leader="none"/>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6256" w:rsidRDefault="00026256" w:rsidP="004D3EFA">
      <w:pPr>
        <w:spacing w:line="240" w:lineRule="auto"/>
      </w:pPr>
      <w:r>
        <w:separator/>
      </w:r>
    </w:p>
  </w:footnote>
  <w:footnote w:type="continuationSeparator" w:id="0">
    <w:p w:rsidR="00026256" w:rsidRDefault="00026256" w:rsidP="004D3EFA">
      <w:pPr>
        <w:spacing w:line="240" w:lineRule="auto"/>
      </w:pPr>
      <w:r>
        <w:continuationSeparator/>
      </w:r>
    </w:p>
  </w:footnote>
  <w:footnote w:id="1">
    <w:p w:rsidR="00026256" w:rsidRPr="007777DB" w:rsidRDefault="00026256">
      <w:pPr>
        <w:pStyle w:val="Notedebasdepage"/>
        <w:rPr>
          <w:rFonts w:asciiTheme="minorHAnsi" w:hAnsiTheme="minorHAnsi"/>
        </w:rPr>
      </w:pPr>
      <w:r w:rsidRPr="007777DB">
        <w:rPr>
          <w:rStyle w:val="Marquenotebasdepage"/>
          <w:rFonts w:asciiTheme="minorHAnsi" w:hAnsiTheme="minorHAnsi"/>
        </w:rPr>
        <w:footnoteRef/>
      </w:r>
      <w:r w:rsidRPr="007777DB">
        <w:rPr>
          <w:rFonts w:asciiTheme="minorHAnsi" w:hAnsiTheme="minorHAnsi"/>
        </w:rPr>
        <w:t xml:space="preserve"> Business Constituency Charter, at </w:t>
      </w:r>
      <w:hyperlink r:id="rId1" w:history="1">
        <w:r w:rsidRPr="007777DB">
          <w:rPr>
            <w:rStyle w:val="Lienhypertexte"/>
            <w:rFonts w:asciiTheme="minorHAnsi" w:hAnsiTheme="minorHAnsi"/>
          </w:rPr>
          <w:t>http://www.bizconst.org/charter.htm</w:t>
        </w:r>
      </w:hyperlink>
      <w:r w:rsidRPr="007777DB">
        <w:rPr>
          <w:rFonts w:asciiTheme="minorHAnsi" w:hAnsiTheme="minorHAnsi"/>
        </w:rPr>
        <w:t xml:space="preserve"> </w:t>
      </w:r>
    </w:p>
  </w:footnote>
  <w:footnote w:id="2">
    <w:p w:rsidR="00026256" w:rsidRPr="007777DB" w:rsidRDefault="00026256" w:rsidP="007777DB">
      <w:pPr>
        <w:spacing w:line="240" w:lineRule="auto"/>
        <w:rPr>
          <w:rFonts w:asciiTheme="minorHAnsi" w:hAnsiTheme="minorHAnsi"/>
          <w:sz w:val="20"/>
          <w:szCs w:val="20"/>
        </w:rPr>
      </w:pPr>
      <w:r w:rsidRPr="007777DB">
        <w:rPr>
          <w:rStyle w:val="Marquenotebasdepage"/>
          <w:rFonts w:asciiTheme="minorHAnsi" w:hAnsiTheme="minorHAnsi"/>
          <w:sz w:val="20"/>
          <w:szCs w:val="20"/>
        </w:rPr>
        <w:footnoteRef/>
      </w:r>
      <w:r w:rsidRPr="007777DB">
        <w:rPr>
          <w:rFonts w:asciiTheme="minorHAnsi" w:hAnsiTheme="minorHAnsi"/>
          <w:sz w:val="20"/>
          <w:szCs w:val="20"/>
        </w:rPr>
        <w:t xml:space="preserve"> </w:t>
      </w:r>
      <w:hyperlink r:id="rId2" w:history="1">
        <w:r w:rsidRPr="007777DB">
          <w:rPr>
            <w:rStyle w:val="Lienhypertexte"/>
            <w:rFonts w:asciiTheme="minorHAnsi" w:hAnsiTheme="minorHAnsi"/>
            <w:sz w:val="20"/>
            <w:szCs w:val="20"/>
          </w:rPr>
          <w:t>http://www.icann.org/en/news/correspondence/gac-to-board-18apr13-en.pdf</w:t>
        </w:r>
      </w:hyperlink>
      <w:r w:rsidRPr="007777DB">
        <w:rPr>
          <w:rFonts w:asciiTheme="minorHAnsi" w:hAnsiTheme="minorHAnsi"/>
          <w:sz w:val="20"/>
          <w:szCs w:val="20"/>
        </w:rPr>
        <w:t xml:space="preserve">  </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D926BE"/>
    <w:multiLevelType w:val="hybridMultilevel"/>
    <w:tmpl w:val="20E8D990"/>
    <w:lvl w:ilvl="0" w:tplc="BF2A69C4">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237E1B"/>
    <w:multiLevelType w:val="multilevel"/>
    <w:tmpl w:val="1BB08E7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BFF08B9"/>
    <w:multiLevelType w:val="hybridMultilevel"/>
    <w:tmpl w:val="8C10B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6C6516"/>
    <w:multiLevelType w:val="hybridMultilevel"/>
    <w:tmpl w:val="885E0550"/>
    <w:lvl w:ilvl="0" w:tplc="156AE7B2">
      <w:start w:val="1"/>
      <w:numFmt w:val="bullet"/>
      <w:lvlText w:val=""/>
      <w:lvlJc w:val="left"/>
      <w:pPr>
        <w:tabs>
          <w:tab w:val="num" w:pos="780"/>
        </w:tabs>
        <w:ind w:left="996" w:hanging="216"/>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nsid w:val="513A5E8A"/>
    <w:multiLevelType w:val="hybridMultilevel"/>
    <w:tmpl w:val="4C7ECC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58D59D7"/>
    <w:multiLevelType w:val="hybridMultilevel"/>
    <w:tmpl w:val="B08445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64407DF"/>
    <w:multiLevelType w:val="hybridMultilevel"/>
    <w:tmpl w:val="2D207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8444E3"/>
    <w:multiLevelType w:val="hybridMultilevel"/>
    <w:tmpl w:val="E5CAF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8C3F79"/>
    <w:multiLevelType w:val="hybridMultilevel"/>
    <w:tmpl w:val="8BC8F3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6"/>
  </w:num>
  <w:num w:numId="5">
    <w:abstractNumId w:val="2"/>
  </w:num>
  <w:num w:numId="6">
    <w:abstractNumId w:val="3"/>
  </w:num>
  <w:num w:numId="7">
    <w:abstractNumId w:val="5"/>
  </w:num>
  <w:num w:numId="8">
    <w:abstractNumId w:val="4"/>
  </w:num>
  <w:num w:numId="9">
    <w:abstractNumId w:val="9"/>
  </w:num>
  <w:num w:numId="10">
    <w:abstractNumId w:val="8"/>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oNotTrackMove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90563"/>
    <w:rsid w:val="000035B8"/>
    <w:rsid w:val="00003A2C"/>
    <w:rsid w:val="0000639B"/>
    <w:rsid w:val="00006BD0"/>
    <w:rsid w:val="00014F69"/>
    <w:rsid w:val="000159A4"/>
    <w:rsid w:val="00015F8A"/>
    <w:rsid w:val="00016D78"/>
    <w:rsid w:val="00016F3D"/>
    <w:rsid w:val="00020101"/>
    <w:rsid w:val="00020768"/>
    <w:rsid w:val="00022982"/>
    <w:rsid w:val="0002541D"/>
    <w:rsid w:val="000259D5"/>
    <w:rsid w:val="00026040"/>
    <w:rsid w:val="00026256"/>
    <w:rsid w:val="0003056A"/>
    <w:rsid w:val="00031C3D"/>
    <w:rsid w:val="000331AC"/>
    <w:rsid w:val="000335BC"/>
    <w:rsid w:val="00034CAA"/>
    <w:rsid w:val="00037E0C"/>
    <w:rsid w:val="00042CFC"/>
    <w:rsid w:val="000447F9"/>
    <w:rsid w:val="00045860"/>
    <w:rsid w:val="00046237"/>
    <w:rsid w:val="0004712A"/>
    <w:rsid w:val="00053479"/>
    <w:rsid w:val="00055251"/>
    <w:rsid w:val="00056253"/>
    <w:rsid w:val="00057ED5"/>
    <w:rsid w:val="00062844"/>
    <w:rsid w:val="00065775"/>
    <w:rsid w:val="00067690"/>
    <w:rsid w:val="000708EE"/>
    <w:rsid w:val="00073676"/>
    <w:rsid w:val="00074B3D"/>
    <w:rsid w:val="000753DC"/>
    <w:rsid w:val="00077446"/>
    <w:rsid w:val="000936F9"/>
    <w:rsid w:val="00093A8B"/>
    <w:rsid w:val="000976E5"/>
    <w:rsid w:val="000A2A54"/>
    <w:rsid w:val="000A7C62"/>
    <w:rsid w:val="000A7DC4"/>
    <w:rsid w:val="000B3333"/>
    <w:rsid w:val="000B4EA5"/>
    <w:rsid w:val="000B51B4"/>
    <w:rsid w:val="000C013E"/>
    <w:rsid w:val="000D68C5"/>
    <w:rsid w:val="000D6DA1"/>
    <w:rsid w:val="000E08F8"/>
    <w:rsid w:val="000E1AE3"/>
    <w:rsid w:val="000E54AA"/>
    <w:rsid w:val="000E7141"/>
    <w:rsid w:val="000F75E9"/>
    <w:rsid w:val="000F7957"/>
    <w:rsid w:val="00100211"/>
    <w:rsid w:val="001004C9"/>
    <w:rsid w:val="0010057D"/>
    <w:rsid w:val="00100BA1"/>
    <w:rsid w:val="00100D4E"/>
    <w:rsid w:val="00100E53"/>
    <w:rsid w:val="00101E18"/>
    <w:rsid w:val="0010292B"/>
    <w:rsid w:val="00107099"/>
    <w:rsid w:val="001105D2"/>
    <w:rsid w:val="00110AC3"/>
    <w:rsid w:val="00112967"/>
    <w:rsid w:val="0012088E"/>
    <w:rsid w:val="00130B7B"/>
    <w:rsid w:val="001314A7"/>
    <w:rsid w:val="0013266C"/>
    <w:rsid w:val="00133D01"/>
    <w:rsid w:val="001367E4"/>
    <w:rsid w:val="00136989"/>
    <w:rsid w:val="00142837"/>
    <w:rsid w:val="00146DBC"/>
    <w:rsid w:val="00152D9C"/>
    <w:rsid w:val="00153C22"/>
    <w:rsid w:val="001544AA"/>
    <w:rsid w:val="0015477D"/>
    <w:rsid w:val="00154DFE"/>
    <w:rsid w:val="00157854"/>
    <w:rsid w:val="00160448"/>
    <w:rsid w:val="00165047"/>
    <w:rsid w:val="00167C79"/>
    <w:rsid w:val="00175849"/>
    <w:rsid w:val="00177021"/>
    <w:rsid w:val="00180A8E"/>
    <w:rsid w:val="00180E14"/>
    <w:rsid w:val="00180FE4"/>
    <w:rsid w:val="00183512"/>
    <w:rsid w:val="001865B3"/>
    <w:rsid w:val="00186C2A"/>
    <w:rsid w:val="00191E3D"/>
    <w:rsid w:val="001A0F98"/>
    <w:rsid w:val="001A1B6A"/>
    <w:rsid w:val="001A2249"/>
    <w:rsid w:val="001A4A2B"/>
    <w:rsid w:val="001A641D"/>
    <w:rsid w:val="001A686D"/>
    <w:rsid w:val="001B285B"/>
    <w:rsid w:val="001B5FAA"/>
    <w:rsid w:val="001B67C2"/>
    <w:rsid w:val="001B7F1A"/>
    <w:rsid w:val="001C0E16"/>
    <w:rsid w:val="001C19F4"/>
    <w:rsid w:val="001C1B25"/>
    <w:rsid w:val="001C432F"/>
    <w:rsid w:val="001C4CED"/>
    <w:rsid w:val="001D43F4"/>
    <w:rsid w:val="001E1F22"/>
    <w:rsid w:val="001E2512"/>
    <w:rsid w:val="001E3DFE"/>
    <w:rsid w:val="001E4901"/>
    <w:rsid w:val="001E4BC1"/>
    <w:rsid w:val="001E64EF"/>
    <w:rsid w:val="001E6D7E"/>
    <w:rsid w:val="001F7AE7"/>
    <w:rsid w:val="00207167"/>
    <w:rsid w:val="00210895"/>
    <w:rsid w:val="00210FA0"/>
    <w:rsid w:val="002112E6"/>
    <w:rsid w:val="002119FB"/>
    <w:rsid w:val="0021341C"/>
    <w:rsid w:val="00214D93"/>
    <w:rsid w:val="00221ACE"/>
    <w:rsid w:val="002267F2"/>
    <w:rsid w:val="00230910"/>
    <w:rsid w:val="00232E4B"/>
    <w:rsid w:val="00236052"/>
    <w:rsid w:val="00237CDA"/>
    <w:rsid w:val="00245738"/>
    <w:rsid w:val="0024624C"/>
    <w:rsid w:val="00254326"/>
    <w:rsid w:val="002569A6"/>
    <w:rsid w:val="00257464"/>
    <w:rsid w:val="002579A6"/>
    <w:rsid w:val="00262285"/>
    <w:rsid w:val="00266754"/>
    <w:rsid w:val="002667A0"/>
    <w:rsid w:val="002671B5"/>
    <w:rsid w:val="002815C4"/>
    <w:rsid w:val="00283996"/>
    <w:rsid w:val="002912A4"/>
    <w:rsid w:val="002937AC"/>
    <w:rsid w:val="002941DD"/>
    <w:rsid w:val="002A7DE6"/>
    <w:rsid w:val="002C370C"/>
    <w:rsid w:val="002C4AC4"/>
    <w:rsid w:val="002C5605"/>
    <w:rsid w:val="002C5EEB"/>
    <w:rsid w:val="002C6D56"/>
    <w:rsid w:val="002C7A12"/>
    <w:rsid w:val="002D6DF4"/>
    <w:rsid w:val="002E5153"/>
    <w:rsid w:val="002E52D3"/>
    <w:rsid w:val="002E7323"/>
    <w:rsid w:val="002E76D0"/>
    <w:rsid w:val="002F084E"/>
    <w:rsid w:val="002F2362"/>
    <w:rsid w:val="002F3562"/>
    <w:rsid w:val="002F47AE"/>
    <w:rsid w:val="003003C0"/>
    <w:rsid w:val="00302DE6"/>
    <w:rsid w:val="00305674"/>
    <w:rsid w:val="00305BDD"/>
    <w:rsid w:val="0030749F"/>
    <w:rsid w:val="00312F2D"/>
    <w:rsid w:val="003139AE"/>
    <w:rsid w:val="00313E1F"/>
    <w:rsid w:val="00316046"/>
    <w:rsid w:val="00316A03"/>
    <w:rsid w:val="003206FD"/>
    <w:rsid w:val="00320F6E"/>
    <w:rsid w:val="00327677"/>
    <w:rsid w:val="00330D6F"/>
    <w:rsid w:val="00333774"/>
    <w:rsid w:val="00335F7B"/>
    <w:rsid w:val="003408D0"/>
    <w:rsid w:val="00341323"/>
    <w:rsid w:val="00342B79"/>
    <w:rsid w:val="003541DE"/>
    <w:rsid w:val="00354B4D"/>
    <w:rsid w:val="003607B9"/>
    <w:rsid w:val="0036319A"/>
    <w:rsid w:val="003635DF"/>
    <w:rsid w:val="003639EC"/>
    <w:rsid w:val="00365D14"/>
    <w:rsid w:val="00370073"/>
    <w:rsid w:val="00371666"/>
    <w:rsid w:val="003736D1"/>
    <w:rsid w:val="00377AC6"/>
    <w:rsid w:val="00380B2C"/>
    <w:rsid w:val="00382B71"/>
    <w:rsid w:val="00382E94"/>
    <w:rsid w:val="00392B6D"/>
    <w:rsid w:val="00395476"/>
    <w:rsid w:val="003A22F0"/>
    <w:rsid w:val="003A54BF"/>
    <w:rsid w:val="003A5BA0"/>
    <w:rsid w:val="003A77EA"/>
    <w:rsid w:val="003B008E"/>
    <w:rsid w:val="003B3501"/>
    <w:rsid w:val="003B3B73"/>
    <w:rsid w:val="003B3BA0"/>
    <w:rsid w:val="003B4BA8"/>
    <w:rsid w:val="003B526F"/>
    <w:rsid w:val="003B5524"/>
    <w:rsid w:val="003C13DE"/>
    <w:rsid w:val="003C2FE7"/>
    <w:rsid w:val="003C5BC4"/>
    <w:rsid w:val="003C74E2"/>
    <w:rsid w:val="003D0190"/>
    <w:rsid w:val="003D14B7"/>
    <w:rsid w:val="003D3D41"/>
    <w:rsid w:val="003D6CEC"/>
    <w:rsid w:val="003D7804"/>
    <w:rsid w:val="003D7BAC"/>
    <w:rsid w:val="003E0460"/>
    <w:rsid w:val="003E27DA"/>
    <w:rsid w:val="003E6991"/>
    <w:rsid w:val="003E6EB9"/>
    <w:rsid w:val="003F24F7"/>
    <w:rsid w:val="003F4CB8"/>
    <w:rsid w:val="004033B1"/>
    <w:rsid w:val="0040606C"/>
    <w:rsid w:val="00406813"/>
    <w:rsid w:val="00410A59"/>
    <w:rsid w:val="00413C27"/>
    <w:rsid w:val="00413C6E"/>
    <w:rsid w:val="00417C57"/>
    <w:rsid w:val="004235EC"/>
    <w:rsid w:val="004265B9"/>
    <w:rsid w:val="004268A9"/>
    <w:rsid w:val="00435A88"/>
    <w:rsid w:val="004367CF"/>
    <w:rsid w:val="00440015"/>
    <w:rsid w:val="00443C81"/>
    <w:rsid w:val="0044459A"/>
    <w:rsid w:val="00445E7A"/>
    <w:rsid w:val="00446926"/>
    <w:rsid w:val="00451651"/>
    <w:rsid w:val="0045590D"/>
    <w:rsid w:val="00470C9B"/>
    <w:rsid w:val="00473967"/>
    <w:rsid w:val="004750FA"/>
    <w:rsid w:val="00476044"/>
    <w:rsid w:val="004811C6"/>
    <w:rsid w:val="0048417A"/>
    <w:rsid w:val="004859F0"/>
    <w:rsid w:val="004873AF"/>
    <w:rsid w:val="004873BB"/>
    <w:rsid w:val="00490FFC"/>
    <w:rsid w:val="004916CD"/>
    <w:rsid w:val="00491A2F"/>
    <w:rsid w:val="00492AD5"/>
    <w:rsid w:val="004933B6"/>
    <w:rsid w:val="004945D1"/>
    <w:rsid w:val="00495F8C"/>
    <w:rsid w:val="0049626D"/>
    <w:rsid w:val="004A3911"/>
    <w:rsid w:val="004A7660"/>
    <w:rsid w:val="004A79D9"/>
    <w:rsid w:val="004B0269"/>
    <w:rsid w:val="004B0537"/>
    <w:rsid w:val="004B0DBD"/>
    <w:rsid w:val="004B349D"/>
    <w:rsid w:val="004B543E"/>
    <w:rsid w:val="004B6760"/>
    <w:rsid w:val="004B6995"/>
    <w:rsid w:val="004C380D"/>
    <w:rsid w:val="004D011A"/>
    <w:rsid w:val="004D09C8"/>
    <w:rsid w:val="004D34EA"/>
    <w:rsid w:val="004D3EFA"/>
    <w:rsid w:val="004D440E"/>
    <w:rsid w:val="004D7EDB"/>
    <w:rsid w:val="004F2E9E"/>
    <w:rsid w:val="004F335E"/>
    <w:rsid w:val="004F6B65"/>
    <w:rsid w:val="0050020E"/>
    <w:rsid w:val="005005A2"/>
    <w:rsid w:val="00503C52"/>
    <w:rsid w:val="00505B44"/>
    <w:rsid w:val="00506DA9"/>
    <w:rsid w:val="00513939"/>
    <w:rsid w:val="00517FA4"/>
    <w:rsid w:val="0052047B"/>
    <w:rsid w:val="0053524A"/>
    <w:rsid w:val="005402FE"/>
    <w:rsid w:val="005423D6"/>
    <w:rsid w:val="0054297A"/>
    <w:rsid w:val="005453E9"/>
    <w:rsid w:val="00545638"/>
    <w:rsid w:val="005470A2"/>
    <w:rsid w:val="005525CE"/>
    <w:rsid w:val="00556B53"/>
    <w:rsid w:val="00557F41"/>
    <w:rsid w:val="00562581"/>
    <w:rsid w:val="00563A66"/>
    <w:rsid w:val="005652F1"/>
    <w:rsid w:val="00567BB4"/>
    <w:rsid w:val="0057184F"/>
    <w:rsid w:val="00572D34"/>
    <w:rsid w:val="005741E8"/>
    <w:rsid w:val="005756F8"/>
    <w:rsid w:val="0058611B"/>
    <w:rsid w:val="00590DC0"/>
    <w:rsid w:val="00594448"/>
    <w:rsid w:val="005A0765"/>
    <w:rsid w:val="005A0B84"/>
    <w:rsid w:val="005A2ED0"/>
    <w:rsid w:val="005A6420"/>
    <w:rsid w:val="005A79E5"/>
    <w:rsid w:val="005B4BA8"/>
    <w:rsid w:val="005C1231"/>
    <w:rsid w:val="005C600F"/>
    <w:rsid w:val="005C72D8"/>
    <w:rsid w:val="005C7622"/>
    <w:rsid w:val="005D3655"/>
    <w:rsid w:val="005D4223"/>
    <w:rsid w:val="005D6BCB"/>
    <w:rsid w:val="005E063B"/>
    <w:rsid w:val="005E6700"/>
    <w:rsid w:val="006017BE"/>
    <w:rsid w:val="00602F83"/>
    <w:rsid w:val="00606D59"/>
    <w:rsid w:val="00607629"/>
    <w:rsid w:val="0061304C"/>
    <w:rsid w:val="006140A9"/>
    <w:rsid w:val="00614BA1"/>
    <w:rsid w:val="00617AE2"/>
    <w:rsid w:val="006209F1"/>
    <w:rsid w:val="00622713"/>
    <w:rsid w:val="00625B89"/>
    <w:rsid w:val="00625D3F"/>
    <w:rsid w:val="00626482"/>
    <w:rsid w:val="006273E2"/>
    <w:rsid w:val="00627503"/>
    <w:rsid w:val="00632BD7"/>
    <w:rsid w:val="006357A2"/>
    <w:rsid w:val="00636EAF"/>
    <w:rsid w:val="00637CAD"/>
    <w:rsid w:val="00644C09"/>
    <w:rsid w:val="00645531"/>
    <w:rsid w:val="00646730"/>
    <w:rsid w:val="00653A07"/>
    <w:rsid w:val="0065486D"/>
    <w:rsid w:val="00654A5C"/>
    <w:rsid w:val="00657D9E"/>
    <w:rsid w:val="006706D7"/>
    <w:rsid w:val="0067239D"/>
    <w:rsid w:val="0067578D"/>
    <w:rsid w:val="00675F76"/>
    <w:rsid w:val="00682DD9"/>
    <w:rsid w:val="00691F7E"/>
    <w:rsid w:val="00693992"/>
    <w:rsid w:val="0069437C"/>
    <w:rsid w:val="006946AB"/>
    <w:rsid w:val="006951EB"/>
    <w:rsid w:val="00695563"/>
    <w:rsid w:val="00695E0D"/>
    <w:rsid w:val="00696213"/>
    <w:rsid w:val="006A0844"/>
    <w:rsid w:val="006A19FA"/>
    <w:rsid w:val="006A32B9"/>
    <w:rsid w:val="006A7983"/>
    <w:rsid w:val="006A7CD9"/>
    <w:rsid w:val="006B3CD7"/>
    <w:rsid w:val="006B56D7"/>
    <w:rsid w:val="006C2DC7"/>
    <w:rsid w:val="006C6673"/>
    <w:rsid w:val="006C78A3"/>
    <w:rsid w:val="006D28DC"/>
    <w:rsid w:val="006D3210"/>
    <w:rsid w:val="006D6ABE"/>
    <w:rsid w:val="006E05E5"/>
    <w:rsid w:val="006E205B"/>
    <w:rsid w:val="006E6292"/>
    <w:rsid w:val="006F69B4"/>
    <w:rsid w:val="007017F0"/>
    <w:rsid w:val="007054D8"/>
    <w:rsid w:val="007117F0"/>
    <w:rsid w:val="007120C1"/>
    <w:rsid w:val="00717A0B"/>
    <w:rsid w:val="00721AC4"/>
    <w:rsid w:val="00722C15"/>
    <w:rsid w:val="00723312"/>
    <w:rsid w:val="007247C0"/>
    <w:rsid w:val="00730BAD"/>
    <w:rsid w:val="00730BE4"/>
    <w:rsid w:val="0073213E"/>
    <w:rsid w:val="00732752"/>
    <w:rsid w:val="00734628"/>
    <w:rsid w:val="0073619E"/>
    <w:rsid w:val="00736302"/>
    <w:rsid w:val="00736A30"/>
    <w:rsid w:val="00736D6B"/>
    <w:rsid w:val="00737E8C"/>
    <w:rsid w:val="00742914"/>
    <w:rsid w:val="0074456C"/>
    <w:rsid w:val="0075051B"/>
    <w:rsid w:val="0075147D"/>
    <w:rsid w:val="007527F7"/>
    <w:rsid w:val="00753CCF"/>
    <w:rsid w:val="00754B20"/>
    <w:rsid w:val="00756BED"/>
    <w:rsid w:val="0076006C"/>
    <w:rsid w:val="00774E6F"/>
    <w:rsid w:val="007777DB"/>
    <w:rsid w:val="007800E0"/>
    <w:rsid w:val="0078378D"/>
    <w:rsid w:val="00784349"/>
    <w:rsid w:val="00784A26"/>
    <w:rsid w:val="00785D82"/>
    <w:rsid w:val="00792889"/>
    <w:rsid w:val="00792990"/>
    <w:rsid w:val="00794DFE"/>
    <w:rsid w:val="007958D9"/>
    <w:rsid w:val="007973CC"/>
    <w:rsid w:val="007A1A17"/>
    <w:rsid w:val="007A23EB"/>
    <w:rsid w:val="007A6598"/>
    <w:rsid w:val="007B0F2A"/>
    <w:rsid w:val="007B1A6D"/>
    <w:rsid w:val="007C21E6"/>
    <w:rsid w:val="007C598D"/>
    <w:rsid w:val="007C6415"/>
    <w:rsid w:val="007D4298"/>
    <w:rsid w:val="007D48BF"/>
    <w:rsid w:val="007D5178"/>
    <w:rsid w:val="007D5F5D"/>
    <w:rsid w:val="007D7DC8"/>
    <w:rsid w:val="007F0DF7"/>
    <w:rsid w:val="007F476B"/>
    <w:rsid w:val="007F6C20"/>
    <w:rsid w:val="007F6C97"/>
    <w:rsid w:val="007F7926"/>
    <w:rsid w:val="008033A9"/>
    <w:rsid w:val="00804071"/>
    <w:rsid w:val="008075F1"/>
    <w:rsid w:val="00816848"/>
    <w:rsid w:val="0082153E"/>
    <w:rsid w:val="008240CF"/>
    <w:rsid w:val="00826296"/>
    <w:rsid w:val="00830EFF"/>
    <w:rsid w:val="008353C8"/>
    <w:rsid w:val="008356A9"/>
    <w:rsid w:val="008363BE"/>
    <w:rsid w:val="00836E5B"/>
    <w:rsid w:val="00837286"/>
    <w:rsid w:val="00837428"/>
    <w:rsid w:val="008377B8"/>
    <w:rsid w:val="008435E1"/>
    <w:rsid w:val="008458FB"/>
    <w:rsid w:val="00847EBF"/>
    <w:rsid w:val="00856A7C"/>
    <w:rsid w:val="00857272"/>
    <w:rsid w:val="0086244A"/>
    <w:rsid w:val="00862C17"/>
    <w:rsid w:val="00863D7C"/>
    <w:rsid w:val="00870548"/>
    <w:rsid w:val="00871ED4"/>
    <w:rsid w:val="00882725"/>
    <w:rsid w:val="00883043"/>
    <w:rsid w:val="0088397A"/>
    <w:rsid w:val="008847E2"/>
    <w:rsid w:val="00887ED3"/>
    <w:rsid w:val="00897C80"/>
    <w:rsid w:val="008A65C1"/>
    <w:rsid w:val="008B1093"/>
    <w:rsid w:val="008B19AE"/>
    <w:rsid w:val="008B23D4"/>
    <w:rsid w:val="008B3A38"/>
    <w:rsid w:val="008B5660"/>
    <w:rsid w:val="008B5757"/>
    <w:rsid w:val="008B5AC5"/>
    <w:rsid w:val="008C2CF1"/>
    <w:rsid w:val="008C3F29"/>
    <w:rsid w:val="008C712C"/>
    <w:rsid w:val="008C7273"/>
    <w:rsid w:val="008C7A43"/>
    <w:rsid w:val="008C7C50"/>
    <w:rsid w:val="008D075A"/>
    <w:rsid w:val="008D728C"/>
    <w:rsid w:val="008D7454"/>
    <w:rsid w:val="008E342D"/>
    <w:rsid w:val="008E4554"/>
    <w:rsid w:val="008E4942"/>
    <w:rsid w:val="008E5C58"/>
    <w:rsid w:val="008E7D0C"/>
    <w:rsid w:val="008E7F21"/>
    <w:rsid w:val="008F595A"/>
    <w:rsid w:val="008F5D14"/>
    <w:rsid w:val="008F7E70"/>
    <w:rsid w:val="008F7F82"/>
    <w:rsid w:val="00902C86"/>
    <w:rsid w:val="00902CF3"/>
    <w:rsid w:val="00906F44"/>
    <w:rsid w:val="00907A58"/>
    <w:rsid w:val="00907DB9"/>
    <w:rsid w:val="0091251A"/>
    <w:rsid w:val="0091552A"/>
    <w:rsid w:val="009162A8"/>
    <w:rsid w:val="0091661B"/>
    <w:rsid w:val="00917954"/>
    <w:rsid w:val="00920CA1"/>
    <w:rsid w:val="0092205C"/>
    <w:rsid w:val="00922266"/>
    <w:rsid w:val="00935337"/>
    <w:rsid w:val="009370D5"/>
    <w:rsid w:val="009372A8"/>
    <w:rsid w:val="009472BA"/>
    <w:rsid w:val="00957B89"/>
    <w:rsid w:val="00957D39"/>
    <w:rsid w:val="009609D5"/>
    <w:rsid w:val="0096173D"/>
    <w:rsid w:val="00965F53"/>
    <w:rsid w:val="00966501"/>
    <w:rsid w:val="00966C66"/>
    <w:rsid w:val="00967137"/>
    <w:rsid w:val="00982817"/>
    <w:rsid w:val="00987253"/>
    <w:rsid w:val="00992BDA"/>
    <w:rsid w:val="00994BF9"/>
    <w:rsid w:val="00995B96"/>
    <w:rsid w:val="0099677E"/>
    <w:rsid w:val="00997BF8"/>
    <w:rsid w:val="009A59FE"/>
    <w:rsid w:val="009B05D2"/>
    <w:rsid w:val="009C15F2"/>
    <w:rsid w:val="009C2C29"/>
    <w:rsid w:val="009C2F1A"/>
    <w:rsid w:val="009C5057"/>
    <w:rsid w:val="009C725B"/>
    <w:rsid w:val="009C7E29"/>
    <w:rsid w:val="009D236F"/>
    <w:rsid w:val="009D75E8"/>
    <w:rsid w:val="009D7AA6"/>
    <w:rsid w:val="009E3B1B"/>
    <w:rsid w:val="009E5B85"/>
    <w:rsid w:val="009F0B4B"/>
    <w:rsid w:val="009F17D1"/>
    <w:rsid w:val="009F6659"/>
    <w:rsid w:val="00A04CAA"/>
    <w:rsid w:val="00A06F72"/>
    <w:rsid w:val="00A106D9"/>
    <w:rsid w:val="00A107BA"/>
    <w:rsid w:val="00A1466A"/>
    <w:rsid w:val="00A14C25"/>
    <w:rsid w:val="00A2395E"/>
    <w:rsid w:val="00A24CF0"/>
    <w:rsid w:val="00A24F04"/>
    <w:rsid w:val="00A24FF9"/>
    <w:rsid w:val="00A25976"/>
    <w:rsid w:val="00A32116"/>
    <w:rsid w:val="00A33D1F"/>
    <w:rsid w:val="00A35E51"/>
    <w:rsid w:val="00A373FE"/>
    <w:rsid w:val="00A37FC1"/>
    <w:rsid w:val="00A47DE7"/>
    <w:rsid w:val="00A50529"/>
    <w:rsid w:val="00A55001"/>
    <w:rsid w:val="00A57C83"/>
    <w:rsid w:val="00A60BB3"/>
    <w:rsid w:val="00A613F4"/>
    <w:rsid w:val="00A616E5"/>
    <w:rsid w:val="00A61F5A"/>
    <w:rsid w:val="00A63784"/>
    <w:rsid w:val="00A70E40"/>
    <w:rsid w:val="00A71147"/>
    <w:rsid w:val="00A71202"/>
    <w:rsid w:val="00A74567"/>
    <w:rsid w:val="00A77D68"/>
    <w:rsid w:val="00A8061C"/>
    <w:rsid w:val="00A80647"/>
    <w:rsid w:val="00A841E5"/>
    <w:rsid w:val="00A878E9"/>
    <w:rsid w:val="00A87965"/>
    <w:rsid w:val="00A921ED"/>
    <w:rsid w:val="00A92570"/>
    <w:rsid w:val="00A930C4"/>
    <w:rsid w:val="00A96DE6"/>
    <w:rsid w:val="00AA00FC"/>
    <w:rsid w:val="00AA4145"/>
    <w:rsid w:val="00AA48BB"/>
    <w:rsid w:val="00AA632F"/>
    <w:rsid w:val="00AC211F"/>
    <w:rsid w:val="00AC3DEA"/>
    <w:rsid w:val="00AC408D"/>
    <w:rsid w:val="00AC60B8"/>
    <w:rsid w:val="00AD0051"/>
    <w:rsid w:val="00AD2782"/>
    <w:rsid w:val="00AD2F6A"/>
    <w:rsid w:val="00AE1727"/>
    <w:rsid w:val="00AE214D"/>
    <w:rsid w:val="00AF0A91"/>
    <w:rsid w:val="00AF551B"/>
    <w:rsid w:val="00AF6D5B"/>
    <w:rsid w:val="00B01A2C"/>
    <w:rsid w:val="00B05911"/>
    <w:rsid w:val="00B05C9B"/>
    <w:rsid w:val="00B124A4"/>
    <w:rsid w:val="00B134CA"/>
    <w:rsid w:val="00B137F9"/>
    <w:rsid w:val="00B174D8"/>
    <w:rsid w:val="00B178C3"/>
    <w:rsid w:val="00B20E91"/>
    <w:rsid w:val="00B21812"/>
    <w:rsid w:val="00B22DFE"/>
    <w:rsid w:val="00B3011B"/>
    <w:rsid w:val="00B36452"/>
    <w:rsid w:val="00B376C4"/>
    <w:rsid w:val="00B425D3"/>
    <w:rsid w:val="00B47264"/>
    <w:rsid w:val="00B519F9"/>
    <w:rsid w:val="00B51D36"/>
    <w:rsid w:val="00B52A86"/>
    <w:rsid w:val="00B52E1E"/>
    <w:rsid w:val="00B53B19"/>
    <w:rsid w:val="00B54585"/>
    <w:rsid w:val="00B545E8"/>
    <w:rsid w:val="00B563D4"/>
    <w:rsid w:val="00B57D7A"/>
    <w:rsid w:val="00B60C85"/>
    <w:rsid w:val="00B61AF9"/>
    <w:rsid w:val="00B65A8A"/>
    <w:rsid w:val="00B65CC7"/>
    <w:rsid w:val="00B67AB0"/>
    <w:rsid w:val="00B72334"/>
    <w:rsid w:val="00B73568"/>
    <w:rsid w:val="00B76274"/>
    <w:rsid w:val="00B8300B"/>
    <w:rsid w:val="00B85ADE"/>
    <w:rsid w:val="00B90187"/>
    <w:rsid w:val="00B975BF"/>
    <w:rsid w:val="00BA3D4A"/>
    <w:rsid w:val="00BB0E9D"/>
    <w:rsid w:val="00BB200B"/>
    <w:rsid w:val="00BB3B52"/>
    <w:rsid w:val="00BB56FC"/>
    <w:rsid w:val="00BB5AAF"/>
    <w:rsid w:val="00BC2EDE"/>
    <w:rsid w:val="00BD2828"/>
    <w:rsid w:val="00BD3CB5"/>
    <w:rsid w:val="00BD6633"/>
    <w:rsid w:val="00BE0032"/>
    <w:rsid w:val="00BE14BD"/>
    <w:rsid w:val="00BE3B66"/>
    <w:rsid w:val="00BF2DD1"/>
    <w:rsid w:val="00BF4215"/>
    <w:rsid w:val="00BF4473"/>
    <w:rsid w:val="00BF62A2"/>
    <w:rsid w:val="00C03AC4"/>
    <w:rsid w:val="00C137DF"/>
    <w:rsid w:val="00C14AF5"/>
    <w:rsid w:val="00C15DC1"/>
    <w:rsid w:val="00C3418F"/>
    <w:rsid w:val="00C36391"/>
    <w:rsid w:val="00C41976"/>
    <w:rsid w:val="00C45BB3"/>
    <w:rsid w:val="00C47D22"/>
    <w:rsid w:val="00C47EDC"/>
    <w:rsid w:val="00C5092B"/>
    <w:rsid w:val="00C5385D"/>
    <w:rsid w:val="00C6069B"/>
    <w:rsid w:val="00C62219"/>
    <w:rsid w:val="00C6226E"/>
    <w:rsid w:val="00C62AFD"/>
    <w:rsid w:val="00C65BC0"/>
    <w:rsid w:val="00C8033E"/>
    <w:rsid w:val="00C81C65"/>
    <w:rsid w:val="00C85C94"/>
    <w:rsid w:val="00C90563"/>
    <w:rsid w:val="00C934FC"/>
    <w:rsid w:val="00C94568"/>
    <w:rsid w:val="00C953C4"/>
    <w:rsid w:val="00C959EC"/>
    <w:rsid w:val="00C9673A"/>
    <w:rsid w:val="00C972CB"/>
    <w:rsid w:val="00C976AB"/>
    <w:rsid w:val="00CA2930"/>
    <w:rsid w:val="00CA34EE"/>
    <w:rsid w:val="00CA3D72"/>
    <w:rsid w:val="00CA554B"/>
    <w:rsid w:val="00CB0BE2"/>
    <w:rsid w:val="00CB1AE2"/>
    <w:rsid w:val="00CB4564"/>
    <w:rsid w:val="00CB6A6D"/>
    <w:rsid w:val="00CC1D7B"/>
    <w:rsid w:val="00CC239F"/>
    <w:rsid w:val="00CC2585"/>
    <w:rsid w:val="00CC2BA8"/>
    <w:rsid w:val="00CC30BA"/>
    <w:rsid w:val="00CC33AD"/>
    <w:rsid w:val="00CC7BE4"/>
    <w:rsid w:val="00CD35D1"/>
    <w:rsid w:val="00CD55CB"/>
    <w:rsid w:val="00CD5C6F"/>
    <w:rsid w:val="00CD6D6A"/>
    <w:rsid w:val="00CE45E2"/>
    <w:rsid w:val="00CE494E"/>
    <w:rsid w:val="00CE7BC2"/>
    <w:rsid w:val="00CF0A5F"/>
    <w:rsid w:val="00CF1436"/>
    <w:rsid w:val="00CF48AB"/>
    <w:rsid w:val="00CF78E7"/>
    <w:rsid w:val="00CF7B99"/>
    <w:rsid w:val="00D04118"/>
    <w:rsid w:val="00D05C20"/>
    <w:rsid w:val="00D12205"/>
    <w:rsid w:val="00D129E7"/>
    <w:rsid w:val="00D12EB1"/>
    <w:rsid w:val="00D16B9C"/>
    <w:rsid w:val="00D17908"/>
    <w:rsid w:val="00D217A8"/>
    <w:rsid w:val="00D22395"/>
    <w:rsid w:val="00D232D6"/>
    <w:rsid w:val="00D24C8F"/>
    <w:rsid w:val="00D2520D"/>
    <w:rsid w:val="00D255DC"/>
    <w:rsid w:val="00D26209"/>
    <w:rsid w:val="00D31510"/>
    <w:rsid w:val="00D5409B"/>
    <w:rsid w:val="00D55B65"/>
    <w:rsid w:val="00D6089F"/>
    <w:rsid w:val="00D610BC"/>
    <w:rsid w:val="00D61615"/>
    <w:rsid w:val="00D6260F"/>
    <w:rsid w:val="00D62A67"/>
    <w:rsid w:val="00D62BFE"/>
    <w:rsid w:val="00D65837"/>
    <w:rsid w:val="00D661AB"/>
    <w:rsid w:val="00D72D01"/>
    <w:rsid w:val="00D75EEE"/>
    <w:rsid w:val="00D76581"/>
    <w:rsid w:val="00D77165"/>
    <w:rsid w:val="00D779E3"/>
    <w:rsid w:val="00D801C5"/>
    <w:rsid w:val="00D83E3E"/>
    <w:rsid w:val="00D85101"/>
    <w:rsid w:val="00D8656D"/>
    <w:rsid w:val="00D87AEC"/>
    <w:rsid w:val="00D935D5"/>
    <w:rsid w:val="00D936D0"/>
    <w:rsid w:val="00D9395C"/>
    <w:rsid w:val="00D95261"/>
    <w:rsid w:val="00DA2FEA"/>
    <w:rsid w:val="00DA3BB3"/>
    <w:rsid w:val="00DA64A8"/>
    <w:rsid w:val="00DB1745"/>
    <w:rsid w:val="00DC40D7"/>
    <w:rsid w:val="00DC7ED6"/>
    <w:rsid w:val="00DD0006"/>
    <w:rsid w:val="00DD5662"/>
    <w:rsid w:val="00DE1C36"/>
    <w:rsid w:val="00DE280C"/>
    <w:rsid w:val="00DE5863"/>
    <w:rsid w:val="00DE68DF"/>
    <w:rsid w:val="00DE6E80"/>
    <w:rsid w:val="00DE72D9"/>
    <w:rsid w:val="00DF0B1B"/>
    <w:rsid w:val="00DF4D85"/>
    <w:rsid w:val="00E00437"/>
    <w:rsid w:val="00E03B30"/>
    <w:rsid w:val="00E1006C"/>
    <w:rsid w:val="00E10BA2"/>
    <w:rsid w:val="00E1155B"/>
    <w:rsid w:val="00E12355"/>
    <w:rsid w:val="00E136D0"/>
    <w:rsid w:val="00E13916"/>
    <w:rsid w:val="00E205D9"/>
    <w:rsid w:val="00E209AD"/>
    <w:rsid w:val="00E2451D"/>
    <w:rsid w:val="00E271A0"/>
    <w:rsid w:val="00E31071"/>
    <w:rsid w:val="00E4377B"/>
    <w:rsid w:val="00E45D93"/>
    <w:rsid w:val="00E518A8"/>
    <w:rsid w:val="00E51E6B"/>
    <w:rsid w:val="00E5442B"/>
    <w:rsid w:val="00E57E7A"/>
    <w:rsid w:val="00E62020"/>
    <w:rsid w:val="00E65588"/>
    <w:rsid w:val="00E65721"/>
    <w:rsid w:val="00E674C9"/>
    <w:rsid w:val="00E7139F"/>
    <w:rsid w:val="00E7226B"/>
    <w:rsid w:val="00E77A47"/>
    <w:rsid w:val="00E81E4B"/>
    <w:rsid w:val="00E83E3E"/>
    <w:rsid w:val="00E85F9E"/>
    <w:rsid w:val="00E87C50"/>
    <w:rsid w:val="00EA0274"/>
    <w:rsid w:val="00EB1475"/>
    <w:rsid w:val="00EB19DA"/>
    <w:rsid w:val="00EB21BA"/>
    <w:rsid w:val="00EB5583"/>
    <w:rsid w:val="00EB78C9"/>
    <w:rsid w:val="00EC1C24"/>
    <w:rsid w:val="00EE0B90"/>
    <w:rsid w:val="00EE1630"/>
    <w:rsid w:val="00EE5B96"/>
    <w:rsid w:val="00EE5CAE"/>
    <w:rsid w:val="00EE775F"/>
    <w:rsid w:val="00EF39B1"/>
    <w:rsid w:val="00EF4F59"/>
    <w:rsid w:val="00EF527D"/>
    <w:rsid w:val="00F004EB"/>
    <w:rsid w:val="00F06C41"/>
    <w:rsid w:val="00F11BC1"/>
    <w:rsid w:val="00F154C2"/>
    <w:rsid w:val="00F16675"/>
    <w:rsid w:val="00F215B1"/>
    <w:rsid w:val="00F26D75"/>
    <w:rsid w:val="00F33ED9"/>
    <w:rsid w:val="00F34D89"/>
    <w:rsid w:val="00F421A2"/>
    <w:rsid w:val="00F46F70"/>
    <w:rsid w:val="00F4705B"/>
    <w:rsid w:val="00F509E1"/>
    <w:rsid w:val="00F53D40"/>
    <w:rsid w:val="00F5444F"/>
    <w:rsid w:val="00F606D3"/>
    <w:rsid w:val="00F643A1"/>
    <w:rsid w:val="00F73603"/>
    <w:rsid w:val="00F77570"/>
    <w:rsid w:val="00F8220C"/>
    <w:rsid w:val="00F82C66"/>
    <w:rsid w:val="00F8780D"/>
    <w:rsid w:val="00F87FE0"/>
    <w:rsid w:val="00F93674"/>
    <w:rsid w:val="00F96CD3"/>
    <w:rsid w:val="00F97B6D"/>
    <w:rsid w:val="00FA307F"/>
    <w:rsid w:val="00FA5100"/>
    <w:rsid w:val="00FA5DEB"/>
    <w:rsid w:val="00FA6B96"/>
    <w:rsid w:val="00FA744D"/>
    <w:rsid w:val="00FB097A"/>
    <w:rsid w:val="00FB341A"/>
    <w:rsid w:val="00FB5741"/>
    <w:rsid w:val="00FB7587"/>
    <w:rsid w:val="00FC2038"/>
    <w:rsid w:val="00FD03F7"/>
    <w:rsid w:val="00FD07CD"/>
    <w:rsid w:val="00FD1D97"/>
    <w:rsid w:val="00FD3B29"/>
    <w:rsid w:val="00FD4E0C"/>
    <w:rsid w:val="00FE32DA"/>
    <w:rsid w:val="00FE3A75"/>
    <w:rsid w:val="00FE5887"/>
    <w:rsid w:val="00FE7980"/>
    <w:rsid w:val="00FF251C"/>
  </w:rsids>
  <m:mathPr>
    <m:mathFont m:val="Impact"/>
    <m:brkBin m:val="before"/>
    <m:brkBinSub m:val="--"/>
    <m:smallFrac/>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paragraph" w:styleId="Paragraphedeliste">
    <w:name w:val="List Paragraph"/>
    <w:basedOn w:val="Normal"/>
    <w:uiPriority w:val="34"/>
    <w:qFormat/>
    <w:rsid w:val="00C90563"/>
    <w:pPr>
      <w:ind w:left="720"/>
      <w:contextualSpacing/>
    </w:pPr>
  </w:style>
  <w:style w:type="table" w:styleId="Grille">
    <w:name w:val="Table Grid"/>
    <w:basedOn w:val="Tableau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rsid w:val="004B349D"/>
    <w:pPr>
      <w:spacing w:line="240" w:lineRule="auto"/>
    </w:pPr>
    <w:rPr>
      <w:rFonts w:ascii="Tahoma" w:hAnsi="Tahoma"/>
      <w:sz w:val="16"/>
      <w:szCs w:val="16"/>
      <w:lang w:eastAsia="ja-JP"/>
    </w:rPr>
  </w:style>
  <w:style w:type="character" w:customStyle="1" w:styleId="TextedebullesCar">
    <w:name w:val="Texte de bulles Car"/>
    <w:basedOn w:val="Policepardfaut"/>
    <w:link w:val="Textedebulles"/>
    <w:uiPriority w:val="99"/>
    <w:semiHidden/>
    <w:locked/>
    <w:rsid w:val="004B349D"/>
    <w:rPr>
      <w:rFonts w:ascii="Tahoma" w:hAnsi="Tahoma" w:cs="Times New Roman"/>
      <w:sz w:val="16"/>
    </w:rPr>
  </w:style>
  <w:style w:type="character" w:customStyle="1" w:styleId="apple-style-span">
    <w:name w:val="apple-style-span"/>
    <w:basedOn w:val="Policepardfaut"/>
    <w:uiPriority w:val="99"/>
    <w:rsid w:val="00133D01"/>
    <w:rPr>
      <w:rFonts w:cs="Times New Roman"/>
    </w:rPr>
  </w:style>
  <w:style w:type="paragraph" w:styleId="NormalWeb">
    <w:name w:val="Normal (Web)"/>
    <w:basedOn w:val="Normal"/>
    <w:link w:val="NormalWebC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lev">
    <w:name w:val="Strong"/>
    <w:basedOn w:val="Policepardfaut"/>
    <w:uiPriority w:val="99"/>
    <w:qFormat/>
    <w:rsid w:val="00FB341A"/>
    <w:rPr>
      <w:rFonts w:cs="Times New Roman"/>
      <w:b/>
    </w:rPr>
  </w:style>
  <w:style w:type="character" w:styleId="Lienhypertexte">
    <w:name w:val="Hyperlink"/>
    <w:basedOn w:val="Policepardfaut"/>
    <w:uiPriority w:val="99"/>
    <w:rsid w:val="008E342D"/>
    <w:rPr>
      <w:rFonts w:cs="Times New Roman"/>
      <w:color w:val="0000FF"/>
      <w:u w:val="single"/>
    </w:rPr>
  </w:style>
  <w:style w:type="paragraph" w:styleId="Corpsdetexte2">
    <w:name w:val="Body Text 2"/>
    <w:basedOn w:val="Normal"/>
    <w:link w:val="Corpsdetexte2Car"/>
    <w:uiPriority w:val="99"/>
    <w:rsid w:val="00B376C4"/>
    <w:pPr>
      <w:spacing w:line="240" w:lineRule="auto"/>
    </w:pPr>
    <w:rPr>
      <w:rFonts w:ascii="Arial" w:eastAsia="Times New Roman" w:hAnsi="Arial"/>
      <w:sz w:val="20"/>
      <w:szCs w:val="24"/>
      <w:lang w:eastAsia="ja-JP"/>
    </w:rPr>
  </w:style>
  <w:style w:type="character" w:customStyle="1" w:styleId="Corpsdetexte2Car">
    <w:name w:val="Corps de texte 2 Car"/>
    <w:basedOn w:val="Policepardfaut"/>
    <w:link w:val="Corpsdetexte2"/>
    <w:uiPriority w:val="99"/>
    <w:locked/>
    <w:rsid w:val="00B376C4"/>
    <w:rPr>
      <w:rFonts w:ascii="Arial" w:hAnsi="Arial" w:cs="Times New Roman"/>
      <w:sz w:val="24"/>
    </w:rPr>
  </w:style>
  <w:style w:type="character" w:styleId="Lienhypertextesuivi">
    <w:name w:val="FollowedHyperlink"/>
    <w:basedOn w:val="Policepardfaut"/>
    <w:uiPriority w:val="99"/>
    <w:semiHidden/>
    <w:rsid w:val="00F5444F"/>
    <w:rPr>
      <w:rFonts w:cs="Times New Roman"/>
      <w:color w:val="800080"/>
      <w:u w:val="single"/>
    </w:rPr>
  </w:style>
  <w:style w:type="paragraph" w:styleId="En-tte">
    <w:name w:val="header"/>
    <w:basedOn w:val="Normal"/>
    <w:link w:val="En-tteCar"/>
    <w:uiPriority w:val="99"/>
    <w:rsid w:val="004D3EFA"/>
    <w:pPr>
      <w:tabs>
        <w:tab w:val="center" w:pos="4680"/>
        <w:tab w:val="right" w:pos="9360"/>
      </w:tabs>
      <w:spacing w:line="240" w:lineRule="auto"/>
    </w:pPr>
  </w:style>
  <w:style w:type="character" w:customStyle="1" w:styleId="En-tteCar">
    <w:name w:val="En-tête Car"/>
    <w:basedOn w:val="Policepardfaut"/>
    <w:link w:val="En-tte"/>
    <w:uiPriority w:val="99"/>
    <w:locked/>
    <w:rsid w:val="004D3EFA"/>
    <w:rPr>
      <w:rFonts w:cs="Times New Roman"/>
    </w:rPr>
  </w:style>
  <w:style w:type="paragraph" w:styleId="Pieddepage">
    <w:name w:val="footer"/>
    <w:basedOn w:val="Normal"/>
    <w:link w:val="PieddepageCar"/>
    <w:uiPriority w:val="99"/>
    <w:rsid w:val="004D3EFA"/>
    <w:pPr>
      <w:tabs>
        <w:tab w:val="center" w:pos="4680"/>
        <w:tab w:val="right" w:pos="9360"/>
      </w:tabs>
      <w:spacing w:line="240" w:lineRule="auto"/>
    </w:pPr>
  </w:style>
  <w:style w:type="character" w:customStyle="1" w:styleId="PieddepageCar">
    <w:name w:val="Pied de page Car"/>
    <w:basedOn w:val="Policepardfaut"/>
    <w:link w:val="Pieddepage"/>
    <w:uiPriority w:val="99"/>
    <w:locked/>
    <w:rsid w:val="004D3EFA"/>
    <w:rPr>
      <w:rFonts w:cs="Times New Roman"/>
    </w:rPr>
  </w:style>
  <w:style w:type="character" w:customStyle="1" w:styleId="NormalWebCar">
    <w:name w:val="Normal (Web) Car"/>
    <w:link w:val="NormalWeb"/>
    <w:uiPriority w:val="99"/>
    <w:locked/>
    <w:rsid w:val="00632BD7"/>
    <w:rPr>
      <w:rFonts w:ascii="Times New Roman" w:hAnsi="Times New Roman"/>
      <w:sz w:val="24"/>
    </w:rPr>
  </w:style>
  <w:style w:type="character" w:styleId="Marquedannotation">
    <w:name w:val="annotation reference"/>
    <w:basedOn w:val="Policepardfaut"/>
    <w:uiPriority w:val="99"/>
    <w:semiHidden/>
    <w:rsid w:val="00CC1D7B"/>
    <w:rPr>
      <w:rFonts w:cs="Times New Roman"/>
      <w:sz w:val="16"/>
    </w:rPr>
  </w:style>
  <w:style w:type="paragraph" w:styleId="Commentaire">
    <w:name w:val="annotation text"/>
    <w:basedOn w:val="Normal"/>
    <w:link w:val="CommentaireCar"/>
    <w:uiPriority w:val="99"/>
    <w:semiHidden/>
    <w:rsid w:val="00CC1D7B"/>
    <w:pPr>
      <w:spacing w:line="240" w:lineRule="auto"/>
    </w:pPr>
    <w:rPr>
      <w:rFonts w:ascii="Cambria" w:eastAsia="MS Minngs" w:hAnsi="Cambria"/>
      <w:sz w:val="20"/>
      <w:szCs w:val="20"/>
    </w:rPr>
  </w:style>
  <w:style w:type="character" w:customStyle="1" w:styleId="CommentaireCar">
    <w:name w:val="Commentaire Car"/>
    <w:basedOn w:val="Policepardfaut"/>
    <w:link w:val="Commentaire"/>
    <w:uiPriority w:val="99"/>
    <w:semiHidden/>
    <w:locked/>
    <w:rsid w:val="00CC1D7B"/>
    <w:rPr>
      <w:rFonts w:ascii="Cambria" w:eastAsia="MS Minngs" w:hAnsi="Cambria" w:cs="Times New Roman"/>
    </w:rPr>
  </w:style>
  <w:style w:type="paragraph" w:styleId="Notedebasdepage">
    <w:name w:val="footnote text"/>
    <w:basedOn w:val="Normal"/>
    <w:link w:val="NotedebasdepageCar"/>
    <w:uiPriority w:val="99"/>
    <w:rsid w:val="00BA3D4A"/>
    <w:pPr>
      <w:spacing w:line="240" w:lineRule="auto"/>
    </w:pPr>
    <w:rPr>
      <w:rFonts w:ascii="Times New Roman" w:eastAsia="Times New Roman" w:hAnsi="Times New Roman"/>
      <w:sz w:val="20"/>
      <w:szCs w:val="20"/>
    </w:rPr>
  </w:style>
  <w:style w:type="character" w:customStyle="1" w:styleId="NotedebasdepageCar">
    <w:name w:val="Note de bas de page Car"/>
    <w:basedOn w:val="Policepardfaut"/>
    <w:link w:val="Notedebasdepage"/>
    <w:uiPriority w:val="99"/>
    <w:locked/>
    <w:rsid w:val="00BA3D4A"/>
    <w:rPr>
      <w:rFonts w:ascii="Times New Roman" w:hAnsi="Times New Roman" w:cs="Times New Roman"/>
    </w:rPr>
  </w:style>
  <w:style w:type="character" w:styleId="Marquenotebasdepage">
    <w:name w:val="footnote reference"/>
    <w:basedOn w:val="Policepardfaut"/>
    <w:uiPriority w:val="99"/>
    <w:semiHidden/>
    <w:rsid w:val="00BA3D4A"/>
    <w:rPr>
      <w:rFonts w:cs="Times New Roman"/>
      <w:vertAlign w:val="superscript"/>
    </w:rPr>
  </w:style>
  <w:style w:type="character" w:styleId="Numrodepage">
    <w:name w:val="page number"/>
    <w:basedOn w:val="Policepardfau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Objetducommentaire">
    <w:name w:val="annotation subject"/>
    <w:basedOn w:val="Commentaire"/>
    <w:next w:val="Commentaire"/>
    <w:link w:val="ObjetducommentaireCar"/>
    <w:uiPriority w:val="99"/>
    <w:semiHidden/>
    <w:rsid w:val="001314A7"/>
    <w:rPr>
      <w:rFonts w:ascii="Calibri" w:eastAsia="Calibri" w:hAnsi="Calibri"/>
      <w:b/>
      <w:bCs/>
    </w:rPr>
  </w:style>
  <w:style w:type="character" w:customStyle="1" w:styleId="ObjetducommentaireCar">
    <w:name w:val="Objet du commentaire Car"/>
    <w:basedOn w:val="CommentaireCar"/>
    <w:link w:val="Objetducommentaire"/>
    <w:uiPriority w:val="99"/>
    <w:semiHidden/>
    <w:locked/>
    <w:rsid w:val="001314A7"/>
    <w:rPr>
      <w:rFonts w:ascii="Cambria" w:eastAsia="MS Minngs" w:hAnsi="Cambria" w:cs="Times New Roman"/>
      <w:b/>
      <w:bCs/>
    </w:rPr>
  </w:style>
  <w:style w:type="paragraph" w:styleId="Rvision">
    <w:name w:val="Revision"/>
    <w:hidden/>
    <w:uiPriority w:val="99"/>
    <w:semiHidden/>
    <w:rsid w:val="001314A7"/>
  </w:style>
  <w:style w:type="character" w:styleId="Accentuation">
    <w:name w:val="Emphasis"/>
    <w:basedOn w:val="Policepardfaut"/>
    <w:uiPriority w:val="99"/>
    <w:qFormat/>
    <w:locked/>
    <w:rsid w:val="00957D39"/>
    <w:rPr>
      <w:rFonts w:cs="Times New Roman"/>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webSettings.xml><?xml version="1.0" encoding="utf-8"?>
<w:webSettings xmlns:r="http://schemas.openxmlformats.org/officeDocument/2006/relationships" xmlns:w="http://schemas.openxmlformats.org/wordprocessingml/2006/main">
  <w:divs>
    <w:div w:id="462239061">
      <w:bodyDiv w:val="1"/>
      <w:marLeft w:val="0"/>
      <w:marRight w:val="0"/>
      <w:marTop w:val="0"/>
      <w:marBottom w:val="0"/>
      <w:divBdr>
        <w:top w:val="none" w:sz="0" w:space="0" w:color="auto"/>
        <w:left w:val="none" w:sz="0" w:space="0" w:color="auto"/>
        <w:bottom w:val="none" w:sz="0" w:space="0" w:color="auto"/>
        <w:right w:val="none" w:sz="0" w:space="0" w:color="auto"/>
      </w:divBdr>
    </w:div>
    <w:div w:id="802504376">
      <w:marLeft w:val="0"/>
      <w:marRight w:val="0"/>
      <w:marTop w:val="0"/>
      <w:marBottom w:val="0"/>
      <w:divBdr>
        <w:top w:val="none" w:sz="0" w:space="0" w:color="auto"/>
        <w:left w:val="none" w:sz="0" w:space="0" w:color="auto"/>
        <w:bottom w:val="none" w:sz="0" w:space="0" w:color="auto"/>
        <w:right w:val="none" w:sz="0" w:space="0" w:color="auto"/>
      </w:divBdr>
    </w:div>
    <w:div w:id="802504381">
      <w:marLeft w:val="0"/>
      <w:marRight w:val="0"/>
      <w:marTop w:val="0"/>
      <w:marBottom w:val="0"/>
      <w:divBdr>
        <w:top w:val="none" w:sz="0" w:space="0" w:color="auto"/>
        <w:left w:val="none" w:sz="0" w:space="0" w:color="auto"/>
        <w:bottom w:val="none" w:sz="0" w:space="0" w:color="auto"/>
        <w:right w:val="none" w:sz="0" w:space="0" w:color="auto"/>
      </w:divBdr>
      <w:divsChild>
        <w:div w:id="802504377">
          <w:marLeft w:val="1166"/>
          <w:marRight w:val="0"/>
          <w:marTop w:val="96"/>
          <w:marBottom w:val="0"/>
          <w:divBdr>
            <w:top w:val="none" w:sz="0" w:space="0" w:color="auto"/>
            <w:left w:val="none" w:sz="0" w:space="0" w:color="auto"/>
            <w:bottom w:val="none" w:sz="0" w:space="0" w:color="auto"/>
            <w:right w:val="none" w:sz="0" w:space="0" w:color="auto"/>
          </w:divBdr>
        </w:div>
        <w:div w:id="802504378">
          <w:marLeft w:val="1166"/>
          <w:marRight w:val="0"/>
          <w:marTop w:val="96"/>
          <w:marBottom w:val="0"/>
          <w:divBdr>
            <w:top w:val="none" w:sz="0" w:space="0" w:color="auto"/>
            <w:left w:val="none" w:sz="0" w:space="0" w:color="auto"/>
            <w:bottom w:val="none" w:sz="0" w:space="0" w:color="auto"/>
            <w:right w:val="none" w:sz="0" w:space="0" w:color="auto"/>
          </w:divBdr>
        </w:div>
        <w:div w:id="802504379">
          <w:marLeft w:val="1166"/>
          <w:marRight w:val="0"/>
          <w:marTop w:val="96"/>
          <w:marBottom w:val="0"/>
          <w:divBdr>
            <w:top w:val="none" w:sz="0" w:space="0" w:color="auto"/>
            <w:left w:val="none" w:sz="0" w:space="0" w:color="auto"/>
            <w:bottom w:val="none" w:sz="0" w:space="0" w:color="auto"/>
            <w:right w:val="none" w:sz="0" w:space="0" w:color="auto"/>
          </w:divBdr>
        </w:div>
        <w:div w:id="802504380">
          <w:marLeft w:val="1166"/>
          <w:marRight w:val="0"/>
          <w:marTop w:val="96"/>
          <w:marBottom w:val="0"/>
          <w:divBdr>
            <w:top w:val="none" w:sz="0" w:space="0" w:color="auto"/>
            <w:left w:val="none" w:sz="0" w:space="0" w:color="auto"/>
            <w:bottom w:val="none" w:sz="0" w:space="0" w:color="auto"/>
            <w:right w:val="none" w:sz="0" w:space="0" w:color="auto"/>
          </w:divBdr>
        </w:div>
        <w:div w:id="802504383">
          <w:marLeft w:val="547"/>
          <w:marRight w:val="0"/>
          <w:marTop w:val="106"/>
          <w:marBottom w:val="0"/>
          <w:divBdr>
            <w:top w:val="none" w:sz="0" w:space="0" w:color="auto"/>
            <w:left w:val="none" w:sz="0" w:space="0" w:color="auto"/>
            <w:bottom w:val="none" w:sz="0" w:space="0" w:color="auto"/>
            <w:right w:val="none" w:sz="0" w:space="0" w:color="auto"/>
          </w:divBdr>
        </w:div>
        <w:div w:id="802504386">
          <w:marLeft w:val="547"/>
          <w:marRight w:val="0"/>
          <w:marTop w:val="106"/>
          <w:marBottom w:val="0"/>
          <w:divBdr>
            <w:top w:val="none" w:sz="0" w:space="0" w:color="auto"/>
            <w:left w:val="none" w:sz="0" w:space="0" w:color="auto"/>
            <w:bottom w:val="none" w:sz="0" w:space="0" w:color="auto"/>
            <w:right w:val="none" w:sz="0" w:space="0" w:color="auto"/>
          </w:divBdr>
        </w:div>
        <w:div w:id="802504391">
          <w:marLeft w:val="547"/>
          <w:marRight w:val="0"/>
          <w:marTop w:val="106"/>
          <w:marBottom w:val="0"/>
          <w:divBdr>
            <w:top w:val="none" w:sz="0" w:space="0" w:color="auto"/>
            <w:left w:val="none" w:sz="0" w:space="0" w:color="auto"/>
            <w:bottom w:val="none" w:sz="0" w:space="0" w:color="auto"/>
            <w:right w:val="none" w:sz="0" w:space="0" w:color="auto"/>
          </w:divBdr>
        </w:div>
      </w:divsChild>
    </w:div>
    <w:div w:id="802504382">
      <w:marLeft w:val="0"/>
      <w:marRight w:val="0"/>
      <w:marTop w:val="0"/>
      <w:marBottom w:val="0"/>
      <w:divBdr>
        <w:top w:val="none" w:sz="0" w:space="0" w:color="auto"/>
        <w:left w:val="none" w:sz="0" w:space="0" w:color="auto"/>
        <w:bottom w:val="none" w:sz="0" w:space="0" w:color="auto"/>
        <w:right w:val="none" w:sz="0" w:space="0" w:color="auto"/>
      </w:divBdr>
    </w:div>
    <w:div w:id="802504385">
      <w:marLeft w:val="0"/>
      <w:marRight w:val="0"/>
      <w:marTop w:val="0"/>
      <w:marBottom w:val="0"/>
      <w:divBdr>
        <w:top w:val="none" w:sz="0" w:space="0" w:color="auto"/>
        <w:left w:val="none" w:sz="0" w:space="0" w:color="auto"/>
        <w:bottom w:val="none" w:sz="0" w:space="0" w:color="auto"/>
        <w:right w:val="none" w:sz="0" w:space="0" w:color="auto"/>
      </w:divBdr>
      <w:divsChild>
        <w:div w:id="802504384">
          <w:marLeft w:val="547"/>
          <w:marRight w:val="0"/>
          <w:marTop w:val="130"/>
          <w:marBottom w:val="0"/>
          <w:divBdr>
            <w:top w:val="none" w:sz="0" w:space="0" w:color="auto"/>
            <w:left w:val="none" w:sz="0" w:space="0" w:color="auto"/>
            <w:bottom w:val="none" w:sz="0" w:space="0" w:color="auto"/>
            <w:right w:val="none" w:sz="0" w:space="0" w:color="auto"/>
          </w:divBdr>
        </w:div>
        <w:div w:id="802504387">
          <w:marLeft w:val="547"/>
          <w:marRight w:val="0"/>
          <w:marTop w:val="130"/>
          <w:marBottom w:val="0"/>
          <w:divBdr>
            <w:top w:val="none" w:sz="0" w:space="0" w:color="auto"/>
            <w:left w:val="none" w:sz="0" w:space="0" w:color="auto"/>
            <w:bottom w:val="none" w:sz="0" w:space="0" w:color="auto"/>
            <w:right w:val="none" w:sz="0" w:space="0" w:color="auto"/>
          </w:divBdr>
        </w:div>
        <w:div w:id="802504389">
          <w:marLeft w:val="547"/>
          <w:marRight w:val="0"/>
          <w:marTop w:val="130"/>
          <w:marBottom w:val="0"/>
          <w:divBdr>
            <w:top w:val="none" w:sz="0" w:space="0" w:color="auto"/>
            <w:left w:val="none" w:sz="0" w:space="0" w:color="auto"/>
            <w:bottom w:val="none" w:sz="0" w:space="0" w:color="auto"/>
            <w:right w:val="none" w:sz="0" w:space="0" w:color="auto"/>
          </w:divBdr>
        </w:div>
      </w:divsChild>
    </w:div>
    <w:div w:id="802504388">
      <w:marLeft w:val="0"/>
      <w:marRight w:val="0"/>
      <w:marTop w:val="0"/>
      <w:marBottom w:val="0"/>
      <w:divBdr>
        <w:top w:val="none" w:sz="0" w:space="0" w:color="auto"/>
        <w:left w:val="none" w:sz="0" w:space="0" w:color="auto"/>
        <w:bottom w:val="none" w:sz="0" w:space="0" w:color="auto"/>
        <w:right w:val="none" w:sz="0" w:space="0" w:color="auto"/>
      </w:divBdr>
    </w:div>
    <w:div w:id="802504390">
      <w:marLeft w:val="0"/>
      <w:marRight w:val="0"/>
      <w:marTop w:val="0"/>
      <w:marBottom w:val="0"/>
      <w:divBdr>
        <w:top w:val="none" w:sz="0" w:space="0" w:color="auto"/>
        <w:left w:val="none" w:sz="0" w:space="0" w:color="auto"/>
        <w:bottom w:val="none" w:sz="0" w:space="0" w:color="auto"/>
        <w:right w:val="none" w:sz="0" w:space="0" w:color="auto"/>
      </w:divBdr>
    </w:div>
    <w:div w:id="802504392">
      <w:marLeft w:val="0"/>
      <w:marRight w:val="0"/>
      <w:marTop w:val="0"/>
      <w:marBottom w:val="0"/>
      <w:divBdr>
        <w:top w:val="none" w:sz="0" w:space="0" w:color="auto"/>
        <w:left w:val="none" w:sz="0" w:space="0" w:color="auto"/>
        <w:bottom w:val="none" w:sz="0" w:space="0" w:color="auto"/>
        <w:right w:val="none" w:sz="0" w:space="0" w:color="auto"/>
      </w:divBdr>
    </w:div>
    <w:div w:id="802504393">
      <w:marLeft w:val="0"/>
      <w:marRight w:val="0"/>
      <w:marTop w:val="0"/>
      <w:marBottom w:val="0"/>
      <w:divBdr>
        <w:top w:val="none" w:sz="0" w:space="0" w:color="auto"/>
        <w:left w:val="none" w:sz="0" w:space="0" w:color="auto"/>
        <w:bottom w:val="none" w:sz="0" w:space="0" w:color="auto"/>
        <w:right w:val="none" w:sz="0" w:space="0" w:color="auto"/>
      </w:divBdr>
    </w:div>
    <w:div w:id="802504394">
      <w:marLeft w:val="0"/>
      <w:marRight w:val="0"/>
      <w:marTop w:val="0"/>
      <w:marBottom w:val="0"/>
      <w:divBdr>
        <w:top w:val="none" w:sz="0" w:space="0" w:color="auto"/>
        <w:left w:val="none" w:sz="0" w:space="0" w:color="auto"/>
        <w:bottom w:val="none" w:sz="0" w:space="0" w:color="auto"/>
        <w:right w:val="none" w:sz="0" w:space="0" w:color="auto"/>
      </w:divBdr>
    </w:div>
    <w:div w:id="1816608335">
      <w:bodyDiv w:val="1"/>
      <w:marLeft w:val="0"/>
      <w:marRight w:val="0"/>
      <w:marTop w:val="0"/>
      <w:marBottom w:val="0"/>
      <w:divBdr>
        <w:top w:val="none" w:sz="0" w:space="0" w:color="auto"/>
        <w:left w:val="none" w:sz="0" w:space="0" w:color="auto"/>
        <w:bottom w:val="none" w:sz="0" w:space="0" w:color="auto"/>
        <w:right w:val="none" w:sz="0" w:space="0" w:color="auto"/>
      </w:divBdr>
    </w:div>
    <w:div w:id="194480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footer" Target="footer4.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6"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bizconst.org/charter.htm" TargetMode="External"/><Relationship Id="rId2" Type="http://schemas.openxmlformats.org/officeDocument/2006/relationships/hyperlink" Target="http://www.icann.org/en/news/correspondence/gac-to-board-18apr13-en.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1C4F7815F5479458188E0644CCEC2B1"/>
        <w:category>
          <w:name w:val="General"/>
          <w:gallery w:val="placeholder"/>
        </w:category>
        <w:types>
          <w:type w:val="bbPlcHdr"/>
        </w:types>
        <w:behaviors>
          <w:behavior w:val="content"/>
        </w:behaviors>
        <w:guid w:val="{12CE9801-0A5C-F740-957D-C29BF2C9E3E0}"/>
      </w:docPartPr>
      <w:docPartBody>
        <w:p w:rsidR="00F304DA" w:rsidRDefault="00F304DA" w:rsidP="00F304DA">
          <w:pPr>
            <w:pStyle w:val="71C4F7815F5479458188E0644CCEC2B1"/>
          </w:pPr>
          <w:r>
            <w:t>[Type text]</w:t>
          </w:r>
        </w:p>
      </w:docPartBody>
    </w:docPart>
    <w:docPart>
      <w:docPartPr>
        <w:name w:val="22A06DA4D6C3354D933153551A037D56"/>
        <w:category>
          <w:name w:val="General"/>
          <w:gallery w:val="placeholder"/>
        </w:category>
        <w:types>
          <w:type w:val="bbPlcHdr"/>
        </w:types>
        <w:behaviors>
          <w:behavior w:val="content"/>
        </w:behaviors>
        <w:guid w:val="{0DD10DDF-5F4C-2C40-9BFD-D94BED11D4B4}"/>
      </w:docPartPr>
      <w:docPartBody>
        <w:p w:rsidR="00F304DA" w:rsidRDefault="00F304DA" w:rsidP="00F304DA">
          <w:pPr>
            <w:pStyle w:val="22A06DA4D6C3354D933153551A037D56"/>
          </w:pPr>
          <w:r>
            <w:t>[Type text]</w:t>
          </w:r>
        </w:p>
      </w:docPartBody>
    </w:docPart>
    <w:docPart>
      <w:docPartPr>
        <w:name w:val="5E8703280E548347BE038D264063BD2D"/>
        <w:category>
          <w:name w:val="General"/>
          <w:gallery w:val="placeholder"/>
        </w:category>
        <w:types>
          <w:type w:val="bbPlcHdr"/>
        </w:types>
        <w:behaviors>
          <w:behavior w:val="content"/>
        </w:behaviors>
        <w:guid w:val="{EFD6BBEA-C88B-FC4A-9C35-9917682F93ED}"/>
      </w:docPartPr>
      <w:docPartBody>
        <w:p w:rsidR="00F304DA" w:rsidRDefault="00F304DA" w:rsidP="00F304DA">
          <w:pPr>
            <w:pStyle w:val="5E8703280E548347BE038D264063BD2D"/>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ＭＳ 明朝">
    <w:charset w:val="4E"/>
    <w:family w:val="auto"/>
    <w:pitch w:val="variable"/>
    <w:sig w:usb0="00000001" w:usb1="00000000" w:usb2="01000407" w:usb3="00000000" w:csb0="0002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oNotTrackMoves/>
  <w:defaultTabStop w:val="720"/>
  <w:hyphenationZone w:val="425"/>
  <w:characterSpacingControl w:val="doNotCompress"/>
  <w:compat>
    <w:useFELayout/>
  </w:compat>
  <w:rsids>
    <w:rsidRoot w:val="00F304DA"/>
    <w:rsid w:val="00241F0F"/>
    <w:rsid w:val="00247169"/>
    <w:rsid w:val="002B4958"/>
    <w:rsid w:val="002E5E36"/>
    <w:rsid w:val="00406229"/>
    <w:rsid w:val="00471E69"/>
    <w:rsid w:val="00691E56"/>
    <w:rsid w:val="00834D5B"/>
    <w:rsid w:val="00836E60"/>
    <w:rsid w:val="009B3120"/>
    <w:rsid w:val="00C009FC"/>
    <w:rsid w:val="00C9011A"/>
    <w:rsid w:val="00D55D57"/>
    <w:rsid w:val="00F304DA"/>
    <w:rsid w:val="00FB6A3C"/>
  </w:rsids>
  <m:mathPr>
    <m:mathFont m:val="Impac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F0F"/>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webSettings.xml><?xml version="1.0" encoding="utf-8"?>
<w:webSettings xmlns:r="http://schemas.openxmlformats.org/officeDocument/2006/relationships" xmlns:w="http://schemas.openxmlformats.org/wordprocessingml/2006/main">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65603-14EF-CC4E-B918-9F08D9911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4181</Words>
  <Characters>19655</Characters>
  <Application>Microsoft Macintosh Word</Application>
  <DocSecurity>0</DocSecurity>
  <Lines>322</Lines>
  <Paragraphs>42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29273</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Stéphane Van Gelder</cp:lastModifiedBy>
  <cp:revision>2</cp:revision>
  <cp:lastPrinted>2013-03-15T15:25:00Z</cp:lastPrinted>
  <dcterms:created xsi:type="dcterms:W3CDTF">2013-05-16T08:19:00Z</dcterms:created>
  <dcterms:modified xsi:type="dcterms:W3CDTF">2013-05-16T08:19:00Z</dcterms:modified>
  <cp:category/>
</cp:coreProperties>
</file>