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4000AE18" w14:textId="77777777" w:rsidR="00EB21BA" w:rsidRPr="00EB21BA" w:rsidRDefault="00EB21BA" w:rsidP="005453E9">
      <w:pPr>
        <w:spacing w:line="240" w:lineRule="auto"/>
        <w:rPr>
          <w:rFonts w:asciiTheme="minorHAnsi" w:hAnsiTheme="minorHAnsi"/>
          <w:b/>
        </w:rPr>
      </w:pPr>
    </w:p>
    <w:p w14:paraId="26E08AE2" w14:textId="6D798B65"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on how it should address GAC advice to establish safeguards for categories of new gTLDs.</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gTLDs—these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Default="001A641D" w:rsidP="00BB200B">
      <w:pPr>
        <w:spacing w:line="240" w:lineRule="auto"/>
        <w:ind w:left="720"/>
        <w:rPr>
          <w:rFonts w:asciiTheme="minorHAnsi" w:hAnsiTheme="minorHAnsi"/>
        </w:rPr>
      </w:pPr>
    </w:p>
    <w:p w14:paraId="4F55E89B" w14:textId="77777777" w:rsidR="00BB200B" w:rsidRPr="001A641D" w:rsidRDefault="00BB200B" w:rsidP="00BB200B">
      <w:pPr>
        <w:spacing w:line="240" w:lineRule="auto"/>
        <w:ind w:left="720"/>
        <w:rPr>
          <w:rFonts w:asciiTheme="minorHAnsi" w:hAnsiTheme="minorHAnsi"/>
          <w:sz w:val="20"/>
        </w:rPr>
      </w:pPr>
      <w:r w:rsidRPr="001A641D">
        <w:rPr>
          <w:rFonts w:asciiTheme="minorHAnsi" w:hAnsiTheme="minorHAnsi"/>
          <w:sz w:val="20"/>
        </w:rPr>
        <w:t>The mission of the Business Constituency is to ensure that ICANN policy positions are consistent with the development of an Internet that:</w:t>
      </w:r>
    </w:p>
    <w:p w14:paraId="2DC95136" w14:textId="1CCB8384"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P</w:t>
      </w:r>
      <w:r w:rsidR="00BB200B" w:rsidRPr="001A641D">
        <w:rPr>
          <w:rFonts w:asciiTheme="minorHAnsi" w:hAnsiTheme="minorHAnsi"/>
          <w:sz w:val="20"/>
        </w:rPr>
        <w:t>romotes end-user confidence because it is a safe place to conduct business</w:t>
      </w:r>
    </w:p>
    <w:p w14:paraId="1F3D425C" w14:textId="61567000"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I</w:t>
      </w:r>
      <w:r w:rsidR="00BB200B" w:rsidRPr="001A641D">
        <w:rPr>
          <w:rFonts w:asciiTheme="minorHAnsi" w:hAnsiTheme="minorHAnsi"/>
          <w:sz w:val="20"/>
        </w:rPr>
        <w:t>s competitive in the supply of registry and registrar and related services</w:t>
      </w:r>
    </w:p>
    <w:p w14:paraId="47116574" w14:textId="285903B7" w:rsidR="00BB200B" w:rsidRPr="001A641D" w:rsidRDefault="00BB200B" w:rsidP="007777DB">
      <w:pPr>
        <w:pStyle w:val="ListParagraph"/>
        <w:numPr>
          <w:ilvl w:val="0"/>
          <w:numId w:val="7"/>
        </w:numPr>
        <w:spacing w:before="120" w:line="240" w:lineRule="auto"/>
        <w:contextualSpacing w:val="0"/>
        <w:rPr>
          <w:rFonts w:asciiTheme="minorHAnsi" w:hAnsiTheme="minorHAnsi"/>
          <w:sz w:val="20"/>
        </w:rPr>
      </w:pPr>
      <w:proofErr w:type="spellStart"/>
      <w:proofErr w:type="gramStart"/>
      <w:r w:rsidRPr="001A641D">
        <w:rPr>
          <w:rFonts w:asciiTheme="minorHAnsi" w:hAnsiTheme="minorHAnsi"/>
          <w:sz w:val="20"/>
        </w:rPr>
        <w:t>i</w:t>
      </w:r>
      <w:r w:rsidR="00B85ADE">
        <w:rPr>
          <w:rFonts w:asciiTheme="minorHAnsi" w:hAnsiTheme="minorHAnsi"/>
          <w:sz w:val="20"/>
        </w:rPr>
        <w:t>I</w:t>
      </w:r>
      <w:proofErr w:type="spellEnd"/>
      <w:proofErr w:type="gramEnd"/>
      <w:r w:rsidRPr="001A641D">
        <w:rPr>
          <w:rFonts w:asciiTheme="minorHAnsi" w:hAnsiTheme="minorHAnsi"/>
          <w:sz w:val="20"/>
        </w:rPr>
        <w:t xml:space="preserve"> technically stable, secure and reliable.</w:t>
      </w:r>
    </w:p>
    <w:p w14:paraId="3E4C9E17" w14:textId="77777777" w:rsidR="00BB200B" w:rsidRDefault="00BB200B" w:rsidP="00EC1C24">
      <w:pPr>
        <w:spacing w:line="240" w:lineRule="auto"/>
        <w:rPr>
          <w:rFonts w:asciiTheme="minorHAnsi" w:hAnsiTheme="minorHAnsi"/>
        </w:rPr>
      </w:pPr>
    </w:p>
    <w:p w14:paraId="54F4A897" w14:textId="37853067"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 xml:space="preserve">by Ron </w:t>
      </w:r>
      <w:proofErr w:type="spellStart"/>
      <w:r w:rsidR="005453E9">
        <w:rPr>
          <w:rFonts w:asciiTheme="minorHAnsi" w:hAnsiTheme="minorHAnsi"/>
        </w:rPr>
        <w:t>Andruff</w:t>
      </w:r>
      <w:proofErr w:type="spellEnd"/>
      <w:r w:rsidR="005453E9">
        <w:rPr>
          <w:rFonts w:asciiTheme="minorHAnsi" w:hAnsiTheme="minorHAnsi"/>
        </w:rPr>
        <w:t xml:space="preserve"> and Andrew Mack]</w:t>
      </w:r>
    </w:p>
    <w:p w14:paraId="48F49EDE" w14:textId="77777777" w:rsidR="005453E9" w:rsidRDefault="005453E9" w:rsidP="008E5C58">
      <w:pPr>
        <w:spacing w:line="240" w:lineRule="auto"/>
        <w:rPr>
          <w:rFonts w:asciiTheme="minorHAnsi" w:hAnsiTheme="minorHAnsi"/>
        </w:rPr>
      </w:pPr>
    </w:p>
    <w:p w14:paraId="36A0FA04" w14:textId="1601AA89"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The strong set of recommendations put forward by the GAC in Beijing in the form of Public Interest Commitments Specifications (PICS) and safeguards help clarify –  and are major contributions to improving – the process as ICANN </w:t>
      </w:r>
      <w:r w:rsidR="008E5C58">
        <w:rPr>
          <w:rFonts w:asciiTheme="minorHAnsi" w:hAnsiTheme="minorHAnsi"/>
        </w:rPr>
        <w:t>implements</w:t>
      </w:r>
      <w:r w:rsidRPr="005453E9">
        <w:rPr>
          <w:rFonts w:asciiTheme="minorHAnsi" w:hAnsiTheme="minorHAnsi"/>
        </w:rPr>
        <w:t xml:space="preserve"> the new gTLD expansion.  </w:t>
      </w:r>
    </w:p>
    <w:p w14:paraId="58A42B5E" w14:textId="77777777" w:rsidR="005453E9" w:rsidRPr="005453E9" w:rsidRDefault="005453E9" w:rsidP="008E5C58">
      <w:pPr>
        <w:spacing w:line="240" w:lineRule="auto"/>
        <w:rPr>
          <w:rFonts w:asciiTheme="minorHAnsi" w:hAnsiTheme="minorHAnsi"/>
        </w:rPr>
      </w:pPr>
      <w:r w:rsidRPr="005453E9">
        <w:rPr>
          <w:rFonts w:asciiTheme="minorHAnsi" w:hAnsiTheme="minorHAnsi"/>
        </w:rPr>
        <w:t> </w:t>
      </w:r>
    </w:p>
    <w:p w14:paraId="2CD0ED56" w14:textId="11FE65E8" w:rsidR="005453E9" w:rsidRDefault="005453E9" w:rsidP="008E5C58">
      <w:pPr>
        <w:spacing w:line="240" w:lineRule="auto"/>
        <w:rPr>
          <w:rFonts w:asciiTheme="minorHAnsi" w:hAnsiTheme="minorHAnsi"/>
        </w:rPr>
      </w:pPr>
      <w:r w:rsidRPr="005453E9">
        <w:rPr>
          <w:rFonts w:asciiTheme="minorHAnsi" w:hAnsiTheme="minorHAnsi"/>
        </w:rPr>
        <w:t>Without wishing to single out any specific governments, the BC is especially appreciative of the role played by GAC representatives from the global south</w:t>
      </w:r>
      <w:r w:rsidR="008E5C58">
        <w:rPr>
          <w:rFonts w:asciiTheme="minorHAnsi" w:hAnsiTheme="minorHAnsi"/>
        </w:rPr>
        <w:t>. These governments</w:t>
      </w:r>
      <w:r w:rsidR="008E5C58" w:rsidRPr="005453E9">
        <w:rPr>
          <w:rFonts w:asciiTheme="minorHAnsi" w:hAnsiTheme="minorHAnsi"/>
        </w:rPr>
        <w:t xml:space="preserve"> </w:t>
      </w:r>
      <w:r w:rsidRPr="005453E9">
        <w:rPr>
          <w:rFonts w:asciiTheme="minorHAnsi" w:hAnsiTheme="minorHAnsi"/>
        </w:rPr>
        <w:t>represent many of the world's fastest-growing Internet populations — including many businesses from developing nations — and we applaud efforts to make these voices heard. Active participation by GAC members is crucial if ICANN is to maintain its central role in the global Internet community, and the BC looks forward to further close cooperation and collaboration with the GAC.</w:t>
      </w:r>
    </w:p>
    <w:p w14:paraId="2D9B5145" w14:textId="77777777" w:rsidR="00031C3D" w:rsidRPr="00693992" w:rsidRDefault="00031C3D" w:rsidP="00031C3D">
      <w:pPr>
        <w:spacing w:line="240" w:lineRule="auto"/>
        <w:rPr>
          <w:rFonts w:asciiTheme="minorHAnsi" w:hAnsiTheme="minorHAnsi"/>
        </w:rPr>
      </w:pPr>
    </w:p>
    <w:p w14:paraId="7DD19704" w14:textId="584D5825"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gTLDs</w:t>
      </w:r>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FootnoteReference"/>
          <w:rFonts w:asciiTheme="minorHAnsi" w:hAnsiTheme="minorHAnsi"/>
          <w:b/>
        </w:rPr>
        <w:footnoteReference w:id="2"/>
      </w:r>
      <w:r w:rsidR="00871ED4">
        <w:rPr>
          <w:rFonts w:asciiTheme="minorHAnsi" w:hAnsiTheme="minorHAnsi"/>
          <w:b/>
        </w:rPr>
        <w:t>)</w:t>
      </w:r>
    </w:p>
    <w:p w14:paraId="384A6B20" w14:textId="77777777" w:rsidR="00871ED4" w:rsidRDefault="00871ED4" w:rsidP="00031C3D">
      <w:pPr>
        <w:spacing w:line="240" w:lineRule="auto"/>
        <w:rPr>
          <w:rFonts w:asciiTheme="minorHAnsi" w:hAnsiTheme="minorHAnsi"/>
        </w:rPr>
      </w:pPr>
    </w:p>
    <w:p w14:paraId="19FC74BB" w14:textId="77777777" w:rsidR="00871ED4" w:rsidRDefault="00871ED4" w:rsidP="00031C3D">
      <w:pPr>
        <w:spacing w:line="240" w:lineRule="auto"/>
        <w:rPr>
          <w:rFonts w:asciiTheme="minorHAnsi" w:hAnsiTheme="minorHAnsi"/>
          <w:b/>
        </w:rPr>
      </w:pPr>
      <w:r w:rsidRPr="00871ED4">
        <w:rPr>
          <w:rFonts w:asciiTheme="minorHAnsi" w:hAnsiTheme="minorHAnsi"/>
          <w:b/>
        </w:rPr>
        <w:t>Safeguards Applicable to all new gTLDs</w:t>
      </w:r>
    </w:p>
    <w:p w14:paraId="2225AFC8" w14:textId="77777777" w:rsidR="00871ED4" w:rsidRPr="00871ED4" w:rsidRDefault="00871ED4" w:rsidP="00871ED4">
      <w:pPr>
        <w:spacing w:line="240" w:lineRule="auto"/>
        <w:rPr>
          <w:rFonts w:asciiTheme="minorHAnsi" w:hAnsiTheme="minorHAnsi"/>
          <w:i/>
        </w:rPr>
      </w:pPr>
      <w:r w:rsidRPr="00871ED4">
        <w:rPr>
          <w:rFonts w:asciiTheme="minorHAnsi" w:hAnsiTheme="minorHAnsi"/>
          <w:i/>
        </w:rPr>
        <w:t>The GAC Advises that the following six safeguards should apply to all new gTLDs and be subject to</w:t>
      </w:r>
    </w:p>
    <w:p w14:paraId="2D13FF58" w14:textId="1AD549C6" w:rsidR="00871ED4" w:rsidRDefault="00871ED4" w:rsidP="00871ED4">
      <w:pPr>
        <w:spacing w:line="240" w:lineRule="auto"/>
        <w:rPr>
          <w:rFonts w:asciiTheme="minorHAnsi" w:hAnsiTheme="minorHAnsi"/>
          <w:i/>
        </w:rPr>
      </w:pPr>
      <w:proofErr w:type="gramStart"/>
      <w:r w:rsidRPr="00871ED4">
        <w:rPr>
          <w:rFonts w:asciiTheme="minorHAnsi" w:hAnsiTheme="minorHAnsi"/>
          <w:i/>
        </w:rPr>
        <w:t>contractual</w:t>
      </w:r>
      <w:proofErr w:type="gramEnd"/>
      <w:r w:rsidRPr="00871ED4">
        <w:rPr>
          <w:rFonts w:asciiTheme="minorHAnsi" w:hAnsiTheme="minorHAnsi"/>
          <w:i/>
        </w:rPr>
        <w:t xml:space="preserve"> oversight.</w:t>
      </w:r>
    </w:p>
    <w:p w14:paraId="054E3900" w14:textId="001966B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14:paraId="24ED5944" w14:textId="58D16208"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14:paraId="037BFAAA" w14:textId="0FF5677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14:paraId="33B9263E" w14:textId="1B53AA6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14:paraId="60FCF0DD" w14:textId="60DB235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14:paraId="464BF50B" w14:textId="49BC328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14:paraId="3D43A35E" w14:textId="77777777" w:rsidR="00031C3D" w:rsidRDefault="00031C3D" w:rsidP="00031C3D">
      <w:pPr>
        <w:spacing w:line="240" w:lineRule="auto"/>
        <w:rPr>
          <w:rFonts w:asciiTheme="minorHAnsi" w:hAnsiTheme="minorHAnsi"/>
          <w:color w:val="FF0000"/>
        </w:rPr>
      </w:pPr>
    </w:p>
    <w:p w14:paraId="438A586A" w14:textId="2D6EA7E9"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Safeguards Applicable to all new gTLDs</w:t>
      </w:r>
    </w:p>
    <w:p w14:paraId="092C617A" w14:textId="77777777" w:rsidR="00B85ADE" w:rsidRDefault="00B85ADE" w:rsidP="00031C3D">
      <w:pPr>
        <w:spacing w:line="240" w:lineRule="auto"/>
        <w:rPr>
          <w:rFonts w:asciiTheme="minorHAnsi" w:hAnsiTheme="minorHAnsi"/>
        </w:rPr>
      </w:pPr>
    </w:p>
    <w:p w14:paraId="66DF214A" w14:textId="1AD387A4"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gTLDs.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t>
      </w:r>
      <w:proofErr w:type="spellStart"/>
      <w:r>
        <w:rPr>
          <w:rFonts w:asciiTheme="minorHAnsi" w:hAnsiTheme="minorHAnsi"/>
        </w:rPr>
        <w:t>Whois</w:t>
      </w:r>
      <w:proofErr w:type="spellEnd"/>
      <w:r>
        <w:rPr>
          <w:rFonts w:asciiTheme="minorHAnsi" w:hAnsiTheme="minorHAnsi"/>
        </w:rPr>
        <w:t xml:space="preserve">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14:paraId="35F9D6F7" w14:textId="77777777" w:rsidR="006E205B" w:rsidRDefault="006E205B" w:rsidP="006E205B">
      <w:pPr>
        <w:spacing w:line="240" w:lineRule="auto"/>
        <w:rPr>
          <w:rFonts w:asciiTheme="minorHAnsi" w:hAnsiTheme="minorHAnsi"/>
        </w:rPr>
      </w:pPr>
    </w:p>
    <w:p w14:paraId="69B092BA" w14:textId="711716F3"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t>
      </w:r>
      <w:proofErr w:type="spellStart"/>
      <w:r>
        <w:rPr>
          <w:rFonts w:asciiTheme="minorHAnsi" w:hAnsiTheme="minorHAnsi"/>
        </w:rPr>
        <w:t>Whois</w:t>
      </w:r>
      <w:proofErr w:type="spellEnd"/>
      <w:r>
        <w:rPr>
          <w:rFonts w:asciiTheme="minorHAnsi" w:hAnsiTheme="minorHAnsi"/>
        </w:rPr>
        <w:t xml:space="preserve">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part of the 2013 RAA required of all registrars distributing domains in new gTLDs.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registries</w:t>
      </w:r>
      <w:ins w:id="0" w:author="Deutsch, Sarah B" w:date="2013-05-20T11:35:00Z">
        <w:r w:rsidR="004327B8">
          <w:rPr>
            <w:rFonts w:asciiTheme="minorHAnsi" w:hAnsiTheme="minorHAnsi"/>
          </w:rPr>
          <w:t xml:space="preserve"> unless the registrar fails to act </w:t>
        </w:r>
      </w:ins>
      <w:del w:id="1" w:author="Deutsch, Sarah B" w:date="2013-05-20T11:36:00Z">
        <w:r w:rsidDel="004327B8">
          <w:rPr>
            <w:rFonts w:asciiTheme="minorHAnsi" w:hAnsiTheme="minorHAnsi"/>
          </w:rPr>
          <w:delText xml:space="preserve">.  </w:delText>
        </w:r>
      </w:del>
    </w:p>
    <w:p w14:paraId="06A431E8" w14:textId="77777777" w:rsidR="00B85ADE" w:rsidRDefault="00B85ADE" w:rsidP="00031C3D">
      <w:pPr>
        <w:spacing w:line="240" w:lineRule="auto"/>
        <w:rPr>
          <w:rFonts w:asciiTheme="minorHAnsi" w:hAnsiTheme="minorHAnsi"/>
        </w:rPr>
      </w:pPr>
    </w:p>
    <w:p w14:paraId="23C9D5FC" w14:textId="52522E34"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consequence of failing to add safeguard commitments could be objection</w:t>
      </w:r>
      <w:r w:rsidR="00D85101">
        <w:rPr>
          <w:rFonts w:asciiTheme="minorHAnsi" w:hAnsiTheme="minorHAnsi"/>
        </w:rPr>
        <w:t xml:space="preserve">s from governments or the GAC, which </w:t>
      </w:r>
      <w:r w:rsidR="006E205B">
        <w:rPr>
          <w:rFonts w:asciiTheme="minorHAnsi" w:hAnsiTheme="minorHAnsi"/>
        </w:rPr>
        <w:t xml:space="preserve">provides an incentive for applicants to be responsive to GAC advice. </w:t>
      </w:r>
    </w:p>
    <w:p w14:paraId="032616CC" w14:textId="77777777" w:rsidR="006E205B" w:rsidRDefault="006E205B" w:rsidP="00031C3D">
      <w:pPr>
        <w:spacing w:line="240" w:lineRule="auto"/>
        <w:rPr>
          <w:rFonts w:asciiTheme="minorHAnsi" w:hAnsiTheme="minorHAnsi"/>
        </w:rPr>
      </w:pPr>
    </w:p>
    <w:p w14:paraId="6974E9B0" w14:textId="04385CED"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14:paraId="5626E095" w14:textId="77777777" w:rsidR="006E205B" w:rsidRDefault="006E205B" w:rsidP="00031C3D">
      <w:pPr>
        <w:spacing w:line="240" w:lineRule="auto"/>
        <w:rPr>
          <w:rFonts w:asciiTheme="minorHAnsi" w:hAnsiTheme="minorHAnsi"/>
        </w:rPr>
      </w:pPr>
    </w:p>
    <w:p w14:paraId="31F9398A" w14:textId="4C81A608"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can voluntarily adopt them 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14:paraId="1DD4CDC9" w14:textId="77777777" w:rsidR="00742914" w:rsidRDefault="00742914" w:rsidP="00031C3D">
      <w:pPr>
        <w:spacing w:line="240" w:lineRule="auto"/>
        <w:rPr>
          <w:rFonts w:asciiTheme="minorHAnsi" w:hAnsiTheme="minorHAnsi"/>
        </w:rPr>
      </w:pPr>
    </w:p>
    <w:p w14:paraId="07E759E3" w14:textId="241E7240" w:rsidR="009162A8" w:rsidRDefault="00742914" w:rsidP="009162A8">
      <w:pPr>
        <w:spacing w:line="240" w:lineRule="auto"/>
        <w:rPr>
          <w:rFonts w:asciiTheme="minorHAnsi" w:hAnsiTheme="minorHAnsi"/>
        </w:rPr>
      </w:pPr>
      <w:r>
        <w:rPr>
          <w:rFonts w:asciiTheme="minorHAnsi" w:hAnsiTheme="minorHAnsi"/>
        </w:rPr>
        <w:t xml:space="preserve">The BC noted that “applicable law” is an undefined term that should </w:t>
      </w:r>
      <w:proofErr w:type="spellStart"/>
      <w:r>
        <w:rPr>
          <w:rFonts w:asciiTheme="minorHAnsi" w:hAnsiTheme="minorHAnsi"/>
        </w:rPr>
        <w:t>be</w:t>
      </w:r>
      <w:del w:id="2" w:author="Deutsch, Sarah B" w:date="2013-05-20T11:39:00Z">
        <w:r w:rsidDel="004327B8">
          <w:rPr>
            <w:rFonts w:asciiTheme="minorHAnsi" w:hAnsiTheme="minorHAnsi"/>
          </w:rPr>
          <w:delText xml:space="preserve"> explicitly </w:delText>
        </w:r>
        <w:commentRangeStart w:id="3"/>
        <w:r w:rsidDel="004327B8">
          <w:rPr>
            <w:rFonts w:asciiTheme="minorHAnsi" w:hAnsiTheme="minorHAnsi"/>
          </w:rPr>
          <w:delText>defined</w:delText>
        </w:r>
        <w:commentRangeEnd w:id="3"/>
        <w:r w:rsidR="004327B8" w:rsidDel="004327B8">
          <w:rPr>
            <w:rStyle w:val="CommentReference"/>
            <w:rFonts w:ascii="Cambria" w:eastAsia="MS Minngs" w:hAnsi="Cambria"/>
            <w:szCs w:val="20"/>
          </w:rPr>
          <w:commentReference w:id="3"/>
        </w:r>
      </w:del>
      <w:ins w:id="4" w:author="Deutsch, Sarah B" w:date="2013-05-20T11:39:00Z">
        <w:r w:rsidR="004327B8">
          <w:rPr>
            <w:rFonts w:asciiTheme="minorHAnsi" w:hAnsiTheme="minorHAnsi"/>
          </w:rPr>
          <w:t>better</w:t>
        </w:r>
        <w:proofErr w:type="spellEnd"/>
        <w:r w:rsidR="004327B8">
          <w:rPr>
            <w:rFonts w:asciiTheme="minorHAnsi" w:hAnsiTheme="minorHAnsi"/>
          </w:rPr>
          <w:t xml:space="preserve"> explained by ICANN to the stakeholder community</w:t>
        </w:r>
      </w:ins>
      <w:r>
        <w:rPr>
          <w:rFonts w:asciiTheme="minorHAnsi" w:hAnsiTheme="minorHAnsi"/>
        </w:rPr>
        <w:t>.  ICANN’s Lega</w:t>
      </w:r>
      <w:r w:rsidR="009162A8">
        <w:rPr>
          <w:rFonts w:asciiTheme="minorHAnsi" w:hAnsiTheme="minorHAnsi"/>
        </w:rPr>
        <w:t xml:space="preserve">l Department should </w:t>
      </w:r>
      <w:del w:id="5" w:author="Deutsch, Sarah B" w:date="2013-05-20T11:40:00Z">
        <w:r w:rsidR="009162A8" w:rsidDel="004327B8">
          <w:rPr>
            <w:rFonts w:asciiTheme="minorHAnsi" w:hAnsiTheme="minorHAnsi"/>
          </w:rPr>
          <w:delText>research and recommend a definition for “applicable law”</w:delText>
        </w:r>
      </w:del>
      <w:ins w:id="6" w:author="Deutsch, Sarah B" w:date="2013-05-20T11:40:00Z">
        <w:r w:rsidR="004327B8">
          <w:rPr>
            <w:rFonts w:asciiTheme="minorHAnsi" w:hAnsiTheme="minorHAnsi"/>
          </w:rPr>
          <w:t xml:space="preserve">highlight important applicable laws that </w:t>
        </w:r>
      </w:ins>
      <w:del w:id="7" w:author="Deutsch, Sarah B" w:date="2013-05-20T11:40:00Z">
        <w:r w:rsidR="009162A8" w:rsidDel="004327B8">
          <w:rPr>
            <w:rFonts w:asciiTheme="minorHAnsi" w:hAnsiTheme="minorHAnsi"/>
          </w:rPr>
          <w:delText xml:space="preserve"> such that</w:delText>
        </w:r>
      </w:del>
      <w:r w:rsidR="009162A8">
        <w:rPr>
          <w:rFonts w:asciiTheme="minorHAnsi" w:hAnsiTheme="minorHAnsi"/>
        </w:rPr>
        <w:t xml:space="preserve"> all stakeholders (users, registrants, contract parties, governments, law enforcement</w:t>
      </w:r>
      <w:proofErr w:type="gramStart"/>
      <w:r w:rsidR="009162A8">
        <w:rPr>
          <w:rFonts w:asciiTheme="minorHAnsi" w:hAnsiTheme="minorHAnsi"/>
        </w:rPr>
        <w:t>)</w:t>
      </w:r>
      <w:proofErr w:type="gramEnd"/>
      <w:del w:id="8" w:author="Deutsch, Sarah B" w:date="2013-05-20T11:40:00Z">
        <w:r w:rsidR="009162A8" w:rsidDel="004327B8">
          <w:rPr>
            <w:rFonts w:asciiTheme="minorHAnsi" w:hAnsiTheme="minorHAnsi"/>
          </w:rPr>
          <w:delText xml:space="preserve"> </w:delText>
        </w:r>
        <w:r w:rsidR="00DE68DF" w:rsidDel="004327B8">
          <w:rPr>
            <w:rFonts w:asciiTheme="minorHAnsi" w:hAnsiTheme="minorHAnsi"/>
          </w:rPr>
          <w:delText xml:space="preserve">can be informed about </w:delText>
        </w:r>
        <w:r w:rsidR="009162A8" w:rsidDel="004327B8">
          <w:rPr>
            <w:rFonts w:asciiTheme="minorHAnsi" w:hAnsiTheme="minorHAnsi"/>
          </w:rPr>
          <w:delText>what laws apply to a registrant</w:delText>
        </w:r>
        <w:r w:rsidR="00DE68DF" w:rsidDel="004327B8">
          <w:rPr>
            <w:rFonts w:asciiTheme="minorHAnsi" w:hAnsiTheme="minorHAnsi"/>
          </w:rPr>
          <w:delText>’s activity</w:delText>
        </w:r>
      </w:del>
      <w:ins w:id="9" w:author="Deutsch, Sarah B" w:date="2013-05-20T11:40:00Z">
        <w:r w:rsidR="004327B8">
          <w:rPr>
            <w:rFonts w:asciiTheme="minorHAnsi" w:hAnsiTheme="minorHAnsi"/>
          </w:rPr>
          <w:t>need to know</w:t>
        </w:r>
      </w:ins>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w:t>
      </w:r>
      <w:del w:id="10" w:author="Deutsch, Sarah B" w:date="2013-05-20T11:41:00Z">
        <w:r w:rsidR="00DE68DF" w:rsidDel="004327B8">
          <w:rPr>
            <w:rFonts w:asciiTheme="minorHAnsi" w:hAnsiTheme="minorHAnsi"/>
          </w:rPr>
          <w:delText xml:space="preserve">all </w:delText>
        </w:r>
      </w:del>
      <w:ins w:id="11" w:author="Deutsch, Sarah B" w:date="2013-05-20T11:41:00Z">
        <w:r w:rsidR="004327B8">
          <w:rPr>
            <w:rFonts w:asciiTheme="minorHAnsi" w:hAnsiTheme="minorHAnsi"/>
          </w:rPr>
          <w:t xml:space="preserve">such </w:t>
        </w:r>
      </w:ins>
      <w:r w:rsidR="00C47EDC">
        <w:rPr>
          <w:rFonts w:asciiTheme="minorHAnsi" w:hAnsiTheme="minorHAnsi"/>
        </w:rPr>
        <w:t xml:space="preserve">applicable </w:t>
      </w:r>
      <w:r w:rsidR="00DE68DF">
        <w:rPr>
          <w:rFonts w:asciiTheme="minorHAnsi" w:hAnsiTheme="minorHAnsi"/>
        </w:rPr>
        <w:t>national law</w:t>
      </w:r>
      <w:del w:id="12" w:author="Deutsch, Sarah B" w:date="2013-05-20T11:41:00Z">
        <w:r w:rsidR="00DE68DF" w:rsidDel="004327B8">
          <w:rPr>
            <w:rFonts w:asciiTheme="minorHAnsi" w:hAnsiTheme="minorHAnsi"/>
          </w:rPr>
          <w:delText>s</w:delText>
        </w:r>
      </w:del>
      <w:r w:rsidR="00DE68DF">
        <w:rPr>
          <w:rFonts w:asciiTheme="minorHAnsi" w:hAnsiTheme="minorHAnsi"/>
        </w:rPr>
        <w:t>.</w:t>
      </w:r>
    </w:p>
    <w:p w14:paraId="1717DF20" w14:textId="77777777" w:rsidR="00093A8B" w:rsidRDefault="00093A8B" w:rsidP="009162A8">
      <w:pPr>
        <w:spacing w:line="240" w:lineRule="auto"/>
        <w:rPr>
          <w:rFonts w:asciiTheme="minorHAnsi" w:hAnsiTheme="minorHAnsi"/>
        </w:rPr>
      </w:pPr>
    </w:p>
    <w:p w14:paraId="6BEC5F18" w14:textId="62F5593E"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w:t>
      </w:r>
      <w:ins w:id="13" w:author="Deutsch, Sarah B" w:date="2013-05-20T11:42:00Z">
        <w:r w:rsidR="004327B8">
          <w:rPr>
            <w:rFonts w:asciiTheme="minorHAnsi" w:hAnsiTheme="minorHAnsi"/>
          </w:rPr>
          <w:t xml:space="preserve">act consistently and comply with any </w:t>
        </w:r>
      </w:ins>
      <w:del w:id="14" w:author="Deutsch, Sarah B" w:date="2013-05-20T11:42:00Z">
        <w:r w:rsidDel="004327B8">
          <w:rPr>
            <w:rFonts w:asciiTheme="minorHAnsi" w:hAnsiTheme="minorHAnsi"/>
          </w:rPr>
          <w:delText>not violate</w:delText>
        </w:r>
      </w:del>
      <w:r>
        <w:rPr>
          <w:rFonts w:asciiTheme="minorHAnsi" w:hAnsiTheme="minorHAnsi"/>
        </w:rPr>
        <w:t xml:space="preserve"> due process </w:t>
      </w:r>
      <w:del w:id="15" w:author="Deutsch, Sarah B" w:date="2013-05-20T11:42:00Z">
        <w:r w:rsidDel="004327B8">
          <w:rPr>
            <w:rFonts w:asciiTheme="minorHAnsi" w:hAnsiTheme="minorHAnsi"/>
          </w:rPr>
          <w:delText xml:space="preserve">protections for </w:delText>
        </w:r>
        <w:r w:rsidR="00572D34" w:rsidDel="004327B8">
          <w:rPr>
            <w:rFonts w:asciiTheme="minorHAnsi" w:hAnsiTheme="minorHAnsi"/>
          </w:rPr>
          <w:delText>registrants</w:delText>
        </w:r>
        <w:r w:rsidDel="004327B8">
          <w:rPr>
            <w:rFonts w:asciiTheme="minorHAnsi" w:hAnsiTheme="minorHAnsi"/>
          </w:rPr>
          <w:delText xml:space="preserve">, under whatever is determined to be </w:delText>
        </w:r>
      </w:del>
      <w:ins w:id="16" w:author="Deutsch, Sarah B" w:date="2013-05-20T11:42:00Z">
        <w:r w:rsidR="004327B8">
          <w:rPr>
            <w:rFonts w:asciiTheme="minorHAnsi" w:hAnsiTheme="minorHAnsi"/>
          </w:rPr>
          <w:t xml:space="preserve">required under </w:t>
        </w:r>
      </w:ins>
      <w:r>
        <w:rPr>
          <w:rFonts w:asciiTheme="minorHAnsi" w:hAnsiTheme="minorHAnsi"/>
        </w:rPr>
        <w:t xml:space="preserve">applicable law for such </w:t>
      </w:r>
      <w:commentRangeStart w:id="17"/>
      <w:r>
        <w:rPr>
          <w:rFonts w:asciiTheme="minorHAnsi" w:hAnsiTheme="minorHAnsi"/>
        </w:rPr>
        <w:t>actions</w:t>
      </w:r>
      <w:commentRangeEnd w:id="17"/>
      <w:r w:rsidR="004327B8">
        <w:rPr>
          <w:rStyle w:val="CommentReference"/>
          <w:rFonts w:ascii="Cambria" w:eastAsia="MS Minngs" w:hAnsi="Cambria"/>
          <w:szCs w:val="20"/>
        </w:rPr>
        <w:commentReference w:id="17"/>
      </w:r>
      <w:r>
        <w:rPr>
          <w:rFonts w:asciiTheme="minorHAnsi" w:hAnsiTheme="minorHAnsi"/>
        </w:rPr>
        <w:t xml:space="preserve">. </w:t>
      </w:r>
    </w:p>
    <w:p w14:paraId="0D5C3D87" w14:textId="77777777" w:rsidR="00031C3D" w:rsidRDefault="00031C3D" w:rsidP="00A32116">
      <w:pPr>
        <w:spacing w:line="240" w:lineRule="auto"/>
        <w:rPr>
          <w:rFonts w:asciiTheme="minorHAnsi" w:hAnsiTheme="minorHAnsi"/>
          <w:color w:val="FF0000"/>
        </w:rPr>
      </w:pPr>
    </w:p>
    <w:p w14:paraId="5B74300E" w14:textId="77777777" w:rsidR="00093A8B" w:rsidRDefault="00093A8B" w:rsidP="00A32116">
      <w:pPr>
        <w:spacing w:line="240" w:lineRule="auto"/>
        <w:rPr>
          <w:rFonts w:asciiTheme="minorHAnsi" w:hAnsiTheme="minorHAnsi"/>
        </w:rPr>
      </w:pPr>
    </w:p>
    <w:p w14:paraId="247EEC94" w14:textId="4967162B" w:rsidR="00871ED4" w:rsidRDefault="00031C3D" w:rsidP="00031C3D">
      <w:pPr>
        <w:spacing w:line="240" w:lineRule="auto"/>
        <w:rPr>
          <w:rFonts w:asciiTheme="minorHAnsi" w:hAnsiTheme="minorHAnsi"/>
        </w:rPr>
      </w:pPr>
      <w:r w:rsidRPr="00871ED4">
        <w:rPr>
          <w:rFonts w:asciiTheme="minorHAnsi" w:hAnsiTheme="minorHAnsi"/>
          <w:b/>
        </w:rPr>
        <w:t>Safeguards for Category 1 gTLDs: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14:paraId="2A81C750" w14:textId="77777777" w:rsidR="0010057D" w:rsidRDefault="0010057D" w:rsidP="00987253">
      <w:pPr>
        <w:spacing w:line="240" w:lineRule="auto"/>
        <w:rPr>
          <w:rFonts w:asciiTheme="minorHAnsi" w:hAnsiTheme="minorHAnsi"/>
          <w:bCs/>
          <w:i/>
        </w:rPr>
      </w:pPr>
    </w:p>
    <w:p w14:paraId="7BD36FDD" w14:textId="205A6015"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14:paraId="52C039F1" w14:textId="2AC88010"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14:paraId="337BB4B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14:paraId="2BD05BA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14:paraId="68E5AA5F"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14:paraId="3A4F9D38" w14:textId="4A7889B3" w:rsidR="00031C3D" w:rsidRPr="00987253" w:rsidRDefault="00987253" w:rsidP="00987253">
      <w:pPr>
        <w:spacing w:before="120" w:line="240" w:lineRule="auto"/>
        <w:ind w:left="720"/>
        <w:rPr>
          <w:rFonts w:asciiTheme="minorHAnsi" w:hAnsiTheme="minorHAnsi"/>
          <w:i/>
        </w:rPr>
      </w:pPr>
      <w:r w:rsidRPr="00987253">
        <w:rPr>
          <w:rFonts w:asciiTheme="minorHAnsi" w:hAnsiTheme="minorHAnsi"/>
          <w:i/>
        </w:rPr>
        <w:t>5. Registrants must be required by the registry operators to notify to</w:t>
      </w:r>
      <w:r w:rsidR="003D14B7">
        <w:rPr>
          <w:rFonts w:asciiTheme="minorHAnsi" w:hAnsiTheme="minorHAnsi"/>
          <w:i/>
        </w:rPr>
        <w:t xml:space="preserve"> them a single point of contact </w:t>
      </w:r>
      <w:r w:rsidRPr="00987253">
        <w:rPr>
          <w:rFonts w:asciiTheme="minorHAnsi" w:hAnsiTheme="minorHAnsi"/>
          <w:i/>
        </w:rPr>
        <w:t>which must be kept up-­‐to-­‐date, for the notification of complaints or reports of registration abuse, as well as the contact details of the relevant regulatory, or industry self-­‐regulatory, bodies in their main place of business.</w:t>
      </w:r>
    </w:p>
    <w:p w14:paraId="3DE9846F" w14:textId="77777777" w:rsidR="00987253" w:rsidRDefault="00987253" w:rsidP="00031C3D">
      <w:pPr>
        <w:spacing w:line="240" w:lineRule="auto"/>
        <w:rPr>
          <w:rFonts w:asciiTheme="minorHAnsi" w:hAnsiTheme="minorHAnsi"/>
        </w:rPr>
      </w:pPr>
    </w:p>
    <w:p w14:paraId="428A6D04" w14:textId="77777777" w:rsidR="00987253" w:rsidRDefault="00987253" w:rsidP="00031C3D">
      <w:pPr>
        <w:spacing w:line="240" w:lineRule="auto"/>
        <w:rPr>
          <w:rFonts w:asciiTheme="minorHAnsi" w:hAnsiTheme="minorHAnsi"/>
        </w:rPr>
      </w:pPr>
    </w:p>
    <w:p w14:paraId="4A4DFDA9" w14:textId="21876A32"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14:paraId="1A2C80DC" w14:textId="77777777" w:rsidR="0010057D" w:rsidRDefault="0010057D" w:rsidP="0010057D">
      <w:pPr>
        <w:spacing w:line="240" w:lineRule="auto"/>
        <w:rPr>
          <w:rFonts w:asciiTheme="minorHAnsi" w:hAnsiTheme="minorHAnsi"/>
        </w:rPr>
      </w:pPr>
    </w:p>
    <w:p w14:paraId="0486968E" w14:textId="52E836F1"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14:paraId="2F4621EF" w14:textId="77777777" w:rsidR="003D14B7" w:rsidRDefault="003D14B7" w:rsidP="0010057D">
      <w:pPr>
        <w:spacing w:line="240" w:lineRule="auto"/>
        <w:rPr>
          <w:rFonts w:asciiTheme="minorHAnsi" w:hAnsiTheme="minorHAnsi"/>
        </w:rPr>
      </w:pPr>
    </w:p>
    <w:p w14:paraId="2B273960" w14:textId="4C88FA62"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Safeguards 1, 2, and 3 as applying to appropriate disclosure and notice of terms of service/acceptable use that apply to all registrants in the TLD.   </w:t>
      </w:r>
    </w:p>
    <w:p w14:paraId="4E6271C8" w14:textId="77777777" w:rsidR="00E65588" w:rsidRDefault="00E65588" w:rsidP="0010057D">
      <w:pPr>
        <w:spacing w:line="240" w:lineRule="auto"/>
        <w:rPr>
          <w:rFonts w:asciiTheme="minorHAnsi" w:hAnsiTheme="minorHAnsi"/>
        </w:rPr>
      </w:pPr>
    </w:p>
    <w:p w14:paraId="6301B55D" w14:textId="2931AFD3"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w:t>
      </w:r>
      <w:commentRangeStart w:id="18"/>
      <w:r>
        <w:rPr>
          <w:rFonts w:asciiTheme="minorHAnsi" w:hAnsiTheme="minorHAnsi"/>
        </w:rPr>
        <w:t>operations</w:t>
      </w:r>
      <w:commentRangeEnd w:id="18"/>
      <w:r w:rsidR="000007CD">
        <w:rPr>
          <w:rStyle w:val="CommentReference"/>
          <w:rFonts w:ascii="Cambria" w:eastAsia="MS Minngs" w:hAnsi="Cambria"/>
          <w:szCs w:val="20"/>
        </w:rPr>
        <w:commentReference w:id="18"/>
      </w:r>
      <w:r>
        <w:rPr>
          <w:rFonts w:asciiTheme="minorHAnsi" w:hAnsiTheme="minorHAnsi"/>
        </w:rPr>
        <w:t xml:space="preserve">.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14:paraId="7835C889" w14:textId="77777777" w:rsidR="00031C3D" w:rsidRPr="00031C3D" w:rsidRDefault="00031C3D" w:rsidP="00031C3D">
      <w:pPr>
        <w:spacing w:line="240" w:lineRule="auto"/>
        <w:rPr>
          <w:rFonts w:asciiTheme="minorHAnsi" w:hAnsiTheme="minorHAnsi"/>
          <w:color w:val="FF0000"/>
        </w:rPr>
      </w:pPr>
    </w:p>
    <w:p w14:paraId="63A5C5A0" w14:textId="262A9612"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gTLDs.  The BC recommends that ICANN’s Legal Department provide </w:t>
      </w:r>
      <w:del w:id="19" w:author="Deutsch, Sarah B" w:date="2013-05-20T11:48:00Z">
        <w:r w:rsidDel="000007CD">
          <w:rPr>
            <w:rFonts w:asciiTheme="minorHAnsi" w:hAnsiTheme="minorHAnsi"/>
          </w:rPr>
          <w:delText xml:space="preserve">a definition for </w:delText>
        </w:r>
      </w:del>
      <w:ins w:id="20" w:author="Deutsch, Sarah B" w:date="2013-05-20T11:48:00Z">
        <w:r w:rsidR="000007CD">
          <w:rPr>
            <w:rFonts w:asciiTheme="minorHAnsi" w:hAnsiTheme="minorHAnsi"/>
          </w:rPr>
          <w:t xml:space="preserve">more information about various </w:t>
        </w:r>
      </w:ins>
      <w:r>
        <w:rPr>
          <w:rFonts w:asciiTheme="minorHAnsi" w:hAnsiTheme="minorHAnsi"/>
        </w:rPr>
        <w:t>“applicable law</w:t>
      </w:r>
      <w:ins w:id="21" w:author="Deutsch, Sarah B" w:date="2013-05-20T11:48:00Z">
        <w:r w:rsidR="000007CD">
          <w:rPr>
            <w:rFonts w:asciiTheme="minorHAnsi" w:hAnsiTheme="minorHAnsi"/>
          </w:rPr>
          <w:t>s</w:t>
        </w:r>
      </w:ins>
      <w:r>
        <w:rPr>
          <w:rFonts w:asciiTheme="minorHAnsi" w:hAnsiTheme="minorHAnsi"/>
        </w:rPr>
        <w:t xml:space="preserve">” such that all stakeholders (users, registrants, contract parties, governments, law enforcement) can be informed about </w:t>
      </w:r>
      <w:del w:id="22" w:author="Deutsch, Sarah B" w:date="2013-05-20T11:48:00Z">
        <w:r w:rsidDel="000007CD">
          <w:rPr>
            <w:rFonts w:asciiTheme="minorHAnsi" w:hAnsiTheme="minorHAnsi"/>
          </w:rPr>
          <w:delText xml:space="preserve">what </w:delText>
        </w:r>
      </w:del>
      <w:ins w:id="23" w:author="Deutsch, Sarah B" w:date="2013-05-20T11:48:00Z">
        <w:r w:rsidR="000007CD">
          <w:rPr>
            <w:rFonts w:asciiTheme="minorHAnsi" w:hAnsiTheme="minorHAnsi"/>
          </w:rPr>
          <w:t xml:space="preserve">important </w:t>
        </w:r>
      </w:ins>
      <w:r>
        <w:rPr>
          <w:rFonts w:asciiTheme="minorHAnsi" w:hAnsiTheme="minorHAnsi"/>
        </w:rPr>
        <w:t>laws</w:t>
      </w:r>
      <w:ins w:id="24" w:author="Deutsch, Sarah B" w:date="2013-05-20T11:48:00Z">
        <w:r w:rsidR="000007CD">
          <w:rPr>
            <w:rFonts w:asciiTheme="minorHAnsi" w:hAnsiTheme="minorHAnsi"/>
          </w:rPr>
          <w:t xml:space="preserve"> that could</w:t>
        </w:r>
      </w:ins>
      <w:r>
        <w:rPr>
          <w:rFonts w:asciiTheme="minorHAnsi" w:hAnsiTheme="minorHAnsi"/>
        </w:rPr>
        <w:t xml:space="preserve"> apply to a registrant’s activity.  </w:t>
      </w:r>
      <w:del w:id="25" w:author="Deutsch, Sarah B" w:date="2013-05-20T11:49:00Z">
        <w:r w:rsidDel="000007CD">
          <w:rPr>
            <w:rFonts w:asciiTheme="minorHAnsi" w:hAnsiTheme="minorHAnsi"/>
          </w:rPr>
          <w:delText xml:space="preserve">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delText>
        </w:r>
        <w:r w:rsidR="00026256" w:rsidDel="000007CD">
          <w:rPr>
            <w:rFonts w:asciiTheme="minorHAnsi" w:hAnsiTheme="minorHAnsi"/>
          </w:rPr>
          <w:delText>an online resource</w:delText>
        </w:r>
        <w:r w:rsidDel="000007CD">
          <w:rPr>
            <w:rFonts w:asciiTheme="minorHAnsi" w:hAnsiTheme="minorHAnsi"/>
          </w:rPr>
          <w:delText xml:space="preserve"> describing all </w:delText>
        </w:r>
        <w:r w:rsidR="00026256" w:rsidDel="000007CD">
          <w:rPr>
            <w:rFonts w:asciiTheme="minorHAnsi" w:hAnsiTheme="minorHAnsi"/>
          </w:rPr>
          <w:delText xml:space="preserve">applicable </w:delText>
        </w:r>
        <w:r w:rsidDel="000007CD">
          <w:rPr>
            <w:rFonts w:asciiTheme="minorHAnsi" w:hAnsiTheme="minorHAnsi"/>
          </w:rPr>
          <w:delText xml:space="preserve">national </w:delText>
        </w:r>
        <w:commentRangeStart w:id="26"/>
        <w:r w:rsidDel="000007CD">
          <w:rPr>
            <w:rFonts w:asciiTheme="minorHAnsi" w:hAnsiTheme="minorHAnsi"/>
          </w:rPr>
          <w:delText>laws</w:delText>
        </w:r>
      </w:del>
      <w:commentRangeEnd w:id="26"/>
      <w:r w:rsidR="000007CD">
        <w:rPr>
          <w:rStyle w:val="CommentReference"/>
          <w:rFonts w:ascii="Cambria" w:eastAsia="MS Minngs" w:hAnsi="Cambria"/>
          <w:szCs w:val="20"/>
        </w:rPr>
        <w:commentReference w:id="26"/>
      </w:r>
      <w:del w:id="27" w:author="Deutsch, Sarah B" w:date="2013-05-20T11:49:00Z">
        <w:r w:rsidDel="000007CD">
          <w:rPr>
            <w:rFonts w:asciiTheme="minorHAnsi" w:hAnsiTheme="minorHAnsi"/>
          </w:rPr>
          <w:delText>.</w:delText>
        </w:r>
      </w:del>
    </w:p>
    <w:p w14:paraId="12C3870B" w14:textId="77777777" w:rsidR="00031C3D" w:rsidRDefault="00031C3D" w:rsidP="00A32116">
      <w:pPr>
        <w:spacing w:line="240" w:lineRule="auto"/>
        <w:rPr>
          <w:rFonts w:asciiTheme="minorHAnsi" w:hAnsiTheme="minorHAnsi"/>
          <w:color w:val="FF0000"/>
        </w:rPr>
      </w:pPr>
    </w:p>
    <w:p w14:paraId="11DA8861" w14:textId="70DB2588" w:rsidR="00CF78E7" w:rsidRPr="00E2451D" w:rsidRDefault="00CF78E7" w:rsidP="00CF78E7">
      <w:pPr>
        <w:spacing w:line="240" w:lineRule="auto"/>
        <w:rPr>
          <w:rFonts w:asciiTheme="minorHAnsi" w:hAnsiTheme="minorHAnsi"/>
        </w:rPr>
      </w:pPr>
      <w:r>
        <w:rPr>
          <w:rFonts w:asciiTheme="minorHAnsi" w:hAnsiTheme="minorHAnsi"/>
        </w:rPr>
        <w:t xml:space="preserve">[Ron </w:t>
      </w:r>
      <w:proofErr w:type="spellStart"/>
      <w:r>
        <w:rPr>
          <w:rFonts w:asciiTheme="minorHAnsi" w:hAnsiTheme="minorHAnsi"/>
        </w:rPr>
        <w:t>Andruff</w:t>
      </w:r>
      <w:proofErr w:type="spellEnd"/>
      <w:r>
        <w:rPr>
          <w:rFonts w:asciiTheme="minorHAnsi" w:hAnsiTheme="minorHAnsi"/>
        </w:rPr>
        <w:t>]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14:paraId="64043E65" w14:textId="77777777" w:rsidR="00CF78E7" w:rsidRDefault="00CF78E7" w:rsidP="00A32116">
      <w:pPr>
        <w:spacing w:line="240" w:lineRule="auto"/>
        <w:rPr>
          <w:rFonts w:asciiTheme="minorHAnsi" w:hAnsiTheme="minorHAnsi"/>
          <w:color w:val="FF0000"/>
        </w:rPr>
      </w:pPr>
    </w:p>
    <w:p w14:paraId="63CF5009" w14:textId="45DF5515" w:rsidR="00A32116" w:rsidRDefault="00A32116" w:rsidP="00A32116">
      <w:pPr>
        <w:spacing w:line="240" w:lineRule="auto"/>
        <w:rPr>
          <w:rFonts w:asciiTheme="minorHAnsi" w:hAnsiTheme="minorHAnsi"/>
        </w:rPr>
      </w:pPr>
    </w:p>
    <w:p w14:paraId="7C014D95" w14:textId="223BC712"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14:paraId="590A4D7B" w14:textId="77777777" w:rsidR="00E2451D" w:rsidRPr="00E2451D" w:rsidRDefault="00E2451D" w:rsidP="00E2451D">
      <w:pPr>
        <w:spacing w:line="240" w:lineRule="auto"/>
        <w:rPr>
          <w:rFonts w:asciiTheme="minorHAnsi" w:hAnsiTheme="minorHAnsi"/>
        </w:rPr>
      </w:pPr>
    </w:p>
    <w:p w14:paraId="050256CB" w14:textId="78A53E8E"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14:paraId="45C8519C" w14:textId="77777777" w:rsidR="00E2451D" w:rsidRPr="00E2451D" w:rsidRDefault="00E2451D" w:rsidP="00E2451D">
      <w:pPr>
        <w:spacing w:line="240" w:lineRule="auto"/>
        <w:rPr>
          <w:rFonts w:asciiTheme="minorHAnsi" w:hAnsiTheme="minorHAnsi"/>
          <w:i/>
        </w:rPr>
      </w:pPr>
      <w:r w:rsidRPr="00E2451D">
        <w:rPr>
          <w:rFonts w:asciiTheme="minorHAnsi" w:hAnsiTheme="minorHAnsi"/>
          <w:i/>
        </w:rPr>
        <w:tab/>
      </w:r>
    </w:p>
    <w:p w14:paraId="30EF996D" w14:textId="74672B3E"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 xml:space="preserve">registry operator must verify and validate the registrants’ </w:t>
      </w:r>
      <w:proofErr w:type="spellStart"/>
      <w:r w:rsidRPr="00E2451D">
        <w:rPr>
          <w:rFonts w:asciiTheme="minorHAnsi" w:hAnsiTheme="minorHAnsi"/>
          <w:i/>
        </w:rPr>
        <w:t>authorisations</w:t>
      </w:r>
      <w:proofErr w:type="spellEnd"/>
      <w:r w:rsidRPr="00E2451D">
        <w:rPr>
          <w:rFonts w:asciiTheme="minorHAnsi" w:hAnsiTheme="minorHAnsi"/>
          <w:i/>
        </w:rPr>
        <w:t>, charters, licenses and/or other related credentials for participation in that sector.</w:t>
      </w:r>
    </w:p>
    <w:p w14:paraId="72DDB692"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14:paraId="4EA7F31D" w14:textId="27419354" w:rsidR="00E2451D" w:rsidRPr="00E2451D" w:rsidRDefault="005005A2" w:rsidP="005005A2">
      <w:pPr>
        <w:spacing w:line="240" w:lineRule="auto"/>
        <w:ind w:left="720"/>
        <w:rPr>
          <w:rFonts w:asciiTheme="minorHAnsi" w:hAnsiTheme="minorHAnsi"/>
          <w:i/>
        </w:rPr>
      </w:pPr>
      <w:r>
        <w:rPr>
          <w:rFonts w:asciiTheme="minorHAnsi" w:hAnsiTheme="minorHAnsi"/>
          <w:i/>
        </w:rPr>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14:paraId="1C267C26"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14:paraId="0B7584C4" w14:textId="1D69CFE1"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14:paraId="36730734" w14:textId="77777777" w:rsidR="00E2451D" w:rsidRPr="00E2451D" w:rsidRDefault="00E2451D" w:rsidP="00E2451D">
      <w:pPr>
        <w:spacing w:line="240" w:lineRule="auto"/>
        <w:rPr>
          <w:rFonts w:asciiTheme="minorHAnsi" w:hAnsiTheme="minorHAnsi"/>
        </w:rPr>
      </w:pPr>
    </w:p>
    <w:p w14:paraId="1D0DB27C" w14:textId="564FD9B8"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 xml:space="preserve">6,7, 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14:paraId="3184FFA3" w14:textId="77777777" w:rsidR="00CF78E7" w:rsidRDefault="00CF78E7" w:rsidP="00CF78E7">
      <w:pPr>
        <w:spacing w:line="240" w:lineRule="auto"/>
        <w:rPr>
          <w:rFonts w:asciiTheme="minorHAnsi" w:hAnsiTheme="minorHAnsi"/>
        </w:rPr>
      </w:pPr>
    </w:p>
    <w:p w14:paraId="16D46351" w14:textId="01E388A8" w:rsidR="00CF78E7" w:rsidRPr="00E2451D" w:rsidRDefault="00A87965" w:rsidP="00CF78E7">
      <w:pPr>
        <w:spacing w:line="240" w:lineRule="auto"/>
        <w:rPr>
          <w:rFonts w:asciiTheme="minorHAnsi" w:hAnsiTheme="minorHAnsi"/>
        </w:rPr>
      </w:pPr>
      <w:r>
        <w:rPr>
          <w:rFonts w:asciiTheme="minorHAnsi" w:hAnsiTheme="minorHAnsi"/>
        </w:rPr>
        <w:t>[</w:t>
      </w:r>
      <w:proofErr w:type="gramStart"/>
      <w:r>
        <w:rPr>
          <w:rFonts w:asciiTheme="minorHAnsi" w:hAnsiTheme="minorHAnsi"/>
        </w:rPr>
        <w:t>this</w:t>
      </w:r>
      <w:proofErr w:type="gramEnd"/>
      <w:r>
        <w:rPr>
          <w:rFonts w:asciiTheme="minorHAnsi" w:hAnsiTheme="minorHAnsi"/>
        </w:rPr>
        <w:t xml:space="preserve"> section </w:t>
      </w:r>
      <w:r w:rsidR="00A24FF9">
        <w:rPr>
          <w:rFonts w:asciiTheme="minorHAnsi" w:hAnsiTheme="minorHAnsi"/>
        </w:rPr>
        <w:t>proposed</w:t>
      </w:r>
      <w:r>
        <w:rPr>
          <w:rFonts w:asciiTheme="minorHAnsi" w:hAnsiTheme="minorHAnsi"/>
        </w:rPr>
        <w:t xml:space="preserve"> by Ron </w:t>
      </w:r>
      <w:proofErr w:type="spellStart"/>
      <w:r>
        <w:rPr>
          <w:rFonts w:asciiTheme="minorHAnsi" w:hAnsiTheme="minorHAnsi"/>
        </w:rPr>
        <w:t>Andruff</w:t>
      </w:r>
      <w:proofErr w:type="spellEnd"/>
      <w:r>
        <w:rPr>
          <w:rFonts w:asciiTheme="minorHAnsi" w:hAnsiTheme="minorHAnsi"/>
        </w:rPr>
        <w:t xml:space="preserve">] </w:t>
      </w:r>
      <w:r w:rsidR="00CF78E7" w:rsidRPr="00E2451D">
        <w:rPr>
          <w:rFonts w:asciiTheme="minorHAnsi" w:hAnsiTheme="minorHAnsi"/>
        </w:rPr>
        <w:t>The BC support</w:t>
      </w:r>
      <w:r w:rsidR="00CF78E7">
        <w:rPr>
          <w:rFonts w:asciiTheme="minorHAnsi" w:hAnsiTheme="minorHAnsi"/>
        </w:rPr>
        <w:t>s</w:t>
      </w:r>
      <w:r w:rsidR="00CF78E7" w:rsidRPr="00E2451D">
        <w:rPr>
          <w:rFonts w:asciiTheme="minorHAnsi" w:hAnsiTheme="minorHAnsi"/>
        </w:rPr>
        <w:t xml:space="preserve"> safeguard measures </w:t>
      </w:r>
      <w:r w:rsidR="00CF78E7">
        <w:rPr>
          <w:rFonts w:asciiTheme="minorHAnsi" w:hAnsiTheme="minorHAnsi"/>
        </w:rPr>
        <w:t>6</w:t>
      </w:r>
      <w:proofErr w:type="gramStart"/>
      <w:r w:rsidR="00CF78E7">
        <w:rPr>
          <w:rFonts w:asciiTheme="minorHAnsi" w:hAnsiTheme="minorHAnsi"/>
        </w:rPr>
        <w:t>,7</w:t>
      </w:r>
      <w:proofErr w:type="gramEnd"/>
      <w:r w:rsidR="00CF78E7">
        <w:rPr>
          <w:rFonts w:asciiTheme="minorHAnsi" w:hAnsiTheme="minorHAnsi"/>
        </w:rPr>
        <w:t xml:space="preserve">, and 8 </w:t>
      </w:r>
      <w:r w:rsidR="00CF78E7" w:rsidRPr="00E2451D">
        <w:rPr>
          <w:rFonts w:asciiTheme="minorHAnsi" w:hAnsiTheme="minorHAnsi"/>
        </w:rPr>
        <w:t>in order to allow new TLDs in these areas to proceed by showing that they meet the public interest responsibility and will implement GAC advice in a reasonable, respon</w:t>
      </w:r>
      <w:r w:rsidR="00CF78E7">
        <w:rPr>
          <w:rFonts w:asciiTheme="minorHAnsi" w:hAnsiTheme="minorHAnsi"/>
        </w:rPr>
        <w:t xml:space="preserve">sible, and accountable manner. </w:t>
      </w:r>
    </w:p>
    <w:p w14:paraId="6CF2C56F" w14:textId="77777777" w:rsidR="00CF78E7" w:rsidRPr="00E2451D" w:rsidRDefault="00CF78E7" w:rsidP="00CF78E7">
      <w:pPr>
        <w:spacing w:line="240" w:lineRule="auto"/>
        <w:rPr>
          <w:rFonts w:asciiTheme="minorHAnsi" w:hAnsiTheme="minorHAnsi"/>
          <w:b/>
        </w:rPr>
      </w:pPr>
    </w:p>
    <w:p w14:paraId="75E831F9" w14:textId="3E0CDD9D" w:rsidR="00E2451D" w:rsidRDefault="00E2451D" w:rsidP="00E2451D">
      <w:pPr>
        <w:spacing w:line="240" w:lineRule="auto"/>
        <w:rPr>
          <w:rFonts w:asciiTheme="minorHAnsi" w:hAnsiTheme="minorHAnsi"/>
        </w:rPr>
      </w:pPr>
      <w:r w:rsidRPr="00E2451D">
        <w:rPr>
          <w:rFonts w:asciiTheme="minorHAnsi" w:hAnsiTheme="minorHAnsi"/>
        </w:rPr>
        <w:t xml:space="preserve">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 .CASH and .MARKETS would not be likely to create such reasonable expectation, but .BANK and .CREDITUNION would. In the health and fitness </w:t>
      </w:r>
      <w:proofErr w:type="spellStart"/>
      <w:r w:rsidRPr="00E2451D">
        <w:rPr>
          <w:rFonts w:asciiTheme="minorHAnsi" w:hAnsiTheme="minorHAnsi"/>
        </w:rPr>
        <w:t>sector</w:t>
      </w:r>
      <w:proofErr w:type="gramStart"/>
      <w:r w:rsidRPr="00E2451D">
        <w:rPr>
          <w:rFonts w:asciiTheme="minorHAnsi" w:hAnsiTheme="minorHAnsi"/>
        </w:rPr>
        <w:t>,</w:t>
      </w:r>
      <w:proofErr w:type="gramEnd"/>
      <w:del w:id="28" w:author="Deutsch, Sarah B" w:date="2013-05-20T11:50:00Z">
        <w:r w:rsidRPr="00E2451D" w:rsidDel="000007CD">
          <w:rPr>
            <w:rFonts w:asciiTheme="minorHAnsi" w:hAnsiTheme="minorHAnsi"/>
          </w:rPr>
          <w:delText xml:space="preserve"> .DIET </w:delText>
        </w:r>
        <w:commentRangeStart w:id="29"/>
        <w:r w:rsidRPr="00E2451D" w:rsidDel="000007CD">
          <w:rPr>
            <w:rFonts w:asciiTheme="minorHAnsi" w:hAnsiTheme="minorHAnsi"/>
          </w:rPr>
          <w:delText>and</w:delText>
        </w:r>
      </w:del>
      <w:commentRangeEnd w:id="29"/>
      <w:r w:rsidR="000007CD">
        <w:rPr>
          <w:rStyle w:val="CommentReference"/>
          <w:rFonts w:ascii="Cambria" w:eastAsia="MS Minngs" w:hAnsi="Cambria"/>
          <w:szCs w:val="20"/>
        </w:rPr>
        <w:commentReference w:id="29"/>
      </w:r>
      <w:del w:id="30" w:author="Deutsch, Sarah B" w:date="2013-05-20T11:50:00Z">
        <w:r w:rsidRPr="00E2451D" w:rsidDel="000007CD">
          <w:rPr>
            <w:rFonts w:asciiTheme="minorHAnsi" w:hAnsiTheme="minorHAnsi"/>
          </w:rPr>
          <w:delText xml:space="preserve"> </w:delText>
        </w:r>
      </w:del>
      <w:r w:rsidRPr="00E2451D">
        <w:rPr>
          <w:rFonts w:asciiTheme="minorHAnsi" w:hAnsiTheme="minorHAnsi"/>
        </w:rPr>
        <w:t>.FITNESS</w:t>
      </w:r>
      <w:proofErr w:type="spellEnd"/>
      <w:r w:rsidRPr="00E2451D">
        <w:rPr>
          <w:rFonts w:asciiTheme="minorHAnsi" w:hAnsiTheme="minorHAnsi"/>
        </w:rPr>
        <w:t xml:space="preserve"> </w:t>
      </w:r>
      <w:ins w:id="31" w:author="Deutsch, Sarah B" w:date="2013-05-20T11:50:00Z">
        <w:r w:rsidR="000007CD">
          <w:rPr>
            <w:rFonts w:asciiTheme="minorHAnsi" w:hAnsiTheme="minorHAnsi"/>
          </w:rPr>
          <w:t xml:space="preserve">might </w:t>
        </w:r>
      </w:ins>
      <w:r w:rsidRPr="00E2451D">
        <w:rPr>
          <w:rFonts w:asciiTheme="minorHAnsi" w:hAnsiTheme="minorHAnsi"/>
        </w:rPr>
        <w:t xml:space="preserve">have some governmental oversight, but other strings, such as .PHARMACY, .DENTIST, .DOCTOR and .HOSPITAL will clearly create such reasonable expectations.  The 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 xml:space="preserve">satisfy GAC advice. </w:t>
      </w:r>
    </w:p>
    <w:p w14:paraId="4EC57D18" w14:textId="77777777" w:rsidR="00E51E6B" w:rsidRDefault="00E51E6B" w:rsidP="00E2451D">
      <w:pPr>
        <w:spacing w:line="240" w:lineRule="auto"/>
        <w:rPr>
          <w:rFonts w:asciiTheme="minorHAnsi" w:hAnsiTheme="minorHAnsi"/>
        </w:rPr>
      </w:pPr>
    </w:p>
    <w:p w14:paraId="2DF27AAF" w14:textId="612475BB" w:rsidR="00E51E6B" w:rsidRDefault="00E51E6B" w:rsidP="00E2451D">
      <w:pPr>
        <w:spacing w:line="240" w:lineRule="auto"/>
        <w:rPr>
          <w:rFonts w:asciiTheme="minorHAnsi" w:hAnsiTheme="minorHAnsi"/>
        </w:rPr>
      </w:pPr>
      <w:r>
        <w:rPr>
          <w:rFonts w:asciiTheme="minorHAnsi" w:hAnsiTheme="minorHAnsi"/>
        </w:rPr>
        <w:t>[</w:t>
      </w:r>
      <w:proofErr w:type="gramStart"/>
      <w:r>
        <w:rPr>
          <w:rFonts w:asciiTheme="minorHAnsi" w:hAnsiTheme="minorHAnsi"/>
        </w:rPr>
        <w:t>proposed</w:t>
      </w:r>
      <w:proofErr w:type="gramEnd"/>
      <w:r>
        <w:rPr>
          <w:rFonts w:asciiTheme="minorHAnsi" w:hAnsiTheme="minorHAnsi"/>
        </w:rPr>
        <w:t xml:space="preserve"> insert by Steve DelBianco]</w:t>
      </w:r>
    </w:p>
    <w:p w14:paraId="4CF21101" w14:textId="52CF92FF"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14:paraId="00471A08" w14:textId="77777777" w:rsidR="00283996" w:rsidRDefault="00283996" w:rsidP="00E51E6B">
      <w:pPr>
        <w:spacing w:line="240" w:lineRule="auto"/>
        <w:rPr>
          <w:rFonts w:asciiTheme="minorHAnsi" w:hAnsiTheme="minorHAnsi"/>
        </w:rPr>
      </w:pPr>
    </w:p>
    <w:p w14:paraId="51F6E985" w14:textId="3F751BC8"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w:t>
      </w:r>
      <w:proofErr w:type="gramStart"/>
      <w:r w:rsidR="00034CAA">
        <w:rPr>
          <w:rFonts w:asciiTheme="minorHAnsi" w:hAnsiTheme="minorHAnsi"/>
        </w:rPr>
        <w:t>satisfy  government</w:t>
      </w:r>
      <w:proofErr w:type="gramEnd"/>
      <w:r w:rsidR="00034CAA">
        <w:rPr>
          <w:rFonts w:asciiTheme="minorHAnsi" w:hAnsiTheme="minorHAnsi"/>
        </w:rPr>
        <w:t xml:space="preserve">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14:paraId="30BABF05" w14:textId="3E7F7C0E" w:rsidR="00E51E6B" w:rsidRDefault="00283996" w:rsidP="00E51E6B">
      <w:pPr>
        <w:spacing w:line="240" w:lineRule="auto"/>
        <w:rPr>
          <w:rFonts w:asciiTheme="minorHAnsi" w:hAnsiTheme="minorHAnsi"/>
        </w:rPr>
      </w:pPr>
      <w:r>
        <w:rPr>
          <w:rFonts w:asciiTheme="minorHAnsi" w:hAnsiTheme="minorHAnsi"/>
        </w:rPr>
        <w:t>[</w:t>
      </w:r>
      <w:proofErr w:type="gramStart"/>
      <w:r>
        <w:rPr>
          <w:rFonts w:asciiTheme="minorHAnsi" w:hAnsiTheme="minorHAnsi"/>
        </w:rPr>
        <w:t>end</w:t>
      </w:r>
      <w:proofErr w:type="gramEnd"/>
      <w:r>
        <w:rPr>
          <w:rFonts w:asciiTheme="minorHAnsi" w:hAnsiTheme="minorHAnsi"/>
        </w:rPr>
        <w:t xml:space="preserve"> of S</w:t>
      </w:r>
      <w:r w:rsidR="00E51E6B">
        <w:rPr>
          <w:rFonts w:asciiTheme="minorHAnsi" w:hAnsiTheme="minorHAnsi"/>
        </w:rPr>
        <w:t>teve’s insert]</w:t>
      </w:r>
    </w:p>
    <w:p w14:paraId="2222E86F" w14:textId="77777777" w:rsidR="00E51E6B" w:rsidRDefault="00E51E6B" w:rsidP="00E51E6B">
      <w:pPr>
        <w:spacing w:line="240" w:lineRule="auto"/>
        <w:rPr>
          <w:rFonts w:asciiTheme="minorHAnsi" w:hAnsiTheme="minorHAnsi"/>
        </w:rPr>
      </w:pPr>
    </w:p>
    <w:p w14:paraId="04247E6C" w14:textId="2C9520D9"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gTLDs. This would fulfill one of the most significant potential benefits for new gTLDs,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14:paraId="0712A857" w14:textId="77777777" w:rsidR="00E2451D" w:rsidRPr="00E2451D" w:rsidRDefault="00E2451D" w:rsidP="00E2451D">
      <w:pPr>
        <w:spacing w:line="240" w:lineRule="auto"/>
        <w:rPr>
          <w:rFonts w:asciiTheme="minorHAnsi" w:hAnsiTheme="minorHAnsi"/>
        </w:rPr>
      </w:pPr>
    </w:p>
    <w:p w14:paraId="7019F7ED" w14:textId="77777777"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14:paraId="24D543C3" w14:textId="77777777" w:rsidR="00A87965" w:rsidRDefault="00A87965" w:rsidP="00E2451D">
      <w:pPr>
        <w:spacing w:line="240" w:lineRule="auto"/>
        <w:rPr>
          <w:rFonts w:asciiTheme="minorHAnsi" w:hAnsiTheme="minorHAnsi"/>
        </w:rPr>
      </w:pPr>
    </w:p>
    <w:p w14:paraId="71D0C06F" w14:textId="2F4929CC"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14:paraId="70735051" w14:textId="77777777" w:rsidR="00E2451D" w:rsidRPr="00E2451D" w:rsidRDefault="00E2451D" w:rsidP="00E2451D">
      <w:pPr>
        <w:spacing w:line="240" w:lineRule="auto"/>
        <w:rPr>
          <w:rFonts w:asciiTheme="minorHAnsi" w:hAnsiTheme="minorHAnsi"/>
        </w:rPr>
      </w:pPr>
    </w:p>
    <w:p w14:paraId="12DD2625" w14:textId="6FBBFA5D"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gTLDs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14:paraId="490D1083" w14:textId="77777777" w:rsidR="00E2451D" w:rsidRPr="00E2451D" w:rsidRDefault="00E2451D" w:rsidP="00E2451D">
      <w:pPr>
        <w:spacing w:line="240" w:lineRule="auto"/>
        <w:rPr>
          <w:rFonts w:asciiTheme="minorHAnsi" w:hAnsiTheme="minorHAnsi"/>
        </w:rPr>
      </w:pPr>
    </w:p>
    <w:p w14:paraId="153F5ED7" w14:textId="77777777" w:rsidR="00E2451D" w:rsidRPr="00E2451D" w:rsidRDefault="00E2451D" w:rsidP="00E2451D">
      <w:pPr>
        <w:spacing w:line="240" w:lineRule="auto"/>
        <w:rPr>
          <w:rFonts w:asciiTheme="minorHAnsi" w:hAnsiTheme="minorHAnsi"/>
        </w:rPr>
      </w:pPr>
      <w:r w:rsidRPr="00E2451D">
        <w:rPr>
          <w:rFonts w:asciiTheme="minorHAnsi" w:hAnsiTheme="minorHAnsi"/>
        </w:rPr>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14:paraId="3B260B23" w14:textId="77777777" w:rsidR="00E2451D" w:rsidRPr="00E2451D" w:rsidRDefault="00E2451D" w:rsidP="00E2451D">
      <w:pPr>
        <w:spacing w:line="240" w:lineRule="auto"/>
        <w:rPr>
          <w:rFonts w:asciiTheme="minorHAnsi" w:hAnsiTheme="minorHAnsi"/>
        </w:rPr>
      </w:pPr>
    </w:p>
    <w:p w14:paraId="3D861DEC" w14:textId="77777777" w:rsidR="00E2451D" w:rsidRPr="00E2451D" w:rsidRDefault="00E2451D" w:rsidP="00E2451D">
      <w:pPr>
        <w:spacing w:line="240" w:lineRule="auto"/>
        <w:rPr>
          <w:rFonts w:asciiTheme="minorHAnsi" w:hAnsiTheme="minorHAnsi"/>
        </w:rPr>
      </w:pPr>
      <w:r w:rsidRPr="00E2451D">
        <w:rPr>
          <w:rFonts w:asciiTheme="minorHAnsi" w:hAnsiTheme="minorHAnsi"/>
        </w:rPr>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14:paraId="5D36C943" w14:textId="77777777" w:rsidR="00E2451D" w:rsidRPr="00E2451D" w:rsidRDefault="00E2451D" w:rsidP="00E2451D">
      <w:pPr>
        <w:spacing w:line="240" w:lineRule="auto"/>
        <w:rPr>
          <w:rFonts w:asciiTheme="minorHAnsi" w:hAnsiTheme="minorHAnsi"/>
        </w:rPr>
      </w:pPr>
    </w:p>
    <w:p w14:paraId="19D40A13" w14:textId="23056408" w:rsidR="00E2451D" w:rsidRDefault="00E2451D" w:rsidP="00E2451D">
      <w:pPr>
        <w:spacing w:line="240" w:lineRule="auto"/>
        <w:rPr>
          <w:rFonts w:asciiTheme="minorHAnsi" w:hAnsiTheme="minorHAnsi"/>
        </w:rPr>
      </w:pPr>
      <w:r w:rsidRPr="00E2451D">
        <w:rPr>
          <w:rFonts w:asciiTheme="minorHAnsi" w:hAnsiTheme="minorHAnsi"/>
        </w:rPr>
        <w:t xml:space="preserve">The BC recommends that the aforementioned verifications and validations be encoded in Registrant eligibility policies by the recommended Advisory Boards.  Applicants should develop their own for their particular application to operate a string that is identified by the GAC as being in a regulated industry sector or a sector of concern. </w:t>
      </w:r>
    </w:p>
    <w:p w14:paraId="0B558C6C" w14:textId="77777777" w:rsidR="00A87965" w:rsidRDefault="00A87965" w:rsidP="00E2451D">
      <w:pPr>
        <w:spacing w:line="240" w:lineRule="auto"/>
        <w:rPr>
          <w:rFonts w:asciiTheme="minorHAnsi" w:hAnsiTheme="minorHAnsi"/>
        </w:rPr>
      </w:pPr>
    </w:p>
    <w:p w14:paraId="646495D9" w14:textId="77777777" w:rsidR="00283996" w:rsidRDefault="00283996" w:rsidP="00E2451D">
      <w:pPr>
        <w:spacing w:line="240" w:lineRule="auto"/>
        <w:rPr>
          <w:rFonts w:asciiTheme="minorHAnsi" w:hAnsiTheme="minorHAnsi"/>
        </w:rPr>
      </w:pPr>
    </w:p>
    <w:p w14:paraId="7C865A59" w14:textId="12BCD0EF"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14:paraId="2BE0DA16" w14:textId="77777777" w:rsidR="00C62AFD" w:rsidRDefault="00C62AFD" w:rsidP="00E2451D">
      <w:pPr>
        <w:spacing w:line="240" w:lineRule="auto"/>
        <w:rPr>
          <w:rFonts w:asciiTheme="minorHAnsi" w:hAnsiTheme="minorHAnsi"/>
          <w:i/>
        </w:rPr>
      </w:pPr>
    </w:p>
    <w:p w14:paraId="7065F6E0" w14:textId="76761A6E"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14:paraId="1CA64573" w14:textId="77777777" w:rsidR="0061304C" w:rsidRDefault="0061304C" w:rsidP="00E2451D">
      <w:pPr>
        <w:spacing w:line="240" w:lineRule="auto"/>
        <w:rPr>
          <w:rFonts w:asciiTheme="minorHAnsi" w:hAnsiTheme="minorHAnsi"/>
        </w:rPr>
      </w:pPr>
    </w:p>
    <w:p w14:paraId="0418633B" w14:textId="689A7421" w:rsidR="00653A07" w:rsidDel="00A405CF" w:rsidRDefault="00C62AFD" w:rsidP="00E2451D">
      <w:pPr>
        <w:spacing w:line="240" w:lineRule="auto"/>
        <w:rPr>
          <w:del w:id="32" w:author="Deutsch, Sarah B" w:date="2013-05-20T14:12:00Z"/>
          <w:rFonts w:asciiTheme="minorHAnsi" w:hAnsiTheme="minorHAnsi"/>
        </w:rPr>
      </w:pPr>
      <w:del w:id="33" w:author="Deutsch, Sarah B" w:date="2013-05-20T14:12:00Z">
        <w:r w:rsidRPr="00A24FF9" w:rsidDel="00A405CF">
          <w:rPr>
            <w:rFonts w:asciiTheme="minorHAnsi" w:hAnsiTheme="minorHAnsi"/>
            <w:b/>
          </w:rPr>
          <w:delText>BC Comment on Exclusive Access</w:delText>
        </w:r>
        <w:r w:rsidR="00816848" w:rsidDel="00A405CF">
          <w:rPr>
            <w:rFonts w:asciiTheme="minorHAnsi" w:hAnsiTheme="minorHAnsi"/>
            <w:b/>
          </w:rPr>
          <w:delText xml:space="preserve">   </w:delText>
        </w:r>
        <w:r w:rsidR="00653A07" w:rsidDel="00A405CF">
          <w:rPr>
            <w:rFonts w:asciiTheme="minorHAnsi" w:hAnsiTheme="minorHAnsi"/>
          </w:rPr>
          <w:delText>[proposed by Steve DelBianco]</w:delText>
        </w:r>
      </w:del>
    </w:p>
    <w:p w14:paraId="1A176C71" w14:textId="08660975" w:rsidR="00816848" w:rsidDel="00A405CF" w:rsidRDefault="00816848" w:rsidP="00E2451D">
      <w:pPr>
        <w:spacing w:line="240" w:lineRule="auto"/>
        <w:rPr>
          <w:del w:id="34" w:author="Deutsch, Sarah B" w:date="2013-05-20T14:12:00Z"/>
          <w:rFonts w:asciiTheme="minorHAnsi" w:hAnsiTheme="minorHAnsi"/>
        </w:rPr>
      </w:pPr>
    </w:p>
    <w:p w14:paraId="38ECAD4D" w14:textId="551CE281" w:rsidR="00327677" w:rsidDel="00A405CF" w:rsidRDefault="00327677" w:rsidP="00E2451D">
      <w:pPr>
        <w:spacing w:line="240" w:lineRule="auto"/>
        <w:rPr>
          <w:del w:id="35" w:author="Deutsch, Sarah B" w:date="2013-05-20T14:12:00Z"/>
          <w:rFonts w:asciiTheme="minorHAnsi" w:hAnsiTheme="minorHAnsi"/>
        </w:rPr>
      </w:pPr>
      <w:del w:id="36" w:author="Deutsch, Sarah B" w:date="2013-05-20T14:12:00Z">
        <w:r w:rsidDel="00A405CF">
          <w:rPr>
            <w:rFonts w:asciiTheme="minorHAnsi" w:hAnsiTheme="minorHAnsi"/>
          </w:rPr>
          <w:delText xml:space="preserve">The BC supports this advice and believes that it can be satisfied by ICANN’s proposed </w:delText>
        </w:r>
        <w:r w:rsidRPr="00327677" w:rsidDel="00A405CF">
          <w:rPr>
            <w:rFonts w:asciiTheme="minorHAnsi" w:hAnsiTheme="minorHAnsi"/>
            <w:i/>
          </w:rPr>
          <w:delText>Registry Operator Code of Conduct</w:delText>
        </w:r>
        <w:r w:rsidRPr="00327677" w:rsidDel="00A405CF">
          <w:rPr>
            <w:rFonts w:asciiTheme="minorHAnsi" w:hAnsiTheme="minorHAnsi"/>
          </w:rPr>
          <w:delText>, with some needed clarification on</w:delText>
        </w:r>
        <w:r w:rsidDel="00A405CF">
          <w:rPr>
            <w:rFonts w:asciiTheme="minorHAnsi" w:hAnsiTheme="minorHAnsi"/>
            <w:i/>
          </w:rPr>
          <w:delText xml:space="preserve"> </w:delText>
        </w:r>
        <w:r w:rsidDel="00A405CF">
          <w:rPr>
            <w:rFonts w:asciiTheme="minorHAnsi" w:hAnsiTheme="minorHAnsi"/>
          </w:rPr>
          <w:delText>process and criteria for obtaining exemption</w:delText>
        </w:r>
        <w:r w:rsidR="00026256" w:rsidDel="00A405CF">
          <w:rPr>
            <w:rFonts w:asciiTheme="minorHAnsi" w:hAnsiTheme="minorHAnsi"/>
          </w:rPr>
          <w:delText>s</w:delText>
        </w:r>
        <w:r w:rsidDel="00A405CF">
          <w:rPr>
            <w:rFonts w:asciiTheme="minorHAnsi" w:hAnsiTheme="minorHAnsi"/>
          </w:rPr>
          <w:delText xml:space="preserve"> consistent with the public interest.  </w:delText>
        </w:r>
      </w:del>
    </w:p>
    <w:p w14:paraId="01BF601C" w14:textId="502A49E7" w:rsidR="00327677" w:rsidDel="00A405CF" w:rsidRDefault="00327677" w:rsidP="00E2451D">
      <w:pPr>
        <w:spacing w:line="240" w:lineRule="auto"/>
        <w:rPr>
          <w:del w:id="37" w:author="Deutsch, Sarah B" w:date="2013-05-20T14:12:00Z"/>
          <w:rFonts w:asciiTheme="minorHAnsi" w:hAnsiTheme="minorHAnsi"/>
        </w:rPr>
      </w:pPr>
    </w:p>
    <w:p w14:paraId="25B1E20F" w14:textId="610EEE03" w:rsidR="00653A07" w:rsidDel="00A405CF" w:rsidRDefault="00C65BC0" w:rsidP="00E2451D">
      <w:pPr>
        <w:spacing w:line="240" w:lineRule="auto"/>
        <w:rPr>
          <w:del w:id="38" w:author="Deutsch, Sarah B" w:date="2013-05-20T14:12:00Z"/>
          <w:rFonts w:asciiTheme="minorHAnsi" w:hAnsiTheme="minorHAnsi"/>
        </w:rPr>
      </w:pPr>
      <w:del w:id="39" w:author="Deutsch, Sarah B" w:date="2013-05-20T14:12:00Z">
        <w:r w:rsidDel="00A405CF">
          <w:rPr>
            <w:rFonts w:asciiTheme="minorHAnsi" w:hAnsiTheme="minorHAnsi"/>
          </w:rPr>
          <w:delText xml:space="preserve">In public comments on “Closed Generic TLDs” in March-2013, the BC re-iterated prior positions supporting sponsored and community TLDs and flexibility for single-registrant TLDs to control domain names </w:delText>
        </w:r>
        <w:r w:rsidR="00653A07" w:rsidDel="00A405CF">
          <w:rPr>
            <w:rFonts w:asciiTheme="minorHAnsi" w:hAnsiTheme="minorHAnsi"/>
          </w:rPr>
          <w:delText xml:space="preserve">and bypass use of all registrars. </w:delText>
        </w:r>
      </w:del>
    </w:p>
    <w:p w14:paraId="35BD875A" w14:textId="14CDD238" w:rsidR="00653A07" w:rsidDel="00A405CF" w:rsidRDefault="00653A07" w:rsidP="00E2451D">
      <w:pPr>
        <w:spacing w:line="240" w:lineRule="auto"/>
        <w:rPr>
          <w:del w:id="40" w:author="Deutsch, Sarah B" w:date="2013-05-20T14:12:00Z"/>
          <w:rFonts w:asciiTheme="minorHAnsi" w:hAnsiTheme="minorHAnsi"/>
        </w:rPr>
      </w:pPr>
    </w:p>
    <w:p w14:paraId="28472802" w14:textId="1F851EEE" w:rsidR="00653A07" w:rsidDel="00A405CF" w:rsidRDefault="00653A07" w:rsidP="00E2451D">
      <w:pPr>
        <w:spacing w:line="240" w:lineRule="auto"/>
        <w:rPr>
          <w:del w:id="41" w:author="Deutsch, Sarah B" w:date="2013-05-20T14:12:00Z"/>
          <w:rFonts w:asciiTheme="minorHAnsi" w:hAnsiTheme="minorHAnsi"/>
        </w:rPr>
      </w:pPr>
      <w:del w:id="42" w:author="Deutsch, Sarah B" w:date="2013-05-20T14:12:00Z">
        <w:r w:rsidDel="00A405CF">
          <w:rPr>
            <w:rFonts w:asciiTheme="minorHAnsi" w:hAnsiTheme="minorHAnsi"/>
          </w:rPr>
          <w:delText xml:space="preserve">As part of its March-2013 comments the BC took no position on whether single-registrant TLDs should seek exemptions to the </w:delText>
        </w:r>
        <w:r w:rsidRPr="00816848" w:rsidDel="00A405CF">
          <w:rPr>
            <w:rFonts w:asciiTheme="minorHAnsi" w:hAnsiTheme="minorHAnsi"/>
            <w:i/>
          </w:rPr>
          <w:delText xml:space="preserve">Registry </w:delText>
        </w:r>
        <w:r w:rsidR="00816848" w:rsidRPr="00816848" w:rsidDel="00A405CF">
          <w:rPr>
            <w:rFonts w:asciiTheme="minorHAnsi" w:hAnsiTheme="minorHAnsi"/>
            <w:i/>
          </w:rPr>
          <w:delText xml:space="preserve">Operator </w:delText>
        </w:r>
        <w:r w:rsidRPr="00653A07" w:rsidDel="00A405CF">
          <w:rPr>
            <w:rFonts w:asciiTheme="minorHAnsi" w:hAnsiTheme="minorHAnsi"/>
            <w:i/>
          </w:rPr>
          <w:delText>Code of Conduct</w:delText>
        </w:r>
        <w:r w:rsidDel="00A405CF">
          <w:rPr>
            <w:rFonts w:asciiTheme="minorHAnsi" w:hAnsiTheme="minorHAnsi"/>
          </w:rPr>
          <w:delText xml:space="preserve"> in order to register its own domain names.  At the time, the </w:delText>
        </w:r>
        <w:r w:rsidRPr="00653A07" w:rsidDel="00A405CF">
          <w:rPr>
            <w:rFonts w:asciiTheme="minorHAnsi" w:hAnsiTheme="minorHAnsi"/>
            <w:i/>
          </w:rPr>
          <w:delText>Code of Conduct</w:delText>
        </w:r>
        <w:r w:rsidDel="00A405CF">
          <w:rPr>
            <w:rFonts w:asciiTheme="minorHAnsi" w:hAnsiTheme="minorHAnsi"/>
          </w:rPr>
          <w:delText xml:space="preserve"> included an exception allowing registration of names “</w:delText>
        </w:r>
        <w:r w:rsidRPr="00653A07" w:rsidDel="00A405CF">
          <w:rPr>
            <w:rFonts w:asciiTheme="minorHAnsi" w:hAnsiTheme="minorHAnsi"/>
            <w:i/>
          </w:rPr>
          <w:delText>that are reasonably necessary for the management, operations, and purpose of the TLD.</w:delText>
        </w:r>
        <w:r w:rsidDel="00A405CF">
          <w:rPr>
            <w:rFonts w:asciiTheme="minorHAnsi" w:hAnsiTheme="minorHAnsi"/>
          </w:rPr>
          <w:delText>”</w:delText>
        </w:r>
      </w:del>
    </w:p>
    <w:p w14:paraId="603C21A5" w14:textId="51004C07" w:rsidR="00653A07" w:rsidDel="00A405CF" w:rsidRDefault="00653A07" w:rsidP="00E2451D">
      <w:pPr>
        <w:spacing w:line="240" w:lineRule="auto"/>
        <w:rPr>
          <w:del w:id="43" w:author="Deutsch, Sarah B" w:date="2013-05-20T14:12:00Z"/>
          <w:rFonts w:asciiTheme="minorHAnsi" w:hAnsiTheme="minorHAnsi"/>
        </w:rPr>
      </w:pPr>
    </w:p>
    <w:p w14:paraId="61BC6F66" w14:textId="34C35417" w:rsidR="00C65BC0" w:rsidDel="00A405CF" w:rsidRDefault="00653A07" w:rsidP="00E2451D">
      <w:pPr>
        <w:spacing w:line="240" w:lineRule="auto"/>
        <w:rPr>
          <w:del w:id="44" w:author="Deutsch, Sarah B" w:date="2013-05-20T14:12:00Z"/>
          <w:rFonts w:asciiTheme="minorHAnsi" w:hAnsiTheme="minorHAnsi"/>
        </w:rPr>
      </w:pPr>
      <w:del w:id="45" w:author="Deutsch, Sarah B" w:date="2013-05-20T14:12:00Z">
        <w:r w:rsidDel="00A405CF">
          <w:rPr>
            <w:rFonts w:asciiTheme="minorHAnsi" w:hAnsiTheme="minorHAnsi"/>
          </w:rPr>
          <w:delText xml:space="preserve">In the </w:delText>
        </w:r>
        <w:r w:rsidR="00816848" w:rsidDel="00A405CF">
          <w:rPr>
            <w:rFonts w:asciiTheme="minorHAnsi" w:hAnsiTheme="minorHAnsi"/>
          </w:rPr>
          <w:delText>April-2013 proposed final Registry Agreement, ICANN changed the base Registry A</w:delText>
        </w:r>
        <w:r w:rsidDel="00A405CF">
          <w:rPr>
            <w:rFonts w:asciiTheme="minorHAnsi" w:hAnsiTheme="minorHAnsi"/>
          </w:rPr>
          <w:delText xml:space="preserve">greement </w:delText>
        </w:r>
        <w:r w:rsidR="00816848" w:rsidDel="00A405CF">
          <w:rPr>
            <w:rFonts w:asciiTheme="minorHAnsi" w:hAnsiTheme="minorHAnsi"/>
          </w:rPr>
          <w:delText>to strike the exception above and replace with this new text:</w:delText>
        </w:r>
      </w:del>
    </w:p>
    <w:p w14:paraId="42A5CBA1" w14:textId="447DBB5D" w:rsidR="00816848" w:rsidDel="00A405CF" w:rsidRDefault="00816848" w:rsidP="00E2451D">
      <w:pPr>
        <w:spacing w:line="240" w:lineRule="auto"/>
        <w:rPr>
          <w:del w:id="46" w:author="Deutsch, Sarah B" w:date="2013-05-20T14:12:00Z"/>
          <w:rFonts w:asciiTheme="minorHAnsi" w:hAnsiTheme="minorHAnsi"/>
        </w:rPr>
      </w:pPr>
    </w:p>
    <w:p w14:paraId="2D07E1E2" w14:textId="3FA9C34E" w:rsidR="00816848" w:rsidRPr="00816848" w:rsidDel="00A405CF" w:rsidRDefault="00816848" w:rsidP="00816848">
      <w:pPr>
        <w:spacing w:line="240" w:lineRule="auto"/>
        <w:ind w:left="720"/>
        <w:rPr>
          <w:del w:id="47" w:author="Deutsch, Sarah B" w:date="2013-05-20T14:12:00Z"/>
          <w:rFonts w:asciiTheme="minorHAnsi" w:hAnsiTheme="minorHAnsi"/>
          <w:sz w:val="20"/>
        </w:rPr>
      </w:pPr>
      <w:del w:id="48" w:author="Deutsch, Sarah B" w:date="2013-05-20T14:12:00Z">
        <w:r w:rsidRPr="00816848" w:rsidDel="00A405CF">
          <w:rPr>
            <w:rFonts w:asciiTheme="minorHAnsi" w:hAnsiTheme="minorHAnsi"/>
            <w:sz w:val="20"/>
          </w:rPr>
          <w:delText xml:space="preserve">1. In connection with the operation of the registry for the TLD, </w:delText>
        </w:r>
        <w:r w:rsidRPr="00327677" w:rsidDel="00A405CF">
          <w:rPr>
            <w:rFonts w:asciiTheme="minorHAnsi" w:hAnsiTheme="minorHAnsi"/>
            <w:sz w:val="20"/>
          </w:rPr>
          <w:delText>Registry Operator will not,</w:delText>
        </w:r>
        <w:r w:rsidRPr="00816848" w:rsidDel="00A405CF">
          <w:rPr>
            <w:rFonts w:asciiTheme="minorHAnsi" w:hAnsiTheme="minorHAnsi"/>
            <w:sz w:val="20"/>
          </w:rPr>
          <w:delText xml:space="preserve"> and will not allow any parent, subsidiary, Affiliate, subcontractor or other related entity, to the extent such party is engaged in the provision of Registry Services with respect to the TLD (each, a “Registry Related Party”), to:</w:delText>
        </w:r>
      </w:del>
    </w:p>
    <w:p w14:paraId="7904A22A" w14:textId="6EB65230" w:rsidR="00816848" w:rsidRPr="00816848" w:rsidDel="00A405CF" w:rsidRDefault="00816848" w:rsidP="00816848">
      <w:pPr>
        <w:spacing w:line="240" w:lineRule="auto"/>
        <w:ind w:left="1440"/>
        <w:rPr>
          <w:del w:id="49" w:author="Deutsch, Sarah B" w:date="2013-05-20T14:12:00Z"/>
          <w:rFonts w:asciiTheme="minorHAnsi" w:hAnsiTheme="minorHAnsi"/>
          <w:sz w:val="20"/>
        </w:rPr>
      </w:pPr>
    </w:p>
    <w:p w14:paraId="22716EB9" w14:textId="1C20A0EE" w:rsidR="00816848" w:rsidRPr="00816848" w:rsidDel="00A405CF" w:rsidRDefault="00816848" w:rsidP="00816848">
      <w:pPr>
        <w:spacing w:line="240" w:lineRule="auto"/>
        <w:ind w:left="1440"/>
        <w:rPr>
          <w:del w:id="50" w:author="Deutsch, Sarah B" w:date="2013-05-20T14:12:00Z"/>
          <w:rFonts w:asciiTheme="minorHAnsi" w:hAnsiTheme="minorHAnsi"/>
          <w:sz w:val="20"/>
        </w:rPr>
      </w:pPr>
      <w:del w:id="51" w:author="Deutsch, Sarah B" w:date="2013-05-20T14:12:00Z">
        <w:r w:rsidRPr="00816848" w:rsidDel="00A405CF">
          <w:rPr>
            <w:rFonts w:asciiTheme="minorHAnsi" w:hAnsiTheme="minorHAnsi"/>
            <w:sz w:val="20"/>
          </w:rPr>
          <w:delText>a. 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delText>
        </w:r>
      </w:del>
    </w:p>
    <w:p w14:paraId="23FE9771" w14:textId="2ACA7DA3" w:rsidR="00816848" w:rsidRPr="00816848" w:rsidDel="00A405CF" w:rsidRDefault="00816848" w:rsidP="00816848">
      <w:pPr>
        <w:spacing w:line="240" w:lineRule="auto"/>
        <w:ind w:left="1440"/>
        <w:rPr>
          <w:del w:id="52" w:author="Deutsch, Sarah B" w:date="2013-05-20T14:12:00Z"/>
          <w:rFonts w:asciiTheme="minorHAnsi" w:hAnsiTheme="minorHAnsi"/>
          <w:sz w:val="20"/>
        </w:rPr>
      </w:pPr>
    </w:p>
    <w:p w14:paraId="7816217E" w14:textId="21495411" w:rsidR="0061304C" w:rsidRPr="00816848" w:rsidDel="00A405CF" w:rsidRDefault="00816848" w:rsidP="00816848">
      <w:pPr>
        <w:spacing w:line="240" w:lineRule="auto"/>
        <w:ind w:left="1440"/>
        <w:rPr>
          <w:del w:id="53" w:author="Deutsch, Sarah B" w:date="2013-05-20T14:12:00Z"/>
          <w:rFonts w:asciiTheme="minorHAnsi" w:hAnsiTheme="minorHAnsi"/>
          <w:sz w:val="20"/>
        </w:rPr>
      </w:pPr>
      <w:del w:id="54" w:author="Deutsch, Sarah B" w:date="2013-05-20T14:12:00Z">
        <w:r w:rsidRPr="00816848" w:rsidDel="00A405CF">
          <w:rPr>
            <w:rFonts w:asciiTheme="minorHAnsi" w:hAnsiTheme="minorHAnsi"/>
            <w:sz w:val="20"/>
          </w:rPr>
          <w:delText xml:space="preserve">b. </w:delText>
        </w:r>
        <w:r w:rsidRPr="00327677" w:rsidDel="00A405CF">
          <w:rPr>
            <w:rFonts w:asciiTheme="minorHAnsi" w:hAnsiTheme="minorHAnsi"/>
            <w:sz w:val="20"/>
          </w:rPr>
          <w:delText>register domain names in its own right, except</w:delText>
        </w:r>
        <w:r w:rsidRPr="00816848" w:rsidDel="00A405CF">
          <w:rPr>
            <w:rFonts w:asciiTheme="minorHAnsi" w:hAnsiTheme="minorHAnsi"/>
            <w:sz w:val="20"/>
          </w:rPr>
          <w:delTex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delText>
        </w:r>
      </w:del>
    </w:p>
    <w:p w14:paraId="453BD602" w14:textId="152ADE67" w:rsidR="00816848" w:rsidDel="00A405CF" w:rsidRDefault="00816848" w:rsidP="00E2451D">
      <w:pPr>
        <w:spacing w:line="240" w:lineRule="auto"/>
        <w:rPr>
          <w:del w:id="55" w:author="Deutsch, Sarah B" w:date="2013-05-20T14:12:00Z"/>
          <w:rFonts w:asciiTheme="minorHAnsi" w:hAnsiTheme="minorHAnsi"/>
        </w:rPr>
      </w:pPr>
    </w:p>
    <w:p w14:paraId="040FE6D9" w14:textId="0AA02E48" w:rsidR="0061304C" w:rsidDel="00A405CF" w:rsidRDefault="00816848" w:rsidP="00E2451D">
      <w:pPr>
        <w:spacing w:line="240" w:lineRule="auto"/>
        <w:rPr>
          <w:del w:id="56" w:author="Deutsch, Sarah B" w:date="2013-05-20T14:12:00Z"/>
          <w:rFonts w:asciiTheme="minorHAnsi" w:hAnsiTheme="minorHAnsi"/>
        </w:rPr>
      </w:pPr>
      <w:del w:id="57" w:author="Deutsch, Sarah B" w:date="2013-05-20T14:12:00Z">
        <w:r w:rsidDel="00A405CF">
          <w:rPr>
            <w:rFonts w:asciiTheme="minorHAnsi" w:hAnsiTheme="minorHAnsi"/>
          </w:rPr>
          <w:delText xml:space="preserve">This new </w:delText>
        </w:r>
        <w:r w:rsidRPr="00026256" w:rsidDel="00A405CF">
          <w:rPr>
            <w:rFonts w:asciiTheme="minorHAnsi" w:hAnsiTheme="minorHAnsi"/>
            <w:i/>
          </w:rPr>
          <w:delText>Code of Conduct</w:delText>
        </w:r>
        <w:r w:rsidDel="00A405CF">
          <w:rPr>
            <w:rFonts w:asciiTheme="minorHAnsi" w:hAnsiTheme="minorHAnsi"/>
          </w:rPr>
          <w:delText xml:space="preserve"> limits a closed (or “exclusive”) generic TLD to register up to 100 domain names for its own purposes.  </w:delText>
        </w:r>
        <w:r w:rsidR="00327677" w:rsidDel="00A405CF">
          <w:rPr>
            <w:rFonts w:asciiTheme="minorHAnsi" w:hAnsiTheme="minorHAnsi"/>
          </w:rPr>
          <w:delText xml:space="preserve">Any exclusive generic TLDs that wants to own more than 100 domains and/or avoid use of all registrars will therefore have to pursue the exemption to the </w:delText>
        </w:r>
        <w:r w:rsidR="00327677" w:rsidRPr="00327677" w:rsidDel="00A405CF">
          <w:rPr>
            <w:rFonts w:asciiTheme="minorHAnsi" w:hAnsiTheme="minorHAnsi"/>
            <w:i/>
          </w:rPr>
          <w:delText>Code of Conduct</w:delText>
        </w:r>
        <w:r w:rsidR="00327677" w:rsidDel="00A405CF">
          <w:rPr>
            <w:rFonts w:asciiTheme="minorHAnsi" w:hAnsiTheme="minorHAnsi"/>
          </w:rPr>
          <w:delText>:</w:delText>
        </w:r>
      </w:del>
    </w:p>
    <w:p w14:paraId="4E47F0C6" w14:textId="3E1C2AF1" w:rsidR="00327677" w:rsidDel="00A405CF" w:rsidRDefault="00327677" w:rsidP="00E2451D">
      <w:pPr>
        <w:spacing w:line="240" w:lineRule="auto"/>
        <w:rPr>
          <w:del w:id="58" w:author="Deutsch, Sarah B" w:date="2013-05-20T14:12:00Z"/>
          <w:rFonts w:asciiTheme="minorHAnsi" w:hAnsiTheme="minorHAnsi"/>
        </w:rPr>
      </w:pPr>
    </w:p>
    <w:p w14:paraId="38408055" w14:textId="7F2868D5" w:rsidR="00327677" w:rsidRPr="00327677" w:rsidDel="00A405CF" w:rsidRDefault="00327677" w:rsidP="00327677">
      <w:pPr>
        <w:spacing w:line="240" w:lineRule="auto"/>
        <w:ind w:left="720"/>
        <w:rPr>
          <w:del w:id="59" w:author="Deutsch, Sarah B" w:date="2013-05-20T14:12:00Z"/>
          <w:rFonts w:asciiTheme="minorHAnsi" w:hAnsiTheme="minorHAnsi"/>
          <w:sz w:val="20"/>
        </w:rPr>
      </w:pPr>
      <w:del w:id="60" w:author="Deutsch, Sarah B" w:date="2013-05-20T14:12:00Z">
        <w:r w:rsidRPr="00327677" w:rsidDel="00A405CF">
          <w:rPr>
            <w:rFonts w:asciiTheme="minorHAnsi" w:hAnsiTheme="minorHAnsi"/>
            <w:sz w:val="20"/>
          </w:rPr>
          <w:delText>6. 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delText>
        </w:r>
      </w:del>
    </w:p>
    <w:p w14:paraId="7710A8FF" w14:textId="4C4AA126" w:rsidR="00327677" w:rsidDel="00A405CF" w:rsidRDefault="00327677" w:rsidP="00E2451D">
      <w:pPr>
        <w:spacing w:line="240" w:lineRule="auto"/>
        <w:rPr>
          <w:del w:id="61" w:author="Deutsch, Sarah B" w:date="2013-05-20T14:12:00Z"/>
          <w:rFonts w:asciiTheme="minorHAnsi" w:hAnsiTheme="minorHAnsi"/>
        </w:rPr>
      </w:pPr>
    </w:p>
    <w:p w14:paraId="1683CF50" w14:textId="2B0078B3" w:rsidR="00065775" w:rsidDel="00A405CF" w:rsidRDefault="00327677" w:rsidP="00E2451D">
      <w:pPr>
        <w:spacing w:line="240" w:lineRule="auto"/>
        <w:rPr>
          <w:del w:id="62" w:author="Deutsch, Sarah B" w:date="2013-05-20T14:12:00Z"/>
          <w:rFonts w:asciiTheme="minorHAnsi" w:hAnsiTheme="minorHAnsi"/>
        </w:rPr>
      </w:pPr>
      <w:del w:id="63" w:author="Deutsch, Sarah B" w:date="2013-05-20T14:12:00Z">
        <w:r w:rsidDel="00A405CF">
          <w:rPr>
            <w:rFonts w:asciiTheme="minorHAnsi" w:hAnsiTheme="minorHAnsi"/>
          </w:rPr>
          <w:delText xml:space="preserve">The above exemption was part of the Final Applicant Guidebook, and the BC has </w:delText>
        </w:r>
        <w:r w:rsidR="00F46F70" w:rsidDel="00A405CF">
          <w:rPr>
            <w:rFonts w:asciiTheme="minorHAnsi" w:hAnsiTheme="minorHAnsi"/>
          </w:rPr>
          <w:delText>several times</w:delText>
        </w:r>
        <w:r w:rsidR="008E4942" w:rsidDel="00A405CF">
          <w:rPr>
            <w:rFonts w:asciiTheme="minorHAnsi" w:hAnsiTheme="minorHAnsi"/>
          </w:rPr>
          <w:delText xml:space="preserve"> </w:delText>
        </w:r>
        <w:r w:rsidDel="00A405CF">
          <w:rPr>
            <w:rFonts w:asciiTheme="minorHAnsi" w:hAnsiTheme="minorHAnsi"/>
          </w:rPr>
          <w:delText>asked ICANN to clarify the proces</w:delText>
        </w:r>
        <w:r w:rsidR="005A6420" w:rsidDel="00A405CF">
          <w:rPr>
            <w:rFonts w:asciiTheme="minorHAnsi" w:hAnsiTheme="minorHAnsi"/>
          </w:rPr>
          <w:delText>s and criteria for obtaining this</w:delText>
        </w:r>
        <w:r w:rsidDel="00A405CF">
          <w:rPr>
            <w:rFonts w:asciiTheme="minorHAnsi" w:hAnsiTheme="minorHAnsi"/>
          </w:rPr>
          <w:delText xml:space="preserve"> exemption.  </w:delText>
        </w:r>
      </w:del>
    </w:p>
    <w:p w14:paraId="0C532DC1" w14:textId="4C2347CA" w:rsidR="00065775" w:rsidDel="00A405CF" w:rsidRDefault="00065775" w:rsidP="00E2451D">
      <w:pPr>
        <w:spacing w:line="240" w:lineRule="auto"/>
        <w:rPr>
          <w:del w:id="64" w:author="Deutsch, Sarah B" w:date="2013-05-20T14:12:00Z"/>
          <w:rFonts w:asciiTheme="minorHAnsi" w:hAnsiTheme="minorHAnsi"/>
        </w:rPr>
      </w:pPr>
    </w:p>
    <w:p w14:paraId="37509FAF" w14:textId="251B3C01" w:rsidR="0061304C" w:rsidDel="00A405CF" w:rsidRDefault="00327677" w:rsidP="00F46F70">
      <w:pPr>
        <w:spacing w:line="240" w:lineRule="auto"/>
        <w:rPr>
          <w:del w:id="65" w:author="Deutsch, Sarah B" w:date="2013-05-20T14:12:00Z"/>
          <w:rFonts w:asciiTheme="minorHAnsi" w:hAnsiTheme="minorHAnsi"/>
        </w:rPr>
      </w:pPr>
      <w:del w:id="66" w:author="Deutsch, Sarah B" w:date="2013-05-20T14:12:00Z">
        <w:r w:rsidDel="00A405CF">
          <w:rPr>
            <w:rFonts w:asciiTheme="minorHAnsi" w:hAnsiTheme="minorHAnsi"/>
          </w:rPr>
          <w:delText xml:space="preserve">To accommodate GAC Advice on exclusive generics, </w:delText>
        </w:r>
        <w:r w:rsidRPr="00327677" w:rsidDel="00A405CF">
          <w:rPr>
            <w:rFonts w:asciiTheme="minorHAnsi" w:hAnsiTheme="minorHAnsi"/>
          </w:rPr>
          <w:delText xml:space="preserve">ICANN </w:delText>
        </w:r>
        <w:r w:rsidDel="00A405CF">
          <w:rPr>
            <w:rFonts w:asciiTheme="minorHAnsi" w:hAnsiTheme="minorHAnsi"/>
          </w:rPr>
          <w:delText xml:space="preserve">should </w:delText>
        </w:r>
        <w:r w:rsidR="00CA2930" w:rsidDel="00A405CF">
          <w:rPr>
            <w:rFonts w:asciiTheme="minorHAnsi" w:hAnsiTheme="minorHAnsi"/>
          </w:rPr>
          <w:delText xml:space="preserve">first </w:delText>
        </w:r>
        <w:r w:rsidRPr="00327677" w:rsidDel="00A405CF">
          <w:rPr>
            <w:rFonts w:asciiTheme="minorHAnsi" w:hAnsiTheme="minorHAnsi"/>
          </w:rPr>
          <w:delText xml:space="preserve">develop </w:delText>
        </w:r>
        <w:r w:rsidR="00CA2930" w:rsidDel="00A405CF">
          <w:rPr>
            <w:rFonts w:asciiTheme="minorHAnsi" w:hAnsiTheme="minorHAnsi"/>
          </w:rPr>
          <w:delText xml:space="preserve">a process for seeking an exemption, including public comment and GAC participation.  ICANN should also develop </w:delText>
        </w:r>
        <w:r w:rsidRPr="00327677" w:rsidDel="00A405CF">
          <w:rPr>
            <w:rFonts w:asciiTheme="minorHAnsi" w:hAnsiTheme="minorHAnsi"/>
          </w:rPr>
          <w:delText xml:space="preserve">criteria for determining whether giving an applicant this exemption </w:delText>
        </w:r>
        <w:r w:rsidDel="00A405CF">
          <w:rPr>
            <w:rFonts w:asciiTheme="minorHAnsi" w:hAnsiTheme="minorHAnsi"/>
          </w:rPr>
          <w:delText>would fail to “protect th</w:delText>
        </w:r>
        <w:r w:rsidRPr="00327677" w:rsidDel="00A405CF">
          <w:rPr>
            <w:rFonts w:asciiTheme="minorHAnsi" w:hAnsiTheme="minorHAnsi"/>
          </w:rPr>
          <w:delText xml:space="preserve">e public interest" as required by section 6 of the </w:delText>
        </w:r>
        <w:r w:rsidRPr="00F46F70" w:rsidDel="00A405CF">
          <w:rPr>
            <w:rFonts w:asciiTheme="minorHAnsi" w:hAnsiTheme="minorHAnsi"/>
            <w:i/>
          </w:rPr>
          <w:delText>Code of Conduct</w:delText>
        </w:r>
        <w:r w:rsidRPr="00327677" w:rsidDel="00A405CF">
          <w:rPr>
            <w:rFonts w:asciiTheme="minorHAnsi" w:hAnsiTheme="minorHAnsi"/>
          </w:rPr>
          <w:delText xml:space="preserve">. </w:delText>
        </w:r>
        <w:r w:rsidR="00065775" w:rsidDel="00A405CF">
          <w:rPr>
            <w:rFonts w:asciiTheme="minorHAnsi" w:hAnsiTheme="minorHAnsi"/>
          </w:rPr>
          <w:delText xml:space="preserve">  The BC has previously stated that </w:delText>
        </w:r>
        <w:r w:rsidR="00F46F70" w:rsidDel="00A405CF">
          <w:rPr>
            <w:rFonts w:asciiTheme="minorHAnsi" w:hAnsiTheme="minorHAnsi"/>
          </w:rPr>
          <w:delText>“</w:delText>
        </w:r>
        <w:r w:rsidR="00065775" w:rsidDel="00A405CF">
          <w:rPr>
            <w:rFonts w:asciiTheme="minorHAnsi" w:hAnsiTheme="minorHAnsi"/>
          </w:rPr>
          <w:delText>pu</w:delText>
        </w:r>
        <w:r w:rsidR="00F46F70" w:rsidDel="00A405CF">
          <w:rPr>
            <w:rFonts w:asciiTheme="minorHAnsi" w:hAnsiTheme="minorHAnsi"/>
          </w:rPr>
          <w:delText xml:space="preserve">blic interest“ </w:delText>
        </w:r>
        <w:r w:rsidR="00065775" w:rsidDel="00A405CF">
          <w:rPr>
            <w:rFonts w:asciiTheme="minorHAnsi" w:hAnsiTheme="minorHAnsi"/>
          </w:rPr>
          <w:delText xml:space="preserve">in the ICANN context should be narrowly </w:delText>
        </w:r>
        <w:r w:rsidR="003F4CB8" w:rsidDel="00A405CF">
          <w:rPr>
            <w:rFonts w:asciiTheme="minorHAnsi" w:hAnsiTheme="minorHAnsi"/>
          </w:rPr>
          <w:delText>defined</w:delText>
        </w:r>
        <w:r w:rsidR="00065775" w:rsidDel="00A405CF">
          <w:rPr>
            <w:rFonts w:asciiTheme="minorHAnsi" w:hAnsiTheme="minorHAnsi"/>
          </w:rPr>
          <w:delText xml:space="preserve"> to </w:delText>
        </w:r>
        <w:r w:rsidR="003F4CB8" w:rsidDel="00A405CF">
          <w:rPr>
            <w:rFonts w:asciiTheme="minorHAnsi" w:hAnsiTheme="minorHAnsi"/>
          </w:rPr>
          <w:delText xml:space="preserve">fit </w:delText>
        </w:r>
        <w:r w:rsidR="00065775" w:rsidDel="00A405CF">
          <w:rPr>
            <w:rFonts w:asciiTheme="minorHAnsi" w:hAnsiTheme="minorHAnsi"/>
          </w:rPr>
          <w:delText xml:space="preserve">the limited scope of ICANN’s mission. </w:delText>
        </w:r>
        <w:r w:rsidR="005A6420" w:rsidDel="00A405CF">
          <w:rPr>
            <w:rFonts w:asciiTheme="minorHAnsi" w:hAnsiTheme="minorHAnsi"/>
          </w:rPr>
          <w:delText xml:space="preserve"> To that end</w:delText>
        </w:r>
        <w:r w:rsidR="00065775" w:rsidDel="00A405CF">
          <w:rPr>
            <w:rFonts w:asciiTheme="minorHAnsi" w:hAnsiTheme="minorHAnsi"/>
          </w:rPr>
          <w:delText xml:space="preserve">, </w:delText>
        </w:r>
        <w:r w:rsidR="005A6420" w:rsidDel="00A405CF">
          <w:rPr>
            <w:rFonts w:asciiTheme="minorHAnsi" w:hAnsiTheme="minorHAnsi"/>
          </w:rPr>
          <w:delText xml:space="preserve">The BC has said that </w:delText>
        </w:r>
        <w:r w:rsidR="00065775" w:rsidDel="00A405CF">
          <w:rPr>
            <w:rFonts w:asciiTheme="minorHAnsi" w:hAnsiTheme="minorHAnsi"/>
          </w:rPr>
          <w:delText xml:space="preserve">public interest should be measured in terms of </w:delText>
        </w:r>
        <w:r w:rsidR="00065775" w:rsidRPr="00F46F70" w:rsidDel="00A405CF">
          <w:rPr>
            <w:rFonts w:asciiTheme="minorHAnsi" w:hAnsiTheme="minorHAnsi"/>
          </w:rPr>
          <w:delText>the integrity</w:delText>
        </w:r>
        <w:r w:rsidR="00065775" w:rsidDel="00A405CF">
          <w:rPr>
            <w:rFonts w:asciiTheme="minorHAnsi" w:hAnsiTheme="minorHAnsi"/>
          </w:rPr>
          <w:delText xml:space="preserve"> and </w:delText>
        </w:r>
        <w:r w:rsidR="00065775" w:rsidRPr="00F46F70" w:rsidDel="00A405CF">
          <w:rPr>
            <w:rFonts w:asciiTheme="minorHAnsi" w:hAnsiTheme="minorHAnsi"/>
          </w:rPr>
          <w:delText>availability</w:delText>
        </w:r>
        <w:r w:rsidR="00065775" w:rsidDel="00A405CF">
          <w:rPr>
            <w:rFonts w:asciiTheme="minorHAnsi" w:hAnsiTheme="minorHAnsi"/>
          </w:rPr>
          <w:delText xml:space="preserve"> of registrations and resolutions</w:delText>
        </w:r>
        <w:r w:rsidR="00F46F70" w:rsidDel="00A405CF">
          <w:rPr>
            <w:rFonts w:asciiTheme="minorHAnsi" w:hAnsiTheme="minorHAnsi"/>
          </w:rPr>
          <w:delText xml:space="preserve">. </w:delText>
        </w:r>
      </w:del>
    </w:p>
    <w:p w14:paraId="4DFCBC85" w14:textId="20D9C875" w:rsidR="00F46F70" w:rsidDel="00A405CF" w:rsidRDefault="00F46F70" w:rsidP="00F46F70">
      <w:pPr>
        <w:spacing w:line="240" w:lineRule="auto"/>
        <w:rPr>
          <w:del w:id="67" w:author="Deutsch, Sarah B" w:date="2013-05-20T14:12:00Z"/>
          <w:rFonts w:asciiTheme="minorHAnsi" w:hAnsiTheme="minorHAnsi"/>
        </w:rPr>
      </w:pPr>
    </w:p>
    <w:p w14:paraId="65FAE022" w14:textId="0A03FA4D" w:rsidR="00F46F70" w:rsidDel="00A405CF" w:rsidRDefault="00F46F70" w:rsidP="00F46F70">
      <w:pPr>
        <w:spacing w:line="240" w:lineRule="auto"/>
        <w:rPr>
          <w:del w:id="68" w:author="Deutsch, Sarah B" w:date="2013-05-20T14:12:00Z"/>
          <w:rFonts w:asciiTheme="minorHAnsi" w:hAnsiTheme="minorHAnsi"/>
        </w:rPr>
      </w:pPr>
      <w:del w:id="69" w:author="Deutsch, Sarah B" w:date="2013-05-20T14:12:00Z">
        <w:r w:rsidDel="00A405CF">
          <w:rPr>
            <w:rFonts w:asciiTheme="minorHAnsi" w:hAnsiTheme="minorHAnsi"/>
          </w:rPr>
          <w:delText xml:space="preserve">Once the process and criteria are defined, registries seeking to operate </w:delText>
        </w:r>
        <w:r w:rsidR="00AD0051" w:rsidDel="00A405CF">
          <w:rPr>
            <w:rFonts w:asciiTheme="minorHAnsi" w:hAnsiTheme="minorHAnsi"/>
          </w:rPr>
          <w:delText>“</w:delText>
        </w:r>
        <w:r w:rsidDel="00A405CF">
          <w:rPr>
            <w:rFonts w:asciiTheme="minorHAnsi" w:hAnsiTheme="minorHAnsi"/>
          </w:rPr>
          <w:delText>exclusive generic</w:delText>
        </w:r>
        <w:r w:rsidR="00AD0051" w:rsidDel="00A405CF">
          <w:rPr>
            <w:rFonts w:asciiTheme="minorHAnsi" w:hAnsiTheme="minorHAnsi"/>
          </w:rPr>
          <w:delText>”</w:delText>
        </w:r>
        <w:r w:rsidDel="00A405CF">
          <w:rPr>
            <w:rFonts w:asciiTheme="minorHAnsi" w:hAnsiTheme="minorHAnsi"/>
          </w:rPr>
          <w:delText xml:space="preserve"> TLDs may pursue the </w:delText>
        </w:r>
        <w:r w:rsidRPr="00F46F70" w:rsidDel="00A405CF">
          <w:rPr>
            <w:rFonts w:asciiTheme="minorHAnsi" w:hAnsiTheme="minorHAnsi"/>
            <w:i/>
          </w:rPr>
          <w:delText>Code of Conduct</w:delText>
        </w:r>
        <w:r w:rsidR="00CA2930" w:rsidDel="00A405CF">
          <w:rPr>
            <w:rFonts w:asciiTheme="minorHAnsi" w:hAnsiTheme="minorHAnsi"/>
          </w:rPr>
          <w:delText xml:space="preserve"> exemption.</w:delText>
        </w:r>
      </w:del>
    </w:p>
    <w:p w14:paraId="73D924DD" w14:textId="55A605DB" w:rsidR="00F46F70" w:rsidDel="00A405CF" w:rsidRDefault="00F46F70" w:rsidP="00F46F70">
      <w:pPr>
        <w:spacing w:line="240" w:lineRule="auto"/>
        <w:rPr>
          <w:del w:id="70" w:author="Deutsch, Sarah B" w:date="2013-05-20T14:12:00Z"/>
          <w:rFonts w:asciiTheme="minorHAnsi" w:hAnsiTheme="minorHAnsi"/>
        </w:rPr>
      </w:pPr>
    </w:p>
    <w:p w14:paraId="6C68175C" w14:textId="5D3B9100" w:rsidR="00F46F70" w:rsidDel="00A405CF" w:rsidRDefault="00F46F70" w:rsidP="00F46F70">
      <w:pPr>
        <w:spacing w:line="240" w:lineRule="auto"/>
        <w:rPr>
          <w:del w:id="71" w:author="Deutsch, Sarah B" w:date="2013-05-20T14:12:00Z"/>
          <w:rFonts w:asciiTheme="minorHAnsi" w:hAnsiTheme="minorHAnsi"/>
        </w:rPr>
      </w:pPr>
    </w:p>
    <w:p w14:paraId="705525F8" w14:textId="35057C74" w:rsidR="00F46F70" w:rsidRDefault="00A405CF" w:rsidP="00F46F70">
      <w:pPr>
        <w:spacing w:line="240" w:lineRule="auto"/>
        <w:rPr>
          <w:rFonts w:asciiTheme="minorHAnsi" w:hAnsiTheme="minorHAnsi"/>
        </w:rPr>
      </w:pPr>
      <w:ins w:id="72" w:author="Deutsch, Sarah B" w:date="2013-05-20T14:12:00Z">
        <w:r>
          <w:rPr>
            <w:rFonts w:asciiTheme="minorHAnsi" w:hAnsiTheme="minorHAnsi"/>
          </w:rPr>
          <w:t>This paragraph does not recognize that certain BC members are opposed and have filed objections against certain of the closed generics.  The issue can</w:t>
        </w:r>
      </w:ins>
      <w:ins w:id="73" w:author="Deutsch, Sarah B" w:date="2013-05-20T14:13:00Z">
        <w:r>
          <w:rPr>
            <w:rFonts w:asciiTheme="minorHAnsi" w:hAnsiTheme="minorHAnsi"/>
          </w:rPr>
          <w:t xml:space="preserve">’t be fixed by the issue of a narrow exemption in the </w:t>
        </w:r>
      </w:ins>
      <w:ins w:id="74" w:author="Deutsch, Sarah B" w:date="2013-05-20T14:16:00Z">
        <w:r>
          <w:rPr>
            <w:rFonts w:asciiTheme="minorHAnsi" w:hAnsiTheme="minorHAnsi"/>
          </w:rPr>
          <w:t>G</w:t>
        </w:r>
      </w:ins>
      <w:ins w:id="75" w:author="Deutsch, Sarah B" w:date="2013-05-20T14:13:00Z">
        <w:r>
          <w:rPr>
            <w:rFonts w:asciiTheme="minorHAnsi" w:hAnsiTheme="minorHAnsi"/>
          </w:rPr>
          <w:t xml:space="preserve">uidebook.  Even if the operator of a closed generic </w:t>
        </w:r>
      </w:ins>
      <w:ins w:id="76" w:author="Deutsch, Sarah B" w:date="2013-05-20T14:16:00Z">
        <w:r>
          <w:rPr>
            <w:rFonts w:asciiTheme="minorHAnsi" w:hAnsiTheme="minorHAnsi"/>
          </w:rPr>
          <w:t xml:space="preserve">registry </w:t>
        </w:r>
      </w:ins>
      <w:ins w:id="77" w:author="Deutsch, Sarah B" w:date="2013-05-20T14:13:00Z">
        <w:r>
          <w:rPr>
            <w:rFonts w:asciiTheme="minorHAnsi" w:hAnsiTheme="minorHAnsi"/>
          </w:rPr>
          <w:t xml:space="preserve">was limited to registering </w:t>
        </w:r>
      </w:ins>
      <w:ins w:id="78" w:author="Deutsch, Sarah B" w:date="2013-05-20T14:14:00Z">
        <w:r>
          <w:rPr>
            <w:rFonts w:asciiTheme="minorHAnsi" w:hAnsiTheme="minorHAnsi"/>
          </w:rPr>
          <w:t xml:space="preserve">100 domains </w:t>
        </w:r>
      </w:ins>
      <w:ins w:id="79" w:author="Deutsch, Sarah B" w:date="2013-05-20T14:16:00Z">
        <w:r>
          <w:rPr>
            <w:rFonts w:asciiTheme="minorHAnsi" w:hAnsiTheme="minorHAnsi"/>
          </w:rPr>
          <w:t xml:space="preserve">for </w:t>
        </w:r>
      </w:ins>
      <w:ins w:id="80" w:author="Deutsch, Sarah B" w:date="2013-05-20T14:14:00Z">
        <w:r>
          <w:rPr>
            <w:rFonts w:asciiTheme="minorHAnsi" w:hAnsiTheme="minorHAnsi"/>
          </w:rPr>
          <w:t xml:space="preserve">itself, that does not prevent </w:t>
        </w:r>
      </w:ins>
      <w:ins w:id="81" w:author="Deutsch, Sarah B" w:date="2013-05-20T14:16:00Z">
        <w:r>
          <w:rPr>
            <w:rFonts w:asciiTheme="minorHAnsi" w:hAnsiTheme="minorHAnsi"/>
          </w:rPr>
          <w:t xml:space="preserve">such registry </w:t>
        </w:r>
      </w:ins>
      <w:ins w:id="82" w:author="Deutsch, Sarah B" w:date="2013-05-20T14:14:00Z">
        <w:r>
          <w:rPr>
            <w:rFonts w:asciiTheme="minorHAnsi" w:hAnsiTheme="minorHAnsi"/>
          </w:rPr>
          <w:t xml:space="preserve">from selling or giving away </w:t>
        </w:r>
      </w:ins>
      <w:ins w:id="83" w:author="Deutsch, Sarah B" w:date="2013-05-20T14:16:00Z">
        <w:r>
          <w:rPr>
            <w:rFonts w:asciiTheme="minorHAnsi" w:hAnsiTheme="minorHAnsi"/>
          </w:rPr>
          <w:t xml:space="preserve">domain </w:t>
        </w:r>
      </w:ins>
      <w:ins w:id="84" w:author="Deutsch, Sarah B" w:date="2013-05-20T14:14:00Z">
        <w:r>
          <w:rPr>
            <w:rFonts w:asciiTheme="minorHAnsi" w:hAnsiTheme="minorHAnsi"/>
          </w:rPr>
          <w:t xml:space="preserve">names to its partners, affiliates and customers in a manner that discriminates against </w:t>
        </w:r>
      </w:ins>
      <w:ins w:id="85" w:author="Deutsch, Sarah B" w:date="2013-05-20T14:16:00Z">
        <w:r>
          <w:rPr>
            <w:rFonts w:asciiTheme="minorHAnsi" w:hAnsiTheme="minorHAnsi"/>
          </w:rPr>
          <w:t xml:space="preserve">its </w:t>
        </w:r>
      </w:ins>
      <w:ins w:id="86" w:author="Deutsch, Sarah B" w:date="2013-05-20T14:14:00Z">
        <w:r>
          <w:rPr>
            <w:rFonts w:asciiTheme="minorHAnsi" w:hAnsiTheme="minorHAnsi"/>
          </w:rPr>
          <w:t>competitors.  My view is that the BC should support the GAC</w:t>
        </w:r>
      </w:ins>
      <w:ins w:id="87" w:author="Deutsch, Sarah B" w:date="2013-05-20T14:15:00Z">
        <w:r>
          <w:rPr>
            <w:rFonts w:asciiTheme="minorHAnsi" w:hAnsiTheme="minorHAnsi"/>
          </w:rPr>
          <w:t xml:space="preserve">’s broader finding that the applicant of closed generics will need to jump through a very high hurdle to show why its application generally is in the public interest </w:t>
        </w:r>
      </w:ins>
      <w:ins w:id="88" w:author="Deutsch, Sarah B" w:date="2013-05-20T14:17:00Z">
        <w:r>
          <w:rPr>
            <w:rFonts w:asciiTheme="minorHAnsi" w:hAnsiTheme="minorHAnsi"/>
          </w:rPr>
          <w:t xml:space="preserve">overall </w:t>
        </w:r>
      </w:ins>
      <w:bookmarkStart w:id="89" w:name="_GoBack"/>
      <w:bookmarkEnd w:id="89"/>
      <w:ins w:id="90" w:author="Deutsch, Sarah B" w:date="2013-05-20T14:15:00Z">
        <w:r>
          <w:rPr>
            <w:rFonts w:asciiTheme="minorHAnsi" w:hAnsiTheme="minorHAnsi"/>
          </w:rPr>
          <w:t>vs. an open application.</w:t>
        </w:r>
      </w:ins>
      <w:ins w:id="91" w:author="Deutsch, Sarah B" w:date="2013-05-20T14:13:00Z">
        <w:r>
          <w:rPr>
            <w:rFonts w:asciiTheme="minorHAnsi" w:hAnsiTheme="minorHAnsi"/>
          </w:rPr>
          <w:t xml:space="preserve"> </w:t>
        </w:r>
      </w:ins>
    </w:p>
    <w:p w14:paraId="2B0ACBED" w14:textId="77777777" w:rsidR="0061304C" w:rsidRDefault="0061304C" w:rsidP="00E2451D">
      <w:pPr>
        <w:spacing w:line="240" w:lineRule="auto"/>
        <w:rPr>
          <w:rFonts w:asciiTheme="minorHAnsi" w:hAnsiTheme="minorHAnsi"/>
        </w:rPr>
      </w:pPr>
    </w:p>
    <w:p w14:paraId="31C3007B" w14:textId="77777777" w:rsidR="0061304C" w:rsidRDefault="0061304C" w:rsidP="00E2451D">
      <w:pPr>
        <w:pBdr>
          <w:bottom w:val="single" w:sz="12" w:space="1" w:color="auto"/>
        </w:pBdr>
        <w:spacing w:line="240" w:lineRule="auto"/>
        <w:rPr>
          <w:rFonts w:asciiTheme="minorHAnsi" w:hAnsiTheme="minorHAnsi"/>
        </w:rPr>
      </w:pPr>
    </w:p>
    <w:p w14:paraId="583E04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These comments were prepared in accordance with the BC Charter. </w:t>
      </w:r>
    </w:p>
    <w:p w14:paraId="08885F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 BC held extensive member discussions on this issue on May 1, May 8, and May 10.  </w:t>
      </w:r>
    </w:p>
    <w:p w14:paraId="1F71FA95" w14:textId="683B1ABF" w:rsidR="0061304C" w:rsidRPr="0061304C" w:rsidRDefault="0061304C" w:rsidP="00E2451D">
      <w:pPr>
        <w:spacing w:line="240" w:lineRule="auto"/>
        <w:rPr>
          <w:rFonts w:asciiTheme="minorHAnsi" w:hAnsiTheme="minorHAnsi"/>
          <w:sz w:val="20"/>
        </w:rPr>
      </w:pPr>
      <w:r w:rsidRPr="0061304C">
        <w:rPr>
          <w:rFonts w:asciiTheme="minorHAnsi" w:hAnsiTheme="minorHAnsi"/>
          <w:sz w:val="20"/>
        </w:rPr>
        <w:t xml:space="preserve">Steve DelBianco acted as rapporteur and several BC members contributed </w:t>
      </w:r>
      <w:r w:rsidR="00A24FF9">
        <w:rPr>
          <w:rFonts w:asciiTheme="minorHAnsi" w:hAnsiTheme="minorHAnsi"/>
          <w:sz w:val="20"/>
        </w:rPr>
        <w:t>content</w:t>
      </w:r>
      <w:r w:rsidRPr="0061304C">
        <w:rPr>
          <w:rFonts w:asciiTheme="minorHAnsi" w:hAnsiTheme="minorHAnsi"/>
          <w:sz w:val="20"/>
        </w:rPr>
        <w:t xml:space="preserve">.  </w:t>
      </w:r>
    </w:p>
    <w:p w14:paraId="233E5937" w14:textId="33AADD49" w:rsidR="00A32116" w:rsidRDefault="0061304C" w:rsidP="00EC1C24">
      <w:pPr>
        <w:spacing w:line="240" w:lineRule="auto"/>
        <w:rPr>
          <w:rFonts w:asciiTheme="minorHAnsi" w:hAnsiTheme="minorHAnsi"/>
        </w:rPr>
      </w:pPr>
      <w:r>
        <w:rPr>
          <w:rFonts w:asciiTheme="minorHAnsi" w:hAnsiTheme="minorHAnsi"/>
        </w:rPr>
        <w:t xml:space="preserve">Member review and approval began on 15-May-2013 and the present text was approved on ______ </w:t>
      </w:r>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4"/>
      <w:pgSz w:w="12240" w:h="15840"/>
      <w:pgMar w:top="1080" w:right="1152" w:bottom="1296" w:left="1296" w:header="720" w:footer="720" w:gutter="0"/>
      <w:pgNumType w:start="1"/>
      <w:cols w:space="720"/>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Deutsch, Sarah B" w:date="2013-05-20T11:39:00Z" w:initials="SBD">
    <w:p w14:paraId="1BCDCE1D" w14:textId="241704BD" w:rsidR="004327B8" w:rsidRDefault="004327B8">
      <w:pPr>
        <w:pStyle w:val="CommentText"/>
      </w:pPr>
      <w:r>
        <w:rPr>
          <w:rStyle w:val="CommentReference"/>
        </w:rPr>
        <w:annotationRef/>
      </w:r>
      <w:r>
        <w:t>Most contracts require compliance with applicable laws. There is no way to “define” thousands of applicable laws, but ICANN can do a better job educating their stakeholders.  Ultimately, the burden rests with the contracted parties to learn and comply with applicable laws as part of doing global business.</w:t>
      </w:r>
    </w:p>
  </w:comment>
  <w:comment w:id="17" w:author="Deutsch, Sarah B" w:date="2013-05-20T11:43:00Z" w:initials="SBD">
    <w:p w14:paraId="796D91F0" w14:textId="1E0C4082" w:rsidR="004327B8" w:rsidRDefault="004327B8">
      <w:pPr>
        <w:pStyle w:val="CommentText"/>
      </w:pPr>
      <w:r>
        <w:rPr>
          <w:rStyle w:val="CommentReference"/>
        </w:rPr>
        <w:annotationRef/>
      </w:r>
      <w:r>
        <w:t>Note: that in the case of criminal activity (phishing, fraud, or other clear violations of TOS) no “due processes” need to be afforded to registrants.</w:t>
      </w:r>
    </w:p>
  </w:comment>
  <w:comment w:id="18" w:author="Deutsch, Sarah B" w:date="2013-05-20T11:48:00Z" w:initials="SBD">
    <w:p w14:paraId="7A9009D8" w14:textId="59AE1D2E" w:rsidR="000007CD" w:rsidRDefault="000007CD">
      <w:pPr>
        <w:pStyle w:val="CommentText"/>
      </w:pPr>
      <w:r>
        <w:rPr>
          <w:rStyle w:val="CommentReference"/>
        </w:rPr>
        <w:annotationRef/>
      </w:r>
      <w:r>
        <w:t xml:space="preserve">Note that many local laws require that those holding sensitive personal information contractually agree to commensurate standards for protecting PII, including agreeing  to adhere to industry standards and agreeing to security audits conducted by a third party – not the registry.  </w:t>
      </w:r>
    </w:p>
  </w:comment>
  <w:comment w:id="26" w:author="Deutsch, Sarah B" w:date="2013-05-20T11:49:00Z" w:initials="SBD">
    <w:p w14:paraId="4ACBED15" w14:textId="698594C8" w:rsidR="000007CD" w:rsidRDefault="000007CD">
      <w:pPr>
        <w:pStyle w:val="CommentText"/>
      </w:pPr>
      <w:r>
        <w:rPr>
          <w:rStyle w:val="CommentReference"/>
        </w:rPr>
        <w:annotationRef/>
      </w:r>
      <w:r>
        <w:t>These sentences are repeated above</w:t>
      </w:r>
    </w:p>
  </w:comment>
  <w:comment w:id="29" w:author="Deutsch, Sarah B" w:date="2013-05-20T11:51:00Z" w:initials="SBD">
    <w:p w14:paraId="0E9E9C64" w14:textId="479F181C" w:rsidR="000007CD" w:rsidRDefault="000007CD">
      <w:pPr>
        <w:pStyle w:val="CommentText"/>
      </w:pPr>
      <w:r>
        <w:rPr>
          <w:rStyle w:val="CommentReference"/>
        </w:rPr>
        <w:annotationRef/>
      </w:r>
      <w:r>
        <w:t>Dangerous supplements might appear in .DIET which could have FTC and similar governmental oversight.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026256" w:rsidRDefault="00026256" w:rsidP="004D3EFA">
      <w:pPr>
        <w:spacing w:line="240" w:lineRule="auto"/>
      </w:pPr>
      <w:r>
        <w:separator/>
      </w:r>
    </w:p>
  </w:endnote>
  <w:endnote w:type="continuationSeparator" w:id="0">
    <w:p w14:paraId="54AAE46A" w14:textId="77777777" w:rsidR="00026256" w:rsidRDefault="00026256"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026256" w:rsidRDefault="00026256"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026256" w:rsidRDefault="00A405CF" w:rsidP="00112967">
    <w:pPr>
      <w:pStyle w:val="Footer"/>
      <w:ind w:right="360" w:firstLine="360"/>
    </w:pPr>
    <w:sdt>
      <w:sdtPr>
        <w:id w:val="969400743"/>
        <w:placeholder>
          <w:docPart w:val="71C4F7815F5479458188E0644CCEC2B1"/>
        </w:placeholder>
        <w:temporary/>
        <w:showingPlcHdr/>
      </w:sdtPr>
      <w:sdtEndPr/>
      <w:sdtContent>
        <w:r w:rsidR="00026256">
          <w:t>[Type text]</w:t>
        </w:r>
      </w:sdtContent>
    </w:sdt>
    <w:r w:rsidR="00026256">
      <w:ptab w:relativeTo="margin" w:alignment="center" w:leader="none"/>
    </w:r>
    <w:sdt>
      <w:sdtPr>
        <w:id w:val="969400748"/>
        <w:placeholder>
          <w:docPart w:val="22A06DA4D6C3354D933153551A037D56"/>
        </w:placeholder>
        <w:temporary/>
        <w:showingPlcHdr/>
      </w:sdtPr>
      <w:sdtEndPr/>
      <w:sdtContent>
        <w:r w:rsidR="00026256">
          <w:t>[Type text]</w:t>
        </w:r>
      </w:sdtContent>
    </w:sdt>
    <w:r w:rsidR="00026256">
      <w:ptab w:relativeTo="margin" w:alignment="right" w:leader="none"/>
    </w:r>
    <w:sdt>
      <w:sdtPr>
        <w:id w:val="969400753"/>
        <w:placeholder>
          <w:docPart w:val="5E8703280E548347BE038D264063BD2D"/>
        </w:placeholder>
        <w:temporary/>
        <w:showingPlcHdr/>
      </w:sdtPr>
      <w:sdtEndPr/>
      <w:sdtContent>
        <w:r w:rsidR="00026256">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026256" w:rsidRDefault="0002625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026256" w:rsidRDefault="00026256"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026256" w:rsidRDefault="00026256" w:rsidP="0073275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026256" w:rsidRDefault="00026256"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A405CF">
      <w:rPr>
        <w:rStyle w:val="PageNumber"/>
        <w:noProof/>
      </w:rPr>
      <w:t>7</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026256" w:rsidRDefault="00026256" w:rsidP="004D3EFA">
      <w:pPr>
        <w:spacing w:line="240" w:lineRule="auto"/>
      </w:pPr>
      <w:r>
        <w:separator/>
      </w:r>
    </w:p>
  </w:footnote>
  <w:footnote w:type="continuationSeparator" w:id="0">
    <w:p w14:paraId="35A35C1D" w14:textId="77777777" w:rsidR="00026256" w:rsidRDefault="00026256" w:rsidP="004D3EFA">
      <w:pPr>
        <w:spacing w:line="240" w:lineRule="auto"/>
      </w:pPr>
      <w:r>
        <w:continuationSeparator/>
      </w:r>
    </w:p>
  </w:footnote>
  <w:footnote w:id="1">
    <w:p w14:paraId="57A4DCFE" w14:textId="7A72B172" w:rsidR="00026256" w:rsidRPr="007777DB" w:rsidRDefault="00026256">
      <w:pPr>
        <w:pStyle w:val="FootnoteText"/>
        <w:rPr>
          <w:rFonts w:asciiTheme="minorHAnsi" w:hAnsiTheme="minorHAnsi"/>
        </w:rPr>
      </w:pPr>
      <w:r w:rsidRPr="007777DB">
        <w:rPr>
          <w:rStyle w:val="FootnoteReferenc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Hyperlink"/>
            <w:rFonts w:asciiTheme="minorHAnsi" w:hAnsiTheme="minorHAnsi"/>
          </w:rPr>
          <w:t>http://www.bizconst.org/charter.htm</w:t>
        </w:r>
      </w:hyperlink>
      <w:r w:rsidRPr="007777DB">
        <w:rPr>
          <w:rFonts w:asciiTheme="minorHAnsi" w:hAnsiTheme="minorHAnsi"/>
        </w:rPr>
        <w:t xml:space="preserve"> </w:t>
      </w:r>
    </w:p>
  </w:footnote>
  <w:footnote w:id="2">
    <w:p w14:paraId="43E61610" w14:textId="64AE7086" w:rsidR="00026256" w:rsidRPr="007777DB" w:rsidRDefault="00026256" w:rsidP="007777DB">
      <w:pPr>
        <w:spacing w:line="240" w:lineRule="auto"/>
        <w:rPr>
          <w:rFonts w:asciiTheme="minorHAnsi" w:hAnsiTheme="minorHAnsi"/>
          <w:sz w:val="20"/>
          <w:szCs w:val="20"/>
        </w:rPr>
      </w:pPr>
      <w:r w:rsidRPr="007777DB">
        <w:rPr>
          <w:rStyle w:val="FootnoteReferenc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Hyperlink"/>
            <w:rFonts w:asciiTheme="minorHAnsi" w:hAnsiTheme="minorHAnsi"/>
            <w:sz w:val="20"/>
            <w:szCs w:val="20"/>
          </w:rPr>
          <w:t>http://www.icann.org/en/news/correspondence/gac-to-board-18apr13-en.pdf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07CD"/>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27B8"/>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05CF"/>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gac-to-board-18apr13-en.pdf" TargetMode="External"/><Relationship Id="rId1" Type="http://schemas.openxmlformats.org/officeDocument/2006/relationships/hyperlink" Target="http://www.bizconst.org/charter.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B4958"/>
    <w:rsid w:val="002E5E36"/>
    <w:rsid w:val="00406229"/>
    <w:rsid w:val="00471E69"/>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141B0-0281-4629-95BA-50235B7D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3743</Words>
  <Characters>21341</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Verizon</Company>
  <LinksUpToDate>false</LinksUpToDate>
  <CharactersWithSpaces>25034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Deutsch, Sarah B</cp:lastModifiedBy>
  <cp:revision>2</cp:revision>
  <cp:lastPrinted>2013-03-15T15:25:00Z</cp:lastPrinted>
  <dcterms:created xsi:type="dcterms:W3CDTF">2013-05-20T18:17:00Z</dcterms:created>
  <dcterms:modified xsi:type="dcterms:W3CDTF">2013-05-20T18:17:00Z</dcterms:modified>
</cp:coreProperties>
</file>