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C99E9" w14:textId="77777777" w:rsidR="000D1D04" w:rsidRPr="00D272F0" w:rsidRDefault="004C56E3" w:rsidP="000D1D04">
      <w:pPr>
        <w:rPr>
          <w:rFonts w:ascii="Arial" w:hAnsi="Arial"/>
          <w:color w:val="333333"/>
          <w:sz w:val="19"/>
          <w:szCs w:val="19"/>
          <w:shd w:val="clear" w:color="auto" w:fill="FFFFFF"/>
          <w:lang w:val="en-US"/>
          <w:rPrChange w:id="0" w:author="Sébastien Bachollet" w:date="2016-09-14T16:07:00Z">
            <w:rPr>
              <w:rFonts w:ascii="Arial" w:hAnsi="Arial"/>
              <w:color w:val="333333"/>
              <w:sz w:val="19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 w:val="19"/>
          <w:szCs w:val="19"/>
          <w:shd w:val="clear" w:color="auto" w:fill="FFFFFF"/>
          <w:lang w:val="en-US"/>
          <w:rPrChange w:id="1" w:author="Sébastien Bachollet" w:date="2016-09-14T16:07:00Z">
            <w:rPr>
              <w:rFonts w:ascii="Arial" w:hAnsi="Arial"/>
              <w:color w:val="333333"/>
              <w:sz w:val="19"/>
              <w:szCs w:val="19"/>
              <w:shd w:val="clear" w:color="auto" w:fill="FFFFFF"/>
              <w:lang w:val="fi-FI"/>
            </w:rPr>
          </w:rPrChange>
        </w:rPr>
        <w:t xml:space="preserve"> </w:t>
      </w:r>
    </w:p>
    <w:p w14:paraId="2AE9470E" w14:textId="77777777" w:rsidR="00F508B9" w:rsidRPr="00D272F0" w:rsidRDefault="00F508B9" w:rsidP="000D1D04">
      <w:pPr>
        <w:rPr>
          <w:rFonts w:ascii="Arial" w:hAnsi="Arial"/>
          <w:color w:val="FF0000"/>
          <w:szCs w:val="19"/>
          <w:shd w:val="clear" w:color="auto" w:fill="FFFFFF"/>
          <w:lang w:val="en-US"/>
          <w:rPrChange w:id="2" w:author="Sébastien Bachollet" w:date="2016-09-14T16:07:00Z">
            <w:rPr>
              <w:rFonts w:ascii="Arial" w:hAnsi="Arial"/>
              <w:color w:val="FF0000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Dear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(</w:t>
      </w:r>
      <w:r w:rsidR="00C41195" w:rsidRPr="00D272F0">
        <w:rPr>
          <w:rFonts w:ascii="Arial" w:hAnsi="Arial"/>
          <w:i/>
          <w:color w:val="FF0000"/>
          <w:szCs w:val="19"/>
          <w:shd w:val="clear" w:color="auto" w:fill="FFFFFF"/>
          <w:lang w:val="en-US"/>
          <w:rPrChange w:id="5" w:author="Sébastien Bachollet" w:date="2016-09-14T16:07:00Z">
            <w:rPr>
              <w:rFonts w:ascii="Arial" w:hAnsi="Arial"/>
              <w:i/>
              <w:color w:val="FF0000"/>
              <w:szCs w:val="19"/>
              <w:shd w:val="clear" w:color="auto" w:fill="FFFFFF"/>
              <w:lang w:val="fi-FI"/>
            </w:rPr>
          </w:rPrChange>
        </w:rPr>
        <w:t>name of ALS contact</w:t>
      </w:r>
      <w:r w:rsidR="00C41195" w:rsidRPr="00D272F0">
        <w:rPr>
          <w:rFonts w:ascii="Arial" w:hAnsi="Arial"/>
          <w:szCs w:val="19"/>
          <w:shd w:val="clear" w:color="auto" w:fill="FFFFFF"/>
          <w:lang w:val="en-US"/>
          <w:rPrChange w:id="6" w:author="Sébastien Bachollet" w:date="2016-09-14T16:07:00Z">
            <w:rPr>
              <w:rFonts w:ascii="Arial" w:hAnsi="Arial"/>
              <w:szCs w:val="19"/>
              <w:shd w:val="clear" w:color="auto" w:fill="FFFFFF"/>
              <w:lang w:val="fi-FI"/>
            </w:rPr>
          </w:rPrChange>
        </w:rPr>
        <w:t>)</w:t>
      </w:r>
    </w:p>
    <w:p w14:paraId="52579B88" w14:textId="77777777" w:rsidR="00F508B9" w:rsidRPr="00D272F0" w:rsidRDefault="00F508B9" w:rsidP="000D1D04">
      <w:pPr>
        <w:rPr>
          <w:rFonts w:ascii="Arial" w:hAnsi="Arial"/>
          <w:color w:val="333333"/>
          <w:szCs w:val="19"/>
          <w:shd w:val="clear" w:color="auto" w:fill="FFFFFF"/>
          <w:lang w:val="en-US"/>
          <w:rPrChange w:id="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</w:p>
    <w:p w14:paraId="05F69A22" w14:textId="77777777" w:rsidR="00F97316" w:rsidRPr="00D272F0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  <w:rPrChange w:id="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I’m writing to you</w:t>
      </w:r>
      <w:r w:rsidR="00780011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0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, first of all, </w:t>
      </w:r>
      <w:del w:id="11" w:author="Sébastien Bachollet" w:date="2016-09-14T16:07:00Z">
        <w:r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2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to </w:t>
      </w:r>
      <w:r w:rsidR="00CA447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thank 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(</w:t>
      </w:r>
      <w:r w:rsidR="00C41195" w:rsidRPr="00D272F0">
        <w:rPr>
          <w:rFonts w:ascii="Arial" w:hAnsi="Arial"/>
          <w:i/>
          <w:color w:val="FF0000"/>
          <w:szCs w:val="19"/>
          <w:shd w:val="clear" w:color="auto" w:fill="FFFFFF"/>
          <w:lang w:val="en-US"/>
          <w:rPrChange w:id="16" w:author="Sébastien Bachollet" w:date="2016-09-14T16:07:00Z">
            <w:rPr>
              <w:rFonts w:ascii="Arial" w:hAnsi="Arial"/>
              <w:i/>
              <w:color w:val="FF0000"/>
              <w:szCs w:val="19"/>
              <w:shd w:val="clear" w:color="auto" w:fill="FFFFFF"/>
              <w:lang w:val="fi-FI"/>
            </w:rPr>
          </w:rPrChange>
        </w:rPr>
        <w:t>name of</w:t>
      </w:r>
      <w:r w:rsidRPr="00D272F0">
        <w:rPr>
          <w:rFonts w:ascii="Arial" w:hAnsi="Arial"/>
          <w:i/>
          <w:color w:val="FF0000"/>
          <w:szCs w:val="19"/>
          <w:shd w:val="clear" w:color="auto" w:fill="FFFFFF"/>
          <w:lang w:val="en-US"/>
          <w:rPrChange w:id="17" w:author="Sébastien Bachollet" w:date="2016-09-14T16:07:00Z">
            <w:rPr>
              <w:rFonts w:ascii="Arial" w:hAnsi="Arial"/>
              <w:i/>
              <w:color w:val="FF0000"/>
              <w:szCs w:val="19"/>
              <w:shd w:val="clear" w:color="auto" w:fill="FFFFFF"/>
              <w:lang w:val="fi-FI"/>
            </w:rPr>
          </w:rPrChange>
        </w:rPr>
        <w:t xml:space="preserve"> ALS</w:t>
      </w:r>
      <w:r w:rsidRPr="00D272F0">
        <w:rPr>
          <w:rFonts w:ascii="Arial" w:hAnsi="Arial"/>
          <w:b/>
          <w:color w:val="333333"/>
          <w:szCs w:val="19"/>
          <w:shd w:val="clear" w:color="auto" w:fill="FFFFFF"/>
          <w:lang w:val="en-US"/>
          <w:rPrChange w:id="18" w:author="Sébastien Bachollet" w:date="2016-09-14T16:07:00Z">
            <w:rPr>
              <w:rFonts w:ascii="Arial" w:hAnsi="Arial"/>
              <w:b/>
              <w:color w:val="333333"/>
              <w:szCs w:val="19"/>
              <w:shd w:val="clear" w:color="auto" w:fill="FFFFFF"/>
              <w:lang w:val="fi-FI"/>
            </w:rPr>
          </w:rPrChange>
        </w:rPr>
        <w:t>),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a valued member of </w:t>
      </w:r>
      <w:ins w:id="20" w:author="Sébastien Bachollet" w:date="2016-09-14T16:10:00Z">
        <w:r w:rsidR="00D272F0" w:rsidRPr="00283CA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EURALO</w:t>
        </w:r>
        <w:r w:rsidR="00D272F0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 xml:space="preserve"> </w:t>
        </w:r>
      </w:ins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the </w:t>
      </w:r>
      <w:ins w:id="22" w:author="Sébastien Bachollet" w:date="2016-09-14T16:10:00Z">
        <w:r w:rsidR="00D272F0" w:rsidRPr="003A514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 xml:space="preserve">regional </w:t>
        </w:r>
      </w:ins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At</w:t>
      </w:r>
      <w:r w:rsidR="00AB66E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-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Large </w:t>
      </w:r>
      <w:ins w:id="26" w:author="Sébastien Bachollet" w:date="2016-09-14T16:10:00Z">
        <w:r w:rsidR="00D272F0" w:rsidRPr="009566CC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organization</w:t>
        </w:r>
        <w:r w:rsidR="00D272F0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 xml:space="preserve"> </w:t>
        </w:r>
      </w:ins>
      <w:ins w:id="27" w:author="Sébastien Bachollet" w:date="2016-09-14T16:11:00Z">
        <w:r w:rsidR="00D272F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 xml:space="preserve">of the global end-users </w:t>
        </w:r>
      </w:ins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community</w:t>
      </w:r>
      <w:r w:rsidR="00F508B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</w:t>
      </w:r>
      <w:del w:id="30" w:author="Sébastien Bachollet" w:date="2016-09-14T16:11:00Z">
        <w:r w:rsidR="00F508B9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31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of </w:delText>
        </w:r>
      </w:del>
      <w:ins w:id="32" w:author="Sébastien Bachollet" w:date="2016-09-14T16:11:00Z">
        <w:r w:rsidR="00D272F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participating to</w:t>
        </w:r>
        <w:r w:rsidR="00D272F0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33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t xml:space="preserve"> </w:t>
        </w:r>
      </w:ins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3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the Internet Corporation for Assigned Names and Numbers (ICANN)</w:t>
      </w:r>
      <w:r w:rsidR="00F508B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3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, 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3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and</w:t>
      </w:r>
      <w:del w:id="37" w:author="Sébastien Bachollet" w:date="2016-09-14T16:10:00Z">
        <w:r w:rsidR="00C41195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38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EURALO</w:delText>
        </w:r>
      </w:del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3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, its </w:t>
      </w:r>
      <w:del w:id="40" w:author="Sébastien Bachollet" w:date="2016-09-14T16:10:00Z">
        <w:r w:rsidR="00C41195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41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>regional organization</w:delText>
        </w:r>
      </w:del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, </w:t>
      </w:r>
      <w:del w:id="43" w:author="Sébastien Bachollet" w:date="2016-09-14T16:08:00Z">
        <w:r w:rsidR="00C41195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44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in furthering the interests of Internet end-users</w:t>
      </w:r>
      <w:r w:rsidR="00CA447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, and </w:t>
      </w:r>
      <w:r w:rsidR="00F97316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also </w:t>
      </w:r>
      <w:r w:rsidR="00CA447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to 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4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explore new</w:t>
      </w:r>
      <w:r w:rsidR="00CA447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50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ways of strengthening our </w:t>
      </w:r>
      <w:r w:rsidR="00F97316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5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two-way </w:t>
      </w:r>
      <w:r w:rsidR="00CA447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5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cooperation. </w:t>
      </w:r>
    </w:p>
    <w:p w14:paraId="6083C924" w14:textId="77777777" w:rsidR="000D1D04" w:rsidRPr="00D272F0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  <w:rPrChange w:id="5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</w:p>
    <w:p w14:paraId="3AC84C29" w14:textId="4BC94723" w:rsidR="00574CF2" w:rsidRPr="00D272F0" w:rsidRDefault="00F97316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en-US"/>
          <w:rPrChange w:id="5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5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1) </w:t>
      </w:r>
      <w:r w:rsidR="00C543FE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5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Since 2003, the</w:t>
      </w:r>
      <w:r w:rsidR="00C543FE" w:rsidRPr="00D272F0">
        <w:rPr>
          <w:rFonts w:ascii="Arial" w:hAnsi="Arial"/>
          <w:color w:val="000000"/>
          <w:lang w:val="en-US"/>
          <w:rPrChange w:id="57" w:author="Sébastien Bachollet" w:date="2016-09-14T16:07:00Z">
            <w:rPr>
              <w:rFonts w:ascii="Arial" w:hAnsi="Arial"/>
              <w:color w:val="000000"/>
              <w:lang w:val="fi-FI"/>
            </w:rPr>
          </w:rPrChange>
        </w:rPr>
        <w:t> </w:t>
      </w:r>
      <w:r w:rsidR="00D272F0" w:rsidRPr="00D272F0">
        <w:rPr>
          <w:lang w:val="en-US"/>
          <w:rPrChange w:id="58" w:author="Sébastien Bachollet" w:date="2016-09-14T16:07:00Z">
            <w:rPr>
              <w:rFonts w:ascii="Arial" w:hAnsi="Arial"/>
              <w:bCs/>
              <w:color w:val="217BC0"/>
              <w:u w:val="single"/>
              <w:lang w:val="fi-FI"/>
            </w:rPr>
          </w:rPrChange>
        </w:rPr>
        <w:fldChar w:fldCharType="begin"/>
      </w:r>
      <w:r w:rsidR="00D272F0" w:rsidRPr="00D272F0">
        <w:rPr>
          <w:lang w:val="en-US"/>
          <w:rPrChange w:id="59" w:author="Sébastien Bachollet" w:date="2016-09-14T16:07:00Z">
            <w:rPr/>
          </w:rPrChange>
        </w:rPr>
        <w:instrText xml:space="preserve"> HYPERLINK "https://atlarge.icann.org/alac" </w:instrText>
      </w:r>
      <w:r w:rsidR="00D272F0" w:rsidRPr="00D272F0">
        <w:rPr>
          <w:lang w:val="en-US"/>
          <w:rPrChange w:id="60" w:author="Sébastien Bachollet" w:date="2016-09-14T16:07:00Z">
            <w:rPr>
              <w:rFonts w:ascii="Arial" w:hAnsi="Arial"/>
              <w:bCs/>
              <w:color w:val="217BC0"/>
              <w:u w:val="single"/>
              <w:lang w:val="fi-FI"/>
            </w:rPr>
          </w:rPrChange>
        </w:rPr>
        <w:fldChar w:fldCharType="separate"/>
      </w:r>
      <w:r w:rsidR="00C543FE" w:rsidRPr="00D272F0">
        <w:rPr>
          <w:rFonts w:ascii="Arial" w:hAnsi="Arial"/>
          <w:bCs/>
          <w:color w:val="217BC0"/>
          <w:u w:val="single"/>
          <w:lang w:val="en-US"/>
          <w:rPrChange w:id="61" w:author="Sébastien Bachollet" w:date="2016-09-14T16:07:00Z">
            <w:rPr>
              <w:rFonts w:ascii="Arial" w:hAnsi="Arial"/>
              <w:bCs/>
              <w:color w:val="217BC0"/>
              <w:u w:val="single"/>
              <w:lang w:val="fi-FI"/>
            </w:rPr>
          </w:rPrChange>
        </w:rPr>
        <w:t>At-Large Advisory Committee</w:t>
      </w:r>
      <w:r w:rsidR="00D272F0" w:rsidRPr="00D272F0">
        <w:rPr>
          <w:rFonts w:ascii="Arial" w:hAnsi="Arial"/>
          <w:bCs/>
          <w:color w:val="217BC0"/>
          <w:u w:val="single"/>
          <w:lang w:val="en-US"/>
          <w:rPrChange w:id="62" w:author="Sébastien Bachollet" w:date="2016-09-14T16:07:00Z">
            <w:rPr>
              <w:rFonts w:ascii="Arial" w:hAnsi="Arial"/>
              <w:bCs/>
              <w:color w:val="217BC0"/>
              <w:u w:val="single"/>
              <w:lang w:val="fi-FI"/>
            </w:rPr>
          </w:rPrChange>
        </w:rPr>
        <w:fldChar w:fldCharType="end"/>
      </w:r>
      <w:r w:rsidR="00C543FE" w:rsidRPr="00D272F0">
        <w:rPr>
          <w:rFonts w:ascii="Arial" w:hAnsi="Arial"/>
          <w:color w:val="000000"/>
          <w:lang w:val="en-US"/>
          <w:rPrChange w:id="63" w:author="Sébastien Bachollet" w:date="2016-09-14T16:07:00Z">
            <w:rPr>
              <w:rFonts w:ascii="Arial" w:hAnsi="Arial"/>
              <w:color w:val="000000"/>
              <w:lang w:val="fi-FI"/>
            </w:rPr>
          </w:rPrChange>
        </w:rPr>
        <w:t> </w:t>
      </w:r>
      <w:r w:rsidR="00A353D8" w:rsidRPr="00D272F0">
        <w:rPr>
          <w:rFonts w:ascii="Arial" w:hAnsi="Arial"/>
          <w:color w:val="000000"/>
          <w:lang w:val="en-US"/>
          <w:rPrChange w:id="64" w:author="Sébastien Bachollet" w:date="2016-09-14T16:07:00Z">
            <w:rPr>
              <w:rFonts w:ascii="Arial" w:hAnsi="Arial"/>
              <w:color w:val="000000"/>
              <w:lang w:val="fi-FI"/>
            </w:rPr>
          </w:rPrChange>
        </w:rPr>
        <w:t xml:space="preserve"> (ALAC) </w:t>
      </w:r>
      <w:r w:rsidR="00C543FE" w:rsidRPr="00D272F0">
        <w:rPr>
          <w:rFonts w:ascii="Arial" w:hAnsi="Arial"/>
          <w:color w:val="000000"/>
          <w:lang w:val="en-US"/>
          <w:rPrChange w:id="65" w:author="Sébastien Bachollet" w:date="2016-09-14T16:07:00Z">
            <w:rPr>
              <w:rFonts w:ascii="Arial" w:hAnsi="Arial"/>
              <w:color w:val="000000"/>
              <w:lang w:val="fi-FI"/>
            </w:rPr>
          </w:rPrChange>
        </w:rPr>
        <w:t xml:space="preserve">has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6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issued</w:t>
      </w:r>
      <w:r w:rsidR="00C543FE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6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over 300 pieces of advice on ICANN policies and issues </w:t>
      </w:r>
      <w:r w:rsidR="00780011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6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that </w:t>
      </w:r>
      <w:r w:rsidR="00C543FE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6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impact</w:t>
      </w:r>
      <w:r w:rsidR="00780011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on</w:t>
      </w:r>
      <w:del w:id="71" w:author="Sébastien Bachollet" w:date="2016-09-14T16:08:00Z">
        <w:r w:rsidR="00780011" w:rsidRPr="00D272F0" w:rsidDel="00D272F0">
          <w:rPr>
            <w:rFonts w:ascii="Arial" w:hAnsi="Arial"/>
            <w:color w:val="000000"/>
            <w:szCs w:val="19"/>
            <w:shd w:val="clear" w:color="auto" w:fill="FFFFFF"/>
            <w:lang w:val="en-US"/>
            <w:rPrChange w:id="72" w:author="Sébastien Bachollet" w:date="2016-09-14T16:07:00Z">
              <w:rPr>
                <w:rFonts w:ascii="Arial" w:hAnsi="Arial"/>
                <w:color w:val="000000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C543FE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Internet users. </w:t>
      </w:r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As one of the five </w:t>
      </w:r>
      <w:r w:rsidR="00780011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regional At-Large</w:t>
      </w:r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organizations,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EURALO</w:t>
      </w:r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7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has done its fair share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,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1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but </w:t>
      </w:r>
      <w:r w:rsidR="00780011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2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our</w:t>
      </w:r>
      <w:r w:rsidR="00325C60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group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actively engaged</w:t>
      </w:r>
      <w:del w:id="85" w:author="Sébastien Bachollet" w:date="2016-09-14T16:08:00Z">
        <w:r w:rsidR="00E17547" w:rsidRPr="00D272F0" w:rsidDel="00D272F0">
          <w:rPr>
            <w:rFonts w:ascii="Arial" w:hAnsi="Arial"/>
            <w:color w:val="000000"/>
            <w:szCs w:val="19"/>
            <w:shd w:val="clear" w:color="auto" w:fill="FFFFFF"/>
            <w:lang w:val="en-US"/>
            <w:rPrChange w:id="86" w:author="Sébastien Bachollet" w:date="2016-09-14T16:07:00Z">
              <w:rPr>
                <w:rFonts w:ascii="Arial" w:hAnsi="Arial"/>
                <w:color w:val="000000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in 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the </w:t>
      </w:r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8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policy work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9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is </w:t>
      </w:r>
      <w:del w:id="91" w:author="Sébastien Bachollet" w:date="2016-09-18T10:26:00Z">
        <w:r w:rsidR="00325C60" w:rsidRPr="00D272F0" w:rsidDel="00A81796">
          <w:rPr>
            <w:rFonts w:ascii="Arial" w:hAnsi="Arial"/>
            <w:color w:val="000000"/>
            <w:szCs w:val="19"/>
            <w:shd w:val="clear" w:color="auto" w:fill="FFFFFF"/>
            <w:lang w:val="en-US"/>
            <w:rPrChange w:id="92" w:author="Sébastien Bachollet" w:date="2016-09-14T16:07:00Z">
              <w:rPr>
                <w:rFonts w:ascii="Arial" w:hAnsi="Arial"/>
                <w:color w:val="000000"/>
                <w:szCs w:val="19"/>
                <w:shd w:val="clear" w:color="auto" w:fill="FFFFFF"/>
                <w:lang w:val="fi-FI"/>
              </w:rPr>
            </w:rPrChange>
          </w:rPr>
          <w:delText xml:space="preserve">is </w:delText>
        </w:r>
      </w:del>
      <w:r w:rsidR="00325C60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9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rather small. 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9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We need more hands holding the pen.</w:t>
      </w:r>
    </w:p>
    <w:p w14:paraId="311E91D1" w14:textId="77777777" w:rsidR="00780011" w:rsidRPr="00D272F0" w:rsidRDefault="00780011" w:rsidP="00E17547">
      <w:pPr>
        <w:rPr>
          <w:rFonts w:ascii="Arial" w:hAnsi="Arial"/>
          <w:color w:val="000000"/>
          <w:szCs w:val="19"/>
          <w:shd w:val="clear" w:color="auto" w:fill="FFFFFF"/>
          <w:lang w:val="en-US"/>
          <w:rPrChange w:id="9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</w:pPr>
    </w:p>
    <w:p w14:paraId="7CCCDF5B" w14:textId="77777777" w:rsidR="00574CF2" w:rsidRPr="00D272F0" w:rsidRDefault="00574CF2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en-US"/>
          <w:rPrChange w:id="9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9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In fact, as you might recall, the</w:t>
      </w:r>
      <w:del w:id="98" w:author="Sébastien Bachollet" w:date="2016-09-14T16:08:00Z">
        <w:r w:rsidRPr="00D272F0" w:rsidDel="00D272F0">
          <w:rPr>
            <w:rFonts w:ascii="Arial" w:hAnsi="Arial"/>
            <w:color w:val="000000"/>
            <w:szCs w:val="19"/>
            <w:shd w:val="clear" w:color="auto" w:fill="FFFFFF"/>
            <w:lang w:val="en-US"/>
            <w:rPrChange w:id="99" w:author="Sébastien Bachollet" w:date="2016-09-14T16:07:00Z">
              <w:rPr>
                <w:rFonts w:ascii="Arial" w:hAnsi="Arial"/>
                <w:color w:val="000000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Second At Large Summit (London, June 2014) 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1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took note of the problem and 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2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sugge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sted</w:t>
      </w:r>
      <w:del w:id="104" w:author="Sébastien Bachollet" w:date="2016-09-18T10:26:00Z">
        <w:r w:rsidR="00F97316" w:rsidRPr="00D272F0" w:rsidDel="00A81796">
          <w:rPr>
            <w:rFonts w:ascii="Arial" w:hAnsi="Arial"/>
            <w:color w:val="000000"/>
            <w:szCs w:val="19"/>
            <w:shd w:val="clear" w:color="auto" w:fill="FFFFFF"/>
            <w:lang w:val="en-US"/>
            <w:rPrChange w:id="105" w:author="Sébastien Bachollet" w:date="2016-09-14T16:07:00Z">
              <w:rPr>
                <w:rFonts w:ascii="Arial" w:hAnsi="Arial"/>
                <w:color w:val="000000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a solution, </w:t>
      </w:r>
      <w:proofErr w:type="spellStart"/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ie</w:t>
      </w:r>
      <w:proofErr w:type="spellEnd"/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. </w:t>
      </w:r>
      <w:proofErr w:type="gramStart"/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0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to</w:t>
      </w:r>
      <w:proofErr w:type="gramEnd"/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1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map the 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1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current expertise and interests </w:t>
      </w:r>
      <w:r w:rsidR="00F97316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1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in the ALS’s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1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to identify Su</w:t>
      </w:r>
      <w:r w:rsidR="00F97316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1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bject Matter Experts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1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. 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1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1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As the first step, s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1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ome s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1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tatistic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0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s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1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were 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2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g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a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thered,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but they are not </w:t>
      </w:r>
      <w:r w:rsidR="00AB66E5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enough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when concrete help 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2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is needed. </w:t>
      </w:r>
    </w:p>
    <w:p w14:paraId="5AA19D7E" w14:textId="77777777" w:rsidR="006F68F8" w:rsidRPr="00D272F0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en-US"/>
          <w:rPrChange w:id="12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</w:pPr>
    </w:p>
    <w:p w14:paraId="0523D94C" w14:textId="77777777" w:rsidR="00E17547" w:rsidRPr="00D272F0" w:rsidRDefault="006F68F8" w:rsidP="00F97316">
      <w:pPr>
        <w:ind w:left="567"/>
        <w:rPr>
          <w:rFonts w:ascii="Arial" w:hAnsi="Arial"/>
          <w:szCs w:val="19"/>
          <w:shd w:val="clear" w:color="auto" w:fill="FFFFFF"/>
          <w:lang w:val="en-US"/>
          <w:rPrChange w:id="130" w:author="Sébastien Bachollet" w:date="2016-09-14T16:07:00Z">
            <w:rPr>
              <w:rFonts w:ascii="Arial" w:hAnsi="Arial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1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Th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2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is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is why I’m now asking you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</w:t>
      </w:r>
      <w:r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to </w:t>
      </w:r>
      <w:r w:rsidR="00A0119F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identify </w:t>
      </w:r>
      <w:r w:rsidR="00F97316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7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a few </w:t>
      </w:r>
      <w:r w:rsidR="00A0119F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8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subject matter experts in 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39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(</w:t>
      </w:r>
      <w:r w:rsidR="00E17547" w:rsidRPr="00D272F0">
        <w:rPr>
          <w:rFonts w:ascii="Arial" w:hAnsi="Arial"/>
          <w:i/>
          <w:color w:val="FF0000"/>
          <w:szCs w:val="19"/>
          <w:shd w:val="clear" w:color="auto" w:fill="FFFFFF"/>
          <w:lang w:val="en-US"/>
          <w:rPrChange w:id="140" w:author="Sébastien Bachollet" w:date="2016-09-14T16:07:00Z">
            <w:rPr>
              <w:rFonts w:ascii="Arial" w:hAnsi="Arial"/>
              <w:i/>
              <w:color w:val="FF0000"/>
              <w:szCs w:val="19"/>
              <w:shd w:val="clear" w:color="auto" w:fill="FFFFFF"/>
              <w:lang w:val="fi-FI"/>
            </w:rPr>
          </w:rPrChange>
        </w:rPr>
        <w:t>name of ALS</w:t>
      </w:r>
      <w:r w:rsidR="00E17547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1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) </w:t>
      </w:r>
      <w:r w:rsidR="00A0119F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2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willing to participate in the drafting of EURALO input to the ALAC advice</w:t>
      </w:r>
      <w:r w:rsidR="00E27B59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3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>.</w:t>
      </w:r>
      <w:r w:rsidR="00A0119F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4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 For </w:t>
      </w:r>
      <w:r w:rsidR="00FE019D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5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the most relevant </w:t>
      </w:r>
      <w:r w:rsidR="00A0119F" w:rsidRPr="00D272F0">
        <w:rPr>
          <w:rFonts w:ascii="Arial" w:hAnsi="Arial"/>
          <w:color w:val="000000"/>
          <w:szCs w:val="19"/>
          <w:shd w:val="clear" w:color="auto" w:fill="FFFFFF"/>
          <w:lang w:val="en-US"/>
          <w:rPrChange w:id="146" w:author="Sébastien Bachollet" w:date="2016-09-14T16:07:00Z">
            <w:rPr>
              <w:rFonts w:ascii="Arial" w:hAnsi="Arial"/>
              <w:color w:val="000000"/>
              <w:szCs w:val="19"/>
              <w:shd w:val="clear" w:color="auto" w:fill="FFFFFF"/>
              <w:lang w:val="fi-FI"/>
            </w:rPr>
          </w:rPrChange>
        </w:rPr>
        <w:t xml:space="preserve">subject matter areas, please take a look at the diagram on the ALAC website </w:t>
      </w:r>
      <w:r w:rsidR="00D272F0" w:rsidRPr="00D272F0">
        <w:rPr>
          <w:lang w:val="en-US"/>
          <w:rPrChange w:id="147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fldChar w:fldCharType="begin"/>
      </w:r>
      <w:r w:rsidR="00D272F0" w:rsidRPr="00D272F0">
        <w:rPr>
          <w:lang w:val="en-US"/>
          <w:rPrChange w:id="148" w:author="Sébastien Bachollet" w:date="2016-09-14T16:07:00Z">
            <w:rPr/>
          </w:rPrChange>
        </w:rPr>
        <w:instrText xml:space="preserve"> HYPERLINK "https://atlarge.icann.org/" </w:instrText>
      </w:r>
      <w:r w:rsidR="00D272F0" w:rsidRPr="00D272F0">
        <w:rPr>
          <w:lang w:val="en-US"/>
          <w:rPrChange w:id="149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fldChar w:fldCharType="separate"/>
      </w:r>
      <w:r w:rsidR="00E17547" w:rsidRPr="00D272F0">
        <w:rPr>
          <w:rStyle w:val="Lienhypertexte"/>
          <w:rFonts w:ascii="Arial" w:hAnsi="Arial"/>
          <w:szCs w:val="19"/>
          <w:shd w:val="clear" w:color="auto" w:fill="FFFFFF"/>
          <w:lang w:val="en-US"/>
          <w:rPrChange w:id="150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t>https://atl</w:t>
      </w:r>
      <w:r w:rsidR="00E17547" w:rsidRPr="00D272F0">
        <w:rPr>
          <w:rStyle w:val="Lienhypertexte"/>
          <w:rFonts w:ascii="Arial" w:hAnsi="Arial"/>
          <w:szCs w:val="19"/>
          <w:shd w:val="clear" w:color="auto" w:fill="FFFFFF"/>
          <w:lang w:val="en-US"/>
          <w:rPrChange w:id="151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t>a</w:t>
      </w:r>
      <w:r w:rsidR="00E17547" w:rsidRPr="00D272F0">
        <w:rPr>
          <w:rStyle w:val="Lienhypertexte"/>
          <w:rFonts w:ascii="Arial" w:hAnsi="Arial"/>
          <w:szCs w:val="19"/>
          <w:shd w:val="clear" w:color="auto" w:fill="FFFFFF"/>
          <w:lang w:val="en-US"/>
          <w:rPrChange w:id="152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t>rge.icann.org/</w:t>
      </w:r>
      <w:r w:rsidR="00D272F0" w:rsidRPr="00D272F0">
        <w:rPr>
          <w:rStyle w:val="Lienhypertexte"/>
          <w:rFonts w:ascii="Arial" w:hAnsi="Arial"/>
          <w:szCs w:val="19"/>
          <w:shd w:val="clear" w:color="auto" w:fill="FFFFFF"/>
          <w:lang w:val="en-US"/>
          <w:rPrChange w:id="153" w:author="Sébastien Bachollet" w:date="2016-09-14T16:07:00Z">
            <w:rPr>
              <w:rStyle w:val="Lienhypertexte"/>
              <w:rFonts w:ascii="Arial" w:hAnsi="Arial"/>
              <w:szCs w:val="19"/>
              <w:shd w:val="clear" w:color="auto" w:fill="FFFFFF"/>
              <w:lang w:val="fi-FI"/>
            </w:rPr>
          </w:rPrChange>
        </w:rPr>
        <w:fldChar w:fldCharType="end"/>
      </w:r>
      <w:r w:rsidR="00780011" w:rsidRPr="00D272F0">
        <w:rPr>
          <w:rFonts w:ascii="Arial" w:hAnsi="Arial"/>
          <w:szCs w:val="19"/>
          <w:shd w:val="clear" w:color="auto" w:fill="FFFFFF"/>
          <w:lang w:val="en-US"/>
          <w:rPrChange w:id="154" w:author="Sébastien Bachollet" w:date="2016-09-14T16:07:00Z">
            <w:rPr>
              <w:rFonts w:ascii="Arial" w:hAnsi="Arial"/>
              <w:szCs w:val="19"/>
              <w:shd w:val="clear" w:color="auto" w:fill="FFFFFF"/>
              <w:lang w:val="fi-FI"/>
            </w:rPr>
          </w:rPrChange>
        </w:rPr>
        <w:t xml:space="preserve"> </w:t>
      </w:r>
    </w:p>
    <w:p w14:paraId="4B53E903" w14:textId="77777777" w:rsidR="000D1D04" w:rsidRPr="00D272F0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  <w:rPrChange w:id="15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</w:p>
    <w:p w14:paraId="6D1EFEF7" w14:textId="2DD92573" w:rsidR="00364F68" w:rsidRPr="00D272F0" w:rsidRDefault="00F97316" w:rsidP="00F97316">
      <w:pPr>
        <w:ind w:left="567"/>
        <w:rPr>
          <w:rFonts w:ascii="Arial" w:hAnsi="Arial"/>
          <w:color w:val="333333"/>
          <w:szCs w:val="19"/>
          <w:shd w:val="clear" w:color="auto" w:fill="FFFFFF"/>
          <w:lang w:val="en-US"/>
          <w:rPrChange w:id="15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5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2) 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5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There is 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5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a tendency 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0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of</w:t>
      </w:r>
      <w:del w:id="161" w:author="Sébastien Bachollet" w:date="2016-09-14T16:08:00Z">
        <w:r w:rsidR="00E17547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62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growing 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Internet-related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</w:t>
      </w:r>
      <w:proofErr w:type="spellStart"/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multistakeholder</w:t>
      </w:r>
      <w:proofErr w:type="spellEnd"/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dialogue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6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and cooperation</w:t>
      </w:r>
      <w:del w:id="169" w:author="Sébastien Bachollet" w:date="2016-09-14T16:08:00Z">
        <w:r w:rsidR="00E17547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70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on national/regional level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throughout Europe. 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At 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EURALO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, we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would like to </w:t>
      </w:r>
      <w:r w:rsidR="00E27B5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know, whether and how 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7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(</w:t>
      </w:r>
      <w:r w:rsidR="00E17547" w:rsidRPr="00D272F0">
        <w:rPr>
          <w:rFonts w:ascii="Arial" w:hAnsi="Arial"/>
          <w:i/>
          <w:color w:val="FF0000"/>
          <w:szCs w:val="19"/>
          <w:shd w:val="clear" w:color="auto" w:fill="FFFFFF"/>
          <w:lang w:val="en-US"/>
          <w:rPrChange w:id="179" w:author="Sébastien Bachollet" w:date="2016-09-14T16:07:00Z">
            <w:rPr>
              <w:rFonts w:ascii="Arial" w:hAnsi="Arial"/>
              <w:i/>
              <w:color w:val="FF0000"/>
              <w:szCs w:val="19"/>
              <w:shd w:val="clear" w:color="auto" w:fill="FFFFFF"/>
              <w:lang w:val="fi-FI"/>
            </w:rPr>
          </w:rPrChange>
        </w:rPr>
        <w:t>name of ALS</w:t>
      </w:r>
      <w:r w:rsidR="00E17547" w:rsidRPr="00D272F0">
        <w:rPr>
          <w:rFonts w:ascii="Arial" w:hAnsi="Arial"/>
          <w:color w:val="FF0000"/>
          <w:szCs w:val="19"/>
          <w:shd w:val="clear" w:color="auto" w:fill="FFFFFF"/>
          <w:lang w:val="en-US"/>
          <w:rPrChange w:id="180" w:author="Sébastien Bachollet" w:date="2016-09-14T16:07:00Z">
            <w:rPr>
              <w:rFonts w:ascii="Arial" w:hAnsi="Arial"/>
              <w:color w:val="FF0000"/>
              <w:szCs w:val="19"/>
              <w:shd w:val="clear" w:color="auto" w:fill="FFFFFF"/>
              <w:lang w:val="fi-FI"/>
            </w:rPr>
          </w:rPrChange>
        </w:rPr>
        <w:t>)</w:t>
      </w:r>
      <w:r w:rsidR="00E17547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is engaged in this kin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d of activit</w:t>
      </w:r>
      <w:ins w:id="183" w:author="Sébastien Bachollet" w:date="2016-09-14T16:08:00Z">
        <w:r w:rsidR="00D272F0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i</w:t>
        </w:r>
      </w:ins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es</w:t>
      </w:r>
      <w:r w:rsidR="00E27B5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.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6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</w:t>
      </w:r>
      <w:r w:rsidR="00E27B5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7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W</w:t>
      </w:r>
      <w:r w:rsidR="00C41195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8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e would like to be of help, if needed, 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89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by</w:t>
      </w:r>
      <w:del w:id="190" w:author="Sébastien Bachollet" w:date="2016-09-14T16:08:00Z">
        <w:r w:rsidR="004B5D53"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91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9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facilitating</w:t>
      </w:r>
      <w:r w:rsidR="00E27B5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9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</w:t>
      </w:r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19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exchange of information and best practices, </w:t>
      </w:r>
      <w:del w:id="195" w:author="Sébastien Bachollet" w:date="2016-09-18T10:28:00Z">
        <w:r w:rsidR="004B5D53" w:rsidRPr="00D272F0" w:rsidDel="00A81796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96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and </w:delText>
        </w:r>
      </w:del>
      <w:ins w:id="197" w:author="Sébastien Bachollet" w:date="2016-09-18T10:28:00Z">
        <w:r w:rsidR="00A81796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98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t>a</w:t>
        </w:r>
        <w:r w:rsidR="00A81796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s</w:t>
        </w:r>
        <w:r w:rsidR="00A81796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199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t xml:space="preserve"> </w:t>
        </w:r>
      </w:ins>
      <w:r w:rsidR="004B5D53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00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well</w:t>
      </w:r>
      <w:r w:rsidR="00364F68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0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as contacts among </w:t>
      </w:r>
      <w:r w:rsidR="00E27B59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02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ICANN-related </w:t>
      </w:r>
      <w:r w:rsidR="00364F68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03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stakeholders.  I’m very much looking forward to your feedback and suggestions</w:t>
      </w:r>
      <w:r w:rsidR="00FE019D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0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.</w:t>
      </w:r>
    </w:p>
    <w:p w14:paraId="592832A1" w14:textId="77777777" w:rsidR="00364F68" w:rsidRPr="00D272F0" w:rsidRDefault="00364F68" w:rsidP="000D1D04">
      <w:pPr>
        <w:rPr>
          <w:rFonts w:ascii="Arial" w:hAnsi="Arial"/>
          <w:color w:val="333333"/>
          <w:szCs w:val="19"/>
          <w:shd w:val="clear" w:color="auto" w:fill="FFFFFF"/>
          <w:lang w:val="en-US"/>
          <w:rPrChange w:id="20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</w:pPr>
    </w:p>
    <w:p w14:paraId="762B2FB7" w14:textId="7303CED9" w:rsidR="00E27B59" w:rsidRPr="00D272F0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06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  <w:del w:id="207" w:author="Sébastien Bachollet" w:date="2016-09-18T10:29:00Z">
        <w:r w:rsidRPr="00D272F0" w:rsidDel="00A81796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208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There </w:delText>
        </w:r>
      </w:del>
      <w:ins w:id="209" w:author="Sébastien Bachollet" w:date="2016-09-18T10:29:00Z">
        <w:r w:rsidR="00A81796">
          <w:rPr>
            <w:rFonts w:ascii="Arial" w:hAnsi="Arial"/>
            <w:color w:val="333333"/>
            <w:szCs w:val="19"/>
            <w:shd w:val="clear" w:color="auto" w:fill="FFFFFF"/>
            <w:lang w:val="en-US"/>
          </w:rPr>
          <w:t>We</w:t>
        </w:r>
        <w:r w:rsidR="00A81796" w:rsidRPr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210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t xml:space="preserve"> </w:t>
        </w:r>
      </w:ins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11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>are</w:t>
      </w:r>
      <w:del w:id="212" w:author="Sébastien Bachollet" w:date="2016-09-14T16:08:00Z">
        <w:r w:rsidRPr="00D272F0" w:rsidDel="00D272F0">
          <w:rPr>
            <w:rFonts w:ascii="Arial" w:hAnsi="Arial"/>
            <w:color w:val="333333"/>
            <w:szCs w:val="19"/>
            <w:shd w:val="clear" w:color="auto" w:fill="FFFFFF"/>
            <w:lang w:val="en-US"/>
            <w:rPrChange w:id="213" w:author="Sébastien Bachollet" w:date="2016-09-14T16:07:00Z">
              <w:rPr>
                <w:rFonts w:ascii="Arial" w:hAnsi="Arial"/>
                <w:color w:val="333333"/>
                <w:szCs w:val="19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364F68"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14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37 ALS’s</w:t>
      </w:r>
      <w:r w:rsidRPr="00D272F0">
        <w:rPr>
          <w:rFonts w:ascii="Arial" w:hAnsi="Arial"/>
          <w:color w:val="333333"/>
          <w:szCs w:val="19"/>
          <w:shd w:val="clear" w:color="auto" w:fill="FFFFFF"/>
          <w:lang w:val="en-US"/>
          <w:rPrChange w:id="215" w:author="Sébastien Bachollet" w:date="2016-09-14T16:07:00Z">
            <w:rPr>
              <w:rFonts w:ascii="Arial" w:hAnsi="Arial"/>
              <w:color w:val="333333"/>
              <w:szCs w:val="19"/>
              <w:shd w:val="clear" w:color="auto" w:fill="FFFFFF"/>
              <w:lang w:val="fi-FI"/>
            </w:rPr>
          </w:rPrChange>
        </w:rPr>
        <w:t xml:space="preserve"> in Europe, all with their specific features. </w:t>
      </w:r>
      <w:r w:rsidR="00364F68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16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Some </w:t>
      </w:r>
      <w:del w:id="217" w:author="Sébastien Bachollet" w:date="2016-09-14T16:08:00Z">
        <w:r w:rsidR="00364F68" w:rsidRPr="00D272F0" w:rsidDel="00D272F0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18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364F68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19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cover a broad spectrum of </w:t>
      </w:r>
      <w:ins w:id="220" w:author="Sébastien Bachollet" w:date="2016-09-18T10:29:00Z">
        <w:r w:rsidR="00A81796">
          <w:rPr>
            <w:rFonts w:ascii="Arial" w:hAnsi="Arial"/>
            <w:color w:val="333333"/>
            <w:szCs w:val="21"/>
            <w:shd w:val="clear" w:color="auto" w:fill="FFFFFF"/>
            <w:lang w:val="en-US"/>
          </w:rPr>
          <w:t>I</w:t>
        </w:r>
      </w:ins>
      <w:del w:id="221" w:author="Sébastien Bachollet" w:date="2016-09-18T10:29:00Z">
        <w:r w:rsidR="00364F68" w:rsidRPr="00D272F0" w:rsidDel="00A81796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22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>i</w:delText>
        </w:r>
      </w:del>
      <w:r w:rsidR="00364F68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23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nternet and information society issues.  Some are interested in a </w:t>
      </w:r>
      <w:del w:id="224" w:author="Sébastien Bachollet" w:date="2016-09-18T10:29:00Z">
        <w:r w:rsidR="00364F68" w:rsidRPr="00D272F0" w:rsidDel="00A81796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25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>more narrow</w:delText>
        </w:r>
      </w:del>
      <w:ins w:id="226" w:author="Sébastien Bachollet" w:date="2016-09-18T10:29:00Z">
        <w:r w:rsidR="00A81796" w:rsidRPr="00A81796">
          <w:rPr>
            <w:rFonts w:ascii="Arial" w:hAnsi="Arial"/>
            <w:color w:val="333333"/>
            <w:szCs w:val="21"/>
            <w:shd w:val="clear" w:color="auto" w:fill="FFFFFF"/>
            <w:lang w:val="en-US"/>
          </w:rPr>
          <w:t>narrower</w:t>
        </w:r>
      </w:ins>
      <w:r w:rsidR="00364F68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27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 segment among them. </w:t>
      </w:r>
      <w:r w:rsidR="00C41195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28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Thus, </w:t>
      </w:r>
      <w:r w:rsidR="00CA4479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29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one size does not fit all. </w:t>
      </w:r>
      <w:r w:rsidR="00C41195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30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If you would be interested</w:t>
      </w:r>
      <w:r w:rsidR="00CA4479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31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 </w:t>
      </w:r>
      <w:r w:rsidR="00C41195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32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in developing ways of cooperation with EURALO tailored to the needs of (</w:t>
      </w:r>
      <w:r w:rsidR="00C41195" w:rsidRPr="00D272F0">
        <w:rPr>
          <w:rFonts w:ascii="Arial" w:hAnsi="Arial"/>
          <w:i/>
          <w:color w:val="FF0000"/>
          <w:szCs w:val="21"/>
          <w:shd w:val="clear" w:color="auto" w:fill="FFFFFF"/>
          <w:lang w:val="en-US"/>
          <w:rPrChange w:id="233" w:author="Sébastien Bachollet" w:date="2016-09-14T16:07:00Z">
            <w:rPr>
              <w:rFonts w:ascii="Arial" w:hAnsi="Arial"/>
              <w:i/>
              <w:color w:val="FF0000"/>
              <w:szCs w:val="21"/>
              <w:shd w:val="clear" w:color="auto" w:fill="FFFFFF"/>
              <w:lang w:val="fi-FI"/>
            </w:rPr>
          </w:rPrChange>
        </w:rPr>
        <w:t>name of ALS</w:t>
      </w:r>
      <w:r w:rsidR="00C41195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34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),</w:t>
      </w:r>
      <w:del w:id="235" w:author="Sébastien Bachollet" w:date="2016-09-14T16:08:00Z">
        <w:r w:rsidR="00C41195" w:rsidRPr="00D272F0" w:rsidDel="00D272F0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36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37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 the At-Large staff could set up a </w:t>
      </w:r>
      <w:del w:id="238" w:author="Sébastien Bachollet" w:date="2016-09-18T10:30:00Z">
        <w:r w:rsidRPr="00D272F0" w:rsidDel="00A81796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39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C41195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40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teleconference between us</w:t>
      </w:r>
      <w:r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41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 at a mutually convenient time.</w:t>
      </w:r>
    </w:p>
    <w:p w14:paraId="71D26887" w14:textId="77777777" w:rsidR="00E27B59" w:rsidRPr="00D272F0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42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</w:p>
    <w:p w14:paraId="3000F65C" w14:textId="77777777" w:rsidR="00C41195" w:rsidRPr="00D272F0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43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44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But first: please reply, and give us a few names, wi</w:t>
      </w:r>
      <w:r w:rsidR="00780011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45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th contact information, of your </w:t>
      </w:r>
      <w:del w:id="246" w:author="Sébastien Bachollet" w:date="2016-09-18T10:30:00Z">
        <w:r w:rsidR="00780011" w:rsidRPr="00D272F0" w:rsidDel="00A81796">
          <w:rPr>
            <w:rFonts w:ascii="Arial" w:hAnsi="Arial"/>
            <w:color w:val="333333"/>
            <w:szCs w:val="21"/>
            <w:shd w:val="clear" w:color="auto" w:fill="FFFFFF"/>
            <w:lang w:val="en-US"/>
            <w:rPrChange w:id="247" w:author="Sébastien Bachollet" w:date="2016-09-14T16:07:00Z">
              <w:rPr>
                <w:rFonts w:ascii="Arial" w:hAnsi="Arial"/>
                <w:color w:val="333333"/>
                <w:szCs w:val="21"/>
                <w:shd w:val="clear" w:color="auto" w:fill="FFFFFF"/>
                <w:lang w:val="fi-FI"/>
              </w:rPr>
            </w:rPrChange>
          </w:rPr>
          <w:delText xml:space="preserve"> </w:delText>
        </w:r>
      </w:del>
      <w:r w:rsidR="00780011"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48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>experts who could help EURALO and ALAC to be more effective in working for the benefit of the end-users of the Internet!</w:t>
      </w:r>
    </w:p>
    <w:p w14:paraId="2FF7EFE1" w14:textId="77777777" w:rsidR="00C41195" w:rsidRPr="00D272F0" w:rsidRDefault="00C41195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49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</w:p>
    <w:p w14:paraId="55BA5704" w14:textId="77777777" w:rsidR="00780011" w:rsidRPr="00D272F0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50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  <w:r w:rsidRPr="00D272F0">
        <w:rPr>
          <w:rFonts w:ascii="Arial" w:hAnsi="Arial"/>
          <w:color w:val="333333"/>
          <w:szCs w:val="21"/>
          <w:shd w:val="clear" w:color="auto" w:fill="FFFFFF"/>
          <w:lang w:val="en-US"/>
          <w:rPrChange w:id="251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  <w:t xml:space="preserve">With kindest regards, </w:t>
      </w:r>
    </w:p>
    <w:p w14:paraId="68A90AD8" w14:textId="77777777" w:rsidR="00780011" w:rsidRPr="00D272F0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52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</w:p>
    <w:p w14:paraId="3811EADE" w14:textId="77777777" w:rsidR="00780011" w:rsidRPr="00D272F0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  <w:rPrChange w:id="253" w:author="Sébastien Bachollet" w:date="2016-09-14T16:07:00Z">
            <w:rPr>
              <w:rFonts w:ascii="Arial" w:hAnsi="Arial"/>
              <w:color w:val="333333"/>
              <w:szCs w:val="21"/>
              <w:shd w:val="clear" w:color="auto" w:fill="FFFFFF"/>
              <w:lang w:val="fi-FI"/>
            </w:rPr>
          </w:rPrChange>
        </w:rPr>
      </w:pPr>
      <w:bookmarkStart w:id="254" w:name="_GoBack"/>
      <w:bookmarkEnd w:id="254"/>
    </w:p>
    <w:p w14:paraId="226C1DCB" w14:textId="77777777" w:rsidR="000D1D04" w:rsidRPr="00D272F0" w:rsidRDefault="000D1D04" w:rsidP="000D1D04">
      <w:pPr>
        <w:rPr>
          <w:rFonts w:ascii="Arial" w:hAnsi="Arial"/>
          <w:b/>
          <w:color w:val="333333"/>
          <w:szCs w:val="19"/>
          <w:shd w:val="clear" w:color="auto" w:fill="FFFFFF"/>
          <w:lang w:val="en-US"/>
          <w:rPrChange w:id="255" w:author="Sébastien Bachollet" w:date="2016-09-14T16:07:00Z">
            <w:rPr>
              <w:rFonts w:ascii="Arial" w:hAnsi="Arial"/>
              <w:b/>
              <w:color w:val="333333"/>
              <w:szCs w:val="19"/>
              <w:shd w:val="clear" w:color="auto" w:fill="FFFFFF"/>
              <w:lang w:val="fi-FI"/>
            </w:rPr>
          </w:rPrChange>
        </w:rPr>
      </w:pPr>
    </w:p>
    <w:p w14:paraId="28BFB1BD" w14:textId="77777777" w:rsidR="000D1D04" w:rsidRPr="00D272F0" w:rsidRDefault="000D1D04">
      <w:pPr>
        <w:rPr>
          <w:rFonts w:ascii="Arial" w:hAnsi="Arial"/>
          <w:b/>
          <w:lang w:val="en-US"/>
          <w:rPrChange w:id="256" w:author="Sébastien Bachollet" w:date="2016-09-14T16:07:00Z">
            <w:rPr>
              <w:rFonts w:ascii="Arial" w:hAnsi="Arial"/>
              <w:b/>
            </w:rPr>
          </w:rPrChange>
        </w:rPr>
      </w:pPr>
    </w:p>
    <w:sectPr w:rsidR="000D1D04" w:rsidRPr="00D272F0" w:rsidSect="000D1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trackRevision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04"/>
    <w:rsid w:val="00084A74"/>
    <w:rsid w:val="000D1D04"/>
    <w:rsid w:val="001A4CB8"/>
    <w:rsid w:val="00325C60"/>
    <w:rsid w:val="00364F68"/>
    <w:rsid w:val="004B5D53"/>
    <w:rsid w:val="004C56E3"/>
    <w:rsid w:val="00574CF2"/>
    <w:rsid w:val="00577B4E"/>
    <w:rsid w:val="006F68F8"/>
    <w:rsid w:val="00780011"/>
    <w:rsid w:val="009F4EEB"/>
    <w:rsid w:val="00A0119F"/>
    <w:rsid w:val="00A353D8"/>
    <w:rsid w:val="00A81796"/>
    <w:rsid w:val="00AB66E5"/>
    <w:rsid w:val="00C41195"/>
    <w:rsid w:val="00C543FE"/>
    <w:rsid w:val="00C77837"/>
    <w:rsid w:val="00CA4479"/>
    <w:rsid w:val="00CC17C1"/>
    <w:rsid w:val="00D272F0"/>
    <w:rsid w:val="00E17547"/>
    <w:rsid w:val="00E27B59"/>
    <w:rsid w:val="00EF6CE3"/>
    <w:rsid w:val="00F508B9"/>
    <w:rsid w:val="00F97316"/>
    <w:rsid w:val="00FE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F73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43FE"/>
  </w:style>
  <w:style w:type="character" w:styleId="Lienhypertexte">
    <w:name w:val="Hyperlink"/>
    <w:basedOn w:val="Policepardfaut"/>
    <w:uiPriority w:val="99"/>
    <w:rsid w:val="00C543F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72F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2F0"/>
    <w:rPr>
      <w:rFonts w:ascii="Lucida Grande" w:hAnsi="Lucida Grande" w:cs="Lucida Grande"/>
      <w:sz w:val="18"/>
      <w:szCs w:val="18"/>
    </w:rPr>
  </w:style>
  <w:style w:type="character" w:styleId="Lienhypertextesuivi">
    <w:name w:val="FollowedHyperlink"/>
    <w:basedOn w:val="Policepardfaut"/>
    <w:uiPriority w:val="99"/>
    <w:semiHidden/>
    <w:unhideWhenUsed/>
    <w:rsid w:val="00A817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43FE"/>
  </w:style>
  <w:style w:type="character" w:styleId="Lienhypertexte">
    <w:name w:val="Hyperlink"/>
    <w:basedOn w:val="Policepardfaut"/>
    <w:uiPriority w:val="99"/>
    <w:rsid w:val="00C543F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72F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2F0"/>
    <w:rPr>
      <w:rFonts w:ascii="Lucida Grande" w:hAnsi="Lucida Grande" w:cs="Lucida Grande"/>
      <w:sz w:val="18"/>
      <w:szCs w:val="18"/>
    </w:rPr>
  </w:style>
  <w:style w:type="character" w:styleId="Lienhypertextesuivi">
    <w:name w:val="FollowedHyperlink"/>
    <w:basedOn w:val="Policepardfaut"/>
    <w:uiPriority w:val="99"/>
    <w:semiHidden/>
    <w:unhideWhenUsed/>
    <w:rsid w:val="00A817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406</Words>
  <Characters>2238</Characters>
  <Application>Microsoft Macintosh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Yrjo Lansipuro</dc:creator>
  <cp:keywords/>
  <cp:lastModifiedBy>Sébastien Bachollet</cp:lastModifiedBy>
  <cp:revision>4</cp:revision>
  <cp:lastPrinted>2016-08-05T10:05:00Z</cp:lastPrinted>
  <dcterms:created xsi:type="dcterms:W3CDTF">2016-09-14T14:05:00Z</dcterms:created>
  <dcterms:modified xsi:type="dcterms:W3CDTF">2016-09-18T08:30:00Z</dcterms:modified>
</cp:coreProperties>
</file>