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375A3" w14:textId="7372FB86" w:rsidR="00DF7294" w:rsidRDefault="0069572C">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899828" id="Group 422" o:spid="_x0000_s1026" style="position:absolute;margin-left:0;margin-top:0;width:612pt;height:11in;z-index:-38224;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hcVwwAA&#10;ANwAAAAPAAAAZHJzL2Rvd25yZXYueG1sRE9NSwMxEL0X/A9hBG9tVt3asjYtpSBIQYqrhx6HZNws&#10;biZrErfrv2+EQm/zeJ+z2oyuEwOF2HpWcD8rQBBrb1puFHx+vEyXIGJCNth5JgV/FGGzvpmssDL+&#10;xO801KkROYRjhQpsSn0lZdSWHMaZ74kz9+WDw5RhaKQJeMrhrpMPRfEkHbacGyz2tLOkv+tfp2Cp&#10;yzDs6+2b002Jx8XBPv7srFJ3t+P2GUSiMV3FF/eryfPLOfw/ky+Q6z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VhcVwwAAANw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1009A589" w:rsidR="00DF7294" w:rsidRPr="00EB15E8" w:rsidRDefault="00EB15E8" w:rsidP="00C82526">
      <w:pPr>
        <w:spacing w:before="4"/>
        <w:ind w:left="1422" w:right="1427"/>
        <w:jc w:val="center"/>
        <w:rPr>
          <w:rFonts w:eastAsia="Source Sans Pro Light" w:cs="Source Sans Pro Light"/>
          <w:sz w:val="56"/>
          <w:szCs w:val="56"/>
        </w:rPr>
      </w:pPr>
      <w:del w:id="0" w:author="Marika Konings" w:date="2016-10-03T13:56:00Z">
        <w:r w:rsidRPr="00EB15E8" w:rsidDel="00A605D8">
          <w:rPr>
            <w:color w:val="FFFFFF"/>
            <w:spacing w:val="-10"/>
            <w:sz w:val="56"/>
            <w:szCs w:val="56"/>
          </w:rPr>
          <w:delText xml:space="preserve">(Draft) </w:delText>
        </w:r>
      </w:del>
      <w:r w:rsidRPr="00EB15E8">
        <w:rPr>
          <w:color w:val="FFFFFF"/>
          <w:spacing w:val="-10"/>
          <w:sz w:val="56"/>
          <w:szCs w:val="56"/>
        </w:rPr>
        <w:t xml:space="preserve">FINAL STATUS </w:t>
      </w:r>
      <w:del w:id="1" w:author="Marika Konings" w:date="2016-10-03T13:56:00Z">
        <w:r w:rsidR="00C82526" w:rsidDel="00A605D8">
          <w:rPr>
            <w:color w:val="FFFFFF"/>
            <w:spacing w:val="-10"/>
            <w:sz w:val="56"/>
            <w:szCs w:val="56"/>
          </w:rPr>
          <w:delText>Report</w:delText>
        </w:r>
        <w:r w:rsidR="00C82526" w:rsidRPr="00EB15E8" w:rsidDel="00A605D8">
          <w:rPr>
            <w:color w:val="FFFFFF"/>
            <w:spacing w:val="-10"/>
            <w:sz w:val="56"/>
            <w:szCs w:val="56"/>
          </w:rPr>
          <w:delText xml:space="preserve"> </w:delText>
        </w:r>
      </w:del>
      <w:ins w:id="2" w:author="Marika Konings" w:date="2016-10-03T13:56:00Z">
        <w:r w:rsidR="00A605D8">
          <w:rPr>
            <w:color w:val="FFFFFF"/>
            <w:spacing w:val="-10"/>
            <w:sz w:val="56"/>
            <w:szCs w:val="56"/>
          </w:rPr>
          <w:t>R</w:t>
        </w:r>
        <w:r w:rsidR="00A605D8">
          <w:rPr>
            <w:color w:val="FFFFFF"/>
            <w:spacing w:val="-10"/>
            <w:sz w:val="56"/>
            <w:szCs w:val="56"/>
          </w:rPr>
          <w:t>EPORT</w:t>
        </w:r>
        <w:bookmarkStart w:id="3" w:name="_GoBack"/>
        <w:bookmarkEnd w:id="3"/>
        <w:r w:rsidR="00A605D8" w:rsidRPr="00EB15E8">
          <w:rPr>
            <w:color w:val="FFFFFF"/>
            <w:spacing w:val="-10"/>
            <w:sz w:val="56"/>
            <w:szCs w:val="56"/>
          </w:rPr>
          <w:t xml:space="preserve"> </w:t>
        </w:r>
      </w:ins>
      <w:r w:rsidRPr="00EB15E8">
        <w:rPr>
          <w:color w:val="FFFFFF"/>
          <w:spacing w:val="-10"/>
          <w:sz w:val="56"/>
          <w:szCs w:val="56"/>
        </w:rPr>
        <w:t>&amp; RECOMMENDATIONS</w:t>
      </w:r>
    </w:p>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0A425C3D" w14:textId="0123C6CA" w:rsidR="00DF7294" w:rsidRDefault="0069572C">
      <w:pPr>
        <w:spacing w:line="200" w:lineRule="atLeast"/>
        <w:ind w:left="569"/>
        <w:rPr>
          <w:rFonts w:ascii="Source Sans Pro" w:eastAsia="Source Sans Pro" w:hAnsi="Source Sans Pro" w:cs="Source Sans Pro"/>
          <w:sz w:val="20"/>
          <w:szCs w:val="20"/>
        </w:rPr>
      </w:pPr>
      <w:r>
        <w:rPr>
          <w:rFonts w:ascii="Source Sans Pro" w:eastAsia="Source Sans Pro" w:hAnsi="Source Sans Pro" w:cs="Source Sans Pro"/>
          <w:noProof/>
          <w:sz w:val="20"/>
          <w:szCs w:val="20"/>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wps:txbx>
                      <wps:bodyPr rot="0" vert="horz" wrap="square" lIns="0" tIns="0" rIns="0" bIns="0" anchor="t" anchorCtr="0" upright="1">
                        <a:noAutofit/>
                      </wps:bodyPr>
                    </wps:wsp>
                  </a:graphicData>
                </a:graphic>
              </wp:inline>
            </w:drawing>
          </mc:Choice>
          <mc:Fallback>
            <w:pict>
              <v:shapetype w14:anchorId="629117D8" id="_x0000_t202" coordsize="21600,21600" o:spt="202" path="m0,0l0,21600,21600,21600,2160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" fillcolor="#047bc1" stroked="f">
                <v:textbox inset="0,0,0,0">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v:textbox>
                <w10:anchorlock/>
              </v:shape>
            </w:pict>
          </mc:Fallback>
        </mc:AlternateContent>
      </w:r>
    </w:p>
    <w:p w14:paraId="2ED940A4" w14:textId="77777777" w:rsidR="00DF7294" w:rsidRDefault="00DF7294">
      <w:pPr>
        <w:rPr>
          <w:rFonts w:ascii="Source Sans Pro" w:eastAsia="Source Sans Pro" w:hAnsi="Source Sans Pro" w:cs="Source Sans Pro"/>
          <w:b/>
          <w:bCs/>
          <w:sz w:val="20"/>
          <w:szCs w:val="20"/>
        </w:rPr>
      </w:pPr>
    </w:p>
    <w:p w14:paraId="5F919B0F" w14:textId="77777777" w:rsidR="00DF7294" w:rsidRDefault="00DF7294">
      <w:pPr>
        <w:rPr>
          <w:rFonts w:ascii="Source Sans Pro" w:eastAsia="Source Sans Pro" w:hAnsi="Source Sans Pro" w:cs="Source Sans Pro"/>
          <w:b/>
          <w:bCs/>
          <w:sz w:val="20"/>
          <w:szCs w:val="20"/>
        </w:rPr>
      </w:pPr>
    </w:p>
    <w:p w14:paraId="6FF6733A" w14:textId="59AAE10C" w:rsidR="00DF7294" w:rsidRDefault="00DF7294">
      <w:pPr>
        <w:spacing w:before="10"/>
        <w:rPr>
          <w:rFonts w:ascii="Source Sans Pro" w:eastAsia="Source Sans Pro" w:hAnsi="Source Sans Pro" w:cs="Source Sans Pro"/>
          <w:b/>
          <w:bCs/>
          <w:sz w:val="29"/>
          <w:szCs w:val="29"/>
        </w:rPr>
      </w:pPr>
    </w:p>
    <w:sdt>
      <w:sdtPr>
        <w:rPr>
          <w:rFonts w:ascii="Source Sans Pro Light" w:eastAsia="Source Sans Pro Light" w:hAnsi="Source Sans Pro Light"/>
          <w:b w:val="0"/>
          <w:bCs w:val="0"/>
        </w:rPr>
        <w:id w:val="749469702"/>
        <w:docPartObj>
          <w:docPartGallery w:val="Table of Contents"/>
          <w:docPartUnique/>
        </w:docPartObj>
      </w:sdtPr>
      <w:sdtEndPr/>
      <w:sdtContent>
        <w:p w14:paraId="4C63FF4B" w14:textId="77777777" w:rsidR="004572D0" w:rsidRDefault="004572D0" w:rsidP="004572D0">
          <w:pPr>
            <w:pStyle w:val="TOC1"/>
            <w:tabs>
              <w:tab w:val="right" w:pos="9935"/>
            </w:tabs>
            <w:rPr>
              <w:rFonts w:ascii="Source Sans Pro Light" w:eastAsia="Source Sans Pro Light" w:hAnsi="Source Sans Pro Light"/>
              <w:b w:val="0"/>
              <w:bCs w:val="0"/>
            </w:rPr>
          </w:pPr>
        </w:p>
        <w:p w14:paraId="5CAF5DAC" w14:textId="3345C639"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caps/>
              <w:noProof/>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2977C" id="Group 388" o:spid="_x0000_s1026" style="position:absolute;margin-left:81.65pt;margin-top:1.1pt;width:449.1pt;height:3.1pt;z-index:-38104;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CEUxQAA&#10;ANwAAAAPAAAAZHJzL2Rvd25yZXYueG1sRI9Pa8JAEMXvhX6HZQpeSt2tSA3RVUpF9Cb+6X3Ijklo&#10;djZk1xj76TsHobcZ3pv3frNYDb5RPXWxDmzhfWxAERfB1VxaOJ82bxmomJAdNoHJwp0irJbPTwvM&#10;XbjxgfpjKpWEcMzRQpVSm2sdi4o8xnFoiUW7hM5jkrUrtevwJuG+0RNjPrTHmqWhwpa+Kip+jldv&#10;od9Nf/vtfpZtMjP7NuvToF/Lg7Wjl+FzDirRkP7Nj+udE/yp4MszMoFe/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oIRTFAAAA3AAAAA8AAAAAAAAAAAAAAAAAlwIAAGRycy9k&#10;b3ducmV2LnhtbFBLBQYAAAAABAAEAPUAAACJAw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JL7wwAA&#10;ANwAAAAPAAAAZHJzL2Rvd25yZXYueG1sRE9La8JAEL4X+h+WKfQSdKMVkegqmlLoQQRf4HHIjkna&#10;7GzY3cb033cFobf5+J6zWPWmER05X1tWMBqmIIgLq2suFZyOH4MZCB+QNTaWScEveVgtn58WmGl7&#10;4z11h1CKGMI+QwVVCG0mpS8qMuiHtiWO3NU6gyFCV0rt8BbDTSPHaTqVBmuODRW2lFdUfB9+jIK3&#10;zeV8yXfb967IzZffTBJMXKLU60u/noMI1Id/8cP9qeP8yRjuz8QL5P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JJL7wwAAANwAAAAPAAAAAAAAAAAAAAAAAJcCAABkcnMvZG93&#10;bnJldi54bWxQSwUGAAAAAAQABAD1AAAAhwMAAAAA&#10;" filled="f" strokecolor="#0098d5" strokeweight="13982emu">
                        <v:path arrowok="t" o:connecttype="custom" o:connectlocs="0,0;8950,0" o:connectangles="0,0"/>
                      </v:polyline>
                    </v:group>
                    <w10:wrap anchorx="page"/>
                  </v:group>
                </w:pict>
              </mc:Fallback>
            </mc:AlternateContent>
          </w:r>
          <w:r w:rsidRPr="00A605D8">
            <w:rPr>
              <w:rFonts w:ascii="Source Sans Pro Light" w:eastAsia="Source Sans Pro Light" w:hAnsi="Source Sans Pro Light"/>
              <w:b w:val="0"/>
              <w:bCs w:val="0"/>
              <w:caps/>
            </w:rPr>
            <w:t>Background</w:t>
          </w:r>
          <w:r w:rsidRPr="00A605D8">
            <w:rPr>
              <w:rFonts w:ascii="Source Sans Pro Light" w:eastAsia="Source Sans Pro Light" w:hAnsi="Source Sans Pro Light"/>
              <w:b w:val="0"/>
              <w:bCs w:val="0"/>
              <w:caps/>
            </w:rPr>
            <w:tab/>
            <w:t>3</w:t>
          </w:r>
        </w:p>
        <w:p w14:paraId="1D87AD82" w14:textId="4780F8CC" w:rsidR="004572D0" w:rsidRPr="00A605D8" w:rsidRDefault="004572D0"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Achievements to Date</w:t>
          </w:r>
          <w:r w:rsidRPr="00A605D8">
            <w:rPr>
              <w:rFonts w:ascii="Source Sans Pro Light" w:eastAsia="Source Sans Pro Light" w:hAnsi="Source Sans Pro Light"/>
              <w:b w:val="0"/>
              <w:bCs w:val="0"/>
              <w:caps/>
            </w:rPr>
            <w:tab/>
            <w:t>4</w:t>
          </w:r>
        </w:p>
        <w:p w14:paraId="13E56914" w14:textId="504AA667" w:rsidR="003E2714" w:rsidRPr="00A605D8" w:rsidRDefault="003E2714"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Outstanding items &amp; Recommendations</w:t>
          </w:r>
          <w:r w:rsidRPr="00A605D8">
            <w:rPr>
              <w:rFonts w:ascii="Source Sans Pro Light" w:eastAsia="Source Sans Pro Light" w:hAnsi="Source Sans Pro Light"/>
              <w:b w:val="0"/>
              <w:bCs w:val="0"/>
              <w:caps/>
            </w:rPr>
            <w:tab/>
            <w:t>5</w:t>
          </w:r>
        </w:p>
        <w:p w14:paraId="31605646" w14:textId="7524535A"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Conclusion</w:t>
          </w:r>
          <w:r w:rsidRPr="00A605D8">
            <w:rPr>
              <w:rFonts w:ascii="Source Sans Pro Light" w:eastAsia="Source Sans Pro Light" w:hAnsi="Source Sans Pro Light"/>
              <w:b w:val="0"/>
              <w:bCs w:val="0"/>
              <w:caps/>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sidRPr="00A605D8">
            <w:rPr>
              <w:rFonts w:ascii="Source Sans Pro Light" w:eastAsia="Source Sans Pro Light" w:hAnsi="Source Sans Pro Light"/>
              <w:b w:val="0"/>
              <w:bCs w:val="0"/>
              <w:caps/>
            </w:rPr>
            <w:t>Further information</w:t>
          </w:r>
          <w:r>
            <w:rPr>
              <w:rFonts w:ascii="Source Sans Pro Light" w:eastAsia="Source Sans Pro Light" w:hAnsi="Source Sans Pro Light"/>
              <w:b w:val="0"/>
              <w:bCs w:val="0"/>
            </w:rPr>
            <w:tab/>
            <w:t>9</w:t>
          </w:r>
        </w:p>
        <w:p w14:paraId="63994433" w14:textId="7FFEC345" w:rsidR="00DF7294" w:rsidRDefault="00113F54">
          <w:pPr>
            <w:pStyle w:val="TOC2"/>
            <w:tabs>
              <w:tab w:val="right" w:pos="9935"/>
            </w:tabs>
            <w:spacing w:before="307" w:line="280" w:lineRule="exact"/>
            <w:ind w:right="982"/>
          </w:pPr>
        </w:p>
      </w:sdtContent>
    </w:sdt>
    <w:p w14:paraId="09DA4028" w14:textId="395E6AA1" w:rsidR="00DF7294" w:rsidRDefault="0069572C">
      <w:pPr>
        <w:spacing w:line="60" w:lineRule="atLeast"/>
        <w:ind w:left="974"/>
        <w:rPr>
          <w:rFonts w:ascii="Source Sans Pro Light" w:eastAsia="Source Sans Pro Light" w:hAnsi="Source Sans Pro Light" w:cs="Source Sans Pro Light"/>
          <w:sz w:val="6"/>
          <w:szCs w:val="6"/>
        </w:rPr>
      </w:pPr>
      <w:r>
        <w:rPr>
          <w:rFonts w:ascii="Source Sans Pro Light" w:eastAsia="Source Sans Pro Light" w:hAnsi="Source Sans Pro Light" w:cs="Source Sans Pro Light"/>
          <w:noProof/>
          <w:sz w:val="6"/>
          <w:szCs w:val="6"/>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69B6DA9"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PkuXvwAA&#10;ANsAAAAPAAAAZHJzL2Rvd25yZXYueG1sRE9Ni8IwEL0L/ocwghfRZEW0VKOIIutN1N370IxtsZmU&#10;Jlvr/npzEDw+3vdq09lKtNT40rGGr4kCQZw5U3Ku4ed6GCcgfEA2WDkmDU/ysFn3eytMjXvwmdpL&#10;yEUMYZ+ihiKEOpXSZwVZ9BNXE0fu5hqLIcIml6bBRwy3lZwqNZcWS44NBda0Kyi7X/6shvY4+2+/&#10;T4vkkKjFr9pfOznKz1oPB912CSJQFz7it/toNCRxff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0+S5e/AAAA2wAAAA8AAAAAAAAAAAAAAAAAlwIAAGRycy9kb3ducmV2&#10;LnhtbFBLBQYAAAAABAAEAPUAAACDAw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RF2wwAA&#10;ANsAAAAPAAAAZHJzL2Rvd25yZXYueG1sRI/NqsIwFIT3gu8QjnB3mupFkWoUEUQXF8QfxOWxObbV&#10;5qQ0ubW+vREEl8PMfMNM540pRE2Vyy0r6PciEMSJ1TmnCo6HVXcMwnlkjYVlUvAkB/NZuzXFWNsH&#10;76je+1QECLsYFWTel7GULsnIoOvZkjh4V1sZ9EFWqdQVPgLcFHIQRSNpMOewkGFJy4yS+/7fKBgm&#10;63594r/lYvib3xpzOZ+3fqPUT6dZTEB4avw3/GlvtILxAN5fwg+Qs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RF2wwAAANsAAAAPAAAAAAAAAAAAAAAAAJcCAABkcnMvZG93&#10;bnJldi54bWxQSwUGAAAAAAQABAD1AAAAhwMAAAAA&#10;" filled="f" strokecolor="#0098d5" strokeweight="1.1pt">
                    <v:path arrowok="t" o:connecttype="custom" o:connectlocs="0,0;8950,0" o:connectangles="0,0"/>
                  </v:polyline>
                </v:group>
                <w10:anchorlock/>
              </v:group>
            </w:pict>
          </mc:Fallback>
        </mc:AlternateContent>
      </w:r>
    </w:p>
    <w:p w14:paraId="14DBFA07" w14:textId="77777777" w:rsidR="00DF7294" w:rsidRDefault="00DF7294">
      <w:pPr>
        <w:spacing w:line="60" w:lineRule="atLeast"/>
        <w:rPr>
          <w:rFonts w:ascii="Source Sans Pro Light" w:eastAsia="Source Sans Pro Light" w:hAnsi="Source Sans Pro Light" w:cs="Source Sans Pro Light"/>
          <w:sz w:val="6"/>
          <w:szCs w:val="6"/>
        </w:rPr>
        <w:sectPr w:rsidR="00DF7294">
          <w:footerReference w:type="default" r:id="rId7"/>
          <w:pgSz w:w="12240" w:h="15840"/>
          <w:pgMar w:top="1120" w:right="660" w:bottom="1100" w:left="660" w:header="0" w:footer="913" w:gutter="0"/>
          <w:pgNumType w:start="2"/>
          <w:cols w:space="720"/>
        </w:sectPr>
      </w:pPr>
    </w:p>
    <w:p w14:paraId="56139A8F" w14:textId="77777777" w:rsidR="00DF7294" w:rsidRDefault="00DF7294">
      <w:pPr>
        <w:rPr>
          <w:rFonts w:ascii="Source Sans Pro Light" w:eastAsia="Source Sans Pro Light" w:hAnsi="Source Sans Pro Light" w:cs="Source Sans Pro Light"/>
          <w:sz w:val="20"/>
          <w:szCs w:val="20"/>
        </w:rPr>
      </w:pPr>
    </w:p>
    <w:p w14:paraId="491D4CBF" w14:textId="1C61188F" w:rsidR="00DF7294" w:rsidRDefault="0069572C">
      <w:pPr>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noProof/>
          <w:sz w:val="2"/>
          <w:szCs w:val="2"/>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59A8AF"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926mwwAA&#10;ANsAAAAPAAAAZHJzL2Rvd25yZXYueG1sRI9Ba8JAFITvBf/D8gRvzUYPpsSsktoa9FKolZ4f2dck&#10;NPs27K4a/323IHgcZuYbptiMphcXcr6zrGCepCCIa6s7bhScvnbPLyB8QNbYWyYFN/KwWU+eCsy1&#10;vfInXY6hERHCPkcFbQhDLqWvWzLoEzsQR+/HOoMhStdI7fAa4aaXizRdSoMdx4UWB9q2VP8ez0aB&#10;/nDmzY7N+/51sSsPZVcdqvRbqdl0LFcgAo3hEb6391pBlsH/l/gD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926mwwAAANsAAAAPAAAAAAAAAAAAAAAAAJcCAABkcnMvZG93&#10;bnJldi54bWxQSwUGAAAAAAQABAD1AAAAhwMAAAAA&#10;" filled="f" strokecolor="#0098d5">
                    <v:path arrowok="t" o:connecttype="custom" o:connectlocs="0,0;7920,0" o:connectangles="0,0"/>
                  </v:polyline>
                </v:group>
                <w10:anchorlock/>
              </v:group>
            </w:pict>
          </mc:Fallback>
        </mc:AlternateContent>
      </w:r>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2236EC58" w14:textId="77777777"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77777777"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r w:rsidRPr="00EB15E8">
        <w:rPr>
          <w:rFonts w:asciiTheme="minorHAnsi" w:hAnsiTheme="minorHAnsi"/>
          <w:color w:val="231F20"/>
          <w:spacing w:val="-1"/>
        </w:rPr>
        <w:t xml:space="preserve"> 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3337A751" w14:textId="77777777" w:rsidR="00DF7294" w:rsidRPr="00EB15E8" w:rsidRDefault="00DF7294" w:rsidP="00D97476">
      <w:pPr>
        <w:spacing w:before="3"/>
        <w:ind w:left="567"/>
        <w:rPr>
          <w:rFonts w:eastAsia="Source Sans Pro" w:cs="Source Sans Pro"/>
        </w:rPr>
      </w:pPr>
    </w:p>
    <w:p w14:paraId="791A9096" w14:textId="5993D76F" w:rsidR="00DF7294" w:rsidRPr="00EB15E8" w:rsidRDefault="00D92001" w:rsidP="00D97476">
      <w:pPr>
        <w:pStyle w:val="BodyText"/>
        <w:spacing w:line="243" w:lineRule="auto"/>
        <w:ind w:left="567" w:right="161"/>
        <w:rPr>
          <w:rFonts w:asciiTheme="minorHAnsi" w:hAnsiTheme="minorHAnsi"/>
        </w:rPr>
      </w:pPr>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sidR="003853FC">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sidR="003853FC">
        <w:rPr>
          <w:rStyle w:val="FootnoteReference"/>
          <w:rFonts w:asciiTheme="minorHAnsi" w:hAnsiTheme="minorHAnsi"/>
          <w:color w:val="231F20"/>
          <w:spacing w:val="-2"/>
        </w:rPr>
        <w:footnoteReference w:id="1"/>
      </w:r>
      <w:r w:rsidRPr="00EB15E8">
        <w:rPr>
          <w:rFonts w:asciiTheme="minorHAnsi" w:hAnsiTheme="minorHAnsi"/>
          <w:color w:val="231F20"/>
          <w:spacing w:val="-2"/>
        </w:rPr>
        <w:t>.</w:t>
      </w:r>
    </w:p>
    <w:p w14:paraId="0B29B33F" w14:textId="77777777" w:rsidR="00DF7294" w:rsidRPr="00EB15E8" w:rsidRDefault="00DF7294" w:rsidP="00D97476">
      <w:pPr>
        <w:spacing w:before="3"/>
        <w:ind w:left="567"/>
        <w:rPr>
          <w:rFonts w:eastAsia="Source Sans Pro" w:cs="Source Sans Pro"/>
        </w:rPr>
      </w:pPr>
    </w:p>
    <w:p w14:paraId="59CE28F7" w14:textId="53CF8FA3" w:rsidR="00DF7294" w:rsidRPr="00EB15E8" w:rsidRDefault="00D92001" w:rsidP="00D97476">
      <w:pPr>
        <w:pStyle w:val="BodyText"/>
        <w:ind w:left="567"/>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00EB15E8"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r w:rsidRPr="00EB15E8">
        <w:rPr>
          <w:rFonts w:asciiTheme="minorHAnsi" w:hAnsiTheme="minorHAnsi"/>
          <w:color w:val="231F20"/>
          <w:spacing w:val="-2"/>
        </w:rPr>
        <w:t>gTLDs</w:t>
      </w:r>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sidR="00C1734A">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ins w:id="4" w:author="Marika Konings" w:date="2016-10-03T13:54:00Z">
        <w:r w:rsidR="00A605D8">
          <w:rPr>
            <w:rStyle w:val="FootnoteReference"/>
            <w:rFonts w:asciiTheme="minorHAnsi" w:hAnsiTheme="minorHAnsi"/>
            <w:color w:val="231F20"/>
          </w:rPr>
          <w:footnoteReference w:id="2"/>
        </w:r>
      </w:ins>
      <w:r w:rsidRPr="00EB15E8">
        <w:rPr>
          <w:rFonts w:asciiTheme="minorHAnsi" w:hAnsiTheme="minorHAnsi"/>
          <w:color w:val="231F20"/>
          <w:spacing w:val="-2"/>
        </w:rPr>
        <w:t xml:space="preserve"> 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p>
    <w:p w14:paraId="5298EB60" w14:textId="77777777" w:rsidR="00C1734A" w:rsidRDefault="00C1734A" w:rsidP="00D97476">
      <w:pPr>
        <w:pStyle w:val="BodyText"/>
        <w:spacing w:line="243" w:lineRule="auto"/>
        <w:ind w:left="567" w:right="161"/>
        <w:rPr>
          <w:rFonts w:asciiTheme="minorHAnsi" w:hAnsiTheme="minorHAnsi"/>
          <w:color w:val="231F20"/>
        </w:rPr>
      </w:pPr>
    </w:p>
    <w:p w14:paraId="4839E141" w14:textId="7145ECDC"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Mechanisms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8"/>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54DB6173"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9" w:history="1">
        <w:r w:rsidRPr="005F5AD0">
          <w:rPr>
            <w:rStyle w:val="Hyperlink"/>
            <w:rFonts w:asciiTheme="minorHAnsi" w:hAnsiTheme="minorHAnsi"/>
            <w:b w:val="0"/>
            <w:spacing w:val="-3"/>
          </w:rPr>
          <w:t>Charter</w:t>
        </w:r>
      </w:hyperlink>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0"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1"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C9F6A6B"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r>
        <w:rPr>
          <w:rFonts w:cs="Tahoma"/>
          <w:bCs/>
          <w:color w:val="000000" w:themeColor="text1"/>
        </w:rPr>
        <w:t>S</w:t>
      </w:r>
      <w:r w:rsidRPr="00D97476">
        <w:rPr>
          <w:rFonts w:cs="Tahoma"/>
          <w:bCs/>
          <w:color w:val="000000" w:themeColor="text1"/>
        </w:rPr>
        <w:t xml:space="preserve">urvey </w:t>
      </w:r>
      <w:r w:rsidR="00C1734A" w:rsidRPr="00D97476">
        <w:rPr>
          <w:rFonts w:cs="Tahoma"/>
          <w:bCs/>
          <w:color w:val="000000" w:themeColor="text1"/>
        </w:rPr>
        <w:t>to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2"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7C4C9B64"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 xml:space="preserve">The work of the CG has also led to discussions within the GNSO brining about the establishment of the </w:t>
      </w:r>
      <w:r w:rsidR="00D138D4" w:rsidRPr="00E9514F">
        <w:rPr>
          <w:rFonts w:cs="Tahoma"/>
          <w:bCs/>
          <w:color w:val="000000" w:themeColor="text1"/>
        </w:rPr>
        <w:t>GNSO Review of GAC Communique after each ICANN meeting to enhance co-ordination and promote the sharing of information on gTLD related policy activities between the GAC, 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758FAD42"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 xml:space="preserve">Following ICANN56, the CG reviewed the charter and noted the following outstanding items. For each of these the CG has included </w:t>
      </w:r>
      <w:r w:rsidR="0018693E">
        <w:rPr>
          <w:rFonts w:asciiTheme="minorHAnsi" w:hAnsiTheme="minorHAnsi" w:cs="Tahoma"/>
          <w:b w:val="0"/>
          <w:color w:val="000000"/>
        </w:rPr>
        <w:t>some observations as well as a proposed recommendation to close out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2B0500E8" w:rsidR="003C5CD3" w:rsidRPr="0018693E" w:rsidRDefault="003C5CD3" w:rsidP="00C82526">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 xml:space="preserve">Review whether </w:t>
      </w:r>
      <w:r w:rsidR="00C82526" w:rsidRPr="0018693E">
        <w:rPr>
          <w:rFonts w:cs="Tahoma"/>
          <w:bCs/>
          <w:color w:val="000000"/>
        </w:rPr>
        <w:t xml:space="preserve">any additional day-to-day ongoing co-ordination mechanisms should be considered </w:t>
      </w:r>
      <w:r w:rsidRPr="0018693E">
        <w:rPr>
          <w:rFonts w:cs="Tahoma"/>
          <w:bCs/>
          <w:color w:val="000000"/>
        </w:rPr>
        <w:t xml:space="preserve">in addition to existing information and communication methods </w:t>
      </w:r>
      <w:r w:rsidR="00C82526" w:rsidRPr="0018693E">
        <w:rPr>
          <w:rFonts w:cs="Tahoma"/>
          <w:bCs/>
          <w:color w:val="000000"/>
        </w:rPr>
        <w:t>identified earlier</w:t>
      </w:r>
      <w:r w:rsidR="00C82526" w:rsidRPr="0018693E" w:rsidDel="00C82526">
        <w:rPr>
          <w:rFonts w:cs="Tahoma"/>
          <w:bCs/>
          <w:color w:val="000000"/>
        </w:rPr>
        <w:t xml:space="preserve"> </w:t>
      </w:r>
      <w:r w:rsidRPr="0018693E">
        <w:rPr>
          <w:rFonts w:cs="Tahoma"/>
          <w:bCs/>
          <w:color w:val="000000"/>
        </w:rPr>
        <w:t>(Utilizing,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79224BD1" w:rsidR="003C5CD3" w:rsidRDefault="00A605D8" w:rsidP="00C82526">
      <w:pPr>
        <w:pStyle w:val="ListParagraph"/>
        <w:numPr>
          <w:ilvl w:val="0"/>
          <w:numId w:val="18"/>
        </w:numPr>
        <w:autoSpaceDE w:val="0"/>
        <w:autoSpaceDN w:val="0"/>
        <w:adjustRightInd w:val="0"/>
        <w:contextualSpacing/>
        <w:rPr>
          <w:rFonts w:cs="Tahoma"/>
          <w:bCs/>
          <w:color w:val="000000" w:themeColor="text1"/>
        </w:rPr>
      </w:pPr>
      <w:ins w:id="6" w:author="Marika Konings" w:date="2016-10-03T13:55:00Z">
        <w:r>
          <w:rPr>
            <w:rFonts w:cs="Tahoma"/>
            <w:bCs/>
            <w:color w:val="000000" w:themeColor="text1"/>
          </w:rPr>
          <w:t xml:space="preserve">#1a. </w:t>
        </w:r>
      </w:ins>
      <w:r w:rsidR="00056B6A">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GNSO Liaison to the GAC and relevant support staff to review current information and communication methods and determine what improvements, if any, need to be made. It has been suggested that</w:t>
      </w:r>
      <w:r w:rsidR="00C82526">
        <w:rPr>
          <w:rFonts w:cs="Tahoma"/>
          <w:bCs/>
          <w:color w:val="000000" w:themeColor="text1"/>
        </w:rPr>
        <w:t>,</w:t>
      </w:r>
      <w:r w:rsidR="003C5CD3" w:rsidRPr="00476AA5">
        <w:rPr>
          <w:rFonts w:cs="Tahoma"/>
          <w:bCs/>
          <w:color w:val="000000" w:themeColor="text1"/>
        </w:rPr>
        <w:t xml:space="preserve"> as part of the formalization of the GNSO Liaison to the GAC</w:t>
      </w:r>
      <w:r w:rsidR="00C82526">
        <w:rPr>
          <w:rFonts w:cs="Tahoma"/>
          <w:bCs/>
          <w:color w:val="000000" w:themeColor="text1"/>
        </w:rPr>
        <w:t>,</w:t>
      </w:r>
      <w:r w:rsidR="003C5CD3" w:rsidRPr="00476AA5">
        <w:rPr>
          <w:rFonts w:cs="Tahoma"/>
          <w:bCs/>
          <w:color w:val="000000" w:themeColor="text1"/>
        </w:rPr>
        <w:t xml:space="preserve"> regular meetings between the GAC Secretariat and GNSO Liaison to the GAC should be scheduled to discuss and review on an ongoing basis information provided as well as </w:t>
      </w:r>
      <w:r w:rsidR="00C82526">
        <w:rPr>
          <w:rFonts w:cs="Tahoma"/>
          <w:bCs/>
          <w:color w:val="000000" w:themeColor="text1"/>
        </w:rPr>
        <w:t xml:space="preserve">for </w:t>
      </w:r>
      <w:r w:rsidR="003C5CD3" w:rsidRPr="00476AA5">
        <w:rPr>
          <w:rFonts w:cs="Tahoma"/>
          <w:bCs/>
          <w:color w:val="000000" w:themeColor="text1"/>
        </w:rPr>
        <w:t>co-ordination</w:t>
      </w:r>
      <w:r w:rsidR="00C82526">
        <w:rPr>
          <w:rFonts w:cs="Tahoma"/>
          <w:bCs/>
          <w:color w:val="000000" w:themeColor="text1"/>
        </w:rPr>
        <w:t xml:space="preserve"> purposes</w:t>
      </w:r>
      <w:r w:rsidR="003C5CD3" w:rsidRPr="00476AA5">
        <w:rPr>
          <w:rFonts w:cs="Tahoma"/>
          <w:bCs/>
          <w:color w:val="000000" w:themeColor="text1"/>
        </w:rPr>
        <w:t xml:space="preserve">. </w:t>
      </w:r>
      <w:r w:rsidR="00476AA5" w:rsidRPr="00476AA5">
        <w:rPr>
          <w:rFonts w:cs="Tahoma"/>
          <w:bCs/>
          <w:color w:val="000000" w:themeColor="text1"/>
        </w:rPr>
        <w:t xml:space="preserve">The results of </w:t>
      </w:r>
      <w:r w:rsidR="00C82526">
        <w:rPr>
          <w:rFonts w:cs="Tahoma"/>
          <w:bCs/>
          <w:color w:val="000000" w:themeColor="text1"/>
        </w:rPr>
        <w:t>such</w:t>
      </w:r>
      <w:r w:rsidR="00C82526" w:rsidRPr="00476AA5">
        <w:rPr>
          <w:rFonts w:cs="Tahoma"/>
          <w:bCs/>
          <w:color w:val="000000" w:themeColor="text1"/>
        </w:rPr>
        <w:t xml:space="preserve"> </w:t>
      </w:r>
      <w:r w:rsidR="00476AA5" w:rsidRPr="00476AA5">
        <w:rPr>
          <w:rFonts w:cs="Tahoma"/>
          <w:bCs/>
          <w:color w:val="000000" w:themeColor="text1"/>
        </w:rPr>
        <w:t>consultation</w:t>
      </w:r>
      <w:r w:rsidR="00C82526">
        <w:rPr>
          <w:rFonts w:cs="Tahoma"/>
          <w:bCs/>
          <w:color w:val="000000" w:themeColor="text1"/>
        </w:rPr>
        <w:t>s</w:t>
      </w:r>
      <w:r w:rsidR="00476AA5" w:rsidRPr="00476AA5">
        <w:rPr>
          <w:rFonts w:cs="Tahoma"/>
          <w:bCs/>
          <w:color w:val="000000" w:themeColor="text1"/>
        </w:rPr>
        <w:t xml:space="preserve"> are to be shared </w:t>
      </w:r>
      <w:r w:rsidR="00C82526">
        <w:rPr>
          <w:rFonts w:cs="Tahoma"/>
          <w:bCs/>
          <w:color w:val="000000" w:themeColor="text1"/>
        </w:rPr>
        <w:t xml:space="preserve">regularly </w:t>
      </w:r>
      <w:r w:rsidR="00476AA5" w:rsidRPr="00476AA5">
        <w:rPr>
          <w:rFonts w:cs="Tahoma"/>
          <w:bCs/>
          <w:color w:val="000000" w:themeColor="text1"/>
        </w:rPr>
        <w:t xml:space="preserve">with the GAC and GNSO for their information. </w:t>
      </w:r>
    </w:p>
    <w:p w14:paraId="524658A8" w14:textId="33C39A1F" w:rsidR="00867DE7" w:rsidRPr="00476AA5" w:rsidRDefault="00A605D8" w:rsidP="00476AA5">
      <w:pPr>
        <w:pStyle w:val="ListParagraph"/>
        <w:numPr>
          <w:ilvl w:val="0"/>
          <w:numId w:val="18"/>
        </w:numPr>
        <w:autoSpaceDE w:val="0"/>
        <w:autoSpaceDN w:val="0"/>
        <w:adjustRightInd w:val="0"/>
        <w:contextualSpacing/>
        <w:rPr>
          <w:rFonts w:cs="Tahoma"/>
          <w:bCs/>
          <w:color w:val="000000" w:themeColor="text1"/>
        </w:rPr>
      </w:pPr>
      <w:ins w:id="7" w:author="Marika Konings" w:date="2016-10-03T13:55:00Z">
        <w:r>
          <w:rPr>
            <w:rFonts w:cs="Tahoma"/>
            <w:bCs/>
            <w:color w:val="000000" w:themeColor="text1"/>
          </w:rPr>
          <w:t xml:space="preserve">#1b. </w:t>
        </w:r>
      </w:ins>
      <w:r w:rsidR="00867DE7">
        <w:rPr>
          <w:rFonts w:cs="Tahoma"/>
          <w:bCs/>
          <w:color w:val="000000" w:themeColor="text1"/>
        </w:rPr>
        <w:t xml:space="preserve">The CG recommends to further strengthen the contacts between the leadership teams of the GNSO Council and the GAC by providing for periodic conference calls and meetings where pressing issues could be debated. Furthermore, “topic leads” from both groups could be invited to participate, when deemed timely and appropriate. </w:t>
      </w:r>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649F3066"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 f</w:t>
      </w:r>
      <w:r w:rsidR="00476AA5">
        <w:rPr>
          <w:rFonts w:cs="Tahoma"/>
          <w:bCs/>
          <w:color w:val="000000" w:themeColor="text1"/>
        </w:rPr>
        <w:t>ollowing the review and support from the GAC and GNSO for the proposed recommendations contained in this document, s</w:t>
      </w:r>
      <w:r w:rsidR="003C5CD3" w:rsidRPr="00476AA5">
        <w:rPr>
          <w:rFonts w:cs="Tahoma"/>
          <w:bCs/>
          <w:color w:val="000000" w:themeColor="text1"/>
        </w:rPr>
        <w:t xml:space="preserve">taff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w:t>
      </w:r>
      <w:r w:rsidR="00C82526">
        <w:rPr>
          <w:rFonts w:cs="Tahoma"/>
          <w:bCs/>
          <w:color w:val="000000" w:themeColor="text1"/>
        </w:rPr>
        <w:t>,</w:t>
      </w:r>
      <w:r w:rsidR="003C5CD3" w:rsidRPr="00476AA5">
        <w:rPr>
          <w:rFonts w:cs="Tahoma"/>
          <w:bCs/>
          <w:color w:val="000000" w:themeColor="text1"/>
        </w:rPr>
        <w:t xml:space="preserve"> based on existing mechanisms, highlighting those that have been added as a result of the GAC-GNSO Consultation Group. </w:t>
      </w:r>
      <w:r w:rsidR="00476AA5">
        <w:rPr>
          <w:rFonts w:cs="Tahoma"/>
          <w:bCs/>
          <w:color w:val="000000" w:themeColor="text1"/>
        </w:rPr>
        <w:t>Once completed, the process flow will be shared with the GAC and GNSO</w:t>
      </w:r>
      <w:r w:rsidR="00C82526">
        <w:rPr>
          <w:rFonts w:cs="Tahoma"/>
          <w:bCs/>
          <w:color w:val="000000" w:themeColor="text1"/>
        </w:rPr>
        <w:t>, and posted online</w:t>
      </w:r>
      <w:r w:rsidR="00476AA5">
        <w:rPr>
          <w:rFonts w:cs="Tahoma"/>
          <w:bCs/>
          <w:color w:val="000000" w:themeColor="text1"/>
        </w:rPr>
        <w:t xml:space="preserve">.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77777777"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other phases of GNSO PDP (initiation, working group, council deliberations and board vote) to determine whether additional recommendations should be considered for these phases to facilitate GAC early engagement in the GNSO PDP</w:t>
      </w:r>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32F07A1F" w14:textId="1475B587" w:rsidR="003C5CD3" w:rsidRPr="00476AA5" w:rsidRDefault="003C5CD3" w:rsidP="003C5CD3">
      <w:pPr>
        <w:autoSpaceDE w:val="0"/>
        <w:autoSpaceDN w:val="0"/>
        <w:adjustRightInd w:val="0"/>
        <w:ind w:left="567"/>
        <w:rPr>
          <w:rFonts w:cs="Times New Roman"/>
          <w:color w:val="000000" w:themeColor="text1"/>
        </w:rPr>
      </w:pPr>
      <w:r w:rsidRPr="00476AA5">
        <w:rPr>
          <w:rFonts w:cs="Tahoma"/>
          <w:bCs/>
          <w:color w:val="000000" w:themeColor="text1"/>
        </w:rPr>
        <w:t xml:space="preserve">The </w:t>
      </w:r>
      <w:hyperlink r:id="rId13" w:history="1">
        <w:r w:rsidRPr="00FA27D0">
          <w:rPr>
            <w:rStyle w:val="Hyperlink"/>
            <w:rFonts w:cs="Tahoma"/>
            <w:bCs/>
          </w:rPr>
          <w:t>survey results</w:t>
        </w:r>
      </w:hyperlink>
      <w:r w:rsidRPr="00476AA5">
        <w:rPr>
          <w:rFonts w:cs="Tahoma"/>
          <w:bCs/>
          <w:color w:val="000000" w:themeColor="text1"/>
        </w:rPr>
        <w:t xml:space="preserve"> indicated that a majority of respondents (over 60%) agree that the Quick Look Mechanism positively contributed to the early engagement of the GAC in the GNSO Policy Development Process as well as </w:t>
      </w:r>
      <w:r w:rsidRPr="00476AA5">
        <w:rPr>
          <w:rFonts w:cs="Times New Roman"/>
          <w:color w:val="000000" w:themeColor="text1"/>
        </w:rPr>
        <w:t>facilitate the preparation and engagement of the GAC in the later</w:t>
      </w:r>
    </w:p>
    <w:p w14:paraId="617E7489" w14:textId="77777777" w:rsidR="00476AA5" w:rsidRPr="00476AA5" w:rsidRDefault="003C5CD3" w:rsidP="003C5CD3">
      <w:pPr>
        <w:autoSpaceDE w:val="0"/>
        <w:autoSpaceDN w:val="0"/>
        <w:adjustRightInd w:val="0"/>
        <w:ind w:left="567"/>
        <w:rPr>
          <w:rFonts w:cs="Tahoma"/>
          <w:bCs/>
          <w:color w:val="000000" w:themeColor="text1"/>
        </w:rPr>
      </w:pPr>
      <w:r w:rsidRPr="00476AA5">
        <w:rPr>
          <w:rFonts w:cs="Times New Roman"/>
          <w:color w:val="000000" w:themeColor="text1"/>
        </w:rPr>
        <w:t>stages of a PDP (75% of respondents)</w:t>
      </w:r>
      <w:r w:rsidRPr="00476AA5">
        <w:rPr>
          <w:rFonts w:cs="Tahoma"/>
          <w:bCs/>
          <w:color w:val="000000" w:themeColor="text1"/>
        </w:rPr>
        <w:t xml:space="preserve">. Some of the comments suggest a need for additional pro-activeness on the GAC side,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simplification/generalization of the process proposed in the ‘GAC Quick Look Mechanisms Experiences 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Input as part of the public comment period on the Initial Report (62.5%) as well as communication of GAC concerns during GNSO Council deliberation (62.5%). It should be noted though that the GAC has responded to the requests for early input from recent PDP WGs, has members actively participating in these PDPs and as such it is also likely that the GAC plans to continue its engagement throughout the other phases of the PDP.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62483DED"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w:t>
      </w:r>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r w:rsidR="0059033B">
        <w:rPr>
          <w:rFonts w:cs="Tahoma"/>
          <w:bCs/>
          <w:color w:val="000000" w:themeColor="text1"/>
        </w:rPr>
        <w:t>Furthermore, the CG encourages PDP Working Groups to communicate to the GAC how its input has been considered and addressed</w:t>
      </w:r>
      <w:r w:rsidR="00C82526">
        <w:rPr>
          <w:rFonts w:cs="Tahoma"/>
          <w:bCs/>
          <w:color w:val="000000" w:themeColor="text1"/>
        </w:rPr>
        <w:t>, and</w:t>
      </w:r>
      <w:r w:rsidR="0059033B">
        <w:rPr>
          <w:rFonts w:cs="Tahoma"/>
          <w:bCs/>
          <w:color w:val="000000" w:themeColor="text1"/>
        </w:rPr>
        <w:t xml:space="preserve"> encourages the GAC to strengthen its participation in the later stages of the PDP. </w:t>
      </w:r>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possible procedure for how to proceed in cases where GAC early input is in conflict with a GNSO proposal and a mutual agreement could not be reached</w:t>
      </w:r>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4D4BEFFB"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protections),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14"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2CE41044"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w:t>
      </w:r>
      <w:r>
        <w:rPr>
          <w:rFonts w:cs="Tahoma"/>
          <w:bCs/>
          <w:color w:val="000000" w:themeColor="text1"/>
        </w:rPr>
        <w:t>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GNSO as well as the ICANN Board </w:t>
      </w:r>
      <w:r w:rsidRPr="00626FF6">
        <w:rPr>
          <w:rFonts w:cs="Tahoma"/>
          <w:bCs/>
          <w:color w:val="000000" w:themeColor="text1"/>
        </w:rPr>
        <w:t>should a</w:t>
      </w:r>
      <w:r w:rsidR="003C5CD3" w:rsidRPr="00626FF6">
        <w:rPr>
          <w:rFonts w:cs="Tahoma"/>
          <w:bCs/>
          <w:color w:val="000000" w:themeColor="text1"/>
        </w:rPr>
        <w:t xml:space="preserve">ll assess the effect of the early engagement mechanisms and based on that assessment determine whether such a conciliation mechanism is to be developed at some point in the future. </w:t>
      </w:r>
      <w:r w:rsidR="0059033B">
        <w:rPr>
          <w:rFonts w:cs="Tahoma"/>
          <w:bCs/>
          <w:color w:val="000000" w:themeColor="text1"/>
        </w:rPr>
        <w:t xml:space="preserve">Nevertheless, the CG does encourage the GAC and the GNSO Council to engage in dialogue, either through the regular mechanisms identified (GNSO Liaison to the GAC, GNSO-GAC leadership meetings) or on an ad-hoc basis in those instances where there is an obvious difference between the proposed PDP recommendations and GAC input that has been provided. Such a dialogue could for example take place following the publication of the Initial Report and/or before consideration by the GNSO Council of the Final Report. </w:t>
      </w:r>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63690349"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Evaluate effectiveness of preliminary recommendations</w:t>
      </w:r>
      <w:r w:rsidR="0059033B">
        <w:rPr>
          <w:rStyle w:val="FootnoteReference"/>
          <w:rFonts w:cs="Tahoma"/>
          <w:bCs/>
          <w:color w:val="000000"/>
        </w:rPr>
        <w:footnoteReference w:id="3"/>
      </w:r>
      <w:r w:rsidRPr="003C5CD3">
        <w:rPr>
          <w:rFonts w:cs="Tahoma"/>
          <w:bCs/>
          <w:color w:val="000000"/>
        </w:rPr>
        <w:t xml:space="preserve"> on GAC early engagement in issue scoping phase of GNSO PDP</w:t>
      </w:r>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communication tools, GNSO Liaison to the GAC as well as the QLM appear to have achieved the desired 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09374CD8"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 xml:space="preserve">he GAC and GNSO Leadership teams as well as the GNSO liaison to the GAC and the GAC Secretariat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Agree on a follow-up mechanism and success measures </w:t>
      </w:r>
    </w:p>
    <w:p w14:paraId="75F0FFEF"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15"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16">
        <w:r w:rsidRPr="00056B6A">
          <w:rPr>
            <w:rFonts w:ascii="Calibri" w:hAnsi="Calibri"/>
            <w:color w:val="231F20"/>
            <w:spacing w:val="-1"/>
          </w:rPr>
          <w:t>community.icann.org/x/phPRAg</w:t>
        </w:r>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17">
        <w:r w:rsidRPr="00056B6A">
          <w:rPr>
            <w:rFonts w:ascii="Calibri" w:hAnsi="Calibri"/>
            <w:color w:val="231F20"/>
            <w:spacing w:val="-1"/>
          </w:rPr>
          <w:t>mm.icann.org/pipermail/gac-gnso-cg/</w:t>
        </w:r>
      </w:hyperlink>
    </w:p>
    <w:p w14:paraId="18099F91" w14:textId="17E241E0" w:rsidR="00DF7294" w:rsidRDefault="00D97476" w:rsidP="004572D0">
      <w:pPr>
        <w:spacing w:line="224" w:lineRule="exact"/>
        <w:ind w:left="567"/>
        <w:rPr>
          <w:rFonts w:ascii="Source Sans Pro" w:eastAsia="Source Sans Pro" w:hAnsi="Source Sans Pro" w:cs="Source Sans Pro"/>
          <w:sz w:val="20"/>
          <w:szCs w:val="20"/>
        </w:rPr>
        <w:sectPr w:rsidR="00DF7294" w:rsidSect="00D97476">
          <w:footerReference w:type="default" r:id="rId18"/>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19">
        <w:r w:rsidRPr="00056B6A">
          <w:rPr>
            <w:rFonts w:ascii="Calibri" w:hAnsi="Calibri"/>
            <w:color w:val="231F20"/>
            <w:spacing w:val="-1"/>
          </w:rPr>
          <w:t>community.icann.org/x/PyLRAg</w:t>
        </w:r>
      </w:hyperlink>
    </w:p>
    <w:p w14:paraId="67F77355" w14:textId="61C597D2" w:rsidR="00DF7294" w:rsidRDefault="00DF7294" w:rsidP="00A605D8">
      <w:pPr>
        <w:spacing w:line="224" w:lineRule="exact"/>
        <w:ind w:left="567"/>
        <w:rPr>
          <w:rFonts w:ascii="Source Sans Pro" w:eastAsia="Source Sans Pro" w:hAnsi="Source Sans Pro" w:cs="Source Sans Pro"/>
          <w:sz w:val="20"/>
          <w:szCs w:val="20"/>
        </w:rPr>
      </w:pPr>
    </w:p>
    <w:sectPr w:rsidR="00DF7294">
      <w:headerReference w:type="default" r:id="rId20"/>
      <w:footerReference w:type="default" r:id="rId21"/>
      <w:pgSz w:w="12240" w:h="15840"/>
      <w:pgMar w:top="1500" w:right="1720" w:bottom="280" w:left="1720"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9C554" w14:textId="77777777" w:rsidR="00113F54" w:rsidRDefault="00113F54">
      <w:r>
        <w:separator/>
      </w:r>
    </w:p>
  </w:endnote>
  <w:endnote w:type="continuationSeparator" w:id="0">
    <w:p w14:paraId="2C8F228B" w14:textId="77777777" w:rsidR="00113F54" w:rsidRDefault="0011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Source Sans Pro">
    <w:panose1 w:val="020B0503030403020204"/>
    <w:charset w:val="00"/>
    <w:family w:val="auto"/>
    <w:pitch w:val="variable"/>
    <w:sig w:usb0="20000007" w:usb1="00000001" w:usb2="00000000" w:usb3="00000000" w:csb0="00000193" w:csb1="00000000"/>
  </w:font>
  <w:font w:name="Segoe UI">
    <w:altName w:val="Calibri"/>
    <w:charset w:val="00"/>
    <w:family w:val="swiss"/>
    <w:pitch w:val="variable"/>
    <w:sig w:usb0="E10022FF" w:usb1="C000E47F" w:usb2="00000029" w:usb3="00000000" w:csb0="000001D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DCF7" w14:textId="3768927E" w:rsidR="00DF7294" w:rsidRDefault="0069572C">
    <w:pPr>
      <w:spacing w:line="14" w:lineRule="auto"/>
      <w:rPr>
        <w:sz w:val="20"/>
        <w:szCs w:val="20"/>
      </w:rPr>
    </w:pPr>
    <w:r>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3EFA5B" id="Group 135" o:spid="_x0000_s1026" style="position:absolute;margin-left:38.95pt;margin-top:735.3pt;width:534.2pt;height:2.25pt;z-index:-381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4eluwAA&#10;ANsAAAAPAAAAZHJzL2Rvd25yZXYueG1sRE+9CsIwEN4F3yGc4CKaKiJSG0ULiqvVxe1ozrbYXEoT&#10;tb69EQS3+/h+L9l0phZPal1lWcF0EoEgzq2uuFBwOe/HSxDOI2usLZOCNznYrPu9BGNtX3yiZ+YL&#10;EULYxaig9L6JpXR5SQbdxDbEgbvZ1qAPsC2kbvEVwk0tZ1G0kAYrDg0lNpSWlN+zh1FAu+shLZD2&#10;bmSk5oN/Z3qXKjUcdNsVCE+d/4t/7qMO8+fw/SUcINc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NpuHpbsAAADbAAAADwAAAAAAAAAAAAAAAACXAgAAZHJzL2Rvd25yZXYueG1s&#10;UEsFBgAAAAAEAAQA9QAAAH8DA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3DyQwgAA&#10;ANsAAAAPAAAAZHJzL2Rvd25yZXYueG1sRE9NawIxEL0X+h/CFLyUmq0Uka1RilLwspSqIL0Nm2l2&#10;62ayJKNu/31TELzN433OfDn4Tp0ppjawgedxAYq4DrZlZ2C/e3+agUqCbLELTAZ+KcFycX83x9KG&#10;C3/SeStO5RBOJRpoRPpS61Q35DGNQ0+cue8QPUqG0Wkb8ZLDfacnRTHVHlvODQ32tGqoPm5P3sBH&#10;Gx/l8HVc/8zWK6leXKVdZY0ZPQxvr6CEBrmJr+6NzfOn8P9LPkA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cPJDCAAAA2wAAAA8AAAAAAAAAAAAAAAAAlwIAAGRycy9kb3du&#10;cmV2LnhtbFBLBQYAAAAABAAEAPUAAACG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TPR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Y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tM9H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A605D8">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93A9A" id="_x0000_t202" coordsize="21600,21600" o:spt="202" path="m0,0l0,21600,21600,21600,21600,0xe">
              <v:stroke joinstyle="miter"/>
              <v:path gradientshapeok="t" o:connecttype="rect"/>
            </v:shapetype>
            <v:shape id="Text Box 134" o:spid="_x0000_s1027"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" filled="f" stroked="f">
              <v:textbox inset="0,0,0,0">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A605D8">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F7C7" w14:textId="77777777" w:rsidR="00C1734A" w:rsidRDefault="00C1734A">
    <w:pPr>
      <w:spacing w:line="14" w:lineRule="auto"/>
      <w:rPr>
        <w:sz w:val="20"/>
        <w:szCs w:val="20"/>
      </w:rPr>
    </w:pPr>
    <w:r>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85E1C6" id="Group 3" o:spid="_x0000_s1026" style="position:absolute;margin-left:38.95pt;margin-top:735.3pt;width:534.2pt;height:2.25pt;z-index:-35048;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hLwQAA&#10;ANwAAAAPAAAAZHJzL2Rvd25yZXYueG1sRI9Bi8JADIXvC/6HIYIX0amyiHQdy7ageN3qxVvoZNuy&#10;nUzpjFr/vTkIe0t4L+992WWj69SdhtB6NrBaJqCIK29brg1czofFFlSIyBY7z2TgSQGy/eRjh6n1&#10;D/6hexlrJSEcUjTQxNinWoeqIYdh6Xti0X794DDKOtTaDviQcNfpdZJstMOWpaHBnoqGqr/y5gxQ&#10;fj0WNdIhzJ22fIzP0uaFMbPp+P0FKtIY/83v65MV/E+hlWdkAr1/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woS8EAAADcAAAADwAAAAAAAAAAAAAAAACXAgAAZHJzL2Rvd25y&#10;ZXYueG1sUEsFBgAAAAAEAAQA9QAAAIUDA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AhzxQAA&#10;ANwAAAAPAAAAZHJzL2Rvd25yZXYueG1sRI9BSwNBDIXvgv9hiOBF2llFpaydFmkRvCxiFaS3sBNn&#10;1+5klpnYrv/eHARvCe/lvS/L9RQHc6Rc+sQOrucVGOI2+Z6Dg/e3p9kCTBFkj0NicvBDBdar87Ml&#10;1j6d+JWOOwlGQ7jU6KATGWtrS9tRxDJPI7FqnylHFF1zsD7jScPjYG+q6t5G7FkbOhxp01F72H1H&#10;By99vpKP/WH7tdhupLkNjQ2Nd+7yYnp8ACM0yb/57/rZK/6d4uszOoFd/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CHPFAAAA3A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kfLcwwAA&#10;ANwAAAAPAAAAZHJzL2Rvd25yZXYueG1sRE9Na8JAEL0X/A/LCL1I3VRpKdE1NBbBU0ErorchO2ZD&#10;srMxu2r677sFwds83ufMs9424kqdrxwreB0nIIgLpysuFex+Vi8fIHxA1tg4JgW/5CFbDJ7mmGp3&#10;4w1dt6EUMYR9igpMCG0qpS8MWfRj1xJH7uQ6iyHCrpS6w1sMt42cJMm7tFhxbDDY0tJQUW8vVsHB&#10;7evctOej45H+NlWZj76muVLPw/5zBiJQHx7iu3ut4/y3Cfw/Ey+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kfLcwwAAANwAAAAPAAAAAAAAAAAAAAAAAJcCAABkcnMvZG93&#10;bnJldi54bWxQSwUGAAAAAAQABAD1AAAAhwM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A605D8">
                            <w:rPr>
                              <w:rFonts w:ascii="Source Sans Pro"/>
                              <w:b/>
                              <w:noProof/>
                              <w:color w:val="231F20"/>
                              <w:sz w:val="16"/>
                            </w:rPr>
                            <w:t>3</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8F306" id="_x0000_t202" coordsize="21600,21600" o:spt="202" path="m0,0l0,21600,21600,21600,21600,0xe">
              <v:stroke joinstyle="miter"/>
              <v:path gradientshapeok="t" o:connecttype="rect"/>
            </v:shapetype>
            <v:shape id="Text Box 153" o:spid="_x0000_s1028"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" filled="f" stroked="f">
              <v:textbox inset="0,0,0,0">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A605D8">
                      <w:rPr>
                        <w:rFonts w:ascii="Source Sans Pro"/>
                        <w:b/>
                        <w:noProof/>
                        <w:color w:val="231F20"/>
                        <w:sz w:val="16"/>
                      </w:rPr>
                      <w:t>3</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E8A55" w14:textId="77777777" w:rsidR="00DF7294" w:rsidRDefault="0069572C">
    <w:pPr>
      <w:spacing w:line="14" w:lineRule="auto"/>
      <w:rPr>
        <w:sz w:val="20"/>
        <w:szCs w:val="20"/>
      </w:rPr>
    </w:pPr>
    <w:r>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FEE44A" id="Group 3" o:spid="_x0000_s1026" style="position:absolute;margin-left:38.95pt;margin-top:735.3pt;width:534.2pt;height:2.25pt;z-index:-3712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QN6vAAA&#10;ANoAAAAPAAAAZHJzL2Rvd25yZXYueG1sRI/BCsIwEETvgv8QVvAimupBpJoWLSherV68Lc3aFptN&#10;aaLWvzeC4HGYmTfMJu1NI57UudqygvksAkFcWF1zqeBy3k9XIJxH1thYJgVvcpAmw8EGY21ffKJn&#10;7ksRIOxiVFB538ZSuqIig25mW+Lg3Wxn0AfZlVJ3+Apw08hFFC2lwZrDQoUtZRUV9/xhFNDueshK&#10;pL2bGKn54N+53mVKjUf9dg3CU+//4V/7qBUs4Xsl3ACZfA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Hy1A3q8AAAA2gAAAA8AAAAAAAAAAAAAAAAAlwIAAGRycy9kb3ducmV2Lnht&#10;bFBLBQYAAAAABAAEAPUAAACAAw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MrHFwAAA&#10;ANoAAAAPAAAAZHJzL2Rvd25yZXYueG1sRE9NawIxEL0X+h/CFHopmm0pIqtRRCl4WUq1ULwNmzG7&#10;upksyajbf98cCh4f73u+HHynrhRTG9jA67gARVwH27Iz8L3/GE1BJUG22AUmA7+UYLl4fJhjacON&#10;v+i6E6dyCKcSDTQifal1qhvymMahJ87cMUSPkmF02ka85XDf6beimGiPLeeGBntaN1Sfdxdv4LON&#10;L/JzOG9O081aqndXaVdZY56fhtUMlNAgd/G/e2sN5K35Sr4Be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MrHFwAAAANoAAAAPAAAAAAAAAAAAAAAAAJcCAABkcnMvZG93bnJl&#10;di54bWxQSwUGAAAAAAQABAD1AAAAhAM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z/X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6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bP9f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A605D8">
                            <w:rPr>
                              <w:rFonts w:ascii="Source Sans Pro"/>
                              <w:b/>
                              <w:noProof/>
                              <w:color w:val="231F20"/>
                              <w:sz w:val="16"/>
                            </w:rPr>
                            <w:t>6</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6A87E" id="_x0000_t202" coordsize="21600,21600" o:spt="202" path="m0,0l0,21600,21600,21600,21600,0xe">
              <v:stroke joinstyle="miter"/>
              <v:path gradientshapeok="t" o:connecttype="rect"/>
            </v:shapetype>
            <v:shape id="Text Box 2" o:spid="_x0000_s1029"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" filled="f" stroked="f">
              <v:textbox inset="0,0,0,0">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A605D8">
                      <w:rPr>
                        <w:rFonts w:ascii="Source Sans Pro"/>
                        <w:b/>
                        <w:noProof/>
                        <w:color w:val="231F20"/>
                        <w:sz w:val="16"/>
                      </w:rPr>
                      <w:t>6</w:t>
                    </w:r>
                    <w:r>
                      <w:fldChar w:fldCharType="end"/>
                    </w:r>
                    <w:r>
                      <w:rPr>
                        <w:rFonts w:ascii="Source Sans Pro"/>
                        <w:b/>
                        <w:color w:val="231F20"/>
                        <w:sz w:val="16"/>
                      </w:rPr>
                      <w:t xml:space="preserve"> |</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3810A" w14:textId="77777777" w:rsidR="00113F54" w:rsidRDefault="00113F54">
      <w:r>
        <w:separator/>
      </w:r>
    </w:p>
  </w:footnote>
  <w:footnote w:type="continuationSeparator" w:id="0">
    <w:p w14:paraId="04A36F61" w14:textId="77777777" w:rsidR="00113F54" w:rsidRDefault="00113F54">
      <w:r>
        <w:continuationSeparator/>
      </w:r>
    </w:p>
  </w:footnote>
  <w:footnote w:id="1">
    <w:p w14:paraId="35D78739" w14:textId="27B5AB11" w:rsidR="003853FC" w:rsidRPr="003E2714" w:rsidRDefault="003853FC">
      <w:pPr>
        <w:pStyle w:val="FootnoteText"/>
        <w:rPr>
          <w:sz w:val="18"/>
          <w:szCs w:val="18"/>
        </w:rPr>
      </w:pPr>
      <w:r w:rsidRPr="003E2714">
        <w:rPr>
          <w:rStyle w:val="FootnoteReference"/>
          <w:sz w:val="18"/>
          <w:szCs w:val="18"/>
        </w:rPr>
        <w:footnoteRef/>
      </w:r>
      <w:r w:rsidRPr="003E2714">
        <w:rPr>
          <w:sz w:val="18"/>
          <w:szCs w:val="18"/>
        </w:rPr>
        <w:t xml:space="preserve"> For further information, please see </w:t>
      </w:r>
      <w:hyperlink r:id="rId1" w:history="1">
        <w:r w:rsidRPr="003E2714">
          <w:rPr>
            <w:rStyle w:val="Hyperlink"/>
            <w:sz w:val="18"/>
            <w:szCs w:val="18"/>
          </w:rPr>
          <w:t>https://gacweb.icann.org/display/gacweb/Governmental+Advisory+Committee</w:t>
        </w:r>
      </w:hyperlink>
      <w:r w:rsidRPr="003E2714">
        <w:rPr>
          <w:rStyle w:val="Hyperlink"/>
          <w:sz w:val="18"/>
          <w:szCs w:val="18"/>
        </w:rPr>
        <w:t xml:space="preserve"> </w:t>
      </w:r>
    </w:p>
  </w:footnote>
  <w:footnote w:id="2">
    <w:p w14:paraId="5CC64478" w14:textId="00A05804" w:rsidR="00A605D8" w:rsidRPr="00A605D8" w:rsidRDefault="00A605D8">
      <w:pPr>
        <w:pStyle w:val="FootnoteText"/>
        <w:rPr>
          <w:sz w:val="18"/>
          <w:szCs w:val="18"/>
        </w:rPr>
      </w:pPr>
      <w:ins w:id="5" w:author="Marika Konings" w:date="2016-10-03T13:54:00Z">
        <w:r w:rsidRPr="00A605D8">
          <w:rPr>
            <w:rStyle w:val="FootnoteReference"/>
            <w:sz w:val="18"/>
            <w:szCs w:val="18"/>
          </w:rPr>
          <w:footnoteRef/>
        </w:r>
        <w:r w:rsidRPr="00A605D8">
          <w:rPr>
            <w:sz w:val="18"/>
            <w:szCs w:val="18"/>
          </w:rPr>
          <w:t xml:space="preserve"> For further information, please see </w:t>
        </w:r>
        <w:r w:rsidRPr="00A605D8">
          <w:rPr>
            <w:sz w:val="18"/>
            <w:szCs w:val="18"/>
          </w:rPr>
          <w:fldChar w:fldCharType="begin"/>
        </w:r>
        <w:r w:rsidRPr="00A605D8">
          <w:rPr>
            <w:sz w:val="18"/>
            <w:szCs w:val="18"/>
          </w:rPr>
          <w:instrText xml:space="preserve"> HYPERLINK "https://gnso.icann.org/en/basics/consensus-policy/pdp" </w:instrText>
        </w:r>
        <w:r w:rsidRPr="00A605D8">
          <w:rPr>
            <w:sz w:val="18"/>
            <w:szCs w:val="18"/>
          </w:rPr>
          <w:fldChar w:fldCharType="separate"/>
        </w:r>
        <w:r w:rsidRPr="00A605D8">
          <w:rPr>
            <w:rStyle w:val="Hyperlink"/>
            <w:sz w:val="18"/>
            <w:szCs w:val="18"/>
          </w:rPr>
          <w:t>https://gnso.icann.org/en/basics/consensus-policy/pdp</w:t>
        </w:r>
        <w:r w:rsidRPr="00A605D8">
          <w:rPr>
            <w:sz w:val="18"/>
            <w:szCs w:val="18"/>
          </w:rPr>
          <w:fldChar w:fldCharType="end"/>
        </w:r>
        <w:r w:rsidRPr="00A605D8">
          <w:rPr>
            <w:sz w:val="18"/>
            <w:szCs w:val="18"/>
          </w:rPr>
          <w:t xml:space="preserve"> </w:t>
        </w:r>
      </w:ins>
    </w:p>
  </w:footnote>
  <w:footnote w:id="3">
    <w:p w14:paraId="4EAFF61D" w14:textId="545AB503" w:rsidR="0059033B" w:rsidRPr="0059033B" w:rsidRDefault="0059033B">
      <w:pPr>
        <w:pStyle w:val="FootnoteText"/>
        <w:rPr>
          <w:sz w:val="18"/>
          <w:szCs w:val="18"/>
        </w:rPr>
      </w:pPr>
      <w:r w:rsidRPr="0059033B">
        <w:rPr>
          <w:rStyle w:val="FootnoteReference"/>
          <w:sz w:val="18"/>
          <w:szCs w:val="18"/>
        </w:rPr>
        <w:footnoteRef/>
      </w:r>
      <w:r w:rsidRPr="0059033B">
        <w:rPr>
          <w:sz w:val="18"/>
          <w:szCs w:val="18"/>
        </w:rPr>
        <w:t xml:space="preserve"> Preliminary recommendations include the information and communication tools, the GNSO Liaison to the GAC and the Quick Look Mechanism (QLM)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nsid w:val="6F9461CD"/>
    <w:multiLevelType w:val="hybridMultilevel"/>
    <w:tmpl w:val="902C8BE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294"/>
    <w:rsid w:val="0002287B"/>
    <w:rsid w:val="00056B6A"/>
    <w:rsid w:val="000B2DD0"/>
    <w:rsid w:val="000F3A9B"/>
    <w:rsid w:val="00113F54"/>
    <w:rsid w:val="0018693E"/>
    <w:rsid w:val="0033014A"/>
    <w:rsid w:val="003778D9"/>
    <w:rsid w:val="003853FC"/>
    <w:rsid w:val="003C5CD3"/>
    <w:rsid w:val="003E2714"/>
    <w:rsid w:val="004001A7"/>
    <w:rsid w:val="004572D0"/>
    <w:rsid w:val="00476AA5"/>
    <w:rsid w:val="004D36BB"/>
    <w:rsid w:val="005077D2"/>
    <w:rsid w:val="0057541F"/>
    <w:rsid w:val="0059033B"/>
    <w:rsid w:val="005A4A0D"/>
    <w:rsid w:val="005F5AD0"/>
    <w:rsid w:val="00626FF6"/>
    <w:rsid w:val="0069572C"/>
    <w:rsid w:val="007B1950"/>
    <w:rsid w:val="007C41DF"/>
    <w:rsid w:val="00831F14"/>
    <w:rsid w:val="00867DE7"/>
    <w:rsid w:val="008C4C2C"/>
    <w:rsid w:val="008F74FC"/>
    <w:rsid w:val="00944528"/>
    <w:rsid w:val="009D47CF"/>
    <w:rsid w:val="009F6C43"/>
    <w:rsid w:val="00A417D8"/>
    <w:rsid w:val="00A605D8"/>
    <w:rsid w:val="00A95FFA"/>
    <w:rsid w:val="00AA2240"/>
    <w:rsid w:val="00AF292C"/>
    <w:rsid w:val="00B51370"/>
    <w:rsid w:val="00B519F3"/>
    <w:rsid w:val="00BA3933"/>
    <w:rsid w:val="00C1734A"/>
    <w:rsid w:val="00C37EB8"/>
    <w:rsid w:val="00C82526"/>
    <w:rsid w:val="00D138D4"/>
    <w:rsid w:val="00D92001"/>
    <w:rsid w:val="00D97476"/>
    <w:rsid w:val="00DB03B4"/>
    <w:rsid w:val="00DF7294"/>
    <w:rsid w:val="00E9514F"/>
    <w:rsid w:val="00EB0A80"/>
    <w:rsid w:val="00EB15E8"/>
    <w:rsid w:val="00ED20EF"/>
    <w:rsid w:val="00F27E27"/>
    <w:rsid w:val="00F61291"/>
    <w:rsid w:val="00F765B2"/>
    <w:rsid w:val="00FA27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ommunity.icann.org/x/PyLRAg" TargetMode="External"/><Relationship Id="rId20" Type="http://schemas.openxmlformats.org/officeDocument/2006/relationships/header" Target="header1.xml"/><Relationship Id="rId21" Type="http://schemas.openxmlformats.org/officeDocument/2006/relationships/footer" Target="footer4.xml"/><Relationship Id="rId22" Type="http://schemas.openxmlformats.org/officeDocument/2006/relationships/fontTable" Target="fontTable.xml"/><Relationship Id="rId23" Type="http://schemas.microsoft.com/office/2011/relationships/people" Target="people.xml"/><Relationship Id="rId24" Type="http://schemas.openxmlformats.org/officeDocument/2006/relationships/theme" Target="theme/theme1.xml"/><Relationship Id="rId10" Type="http://schemas.openxmlformats.org/officeDocument/2006/relationships/hyperlink" Target="http://gnso.icann.org/sites/gnso.icann.org/files/gnso/presentations/policy-efforts.htm" TargetMode="External"/><Relationship Id="rId11" Type="http://schemas.openxmlformats.org/officeDocument/2006/relationships/hyperlink" Target="http://gnso.icann.org/en/icannmeeting" TargetMode="External"/><Relationship Id="rId12" Type="http://schemas.openxmlformats.org/officeDocument/2006/relationships/hyperlink" Target="https://www.surveymonkey.com/results/SM-6ZLVM39T/" TargetMode="External"/><Relationship Id="rId13" Type="http://schemas.openxmlformats.org/officeDocument/2006/relationships/hyperlink" Target="https://www.surveymonkey.com/results/SM-6ZLVM39T/" TargetMode="External"/><Relationship Id="rId14" Type="http://schemas.openxmlformats.org/officeDocument/2006/relationships/hyperlink" Target="https://www.surveymonkey.com/results/SM-6ZLVM39T/" TargetMode="External"/><Relationship Id="rId15" Type="http://schemas.openxmlformats.org/officeDocument/2006/relationships/hyperlink" Target="https://community.icann.org/x/PyLRAg" TargetMode="External"/><Relationship Id="rId16" Type="http://schemas.openxmlformats.org/officeDocument/2006/relationships/hyperlink" Target="https://community.icann.org/display/gnsogcgogeeipdp/GAC-GNSO%2BConsultation%2BGroup%2Bon%2BGAC%2BEarly%2BEngagement%2Bin%2BPolicy%2BDevelopment%2BProcesses%2BHome" TargetMode="External"/><Relationship Id="rId17" Type="http://schemas.openxmlformats.org/officeDocument/2006/relationships/hyperlink" Target="http://mm.icann.org/pipermail/gac-gnso-cg/" TargetMode="External"/><Relationship Id="rId18" Type="http://schemas.openxmlformats.org/officeDocument/2006/relationships/footer" Target="footer3.xml"/><Relationship Id="rId19" Type="http://schemas.openxmlformats.org/officeDocument/2006/relationships/hyperlink" Target="https://community.icann.org/display/gnsogcgogeeipdp/3.%2BCharte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overnmental+Advisory+Commit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2127</Words>
  <Characters>12130</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Marika Konings</cp:lastModifiedBy>
  <cp:revision>3</cp:revision>
  <cp:lastPrinted>2016-10-03T08:38:00Z</cp:lastPrinted>
  <dcterms:created xsi:type="dcterms:W3CDTF">2016-10-03T19:53:00Z</dcterms:created>
  <dcterms:modified xsi:type="dcterms:W3CDTF">2016-10-03T19:57:00Z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