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375A3" w14:textId="7372FB86" w:rsidR="00DF7294" w:rsidRDefault="0069572C">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59EE0" id="Group 422" o:spid="_x0000_s1026" style="position:absolute;margin-left:0;margin-top:0;width:612pt;height:11in;z-index:-38224;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">
                <v:shape id="Freeform 423" o:spid="_x0000_s1027" style="position:absolute;width:12240;height:15840;visibility:visible;mso-wrap-style:square;v-text-anchor:top" coordsize="12240,1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YXFcMA&#10;AADcAAAADwAAAGRycy9kb3ducmV2LnhtbERPTUsDMRC9F/wPYQRvbVbd2rI2LaUgSEGKq4ceh2Tc&#10;LG4maxK3679vhEJv83ifs9qMrhMDhdh6VnA/K0AQa29abhR8frxMlyBiQjbYeSYFfxRhs76ZrLAy&#10;/sTvNNSpETmEY4UKbEp9JWXUlhzGme+JM/flg8OUYWikCXjK4a6TD0XxJB22nBss9rSzpL/rX6dg&#10;qcsw7Ovtm9NNicfFwT7+7KxSd7fj9hlEojFdxRf3q8nzyzn8P5MvkO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YXFcMAAADcAAAADwAAAAAAAAAAAAAAAACYAgAAZHJzL2Rv&#10;d25yZXYueG1sUEsFBgAAAAAEAAQA9QAAAIgDAAAAAA==&#10;" path="m,15840r12240,l12240,,,,,15840xe" fillcolor="#00314a" stroked="f">
                  <v:path arrowok="t" o:connecttype="custom" o:connectlocs="0,15840;12240,15840;12240,0;0,0;0,15840" o:connectangles="0,0,0,0,0"/>
                </v:shape>
                <w10:wrap anchorx="page" anchory="page"/>
              </v:group>
            </w:pict>
          </mc:Fallback>
        </mc:AlternateContent>
      </w:r>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1009A589" w:rsidR="00DF7294" w:rsidRPr="00EB15E8" w:rsidRDefault="00EB15E8" w:rsidP="00C82526">
      <w:pPr>
        <w:spacing w:before="4"/>
        <w:ind w:left="1422" w:right="1427"/>
        <w:jc w:val="center"/>
        <w:rPr>
          <w:rFonts w:eastAsia="Source Sans Pro Light" w:cs="Source Sans Pro Light"/>
          <w:sz w:val="56"/>
          <w:szCs w:val="56"/>
        </w:rPr>
      </w:pPr>
      <w:del w:id="0" w:author="Marika Konings" w:date="2016-10-03T13:56:00Z">
        <w:r w:rsidRPr="00EB15E8" w:rsidDel="00A605D8">
          <w:rPr>
            <w:color w:val="FFFFFF"/>
            <w:spacing w:val="-10"/>
            <w:sz w:val="56"/>
            <w:szCs w:val="56"/>
          </w:rPr>
          <w:delText xml:space="preserve">(Draft) </w:delText>
        </w:r>
      </w:del>
      <w:r w:rsidRPr="00EB15E8">
        <w:rPr>
          <w:color w:val="FFFFFF"/>
          <w:spacing w:val="-10"/>
          <w:sz w:val="56"/>
          <w:szCs w:val="56"/>
        </w:rPr>
        <w:t xml:space="preserve">FINAL STATUS </w:t>
      </w:r>
      <w:del w:id="1" w:author="Marika Konings" w:date="2016-10-03T13:56:00Z">
        <w:r w:rsidR="00C82526" w:rsidDel="00A605D8">
          <w:rPr>
            <w:color w:val="FFFFFF"/>
            <w:spacing w:val="-10"/>
            <w:sz w:val="56"/>
            <w:szCs w:val="56"/>
          </w:rPr>
          <w:delText>Report</w:delText>
        </w:r>
        <w:r w:rsidR="00C82526" w:rsidRPr="00EB15E8" w:rsidDel="00A605D8">
          <w:rPr>
            <w:color w:val="FFFFFF"/>
            <w:spacing w:val="-10"/>
            <w:sz w:val="56"/>
            <w:szCs w:val="56"/>
          </w:rPr>
          <w:delText xml:space="preserve"> </w:delText>
        </w:r>
      </w:del>
      <w:ins w:id="2" w:author="Marika Konings" w:date="2016-10-03T13:56:00Z">
        <w:r w:rsidR="00A605D8">
          <w:rPr>
            <w:color w:val="FFFFFF"/>
            <w:spacing w:val="-10"/>
            <w:sz w:val="56"/>
            <w:szCs w:val="56"/>
          </w:rPr>
          <w:t>REPORT</w:t>
        </w:r>
        <w:r w:rsidR="00A605D8" w:rsidRPr="00EB15E8">
          <w:rPr>
            <w:color w:val="FFFFFF"/>
            <w:spacing w:val="-10"/>
            <w:sz w:val="56"/>
            <w:szCs w:val="56"/>
          </w:rPr>
          <w:t xml:space="preserve"> </w:t>
        </w:r>
      </w:ins>
      <w:r w:rsidRPr="00EB15E8">
        <w:rPr>
          <w:color w:val="FFFFFF"/>
          <w:spacing w:val="-10"/>
          <w:sz w:val="56"/>
          <w:szCs w:val="56"/>
        </w:rPr>
        <w:t>&amp; RECOMMENDATIONS</w:t>
      </w:r>
    </w:p>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0A425C3D" w14:textId="0123C6CA" w:rsidR="00DF7294" w:rsidRDefault="0069572C">
      <w:pPr>
        <w:spacing w:line="200" w:lineRule="atLeast"/>
        <w:ind w:left="569"/>
        <w:rPr>
          <w:rFonts w:ascii="Source Sans Pro" w:eastAsia="Source Sans Pro" w:hAnsi="Source Sans Pro" w:cs="Source Sans Pro"/>
          <w:sz w:val="20"/>
          <w:szCs w:val="20"/>
        </w:rPr>
      </w:pPr>
      <w:r>
        <w:rPr>
          <w:rFonts w:ascii="Source Sans Pro" w:eastAsia="Source Sans Pro" w:hAnsi="Source Sans Pro" w:cs="Source Sans Pro"/>
          <w:noProof/>
          <w:sz w:val="20"/>
          <w:szCs w:val="20"/>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wps:txbx>
                      <wps:bodyPr rot="0" vert="horz" wrap="square" lIns="0" tIns="0" rIns="0" bIns="0" anchor="t" anchorCtr="0" upright="1">
                        <a:noAutofit/>
                      </wps:bodyPr>
                    </wps:wsp>
                  </a:graphicData>
                </a:graphic>
              </wp:inline>
            </w:drawing>
          </mc:Choice>
          <mc:Fallback>
            <w:pict>
              <v:shapetype w14:anchorId="629117D8" id="_x0000_t202" coordsize="21600,21600" o:spt="202" path="m,l,21600r21600,l216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" fillcolor="#047bc1" stroked="f">
                <v:textbox inset="0,0,0,0">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v:textbox>
                <w10:anchorlock/>
              </v:shape>
            </w:pict>
          </mc:Fallback>
        </mc:AlternateContent>
      </w:r>
    </w:p>
    <w:p w14:paraId="2ED940A4" w14:textId="77777777" w:rsidR="00DF7294" w:rsidRDefault="00DF7294">
      <w:pPr>
        <w:rPr>
          <w:rFonts w:ascii="Source Sans Pro" w:eastAsia="Source Sans Pro" w:hAnsi="Source Sans Pro" w:cs="Source Sans Pro"/>
          <w:b/>
          <w:bCs/>
          <w:sz w:val="20"/>
          <w:szCs w:val="20"/>
        </w:rPr>
      </w:pPr>
    </w:p>
    <w:p w14:paraId="5F919B0F" w14:textId="77777777" w:rsidR="00DF7294" w:rsidRDefault="00DF7294">
      <w:pPr>
        <w:rPr>
          <w:rFonts w:ascii="Source Sans Pro" w:eastAsia="Source Sans Pro" w:hAnsi="Source Sans Pro" w:cs="Source Sans Pro"/>
          <w:b/>
          <w:bCs/>
          <w:sz w:val="20"/>
          <w:szCs w:val="20"/>
        </w:rPr>
      </w:pPr>
    </w:p>
    <w:p w14:paraId="6FF6733A" w14:textId="59AAE10C" w:rsidR="00DF7294" w:rsidRDefault="00DF7294">
      <w:pPr>
        <w:spacing w:before="10"/>
        <w:rPr>
          <w:rFonts w:ascii="Source Sans Pro" w:eastAsia="Source Sans Pro" w:hAnsi="Source Sans Pro" w:cs="Source Sans Pro"/>
          <w:b/>
          <w:bCs/>
          <w:sz w:val="29"/>
          <w:szCs w:val="29"/>
        </w:rPr>
      </w:pPr>
    </w:p>
    <w:sdt>
      <w:sdtPr>
        <w:rPr>
          <w:rFonts w:ascii="Source Sans Pro Light" w:eastAsia="Source Sans Pro Light" w:hAnsi="Source Sans Pro Light"/>
          <w:b w:val="0"/>
          <w:bCs w:val="0"/>
        </w:rPr>
        <w:id w:val="749469702"/>
        <w:docPartObj>
          <w:docPartGallery w:val="Table of Contents"/>
          <w:docPartUnique/>
        </w:docPartObj>
      </w:sdtPr>
      <w:sdtEndPr/>
      <w:sdtContent>
        <w:p w14:paraId="4C63FF4B" w14:textId="77777777" w:rsidR="004572D0" w:rsidRDefault="004572D0" w:rsidP="004572D0">
          <w:pPr>
            <w:pStyle w:val="TOC1"/>
            <w:tabs>
              <w:tab w:val="right" w:pos="9935"/>
            </w:tabs>
            <w:rPr>
              <w:rFonts w:ascii="Source Sans Pro Light" w:eastAsia="Source Sans Pro Light" w:hAnsi="Source Sans Pro Light"/>
              <w:b w:val="0"/>
              <w:bCs w:val="0"/>
            </w:rPr>
          </w:pPr>
        </w:p>
        <w:p w14:paraId="5CAF5DAC" w14:textId="3345C639"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caps/>
              <w:noProof/>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0E0D8E" id="Group 388" o:spid="_x0000_s1026" style="position:absolute;margin-left:81.65pt;margin-top:1.1pt;width:449.1pt;height:3.1pt;z-index:-38104;mso-position-horizontal-relative:page" coordorigin="1634,331" coordsize="898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">
                    <v:group id="Group 391" o:spid="_x0000_s1027" style="position:absolute;left:10385;top:372;width:210;height:2" coordorigin="10385,372" coordsize="2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392" o:spid="_x0000_s1028" style="position:absolute;left:10385;top:372;width:210;height:2;visibility:visible;mso-wrap-style:square;v-text-anchor:top" coordsize="2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ghFMUA&#10;AADcAAAADwAAAGRycy9kb3ducmV2LnhtbESPT2vCQBDF74V+h2UKXkrdrUgN0VVKRfQm/ul9yI5J&#10;aHY2ZNcY++k7B6G3Gd6b936zWA2+UT11sQ5s4X1sQBEXwdVcWjifNm8ZqJiQHTaBycKdIqyWz08L&#10;zF248YH6YyqVhHDM0UKVUptrHYuKPMZxaIlFu4TOY5K1K7Xr8CbhvtETYz60x5qlocKWvioqfo5X&#10;b6HfTX/77X6WbTIz+zbr06Bfy4O1o5fhcw4q0ZD+zY/rnRP8qeDLMzKB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6CEUxQAAANwAAAAPAAAAAAAAAAAAAAAAAJgCAABkcnMv&#10;ZG93bnJldi54bWxQSwUGAAAAAAQABAD1AAAAigMAAAAA&#10;" path="m,l210,e" filled="f" strokecolor="#0098d5" strokeweight="2.1pt">
                        <v:path arrowok="t" o:connecttype="custom" o:connectlocs="0,0;210,0" o:connectangles="0,0"/>
                      </v:shape>
                    </v:group>
                    <v:group id="Group 389" o:spid="_x0000_s1029" style="position:absolute;left:1645;top:342;width:8950;height:2" coordorigin="1645,342" coordsize="89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Freeform 390" o:spid="_x0000_s1030" style="position:absolute;left:1645;top:342;width:8950;height:2;visibility:visible;mso-wrap-style:square;v-text-anchor:top" coordsize="89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SS+8MA&#10;AADcAAAADwAAAGRycy9kb3ducmV2LnhtbERPS2vCQBC+F/oflin0EnSjFZHoKppS6EEEX+BxyI5J&#10;2uxs2N3G9N93BaG3+fies1j1phEdOV9bVjAapiCIC6trLhWcjh+DGQgfkDU2lknBL3lYLZ+fFphp&#10;e+M9dYdQihjCPkMFVQhtJqUvKjLoh7YljtzVOoMhQldK7fAWw00jx2k6lQZrjg0VtpRXVHwffoyC&#10;t83lfMl32/euyM2X30wSTFyi1OtLv56DCNSHf/HD/anj/MkY7s/E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SS+8MAAADcAAAADwAAAAAAAAAAAAAAAACYAgAAZHJzL2Rv&#10;d25yZXYueG1sUEsFBgAAAAAEAAQA9QAAAIgDAAAAAA==&#10;" path="m,l8950,e" filled="f" strokecolor="#0098d5" strokeweight=".38839mm">
                        <v:path arrowok="t" o:connecttype="custom" o:connectlocs="0,0;8950,0" o:connectangles="0,0"/>
                      </v:shape>
                    </v:group>
                    <w10:wrap anchorx="page"/>
                  </v:group>
                </w:pict>
              </mc:Fallback>
            </mc:AlternateContent>
          </w:r>
          <w:r w:rsidRPr="00A605D8">
            <w:rPr>
              <w:rFonts w:ascii="Source Sans Pro Light" w:eastAsia="Source Sans Pro Light" w:hAnsi="Source Sans Pro Light"/>
              <w:b w:val="0"/>
              <w:bCs w:val="0"/>
              <w:caps/>
            </w:rPr>
            <w:t>Background</w:t>
          </w:r>
          <w:r w:rsidRPr="00A605D8">
            <w:rPr>
              <w:rFonts w:ascii="Source Sans Pro Light" w:eastAsia="Source Sans Pro Light" w:hAnsi="Source Sans Pro Light"/>
              <w:b w:val="0"/>
              <w:bCs w:val="0"/>
              <w:caps/>
            </w:rPr>
            <w:tab/>
            <w:t>3</w:t>
          </w:r>
        </w:p>
        <w:p w14:paraId="1D87AD82" w14:textId="4780F8CC" w:rsidR="004572D0" w:rsidRPr="00A605D8" w:rsidRDefault="004572D0"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Achievements to Date</w:t>
          </w:r>
          <w:r w:rsidRPr="00A605D8">
            <w:rPr>
              <w:rFonts w:ascii="Source Sans Pro Light" w:eastAsia="Source Sans Pro Light" w:hAnsi="Source Sans Pro Light"/>
              <w:b w:val="0"/>
              <w:bCs w:val="0"/>
              <w:caps/>
            </w:rPr>
            <w:tab/>
            <w:t>4</w:t>
          </w:r>
        </w:p>
        <w:p w14:paraId="13E56914" w14:textId="504AA667" w:rsidR="003E2714" w:rsidRPr="00A605D8" w:rsidRDefault="003E2714"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Outstanding items &amp; Recommendations</w:t>
          </w:r>
          <w:r w:rsidRPr="00A605D8">
            <w:rPr>
              <w:rFonts w:ascii="Source Sans Pro Light" w:eastAsia="Source Sans Pro Light" w:hAnsi="Source Sans Pro Light"/>
              <w:b w:val="0"/>
              <w:bCs w:val="0"/>
              <w:caps/>
            </w:rPr>
            <w:tab/>
            <w:t>5</w:t>
          </w:r>
        </w:p>
        <w:p w14:paraId="31605646" w14:textId="7524535A"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Conclusion</w:t>
          </w:r>
          <w:r w:rsidRPr="00A605D8">
            <w:rPr>
              <w:rFonts w:ascii="Source Sans Pro Light" w:eastAsia="Source Sans Pro Light" w:hAnsi="Source Sans Pro Light"/>
              <w:b w:val="0"/>
              <w:bCs w:val="0"/>
              <w:caps/>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sidRPr="00A605D8">
            <w:rPr>
              <w:rFonts w:ascii="Source Sans Pro Light" w:eastAsia="Source Sans Pro Light" w:hAnsi="Source Sans Pro Light"/>
              <w:b w:val="0"/>
              <w:bCs w:val="0"/>
              <w:caps/>
            </w:rPr>
            <w:t>Further information</w:t>
          </w:r>
          <w:r>
            <w:rPr>
              <w:rFonts w:ascii="Source Sans Pro Light" w:eastAsia="Source Sans Pro Light" w:hAnsi="Source Sans Pro Light"/>
              <w:b w:val="0"/>
              <w:bCs w:val="0"/>
            </w:rPr>
            <w:tab/>
            <w:t>9</w:t>
          </w:r>
        </w:p>
        <w:p w14:paraId="63994433" w14:textId="7FFEC345" w:rsidR="00DF7294" w:rsidRDefault="00AC597A">
          <w:pPr>
            <w:pStyle w:val="TOC2"/>
            <w:tabs>
              <w:tab w:val="right" w:pos="9935"/>
            </w:tabs>
            <w:spacing w:before="307" w:line="280" w:lineRule="exact"/>
            <w:ind w:right="982"/>
          </w:pPr>
        </w:p>
      </w:sdtContent>
    </w:sdt>
    <w:p w14:paraId="09DA4028" w14:textId="395E6AA1" w:rsidR="00DF7294" w:rsidRDefault="0069572C">
      <w:pPr>
        <w:spacing w:line="60" w:lineRule="atLeast"/>
        <w:ind w:left="974"/>
        <w:rPr>
          <w:rFonts w:ascii="Source Sans Pro Light" w:eastAsia="Source Sans Pro Light" w:hAnsi="Source Sans Pro Light" w:cs="Source Sans Pro Light"/>
          <w:sz w:val="6"/>
          <w:szCs w:val="6"/>
        </w:rPr>
      </w:pPr>
      <w:r>
        <w:rPr>
          <w:rFonts w:ascii="Source Sans Pro Light" w:eastAsia="Source Sans Pro Light" w:hAnsi="Source Sans Pro Light" w:cs="Source Sans Pro Light"/>
          <w:noProof/>
          <w:sz w:val="6"/>
          <w:szCs w:val="6"/>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76B15C9" id="Group 328" o:spid="_x0000_s1026" style="width:449.1pt;height:3.15pt;mso-position-horizontal-relative:char;mso-position-vertical-relative:line" coordsize="898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">
                <v:group id="Group 331" o:spid="_x0000_s1027" style="position:absolute;left:8751;top:41;width:210;height:2" coordorigin="8751,41" coordsize="2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332" o:spid="_x0000_s1028" style="position:absolute;left:8751;top:41;width:210;height:2;visibility:visible;mso-wrap-style:square;v-text-anchor:top" coordsize="2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5Ll78A&#10;AADbAAAADwAAAGRycy9kb3ducmV2LnhtbERPTYvCMBC9C/6HMIIX0WRFtFSjiCLrTdTd+9CMbbGZ&#10;lCZb6/56cxA8Pt73atPZSrTU+NKxhq+JAkGcOVNyruHnehgnIHxANlg5Jg1P8rBZ93srTI178Jna&#10;S8hFDGGfooYihDqV0mcFWfQTVxNH7uYaiyHCJpemwUcMt5WcKjWXFkuODQXWtCsou1/+rIb2OPtv&#10;v0+L5JCoxa/aXzs5ys9aDwfddgkiUBc+4rf7aDQkcX38En+A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PkuXvwAAANsAAAAPAAAAAAAAAAAAAAAAAJgCAABkcnMvZG93bnJl&#10;di54bWxQSwUGAAAAAAQABAD1AAAAhAMAAAAA&#10;" path="m,l210,e" filled="f" strokecolor="#0098d5" strokeweight="2.1pt">
                    <v:path arrowok="t" o:connecttype="custom" o:connectlocs="0,0;210,0" o:connectangles="0,0"/>
                  </v:shape>
                </v:group>
                <v:group id="Group 329" o:spid="_x0000_s1029" style="position:absolute;left:11;top:11;width:8950;height:2" coordorigin="11,11" coordsize="89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330" o:spid="_x0000_s1030" style="position:absolute;left:11;top:11;width:8950;height:2;visibility:visible;mso-wrap-style:square;v-text-anchor:top" coordsize="89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kRdsMA&#10;AADbAAAADwAAAGRycy9kb3ducmV2LnhtbESPzarCMBSE94LvEI5wd5rqRZFqFBFEFxfEH8TlsTm2&#10;1eakNLm1vr0RBJfDzHzDTOeNKURNlcstK+j3IhDEidU5pwqOh1V3DMJ5ZI2FZVLwJAfzWbs1xVjb&#10;B++o3vtUBAi7GBVk3pexlC7JyKDr2ZI4eFdbGfRBVqnUFT4C3BRyEEUjaTDnsJBhScuMkvv+3ygY&#10;Jut+feK/5WL4m98aczmft36j1E+nWUxAeGr8N/xpb7SC8QDeX8IP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kRdsMAAADbAAAADwAAAAAAAAAAAAAAAACYAgAAZHJzL2Rv&#10;d25yZXYueG1sUEsFBgAAAAAEAAQA9QAAAIgDAAAAAA==&#10;" path="m,l8950,e" filled="f" strokecolor="#0098d5" strokeweight="1.1pt">
                    <v:path arrowok="t" o:connecttype="custom" o:connectlocs="0,0;8950,0" o:connectangles="0,0"/>
                  </v:shape>
                </v:group>
                <w10:anchorlock/>
              </v:group>
            </w:pict>
          </mc:Fallback>
        </mc:AlternateContent>
      </w:r>
    </w:p>
    <w:p w14:paraId="14DBFA07" w14:textId="77777777" w:rsidR="00DF7294" w:rsidRDefault="00DF7294">
      <w:pPr>
        <w:spacing w:line="60" w:lineRule="atLeast"/>
        <w:rPr>
          <w:rFonts w:ascii="Source Sans Pro Light" w:eastAsia="Source Sans Pro Light" w:hAnsi="Source Sans Pro Light" w:cs="Source Sans Pro Light"/>
          <w:sz w:val="6"/>
          <w:szCs w:val="6"/>
        </w:rPr>
        <w:sectPr w:rsidR="00DF7294">
          <w:footerReference w:type="default" r:id="rId7"/>
          <w:pgSz w:w="12240" w:h="15840"/>
          <w:pgMar w:top="1120" w:right="660" w:bottom="1100" w:left="660" w:header="0" w:footer="913" w:gutter="0"/>
          <w:pgNumType w:start="2"/>
          <w:cols w:space="720"/>
        </w:sectPr>
      </w:pPr>
    </w:p>
    <w:p w14:paraId="56139A8F" w14:textId="77777777" w:rsidR="00DF7294" w:rsidRDefault="00DF7294">
      <w:pPr>
        <w:rPr>
          <w:rFonts w:ascii="Source Sans Pro Light" w:eastAsia="Source Sans Pro Light" w:hAnsi="Source Sans Pro Light" w:cs="Source Sans Pro Light"/>
          <w:sz w:val="20"/>
          <w:szCs w:val="20"/>
        </w:rPr>
      </w:pPr>
    </w:p>
    <w:p w14:paraId="491D4CBF" w14:textId="1C61188F" w:rsidR="00DF7294" w:rsidRDefault="0069572C">
      <w:pPr>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noProof/>
          <w:sz w:val="2"/>
          <w:szCs w:val="2"/>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78EFDE0" id="Group 428" o:spid="_x0000_s1026" style="width:396.75pt;height:.75pt;mso-position-horizontal-relative:char;mso-position-vertical-relative:line" coordsize="793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">
                <v:group id="Group 429" o:spid="_x0000_s1027" style="position:absolute;left:8;top:8;width:7920;height:2" coordorigin="8,8" coordsize="79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430" o:spid="_x0000_s1028" style="position:absolute;left:8;top:8;width:7920;height:2;visibility:visible;mso-wrap-style:square;v-text-anchor:top" coordsize="7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upsMA&#10;AADbAAAADwAAAGRycy9kb3ducmV2LnhtbESPQWvCQBSE7wX/w/IEb81GD6bErJLaGvRSqJWeH9nX&#10;JDT7NuyuGv99tyB4HGbmG6bYjKYXF3K+s6xgnqQgiGurO24UnL52zy8gfEDW2FsmBTfysFlPngrM&#10;tb3yJ12OoRERwj5HBW0IQy6lr1sy6BM7EEfvxzqDIUrXSO3wGuGml4s0XUqDHceFFgfatlT/Hs9G&#10;gf5w5s2Ozfv+dbErD2VXHar0W6nZdCxXIAKN4RG+t/daQZbB/5f4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upsMAAADbAAAADwAAAAAAAAAAAAAAAACYAgAAZHJzL2Rv&#10;d25yZXYueG1sUEsFBgAAAAAEAAQA9QAAAIgDAAAAAA==&#10;" path="m,l7920,e" filled="f" strokecolor="#0098d5">
                    <v:path arrowok="t" o:connecttype="custom" o:connectlocs="0,0;7920,0" o:connectangles="0,0"/>
                  </v:shape>
                </v:group>
                <w10:anchorlock/>
              </v:group>
            </w:pict>
          </mc:Fallback>
        </mc:AlternateContent>
      </w:r>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2236EC58" w14:textId="5F7BA74F"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ins w:id="3" w:author="Olof Nordling" w:date="2016-10-04T11:14:00Z">
        <w:r w:rsidR="00BD339D">
          <w:rPr>
            <w:rFonts w:asciiTheme="minorHAnsi" w:hAnsiTheme="minorHAnsi"/>
            <w:color w:val="231F20"/>
            <w:spacing w:val="-2"/>
          </w:rPr>
          <w:t>es</w:t>
        </w:r>
      </w:ins>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25CE662E"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ins w:id="4" w:author="Olof Nordling" w:date="2016-10-04T11:15:00Z">
        <w:r w:rsidR="00BD339D">
          <w:rPr>
            <w:rFonts w:asciiTheme="minorHAnsi" w:hAnsiTheme="minorHAnsi"/>
            <w:color w:val="231F20"/>
          </w:rPr>
          <w:t xml:space="preserve"> at</w:t>
        </w:r>
      </w:ins>
      <w:r w:rsidRPr="00EB15E8">
        <w:rPr>
          <w:rFonts w:asciiTheme="minorHAnsi" w:hAnsiTheme="minorHAnsi"/>
          <w:color w:val="231F20"/>
          <w:spacing w:val="-1"/>
        </w:rPr>
        <w:t xml:space="preserve"> 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3337A751" w14:textId="77777777" w:rsidR="00DF7294" w:rsidRPr="00EB15E8" w:rsidRDefault="00DF7294" w:rsidP="00D97476">
      <w:pPr>
        <w:spacing w:before="3"/>
        <w:ind w:left="567"/>
        <w:rPr>
          <w:rFonts w:eastAsia="Source Sans Pro" w:cs="Source Sans Pro"/>
        </w:rPr>
      </w:pPr>
    </w:p>
    <w:p w14:paraId="791A9096" w14:textId="5993D76F" w:rsidR="00DF7294" w:rsidRPr="00EB15E8" w:rsidRDefault="00D92001" w:rsidP="00D97476">
      <w:pPr>
        <w:pStyle w:val="BodyText"/>
        <w:spacing w:line="243" w:lineRule="auto"/>
        <w:ind w:left="567" w:right="161"/>
        <w:rPr>
          <w:rFonts w:asciiTheme="minorHAnsi" w:hAnsiTheme="minorHAnsi"/>
        </w:rPr>
      </w:pPr>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sidR="003853FC">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sidR="003853FC">
        <w:rPr>
          <w:rStyle w:val="FootnoteReference"/>
          <w:rFonts w:asciiTheme="minorHAnsi" w:hAnsiTheme="minorHAnsi"/>
          <w:color w:val="231F20"/>
          <w:spacing w:val="-2"/>
        </w:rPr>
        <w:footnoteReference w:id="1"/>
      </w:r>
      <w:r w:rsidRPr="00EB15E8">
        <w:rPr>
          <w:rFonts w:asciiTheme="minorHAnsi" w:hAnsiTheme="minorHAnsi"/>
          <w:color w:val="231F20"/>
          <w:spacing w:val="-2"/>
        </w:rPr>
        <w:t>.</w:t>
      </w:r>
    </w:p>
    <w:p w14:paraId="0B29B33F" w14:textId="77777777" w:rsidR="00DF7294" w:rsidRPr="00EB15E8" w:rsidRDefault="00DF7294" w:rsidP="00D97476">
      <w:pPr>
        <w:spacing w:before="3"/>
        <w:ind w:left="567"/>
        <w:rPr>
          <w:rFonts w:eastAsia="Source Sans Pro" w:cs="Source Sans Pro"/>
        </w:rPr>
      </w:pPr>
    </w:p>
    <w:p w14:paraId="59CE28F7" w14:textId="53CF8FA3" w:rsidR="00DF7294" w:rsidRPr="00EB15E8" w:rsidRDefault="00D92001" w:rsidP="00D97476">
      <w:pPr>
        <w:pStyle w:val="BodyText"/>
        <w:ind w:left="567"/>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00EB15E8"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r w:rsidRPr="00EB15E8">
        <w:rPr>
          <w:rFonts w:asciiTheme="minorHAnsi" w:hAnsiTheme="minorHAnsi"/>
          <w:color w:val="231F20"/>
          <w:spacing w:val="-2"/>
        </w:rPr>
        <w:t>gTLDs</w:t>
      </w:r>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sidR="00C1734A">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ins w:id="5" w:author="Marika Konings" w:date="2016-10-03T13:54:00Z">
        <w:r w:rsidR="00A605D8">
          <w:rPr>
            <w:rStyle w:val="FootnoteReference"/>
            <w:rFonts w:asciiTheme="minorHAnsi" w:hAnsiTheme="minorHAnsi"/>
            <w:color w:val="231F20"/>
          </w:rPr>
          <w:footnoteReference w:id="2"/>
        </w:r>
      </w:ins>
      <w:r w:rsidRPr="00EB15E8">
        <w:rPr>
          <w:rFonts w:asciiTheme="minorHAnsi" w:hAnsiTheme="minorHAnsi"/>
          <w:color w:val="231F20"/>
          <w:spacing w:val="-2"/>
        </w:rPr>
        <w:t xml:space="preserve"> 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p>
    <w:p w14:paraId="5298EB60" w14:textId="77777777" w:rsidR="00C1734A" w:rsidRDefault="00C1734A" w:rsidP="00D97476">
      <w:pPr>
        <w:pStyle w:val="BodyText"/>
        <w:spacing w:line="243" w:lineRule="auto"/>
        <w:ind w:left="567" w:right="161"/>
        <w:rPr>
          <w:rFonts w:asciiTheme="minorHAnsi" w:hAnsiTheme="minorHAnsi"/>
          <w:color w:val="231F20"/>
        </w:rPr>
      </w:pPr>
    </w:p>
    <w:p w14:paraId="4839E141" w14:textId="7A32BC70"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w:t>
      </w:r>
      <w:ins w:id="7" w:author="Olof Nordling" w:date="2016-10-04T11:17:00Z">
        <w:r w:rsidR="00BD339D">
          <w:rPr>
            <w:rFonts w:asciiTheme="minorHAnsi" w:hAnsiTheme="minorHAnsi"/>
            <w:color w:val="231F20"/>
          </w:rPr>
          <w:t>m</w:t>
        </w:r>
      </w:ins>
      <w:del w:id="8" w:author="Olof Nordling" w:date="2016-10-04T11:17:00Z">
        <w:r w:rsidRPr="00C1734A" w:rsidDel="00BD339D">
          <w:rPr>
            <w:rFonts w:asciiTheme="minorHAnsi" w:hAnsiTheme="minorHAnsi"/>
            <w:color w:val="231F20"/>
          </w:rPr>
          <w:delText>M</w:delText>
        </w:r>
      </w:del>
      <w:r w:rsidRPr="00C1734A">
        <w:rPr>
          <w:rFonts w:asciiTheme="minorHAnsi" w:hAnsiTheme="minorHAnsi"/>
          <w:color w:val="231F20"/>
        </w:rPr>
        <w:t xml:space="preserve">echanisms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8"/>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54DB6173"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9" w:history="1">
        <w:r w:rsidRPr="005F5AD0">
          <w:rPr>
            <w:rStyle w:val="Hyperlink"/>
            <w:rFonts w:asciiTheme="minorHAnsi" w:hAnsiTheme="minorHAnsi"/>
            <w:b w:val="0"/>
            <w:spacing w:val="-3"/>
          </w:rPr>
          <w:t>Charter</w:t>
        </w:r>
      </w:hyperlink>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0"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1"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C9F6A6B"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r>
        <w:rPr>
          <w:rFonts w:cs="Tahoma"/>
          <w:bCs/>
          <w:color w:val="000000" w:themeColor="text1"/>
        </w:rPr>
        <w:t>S</w:t>
      </w:r>
      <w:r w:rsidRPr="00D97476">
        <w:rPr>
          <w:rFonts w:cs="Tahoma"/>
          <w:bCs/>
          <w:color w:val="000000" w:themeColor="text1"/>
        </w:rPr>
        <w:t xml:space="preserve">urvey </w:t>
      </w:r>
      <w:r w:rsidR="00C1734A" w:rsidRPr="00D97476">
        <w:rPr>
          <w:rFonts w:cs="Tahoma"/>
          <w:bCs/>
          <w:color w:val="000000" w:themeColor="text1"/>
        </w:rPr>
        <w:t>to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2"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09CB522B"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The work of the CG has also led to discussions within the GNSO brin</w:t>
      </w:r>
      <w:ins w:id="9" w:author="Olof Nordling" w:date="2016-10-04T11:19:00Z">
        <w:r w:rsidR="00BD339D">
          <w:rPr>
            <w:rFonts w:cs="Tahoma"/>
            <w:bCs/>
            <w:color w:val="000000" w:themeColor="text1"/>
          </w:rPr>
          <w:t>g</w:t>
        </w:r>
      </w:ins>
      <w:r>
        <w:rPr>
          <w:rFonts w:cs="Tahoma"/>
          <w:bCs/>
          <w:color w:val="000000" w:themeColor="text1"/>
        </w:rPr>
        <w:t xml:space="preserve">ing about the establishment of the </w:t>
      </w:r>
      <w:r w:rsidR="00D138D4" w:rsidRPr="00E9514F">
        <w:rPr>
          <w:rFonts w:cs="Tahoma"/>
          <w:bCs/>
          <w:color w:val="000000" w:themeColor="text1"/>
        </w:rPr>
        <w:t xml:space="preserve">GNSO Review of GAC Communique after each ICANN meeting to enhance co-ordination and promote the sharing of information on gTLD related policy activities between the GAC, </w:t>
      </w:r>
      <w:ins w:id="10" w:author="Olof Nordling" w:date="2016-10-04T11:20:00Z">
        <w:r w:rsidR="00BD339D">
          <w:rPr>
            <w:rFonts w:cs="Tahoma"/>
            <w:bCs/>
            <w:color w:val="000000" w:themeColor="text1"/>
          </w:rPr>
          <w:t xml:space="preserve">the </w:t>
        </w:r>
      </w:ins>
      <w:r w:rsidR="00D138D4" w:rsidRPr="00E9514F">
        <w:rPr>
          <w:rFonts w:cs="Tahoma"/>
          <w:bCs/>
          <w:color w:val="000000" w:themeColor="text1"/>
        </w:rPr>
        <w:t>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581BE6A1"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Following ICANN56, the CG reviewed the charter and noted the following outstanding items. For each of these</w:t>
      </w:r>
      <w:ins w:id="11" w:author="Olof Nordling" w:date="2016-10-04T11:20:00Z">
        <w:r w:rsidR="00BD339D">
          <w:rPr>
            <w:rFonts w:asciiTheme="minorHAnsi" w:hAnsiTheme="minorHAnsi" w:cs="Tahoma"/>
            <w:b w:val="0"/>
            <w:color w:val="000000"/>
          </w:rPr>
          <w:t>,</w:t>
        </w:r>
      </w:ins>
      <w:r>
        <w:rPr>
          <w:rFonts w:asciiTheme="minorHAnsi" w:hAnsiTheme="minorHAnsi" w:cs="Tahoma"/>
          <w:b w:val="0"/>
          <w:color w:val="000000"/>
        </w:rPr>
        <w:t xml:space="preserve"> the CG has included </w:t>
      </w:r>
      <w:r w:rsidR="0018693E">
        <w:rPr>
          <w:rFonts w:asciiTheme="minorHAnsi" w:hAnsiTheme="minorHAnsi" w:cs="Tahoma"/>
          <w:b w:val="0"/>
          <w:color w:val="000000"/>
        </w:rPr>
        <w:t>some observations as well as a proposed recommendation to close out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416B925E" w:rsidR="003C5CD3" w:rsidRPr="0018693E" w:rsidRDefault="003C5CD3" w:rsidP="00C82526">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 xml:space="preserve">Review whether </w:t>
      </w:r>
      <w:r w:rsidR="00C82526" w:rsidRPr="0018693E">
        <w:rPr>
          <w:rFonts w:cs="Tahoma"/>
          <w:bCs/>
          <w:color w:val="000000"/>
        </w:rPr>
        <w:t xml:space="preserve">any additional day-to-day ongoing co-ordination mechanisms should be considered </w:t>
      </w:r>
      <w:r w:rsidRPr="0018693E">
        <w:rPr>
          <w:rFonts w:cs="Tahoma"/>
          <w:bCs/>
          <w:color w:val="000000"/>
        </w:rPr>
        <w:t xml:space="preserve">in addition to existing information and communication methods </w:t>
      </w:r>
      <w:r w:rsidR="00C82526" w:rsidRPr="0018693E">
        <w:rPr>
          <w:rFonts w:cs="Tahoma"/>
          <w:bCs/>
          <w:color w:val="000000"/>
        </w:rPr>
        <w:t>identified earlier</w:t>
      </w:r>
      <w:r w:rsidR="00C82526" w:rsidRPr="0018693E" w:rsidDel="00C82526">
        <w:rPr>
          <w:rFonts w:cs="Tahoma"/>
          <w:bCs/>
          <w:color w:val="000000"/>
        </w:rPr>
        <w:t xml:space="preserve"> </w:t>
      </w:r>
      <w:r w:rsidRPr="0018693E">
        <w:rPr>
          <w:rFonts w:cs="Tahoma"/>
          <w:bCs/>
          <w:color w:val="000000"/>
        </w:rPr>
        <w:t>(</w:t>
      </w:r>
      <w:ins w:id="12" w:author="Olof Nordling" w:date="2016-10-04T11:21:00Z">
        <w:r w:rsidR="00BD339D">
          <w:rPr>
            <w:rFonts w:cs="Tahoma"/>
            <w:bCs/>
            <w:color w:val="000000"/>
          </w:rPr>
          <w:t>u</w:t>
        </w:r>
      </w:ins>
      <w:del w:id="13" w:author="Olof Nordling" w:date="2016-10-04T11:21:00Z">
        <w:r w:rsidRPr="0018693E" w:rsidDel="00BD339D">
          <w:rPr>
            <w:rFonts w:cs="Tahoma"/>
            <w:bCs/>
            <w:color w:val="000000"/>
          </w:rPr>
          <w:delText>U</w:delText>
        </w:r>
      </w:del>
      <w:r w:rsidRPr="0018693E">
        <w:rPr>
          <w:rFonts w:cs="Tahoma"/>
          <w:bCs/>
          <w:color w:val="000000"/>
        </w:rPr>
        <w:t>tilizing,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2D37D124" w:rsidR="003C5CD3" w:rsidRDefault="00A605D8" w:rsidP="00C82526">
      <w:pPr>
        <w:pStyle w:val="ListParagraph"/>
        <w:numPr>
          <w:ilvl w:val="0"/>
          <w:numId w:val="18"/>
        </w:numPr>
        <w:autoSpaceDE w:val="0"/>
        <w:autoSpaceDN w:val="0"/>
        <w:adjustRightInd w:val="0"/>
        <w:contextualSpacing/>
        <w:rPr>
          <w:rFonts w:cs="Tahoma"/>
          <w:bCs/>
          <w:color w:val="000000" w:themeColor="text1"/>
        </w:rPr>
      </w:pPr>
      <w:ins w:id="14" w:author="Marika Konings" w:date="2016-10-03T13:55:00Z">
        <w:r>
          <w:rPr>
            <w:rFonts w:cs="Tahoma"/>
            <w:bCs/>
            <w:color w:val="000000" w:themeColor="text1"/>
          </w:rPr>
          <w:t xml:space="preserve">#1a. </w:t>
        </w:r>
      </w:ins>
      <w:r w:rsidR="00056B6A">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GNSO Liaison to the GAC and relevant support staff to review current information and communication methods and determine what improvements, if any, need to be made. It has been suggested that</w:t>
      </w:r>
      <w:r w:rsidR="00C82526">
        <w:rPr>
          <w:rFonts w:cs="Tahoma"/>
          <w:bCs/>
          <w:color w:val="000000" w:themeColor="text1"/>
        </w:rPr>
        <w:t>,</w:t>
      </w:r>
      <w:r w:rsidR="003C5CD3" w:rsidRPr="00476AA5">
        <w:rPr>
          <w:rFonts w:cs="Tahoma"/>
          <w:bCs/>
          <w:color w:val="000000" w:themeColor="text1"/>
        </w:rPr>
        <w:t xml:space="preserve"> as part of the formalization of the GNSO Liaison to the GAC</w:t>
      </w:r>
      <w:r w:rsidR="00C82526">
        <w:rPr>
          <w:rFonts w:cs="Tahoma"/>
          <w:bCs/>
          <w:color w:val="000000" w:themeColor="text1"/>
        </w:rPr>
        <w:t>,</w:t>
      </w:r>
      <w:r w:rsidR="003C5CD3" w:rsidRPr="00476AA5">
        <w:rPr>
          <w:rFonts w:cs="Tahoma"/>
          <w:bCs/>
          <w:color w:val="000000" w:themeColor="text1"/>
        </w:rPr>
        <w:t xml:space="preserve"> regular meetings between the GAC Secretariat and </w:t>
      </w:r>
      <w:ins w:id="15" w:author="Olof Nordling" w:date="2016-10-04T11:22:00Z">
        <w:r w:rsidR="004C666B">
          <w:rPr>
            <w:rFonts w:cs="Tahoma"/>
            <w:bCs/>
            <w:color w:val="000000" w:themeColor="text1"/>
          </w:rPr>
          <w:t xml:space="preserve">the </w:t>
        </w:r>
      </w:ins>
      <w:r w:rsidR="003C5CD3" w:rsidRPr="00476AA5">
        <w:rPr>
          <w:rFonts w:cs="Tahoma"/>
          <w:bCs/>
          <w:color w:val="000000" w:themeColor="text1"/>
        </w:rPr>
        <w:t xml:space="preserve">GNSO Liaison to the GAC should be scheduled to discuss and review on an ongoing basis information provided as well as </w:t>
      </w:r>
      <w:r w:rsidR="00C82526">
        <w:rPr>
          <w:rFonts w:cs="Tahoma"/>
          <w:bCs/>
          <w:color w:val="000000" w:themeColor="text1"/>
        </w:rPr>
        <w:t xml:space="preserve">for </w:t>
      </w:r>
      <w:r w:rsidR="003C5CD3" w:rsidRPr="00476AA5">
        <w:rPr>
          <w:rFonts w:cs="Tahoma"/>
          <w:bCs/>
          <w:color w:val="000000" w:themeColor="text1"/>
        </w:rPr>
        <w:t>co-ordination</w:t>
      </w:r>
      <w:r w:rsidR="00C82526">
        <w:rPr>
          <w:rFonts w:cs="Tahoma"/>
          <w:bCs/>
          <w:color w:val="000000" w:themeColor="text1"/>
        </w:rPr>
        <w:t xml:space="preserve"> purposes</w:t>
      </w:r>
      <w:r w:rsidR="003C5CD3" w:rsidRPr="00476AA5">
        <w:rPr>
          <w:rFonts w:cs="Tahoma"/>
          <w:bCs/>
          <w:color w:val="000000" w:themeColor="text1"/>
        </w:rPr>
        <w:t xml:space="preserve">. </w:t>
      </w:r>
      <w:r w:rsidR="00476AA5" w:rsidRPr="00476AA5">
        <w:rPr>
          <w:rFonts w:cs="Tahoma"/>
          <w:bCs/>
          <w:color w:val="000000" w:themeColor="text1"/>
        </w:rPr>
        <w:t xml:space="preserve">The results of </w:t>
      </w:r>
      <w:r w:rsidR="00C82526">
        <w:rPr>
          <w:rFonts w:cs="Tahoma"/>
          <w:bCs/>
          <w:color w:val="000000" w:themeColor="text1"/>
        </w:rPr>
        <w:t>such</w:t>
      </w:r>
      <w:r w:rsidR="00C82526" w:rsidRPr="00476AA5">
        <w:rPr>
          <w:rFonts w:cs="Tahoma"/>
          <w:bCs/>
          <w:color w:val="000000" w:themeColor="text1"/>
        </w:rPr>
        <w:t xml:space="preserve"> </w:t>
      </w:r>
      <w:r w:rsidR="00476AA5" w:rsidRPr="00476AA5">
        <w:rPr>
          <w:rFonts w:cs="Tahoma"/>
          <w:bCs/>
          <w:color w:val="000000" w:themeColor="text1"/>
        </w:rPr>
        <w:t>consultation</w:t>
      </w:r>
      <w:r w:rsidR="00C82526">
        <w:rPr>
          <w:rFonts w:cs="Tahoma"/>
          <w:bCs/>
          <w:color w:val="000000" w:themeColor="text1"/>
        </w:rPr>
        <w:t>s</w:t>
      </w:r>
      <w:r w:rsidR="00476AA5" w:rsidRPr="00476AA5">
        <w:rPr>
          <w:rFonts w:cs="Tahoma"/>
          <w:bCs/>
          <w:color w:val="000000" w:themeColor="text1"/>
        </w:rPr>
        <w:t xml:space="preserve"> are to be shared </w:t>
      </w:r>
      <w:r w:rsidR="00C82526">
        <w:rPr>
          <w:rFonts w:cs="Tahoma"/>
          <w:bCs/>
          <w:color w:val="000000" w:themeColor="text1"/>
        </w:rPr>
        <w:t xml:space="preserve">regularly </w:t>
      </w:r>
      <w:r w:rsidR="00476AA5" w:rsidRPr="00476AA5">
        <w:rPr>
          <w:rFonts w:cs="Tahoma"/>
          <w:bCs/>
          <w:color w:val="000000" w:themeColor="text1"/>
        </w:rPr>
        <w:t xml:space="preserve">with the GAC and </w:t>
      </w:r>
      <w:ins w:id="16" w:author="Olof Nordling" w:date="2016-10-04T11:21:00Z">
        <w:r w:rsidR="004C666B">
          <w:rPr>
            <w:rFonts w:cs="Tahoma"/>
            <w:bCs/>
            <w:color w:val="000000" w:themeColor="text1"/>
          </w:rPr>
          <w:t xml:space="preserve">the </w:t>
        </w:r>
      </w:ins>
      <w:r w:rsidR="00476AA5" w:rsidRPr="00476AA5">
        <w:rPr>
          <w:rFonts w:cs="Tahoma"/>
          <w:bCs/>
          <w:color w:val="000000" w:themeColor="text1"/>
        </w:rPr>
        <w:t xml:space="preserve">GNSO for their information. </w:t>
      </w:r>
    </w:p>
    <w:p w14:paraId="524658A8" w14:textId="33C39A1F" w:rsidR="00867DE7" w:rsidRPr="00476AA5" w:rsidRDefault="00A605D8" w:rsidP="00476AA5">
      <w:pPr>
        <w:pStyle w:val="ListParagraph"/>
        <w:numPr>
          <w:ilvl w:val="0"/>
          <w:numId w:val="18"/>
        </w:numPr>
        <w:autoSpaceDE w:val="0"/>
        <w:autoSpaceDN w:val="0"/>
        <w:adjustRightInd w:val="0"/>
        <w:contextualSpacing/>
        <w:rPr>
          <w:rFonts w:cs="Tahoma"/>
          <w:bCs/>
          <w:color w:val="000000" w:themeColor="text1"/>
        </w:rPr>
      </w:pPr>
      <w:ins w:id="17" w:author="Marika Konings" w:date="2016-10-03T13:55:00Z">
        <w:r>
          <w:rPr>
            <w:rFonts w:cs="Tahoma"/>
            <w:bCs/>
            <w:color w:val="000000" w:themeColor="text1"/>
          </w:rPr>
          <w:t xml:space="preserve">#1b. </w:t>
        </w:r>
      </w:ins>
      <w:r w:rsidR="00867DE7">
        <w:rPr>
          <w:rFonts w:cs="Tahoma"/>
          <w:bCs/>
          <w:color w:val="000000" w:themeColor="text1"/>
        </w:rPr>
        <w:t xml:space="preserve">The CG recommends to further strengthen the contacts between the leadership teams of the GNSO Council and the GAC by providing for periodic conference calls and meetings where pressing issues could be debated. Furthermore, “topic leads” from both groups could be invited to participate, when deemed timely and appropriate. </w:t>
      </w:r>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487CD557"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w:t>
      </w:r>
      <w:ins w:id="18" w:author="Olof Nordling" w:date="2016-10-04T11:24:00Z">
        <w:r w:rsidR="004C666B">
          <w:rPr>
            <w:rFonts w:cs="Tahoma"/>
            <w:bCs/>
            <w:color w:val="000000" w:themeColor="text1"/>
          </w:rPr>
          <w:t>,</w:t>
        </w:r>
      </w:ins>
      <w:r>
        <w:rPr>
          <w:rFonts w:cs="Tahoma"/>
          <w:bCs/>
          <w:color w:val="000000" w:themeColor="text1"/>
        </w:rPr>
        <w:t xml:space="preserve"> f</w:t>
      </w:r>
      <w:r w:rsidR="00476AA5">
        <w:rPr>
          <w:rFonts w:cs="Tahoma"/>
          <w:bCs/>
          <w:color w:val="000000" w:themeColor="text1"/>
        </w:rPr>
        <w:t xml:space="preserve">ollowing the review and support from the GAC and </w:t>
      </w:r>
      <w:ins w:id="19" w:author="Olof Nordling" w:date="2016-10-04T11:23:00Z">
        <w:r w:rsidR="004C666B">
          <w:rPr>
            <w:rFonts w:cs="Tahoma"/>
            <w:bCs/>
            <w:color w:val="000000" w:themeColor="text1"/>
          </w:rPr>
          <w:t xml:space="preserve">the </w:t>
        </w:r>
      </w:ins>
      <w:r w:rsidR="00476AA5">
        <w:rPr>
          <w:rFonts w:cs="Tahoma"/>
          <w:bCs/>
          <w:color w:val="000000" w:themeColor="text1"/>
        </w:rPr>
        <w:t>GNSO for the proposed recommendations contained in this document, s</w:t>
      </w:r>
      <w:r w:rsidR="003C5CD3" w:rsidRPr="00476AA5">
        <w:rPr>
          <w:rFonts w:cs="Tahoma"/>
          <w:bCs/>
          <w:color w:val="000000" w:themeColor="text1"/>
        </w:rPr>
        <w:t xml:space="preserve">taff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w:t>
      </w:r>
      <w:r w:rsidR="00C82526">
        <w:rPr>
          <w:rFonts w:cs="Tahoma"/>
          <w:bCs/>
          <w:color w:val="000000" w:themeColor="text1"/>
        </w:rPr>
        <w:t>,</w:t>
      </w:r>
      <w:r w:rsidR="003C5CD3" w:rsidRPr="00476AA5">
        <w:rPr>
          <w:rFonts w:cs="Tahoma"/>
          <w:bCs/>
          <w:color w:val="000000" w:themeColor="text1"/>
        </w:rPr>
        <w:t xml:space="preserve"> based on existing mechanisms, highlighting those that have been added as a result of the GAC-GNSO Consultation Group. </w:t>
      </w:r>
      <w:r w:rsidR="00476AA5">
        <w:rPr>
          <w:rFonts w:cs="Tahoma"/>
          <w:bCs/>
          <w:color w:val="000000" w:themeColor="text1"/>
        </w:rPr>
        <w:t xml:space="preserve">Once completed, the process flow will be shared with the GAC and </w:t>
      </w:r>
      <w:ins w:id="20" w:author="Olof Nordling" w:date="2016-10-04T11:23:00Z">
        <w:r w:rsidR="004C666B">
          <w:rPr>
            <w:rFonts w:cs="Tahoma"/>
            <w:bCs/>
            <w:color w:val="000000" w:themeColor="text1"/>
          </w:rPr>
          <w:t xml:space="preserve">the </w:t>
        </w:r>
      </w:ins>
      <w:r w:rsidR="00476AA5">
        <w:rPr>
          <w:rFonts w:cs="Tahoma"/>
          <w:bCs/>
          <w:color w:val="000000" w:themeColor="text1"/>
        </w:rPr>
        <w:t>GNSO</w:t>
      </w:r>
      <w:r w:rsidR="00C82526">
        <w:rPr>
          <w:rFonts w:cs="Tahoma"/>
          <w:bCs/>
          <w:color w:val="000000" w:themeColor="text1"/>
        </w:rPr>
        <w:t>, and posted online</w:t>
      </w:r>
      <w:r w:rsidR="00476AA5">
        <w:rPr>
          <w:rFonts w:cs="Tahoma"/>
          <w:bCs/>
          <w:color w:val="000000" w:themeColor="text1"/>
        </w:rPr>
        <w:t xml:space="preserve">.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57104AD6"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Consider other phases of GNSO PDP (initiation, </w:t>
      </w:r>
      <w:ins w:id="21" w:author="Olof Nordling" w:date="2016-10-04T11:24:00Z">
        <w:r w:rsidR="004C666B">
          <w:rPr>
            <w:rFonts w:cs="Tahoma"/>
            <w:bCs/>
            <w:color w:val="000000"/>
          </w:rPr>
          <w:t>W</w:t>
        </w:r>
      </w:ins>
      <w:del w:id="22" w:author="Olof Nordling" w:date="2016-10-04T11:24:00Z">
        <w:r w:rsidRPr="003C5CD3" w:rsidDel="004C666B">
          <w:rPr>
            <w:rFonts w:cs="Tahoma"/>
            <w:bCs/>
            <w:color w:val="000000"/>
          </w:rPr>
          <w:delText>w</w:delText>
        </w:r>
      </w:del>
      <w:r w:rsidRPr="003C5CD3">
        <w:rPr>
          <w:rFonts w:cs="Tahoma"/>
          <w:bCs/>
          <w:color w:val="000000"/>
        </w:rPr>
        <w:t xml:space="preserve">orking </w:t>
      </w:r>
      <w:ins w:id="23" w:author="Olof Nordling" w:date="2016-10-04T11:24:00Z">
        <w:r w:rsidR="004C666B">
          <w:rPr>
            <w:rFonts w:cs="Tahoma"/>
            <w:bCs/>
            <w:color w:val="000000"/>
          </w:rPr>
          <w:t>G</w:t>
        </w:r>
      </w:ins>
      <w:del w:id="24" w:author="Olof Nordling" w:date="2016-10-04T11:24:00Z">
        <w:r w:rsidRPr="003C5CD3" w:rsidDel="004C666B">
          <w:rPr>
            <w:rFonts w:cs="Tahoma"/>
            <w:bCs/>
            <w:color w:val="000000"/>
          </w:rPr>
          <w:delText>g</w:delText>
        </w:r>
      </w:del>
      <w:r w:rsidRPr="003C5CD3">
        <w:rPr>
          <w:rFonts w:cs="Tahoma"/>
          <w:bCs/>
          <w:color w:val="000000"/>
        </w:rPr>
        <w:t xml:space="preserve">roup, </w:t>
      </w:r>
      <w:ins w:id="25" w:author="Olof Nordling" w:date="2016-10-04T11:24:00Z">
        <w:r w:rsidR="004C666B">
          <w:rPr>
            <w:rFonts w:cs="Tahoma"/>
            <w:bCs/>
            <w:color w:val="000000"/>
          </w:rPr>
          <w:t>C</w:t>
        </w:r>
      </w:ins>
      <w:del w:id="26" w:author="Olof Nordling" w:date="2016-10-04T11:24:00Z">
        <w:r w:rsidRPr="003C5CD3" w:rsidDel="004C666B">
          <w:rPr>
            <w:rFonts w:cs="Tahoma"/>
            <w:bCs/>
            <w:color w:val="000000"/>
          </w:rPr>
          <w:delText>c</w:delText>
        </w:r>
      </w:del>
      <w:r w:rsidRPr="003C5CD3">
        <w:rPr>
          <w:rFonts w:cs="Tahoma"/>
          <w:bCs/>
          <w:color w:val="000000"/>
        </w:rPr>
        <w:t xml:space="preserve">ouncil deliberations and </w:t>
      </w:r>
      <w:ins w:id="27" w:author="Olof Nordling" w:date="2016-10-04T11:24:00Z">
        <w:r w:rsidR="004C666B">
          <w:rPr>
            <w:rFonts w:cs="Tahoma"/>
            <w:bCs/>
            <w:color w:val="000000"/>
          </w:rPr>
          <w:t>B</w:t>
        </w:r>
      </w:ins>
      <w:del w:id="28" w:author="Olof Nordling" w:date="2016-10-04T11:24:00Z">
        <w:r w:rsidRPr="003C5CD3" w:rsidDel="004C666B">
          <w:rPr>
            <w:rFonts w:cs="Tahoma"/>
            <w:bCs/>
            <w:color w:val="000000"/>
          </w:rPr>
          <w:delText>b</w:delText>
        </w:r>
      </w:del>
      <w:r w:rsidRPr="003C5CD3">
        <w:rPr>
          <w:rFonts w:cs="Tahoma"/>
          <w:bCs/>
          <w:color w:val="000000"/>
        </w:rPr>
        <w:t>oard vote) to determine whether additional recommendations should be considered for these phases to facilitate GAC early engagement in the GNSO PDP</w:t>
      </w:r>
      <w:ins w:id="29" w:author="Olof Nordling" w:date="2016-10-04T11:25:00Z">
        <w:r w:rsidR="004C666B">
          <w:rPr>
            <w:rFonts w:cs="Tahoma"/>
            <w:bCs/>
            <w:color w:val="000000"/>
          </w:rPr>
          <w:t>.</w:t>
        </w:r>
      </w:ins>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32F07A1F" w14:textId="4BA854A2" w:rsidR="003C5CD3" w:rsidRPr="00476AA5" w:rsidDel="004C666B" w:rsidRDefault="003C5CD3" w:rsidP="003C5CD3">
      <w:pPr>
        <w:autoSpaceDE w:val="0"/>
        <w:autoSpaceDN w:val="0"/>
        <w:adjustRightInd w:val="0"/>
        <w:ind w:left="567"/>
        <w:rPr>
          <w:del w:id="30" w:author="Olof Nordling" w:date="2016-10-04T11:25:00Z"/>
          <w:rFonts w:cs="Times New Roman"/>
          <w:color w:val="000000" w:themeColor="text1"/>
        </w:rPr>
      </w:pPr>
      <w:r w:rsidRPr="00476AA5">
        <w:rPr>
          <w:rFonts w:cs="Tahoma"/>
          <w:bCs/>
          <w:color w:val="000000" w:themeColor="text1"/>
        </w:rPr>
        <w:t xml:space="preserve">The </w:t>
      </w:r>
      <w:hyperlink r:id="rId13" w:history="1">
        <w:r w:rsidRPr="00FA27D0">
          <w:rPr>
            <w:rStyle w:val="Hyperlink"/>
            <w:rFonts w:cs="Tahoma"/>
            <w:bCs/>
          </w:rPr>
          <w:t>survey results</w:t>
        </w:r>
      </w:hyperlink>
      <w:r w:rsidRPr="00476AA5">
        <w:rPr>
          <w:rFonts w:cs="Tahoma"/>
          <w:bCs/>
          <w:color w:val="000000" w:themeColor="text1"/>
        </w:rPr>
        <w:t xml:space="preserve"> indicated that a majority of respondents (over 60%) agree that the Quick Look Mechanism</w:t>
      </w:r>
      <w:ins w:id="31" w:author="Olof Nordling" w:date="2016-10-04T11:27:00Z">
        <w:r w:rsidR="004C666B">
          <w:rPr>
            <w:rFonts w:cs="Tahoma"/>
            <w:bCs/>
            <w:color w:val="000000" w:themeColor="text1"/>
          </w:rPr>
          <w:t xml:space="preserve"> (QLM)</w:t>
        </w:r>
      </w:ins>
      <w:r w:rsidRPr="00476AA5">
        <w:rPr>
          <w:rFonts w:cs="Tahoma"/>
          <w:bCs/>
          <w:color w:val="000000" w:themeColor="text1"/>
        </w:rPr>
        <w:t xml:space="preserve"> positively contributed to the early engagement of the GAC in the GNSO Policy Development Process</w:t>
      </w:r>
      <w:ins w:id="32" w:author="Olof Nordling" w:date="2016-10-04T11:25:00Z">
        <w:r w:rsidR="004C666B">
          <w:rPr>
            <w:rFonts w:cs="Tahoma"/>
            <w:bCs/>
            <w:color w:val="000000" w:themeColor="text1"/>
          </w:rPr>
          <w:t>es</w:t>
        </w:r>
      </w:ins>
      <w:r w:rsidRPr="00476AA5">
        <w:rPr>
          <w:rFonts w:cs="Tahoma"/>
          <w:bCs/>
          <w:color w:val="000000" w:themeColor="text1"/>
        </w:rPr>
        <w:t xml:space="preserve"> as well as </w:t>
      </w:r>
      <w:r w:rsidRPr="00476AA5">
        <w:rPr>
          <w:rFonts w:cs="Times New Roman"/>
          <w:color w:val="000000" w:themeColor="text1"/>
        </w:rPr>
        <w:t>facilitate</w:t>
      </w:r>
      <w:ins w:id="33" w:author="Olof Nordling" w:date="2016-10-04T11:25:00Z">
        <w:r w:rsidR="004C666B">
          <w:rPr>
            <w:rFonts w:cs="Times New Roman"/>
            <w:color w:val="000000" w:themeColor="text1"/>
          </w:rPr>
          <w:t>d</w:t>
        </w:r>
      </w:ins>
      <w:r w:rsidRPr="00476AA5">
        <w:rPr>
          <w:rFonts w:cs="Times New Roman"/>
          <w:color w:val="000000" w:themeColor="text1"/>
        </w:rPr>
        <w:t xml:space="preserve"> the preparation and engagement of the GAC in the later</w:t>
      </w:r>
      <w:ins w:id="34" w:author="Olof Nordling" w:date="2016-10-04T11:25:00Z">
        <w:r w:rsidR="004C666B">
          <w:rPr>
            <w:rFonts w:cs="Times New Roman"/>
            <w:color w:val="000000" w:themeColor="text1"/>
          </w:rPr>
          <w:t xml:space="preserve"> </w:t>
        </w:r>
      </w:ins>
    </w:p>
    <w:p w14:paraId="617E7489" w14:textId="77777777" w:rsidR="00476AA5" w:rsidRPr="00476AA5" w:rsidRDefault="003C5CD3" w:rsidP="004C666B">
      <w:pPr>
        <w:autoSpaceDE w:val="0"/>
        <w:autoSpaceDN w:val="0"/>
        <w:adjustRightInd w:val="0"/>
        <w:ind w:left="567"/>
        <w:rPr>
          <w:rFonts w:cs="Tahoma"/>
          <w:bCs/>
          <w:color w:val="000000" w:themeColor="text1"/>
        </w:rPr>
        <w:pPrChange w:id="35" w:author="Olof Nordling" w:date="2016-10-04T11:25:00Z">
          <w:pPr>
            <w:autoSpaceDE w:val="0"/>
            <w:autoSpaceDN w:val="0"/>
            <w:adjustRightInd w:val="0"/>
            <w:ind w:left="567"/>
          </w:pPr>
        </w:pPrChange>
      </w:pPr>
      <w:r w:rsidRPr="00476AA5">
        <w:rPr>
          <w:rFonts w:cs="Times New Roman"/>
          <w:color w:val="000000" w:themeColor="text1"/>
        </w:rPr>
        <w:t>stages of a PDP (75% of respondents)</w:t>
      </w:r>
      <w:r w:rsidRPr="00476AA5">
        <w:rPr>
          <w:rFonts w:cs="Tahoma"/>
          <w:bCs/>
          <w:color w:val="000000" w:themeColor="text1"/>
        </w:rPr>
        <w:t xml:space="preserve">. Some of the comments suggest a need for additional pro-activeness on the GAC side,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simplification/generalization of the process proposed in the ‘GAC Quick Look Mechanisms Experiences </w:t>
      </w:r>
      <w:r w:rsidR="003C5CD3" w:rsidRPr="00FA27D0">
        <w:rPr>
          <w:rFonts w:cs="Tahoma"/>
          <w:bCs/>
          <w:color w:val="000000" w:themeColor="text1"/>
        </w:rPr>
        <w:lastRenderedPageBreak/>
        <w:t xml:space="preserve">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18CA256A"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w:t>
      </w:r>
      <w:ins w:id="36" w:author="Olof Nordling" w:date="2016-10-04T11:29:00Z">
        <w:r w:rsidR="004C666B">
          <w:rPr>
            <w:rFonts w:cs="Tahoma"/>
            <w:bCs/>
            <w:color w:val="000000" w:themeColor="text1"/>
          </w:rPr>
          <w:t>i</w:t>
        </w:r>
      </w:ins>
      <w:del w:id="37" w:author="Olof Nordling" w:date="2016-10-04T11:29:00Z">
        <w:r w:rsidRPr="00626FF6" w:rsidDel="004C666B">
          <w:rPr>
            <w:rFonts w:cs="Tahoma"/>
            <w:bCs/>
            <w:color w:val="000000" w:themeColor="text1"/>
          </w:rPr>
          <w:delText>I</w:delText>
        </w:r>
      </w:del>
      <w:r w:rsidRPr="00626FF6">
        <w:rPr>
          <w:rFonts w:cs="Tahoma"/>
          <w:bCs/>
          <w:color w:val="000000" w:themeColor="text1"/>
        </w:rPr>
        <w:t>nput as part of the public comment period on the Initial Report (62.5%) as well as communication of GAC concerns during GNSO Council deliberation</w:t>
      </w:r>
      <w:ins w:id="38" w:author="Olof Nordling" w:date="2016-10-04T11:29:00Z">
        <w:r w:rsidR="004C666B">
          <w:rPr>
            <w:rFonts w:cs="Tahoma"/>
            <w:bCs/>
            <w:color w:val="000000" w:themeColor="text1"/>
          </w:rPr>
          <w:t>s</w:t>
        </w:r>
      </w:ins>
      <w:r w:rsidRPr="00626FF6">
        <w:rPr>
          <w:rFonts w:cs="Tahoma"/>
          <w:bCs/>
          <w:color w:val="000000" w:themeColor="text1"/>
        </w:rPr>
        <w:t xml:space="preserve"> (62.5%). It should be noted</w:t>
      </w:r>
      <w:ins w:id="39" w:author="Olof Nordling" w:date="2016-10-04T11:30:00Z">
        <w:r w:rsidR="004C666B">
          <w:rPr>
            <w:rFonts w:cs="Tahoma"/>
            <w:bCs/>
            <w:color w:val="000000" w:themeColor="text1"/>
          </w:rPr>
          <w:t>,</w:t>
        </w:r>
      </w:ins>
      <w:r w:rsidRPr="00626FF6">
        <w:rPr>
          <w:rFonts w:cs="Tahoma"/>
          <w:bCs/>
          <w:color w:val="000000" w:themeColor="text1"/>
        </w:rPr>
        <w:t xml:space="preserve"> though</w:t>
      </w:r>
      <w:ins w:id="40" w:author="Olof Nordling" w:date="2016-10-04T11:30:00Z">
        <w:r w:rsidR="004C666B">
          <w:rPr>
            <w:rFonts w:cs="Tahoma"/>
            <w:bCs/>
            <w:color w:val="000000" w:themeColor="text1"/>
          </w:rPr>
          <w:t>,</w:t>
        </w:r>
      </w:ins>
      <w:r w:rsidRPr="00626FF6">
        <w:rPr>
          <w:rFonts w:cs="Tahoma"/>
          <w:bCs/>
          <w:color w:val="000000" w:themeColor="text1"/>
        </w:rPr>
        <w:t xml:space="preserve"> that the GAC has responded to the requests for early input from recent PDP WGs, has members actively participating in these PDPs and </w:t>
      </w:r>
      <w:del w:id="41" w:author="Olof Nordling" w:date="2016-10-04T11:30:00Z">
        <w:r w:rsidRPr="00626FF6" w:rsidDel="004C666B">
          <w:rPr>
            <w:rFonts w:cs="Tahoma"/>
            <w:bCs/>
            <w:color w:val="000000" w:themeColor="text1"/>
          </w:rPr>
          <w:delText xml:space="preserve">as such </w:delText>
        </w:r>
      </w:del>
      <w:r w:rsidRPr="00626FF6">
        <w:rPr>
          <w:rFonts w:cs="Tahoma"/>
          <w:bCs/>
          <w:color w:val="000000" w:themeColor="text1"/>
        </w:rPr>
        <w:t>it is also likely that the GAC plans to continue its engagement throughout the other phases of the PDP</w:t>
      </w:r>
      <w:ins w:id="42" w:author="Olof Nordling" w:date="2016-10-04T11:30:00Z">
        <w:r w:rsidR="004C666B">
          <w:rPr>
            <w:rFonts w:cs="Tahoma"/>
            <w:bCs/>
            <w:color w:val="000000" w:themeColor="text1"/>
          </w:rPr>
          <w:t>s</w:t>
        </w:r>
      </w:ins>
      <w:r w:rsidRPr="00626FF6">
        <w:rPr>
          <w:rFonts w:cs="Tahoma"/>
          <w:bCs/>
          <w:color w:val="000000" w:themeColor="text1"/>
        </w:rPr>
        <w:t xml:space="preserve">.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62483DED"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w:t>
      </w:r>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r w:rsidR="0059033B">
        <w:rPr>
          <w:rFonts w:cs="Tahoma"/>
          <w:bCs/>
          <w:color w:val="000000" w:themeColor="text1"/>
        </w:rPr>
        <w:t>Furthermore, the CG encourages PDP Working Groups to communicate to the GAC how its input has been considered and addressed</w:t>
      </w:r>
      <w:r w:rsidR="00C82526">
        <w:rPr>
          <w:rFonts w:cs="Tahoma"/>
          <w:bCs/>
          <w:color w:val="000000" w:themeColor="text1"/>
        </w:rPr>
        <w:t>, and</w:t>
      </w:r>
      <w:r w:rsidR="0059033B">
        <w:rPr>
          <w:rFonts w:cs="Tahoma"/>
          <w:bCs/>
          <w:color w:val="000000" w:themeColor="text1"/>
        </w:rPr>
        <w:t xml:space="preserve"> encourages the GAC to strengthen its participation in the later stages of the PDP. </w:t>
      </w:r>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5C2F90D4"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possible procedure for how to proceed in cases where GAC early input is in conflict with a GNSO proposal and a mutual agreement could not be reached</w:t>
      </w:r>
      <w:ins w:id="43" w:author="Olof Nordling" w:date="2016-10-04T11:36:00Z">
        <w:r w:rsidR="0010709E">
          <w:rPr>
            <w:rFonts w:cs="Tahoma"/>
            <w:bCs/>
            <w:color w:val="000000"/>
          </w:rPr>
          <w:t>.</w:t>
        </w:r>
      </w:ins>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4D4BEFFB"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protections),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14"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2C2D2D4C"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w:t>
      </w:r>
      <w:r>
        <w:rPr>
          <w:rFonts w:cs="Tahoma"/>
          <w:bCs/>
          <w:color w:val="000000" w:themeColor="text1"/>
        </w:rPr>
        <w:t>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w:t>
      </w:r>
      <w:ins w:id="44" w:author="Olof Nordling" w:date="2016-10-04T11:33:00Z">
        <w:r w:rsidR="0010709E">
          <w:rPr>
            <w:rFonts w:cs="Tahoma"/>
            <w:bCs/>
            <w:color w:val="000000" w:themeColor="text1"/>
          </w:rPr>
          <w:t xml:space="preserve">the </w:t>
        </w:r>
      </w:ins>
      <w:r w:rsidR="003C5CD3" w:rsidRPr="00626FF6">
        <w:rPr>
          <w:rFonts w:cs="Tahoma"/>
          <w:bCs/>
          <w:color w:val="000000" w:themeColor="text1"/>
        </w:rPr>
        <w:t xml:space="preserve">GNSO </w:t>
      </w:r>
      <w:del w:id="45" w:author="Olof Nordling" w:date="2016-10-04T11:34:00Z">
        <w:r w:rsidR="003C5CD3" w:rsidRPr="00626FF6" w:rsidDel="0010709E">
          <w:rPr>
            <w:rFonts w:cs="Tahoma"/>
            <w:bCs/>
            <w:color w:val="000000" w:themeColor="text1"/>
          </w:rPr>
          <w:delText>as well as</w:delText>
        </w:r>
      </w:del>
      <w:ins w:id="46" w:author="Olof Nordling" w:date="2016-10-04T11:34:00Z">
        <w:r w:rsidR="0010709E">
          <w:rPr>
            <w:rFonts w:cs="Tahoma"/>
            <w:bCs/>
            <w:color w:val="000000" w:themeColor="text1"/>
          </w:rPr>
          <w:t>and</w:t>
        </w:r>
      </w:ins>
      <w:r w:rsidR="003C5CD3" w:rsidRPr="00626FF6">
        <w:rPr>
          <w:rFonts w:cs="Tahoma"/>
          <w:bCs/>
          <w:color w:val="000000" w:themeColor="text1"/>
        </w:rPr>
        <w:t xml:space="preserve"> the ICANN Board </w:t>
      </w:r>
      <w:r w:rsidRPr="00626FF6">
        <w:rPr>
          <w:rFonts w:cs="Tahoma"/>
          <w:bCs/>
          <w:color w:val="000000" w:themeColor="text1"/>
        </w:rPr>
        <w:t>should a</w:t>
      </w:r>
      <w:r w:rsidR="003C5CD3" w:rsidRPr="00626FF6">
        <w:rPr>
          <w:rFonts w:cs="Tahoma"/>
          <w:bCs/>
          <w:color w:val="000000" w:themeColor="text1"/>
        </w:rPr>
        <w:t xml:space="preserve">ll assess the effect of the early engagement mechanisms and based on that assessment determine whether such a conciliation mechanism is to be developed at some point in the future. </w:t>
      </w:r>
      <w:r w:rsidR="0059033B">
        <w:rPr>
          <w:rFonts w:cs="Tahoma"/>
          <w:bCs/>
          <w:color w:val="000000" w:themeColor="text1"/>
        </w:rPr>
        <w:t xml:space="preserve">Nevertheless, the CG does encourage the GAC and the GNSO Council to engage in dialogue, either through the regular mechanisms identified (GNSO Liaison to the GAC, GNSO-GAC leadership meetings) or on an ad-hoc basis in those instances where there is an obvious difference between the proposed PDP recommendations and GAC input that has been provided. Such a dialogue could for example take place following the publication of the Initial Report and/or before consideration by the GNSO Council of the Final Report. </w:t>
      </w:r>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27D3F52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Evaluate effectiveness of preliminary recommendations</w:t>
      </w:r>
      <w:r w:rsidR="0059033B">
        <w:rPr>
          <w:rStyle w:val="FootnoteReference"/>
          <w:rFonts w:cs="Tahoma"/>
          <w:bCs/>
          <w:color w:val="000000"/>
        </w:rPr>
        <w:footnoteReference w:id="3"/>
      </w:r>
      <w:r w:rsidRPr="003C5CD3">
        <w:rPr>
          <w:rFonts w:cs="Tahoma"/>
          <w:bCs/>
          <w:color w:val="000000"/>
        </w:rPr>
        <w:t xml:space="preserve"> on GAC early engagement in issue scoping phase of GNSO PDP</w:t>
      </w:r>
      <w:ins w:id="47" w:author="Olof Nordling" w:date="2016-10-04T11:36:00Z">
        <w:r w:rsidR="0010709E">
          <w:rPr>
            <w:rFonts w:cs="Tahoma"/>
            <w:bCs/>
            <w:color w:val="000000"/>
          </w:rPr>
          <w:t>.</w:t>
        </w:r>
      </w:ins>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communication tools, GNSO Liaison to the GAC as well as the QLM appear to have achieved the desired </w:t>
      </w:r>
      <w:r w:rsidRPr="00626FF6">
        <w:rPr>
          <w:rFonts w:cs="Tahoma"/>
          <w:bCs/>
          <w:color w:val="000000" w:themeColor="text1"/>
        </w:rPr>
        <w:lastRenderedPageBreak/>
        <w:t xml:space="preserve">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09374CD8"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 xml:space="preserve">he GAC and GNSO Leadership teams as well as the GNSO liaison to the GAC and the GAC Secretariat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09708E5F"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Agree on a follow-up mechanism and success measures</w:t>
      </w:r>
      <w:ins w:id="48" w:author="Olof Nordling" w:date="2016-10-04T11:36:00Z">
        <w:r w:rsidR="0010709E">
          <w:rPr>
            <w:rFonts w:cs="Tahoma"/>
            <w:bCs/>
            <w:color w:val="000000"/>
          </w:rPr>
          <w:t>.</w:t>
        </w:r>
      </w:ins>
      <w:r w:rsidRPr="003C5CD3">
        <w:rPr>
          <w:rFonts w:cs="Tahoma"/>
          <w:bCs/>
          <w:color w:val="000000"/>
        </w:rPr>
        <w:t xml:space="preserve"> </w:t>
      </w:r>
    </w:p>
    <w:p w14:paraId="75F0FFEF" w14:textId="3E1284A4"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ins w:id="49" w:author="Olof Nordling" w:date="2016-10-04T11:36:00Z">
        <w:r w:rsidR="0010709E">
          <w:rPr>
            <w:rFonts w:cs="Tahoma"/>
            <w:bCs/>
            <w:color w:val="000000"/>
          </w:rPr>
          <w:t>.</w:t>
        </w:r>
      </w:ins>
      <w:bookmarkStart w:id="50" w:name="_GoBack"/>
      <w:bookmarkEnd w:id="50"/>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15"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16">
        <w:r w:rsidRPr="00056B6A">
          <w:rPr>
            <w:rFonts w:ascii="Calibri" w:hAnsi="Calibri"/>
            <w:color w:val="231F20"/>
            <w:spacing w:val="-1"/>
          </w:rPr>
          <w:t>community.icann.org/x/phPRAg</w:t>
        </w:r>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17">
        <w:r w:rsidRPr="00056B6A">
          <w:rPr>
            <w:rFonts w:ascii="Calibri" w:hAnsi="Calibri"/>
            <w:color w:val="231F20"/>
            <w:spacing w:val="-1"/>
          </w:rPr>
          <w:t>mm.icann.org/pipermail/gac-gnso-cg/</w:t>
        </w:r>
      </w:hyperlink>
    </w:p>
    <w:p w14:paraId="18099F91" w14:textId="17E241E0" w:rsidR="00DF7294" w:rsidRDefault="00D97476" w:rsidP="004572D0">
      <w:pPr>
        <w:spacing w:line="224" w:lineRule="exact"/>
        <w:ind w:left="567"/>
        <w:rPr>
          <w:rFonts w:ascii="Source Sans Pro" w:eastAsia="Source Sans Pro" w:hAnsi="Source Sans Pro" w:cs="Source Sans Pro"/>
          <w:sz w:val="20"/>
          <w:szCs w:val="20"/>
        </w:rPr>
        <w:sectPr w:rsidR="00DF7294" w:rsidSect="00D97476">
          <w:footerReference w:type="default" r:id="rId18"/>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19">
        <w:r w:rsidRPr="00056B6A">
          <w:rPr>
            <w:rFonts w:ascii="Calibri" w:hAnsi="Calibri"/>
            <w:color w:val="231F20"/>
            <w:spacing w:val="-1"/>
          </w:rPr>
          <w:t>community.icann.org/x/PyLRAg</w:t>
        </w:r>
      </w:hyperlink>
    </w:p>
    <w:p w14:paraId="67F77355" w14:textId="61C597D2" w:rsidR="00DF7294" w:rsidRDefault="00DF7294" w:rsidP="00A605D8">
      <w:pPr>
        <w:spacing w:line="224" w:lineRule="exact"/>
        <w:ind w:left="567"/>
        <w:rPr>
          <w:rFonts w:ascii="Source Sans Pro" w:eastAsia="Source Sans Pro" w:hAnsi="Source Sans Pro" w:cs="Source Sans Pro"/>
          <w:sz w:val="20"/>
          <w:szCs w:val="20"/>
        </w:rPr>
      </w:pPr>
    </w:p>
    <w:sectPr w:rsidR="00DF7294">
      <w:headerReference w:type="default" r:id="rId20"/>
      <w:footerReference w:type="default" r:id="rId21"/>
      <w:pgSz w:w="12240" w:h="15840"/>
      <w:pgMar w:top="1500" w:right="1720" w:bottom="280" w:left="17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FF035" w14:textId="77777777" w:rsidR="00AC597A" w:rsidRDefault="00AC597A">
      <w:r>
        <w:separator/>
      </w:r>
    </w:p>
  </w:endnote>
  <w:endnote w:type="continuationSeparator" w:id="0">
    <w:p w14:paraId="074E6696" w14:textId="77777777" w:rsidR="00AC597A" w:rsidRDefault="00AC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 Dingbats">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ource Sans Pro Light">
    <w:altName w:val="Corbel"/>
    <w:charset w:val="00"/>
    <w:family w:val="auto"/>
    <w:pitch w:val="variable"/>
    <w:sig w:usb0="00000001" w:usb1="00000001" w:usb2="00000000" w:usb3="00000000" w:csb0="00000193" w:csb1="00000000"/>
  </w:font>
  <w:font w:name="Source Sans Pro">
    <w:altName w:val="Corbel"/>
    <w:charset w:val="00"/>
    <w:family w:val="auto"/>
    <w:pitch w:val="variable"/>
    <w:sig w:usb0="00000001" w:usb1="00000001" w:usb2="00000000" w:usb3="00000000" w:csb0="00000193"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DCF7" w14:textId="3768927E" w:rsidR="00DF7294" w:rsidRDefault="0069572C">
    <w:pPr>
      <w:spacing w:line="14" w:lineRule="auto"/>
      <w:rPr>
        <w:sz w:val="20"/>
        <w:szCs w:val="20"/>
      </w:rPr>
    </w:pPr>
    <w:r>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B94372" id="Group 135" o:spid="_x0000_s1026" style="position:absolute;margin-left:38.95pt;margin-top:735.3pt;width:534.2pt;height:2.25pt;z-index:-38104;mso-position-horizontal-relative:page;mso-position-vertical-relative:page" coordorigin="779,14707" coordsize="106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">
              <v:group id="Group 140" o:spid="_x0000_s1027" style="position:absolute;left:800;top:14709;width:10440;height:2" coordorigin="800,14709" coordsize="104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41" o:spid="_x0000_s1028" style="position:absolute;left:800;top:14709;width:10440;height:2;visibility:visible;mso-wrap-style:square;v-text-anchor:top" coordsize="104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uHpbsA&#10;AADbAAAADwAAAGRycy9kb3ducmV2LnhtbERPvQrCMBDeBd8hnOAimioiUhtFC4qr1cXtaM622FxK&#10;E7W+vREEt/v4fi/ZdKYWT2pdZVnBdBKBIM6trrhQcDnvx0sQziNrrC2Tgjc52Kz7vQRjbV98omfm&#10;CxFC2MWooPS+iaV0eUkG3cQ2xIG72dagD7AtpG7xFcJNLWdRtJAGKw4NJTaUlpTfs4dRQLvrIS2Q&#10;9m5kpOaDf2d6lyo1HHTbFQhPnf+Lf+6jDvPn8P0lHCDXH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abh6W7AAAA2wAAAA8AAAAAAAAAAAAAAAAAmAIAAGRycy9kb3ducmV2Lnht&#10;bFBLBQYAAAAABAAEAPUAAACAAwAAAAA=&#10;" path="m10440,l,e" filled="f" strokecolor="#047bc1" strokeweight=".25pt">
                  <v:path arrowok="t" o:connecttype="custom" o:connectlocs="10440,0;0,0" o:connectangles="0,0"/>
                </v:shape>
              </v:group>
              <v:group id="Group 138" o:spid="_x0000_s1029" style="position:absolute;left:800;top:14729;width:153;height:2" coordorigin="800,14729" coordsize="1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39" o:spid="_x0000_s1030" style="position:absolute;left:800;top:14729;width:153;height:2;visibility:visible;mso-wrap-style:square;v-text-anchor:top" coordsize="1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w8kMIA&#10;AADbAAAADwAAAGRycy9kb3ducmV2LnhtbERPTWsCMRC9F/ofwhS8lJqtFJGtUYpS8LKUqiC9DZtp&#10;dutmsiSjbv99UxC8zeN9znw5+E6dKaY2sIHncQGKuA62ZWdgv3t/moFKgmyxC0wGfinBcnF/N8fS&#10;hgt/0nkrTuUQTiUaaET6UutUN+QxjUNPnLnvED1KhtFpG/GSw32nJ0Ux1R5bzg0N9rRqqD5uT97A&#10;Rxsf5fB1XP/M1iupXlylXWWNGT0Mb6+ghAa5ia/ujc3zp/D/Sz5A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3DyQwgAAANsAAAAPAAAAAAAAAAAAAAAAAJgCAABkcnMvZG93&#10;bnJldi54bWxQSwUGAAAAAAQABAD1AAAAhwMAAAAA&#10;" path="m,l153,e" filled="f" strokecolor="#047bc1" strokeweight="2.1pt">
                  <v:path arrowok="t" o:connecttype="custom" o:connectlocs="0,0;153,0" o:connectangles="0,0"/>
                </v:shape>
              </v:group>
              <v:group id="Group 136" o:spid="_x0000_s1031" style="position:absolute;left:8128;top:14729;width:3312;height:2" coordorigin="8128,14729" coordsize="33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37" o:spid="_x0000_s1032" style="position:absolute;left:8128;top:14729;width:3312;height:2;visibility:visible;mso-wrap-style:square;v-text-anchor:top" coordsize="3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0z0cUA&#10;AADbAAAADwAAAGRycy9kb3ducmV2LnhtbESPT2vCQBDF74V+h2UKvYjZWKGU6CpNRehJ8A9Fb0N2&#10;mg1mZ9Psqum3dw6F3mZ4b977zXw5+FZdqY9NYAOTLAdFXAXbcG3gsF+P30DFhGyxDUwGfinCcvH4&#10;MMfChhtv6bpLtZIQjgUacCl1hdaxcuQxZqEjFu079B6TrH2tbY83CfetfsnzV+2xYWlw2NGHo+q8&#10;u3gDx/B1Ll33cwo8shvX1OVoNS2NeX4a3megEg3p3/x3/WkFX2DlFxlA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LTPRxQAAANsAAAAPAAAAAAAAAAAAAAAAAJgCAABkcnMv&#10;ZG93bnJldi54bWxQSwUGAAAAAAQABAD1AAAAigMAAAAA&#10;" path="m,l3312,e" filled="f" strokecolor="#047bc1" strokeweight=".79339mm">
                  <v:path arrowok="t" o:connecttype="custom" o:connectlocs="0,0;3312,0" o:connectangles="0,0"/>
                </v:shape>
              </v:group>
              <w10:wrap anchorx="page" anchory="page"/>
            </v:group>
          </w:pict>
        </mc:Fallback>
      </mc:AlternateContent>
    </w:r>
    <w:r>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BD339D">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93A9A" id="_x0000_t202" coordsize="21600,21600" o:spt="202" path="m,l,21600r21600,l21600,xe">
              <v:stroke joinstyle="miter"/>
              <v:path gradientshapeok="t" o:connecttype="rect"/>
            </v:shapetype>
            <v:shape id="Text Box 134" o:spid="_x0000_s1027"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" filled="f" stroked="f">
              <v:textbox inset="0,0,0,0">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BD339D">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F7C7" w14:textId="77777777" w:rsidR="00C1734A" w:rsidRDefault="00C1734A">
    <w:pPr>
      <w:spacing w:line="14" w:lineRule="auto"/>
      <w:rPr>
        <w:sz w:val="20"/>
        <w:szCs w:val="20"/>
      </w:rPr>
    </w:pPr>
    <w:r>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4AAD7F" id="Group 3" o:spid="_x0000_s1026" style="position:absolute;margin-left:38.95pt;margin-top:735.3pt;width:534.2pt;height:2.25pt;z-index:-35048;mso-position-horizontal-relative:page;mso-position-vertical-relative:page" coordorigin="779,14707" coordsize="106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">
              <v:group id="Group 8" o:spid="_x0000_s1027" style="position:absolute;left:800;top:14709;width:10440;height:2" coordorigin="800,14709" coordsize="104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shape id="Freeform 9" o:spid="_x0000_s1028" style="position:absolute;left:800;top:14709;width:10440;height:2;visibility:visible;mso-wrap-style:square;v-text-anchor:top" coordsize="104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oS8EA&#10;AADcAAAADwAAAGRycy9kb3ducmV2LnhtbESPQYvCQAyF7wv+hyGCF9Gpsoh0Hcu2oHjd6sVb6GTb&#10;sp1M6Yxa/705CHtLeC/vfdllo+vUnYbQejawWiagiCtvW64NXM6HxRZUiMgWO89k4EkBsv3kY4ep&#10;9Q/+oXsZayUhHFI00MTYp1qHqiGHYel7YtF+/eAwyjrU2g74kHDX6XWSbLTDlqWhwZ6Khqq/8uYM&#10;UH49FjXSIcydtnyMz9LmhTGz6fj9BSrSGP/N7+uTFfxPoZVnZAK9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KEvBAAAA3AAAAA8AAAAAAAAAAAAAAAAAmAIAAGRycy9kb3du&#10;cmV2LnhtbFBLBQYAAAAABAAEAPUAAACGAwAAAAA=&#10;" path="m10440,l,e" filled="f" strokecolor="#047bc1" strokeweight=".25pt">
                  <v:path arrowok="t" o:connecttype="custom" o:connectlocs="10440,0;0,0" o:connectangles="0,0"/>
                </v:shape>
              </v:group>
              <v:group id="Group 6" o:spid="_x0000_s1029" style="position:absolute;left:800;top:14729;width:153;height:2" coordorigin="800,14729" coordsize="1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7" o:spid="_x0000_s1030" style="position:absolute;left:800;top:14729;width:153;height:2;visibility:visible;mso-wrap-style:square;v-text-anchor:top" coordsize="1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Ic8UA&#10;AADcAAAADwAAAGRycy9kb3ducmV2LnhtbESPQUsDQQyF74L/YYjgRdpZRaWsnRZpEbwsYhWkt7AT&#10;Z9fuZJaZ2K7/3hwEbwnv5b0vy/UUB3OkXPrEDq7nFRjiNvmeg4P3t6fZAkwRZI9DYnLwQwXWq/Oz&#10;JdY+nfiVjjsJRkO41OigExlra0vbUcQyTyOxap8pRxRdc7A+40nD42BvqureRuxZGzocadNRe9h9&#10;Rwcvfb6Sj/1h+7XYbqS5DY0NjXfu8mJ6fAAjNMm/+e/62Sv+neLrMzqBX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AhzxQAAANwAAAAPAAAAAAAAAAAAAAAAAJgCAABkcnMv&#10;ZG93bnJldi54bWxQSwUGAAAAAAQABAD1AAAAigMAAAAA&#10;" path="m,l153,e" filled="f" strokecolor="#047bc1" strokeweight="2.1pt">
                  <v:path arrowok="t" o:connecttype="custom" o:connectlocs="0,0;153,0" o:connectangles="0,0"/>
                </v:shape>
              </v:group>
              <v:group id="Group 4" o:spid="_x0000_s1031" style="position:absolute;left:8128;top:14729;width:3312;height:2" coordorigin="8128,14729" coordsize="33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5" o:spid="_x0000_s1032" style="position:absolute;left:8128;top:14729;width:3312;height:2;visibility:visible;mso-wrap-style:square;v-text-anchor:top" coordsize="3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Hy3MMA&#10;AADcAAAADwAAAGRycy9kb3ducmV2LnhtbERPTWvCQBC9F/wPywi9SN1UaSnRNTQWwVNBK6K3ITtm&#10;Q7KzMbtq+u+7BcHbPN7nzLPeNuJKna8cK3gdJyCIC6crLhXsflYvHyB8QNbYOCYFv+QhWwye5phq&#10;d+MNXbehFDGEfYoKTAhtKqUvDFn0Y9cSR+7kOoshwq6UusNbDLeNnCTJu7RYcWww2NLSUFFvL1bB&#10;we3r3LTno+OR/jZVmY++prlSz8P+cwYiUB8e4rt7reP8twn8PxMv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Hy3MMAAADcAAAADwAAAAAAAAAAAAAAAACYAgAAZHJzL2Rv&#10;d25yZXYueG1sUEsFBgAAAAAEAAQA9QAAAIgDAAAAAA==&#10;" path="m,l3312,e" filled="f" strokecolor="#047bc1" strokeweight=".79339mm">
                  <v:path arrowok="t" o:connecttype="custom" o:connectlocs="0,0;3312,0" o:connectangles="0,0"/>
                </v:shape>
              </v:group>
              <w10:wrap anchorx="page" anchory="page"/>
            </v:group>
          </w:pict>
        </mc:Fallback>
      </mc:AlternateContent>
    </w:r>
    <w:r>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BD339D">
                            <w:rPr>
                              <w:rFonts w:ascii="Source Sans Pro"/>
                              <w:b/>
                              <w:noProof/>
                              <w:color w:val="231F20"/>
                              <w:sz w:val="16"/>
                            </w:rPr>
                            <w:t>3</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8F306" id="_x0000_t202" coordsize="21600,21600" o:spt="202" path="m,l,21600r21600,l21600,xe">
              <v:stroke joinstyle="miter"/>
              <v:path gradientshapeok="t" o:connecttype="rect"/>
            </v:shapetype>
            <v:shape id="Text Box 153" o:spid="_x0000_s1028"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" filled="f" stroked="f">
              <v:textbox inset="0,0,0,0">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BD339D">
                      <w:rPr>
                        <w:rFonts w:ascii="Source Sans Pro"/>
                        <w:b/>
                        <w:noProof/>
                        <w:color w:val="231F20"/>
                        <w:sz w:val="16"/>
                      </w:rPr>
                      <w:t>3</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E8A55" w14:textId="77777777" w:rsidR="00DF7294" w:rsidRDefault="0069572C">
    <w:pPr>
      <w:spacing w:line="14" w:lineRule="auto"/>
      <w:rPr>
        <w:sz w:val="20"/>
        <w:szCs w:val="20"/>
      </w:rPr>
    </w:pPr>
    <w:r>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16CF90" id="Group 3" o:spid="_x0000_s1026" style="position:absolute;margin-left:38.95pt;margin-top:735.3pt;width:534.2pt;height:2.25pt;z-index:-37120;mso-position-horizontal-relative:page;mso-position-vertical-relative:page" coordorigin="779,14707" coordsize="106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">
              <v:group id="Group 8" o:spid="_x0000_s1027" style="position:absolute;left:800;top:14709;width:10440;height:2" coordorigin="800,14709" coordsize="104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9" o:spid="_x0000_s1028" style="position:absolute;left:800;top:14709;width:10440;height:2;visibility:visible;mso-wrap-style:square;v-text-anchor:top" coordsize="104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UDerwA&#10;AADaAAAADwAAAGRycy9kb3ducmV2LnhtbESPwQrCMBBE74L/EFbwIprqQaSaFi0oXq1evC3N2hab&#10;TWmi1r83guBxmJk3zCbtTSOe1LnasoL5LAJBXFhdc6ngct5PVyCcR9bYWCYFb3KQJsPBBmNtX3yi&#10;Z+5LESDsYlRQed/GUrqiIoNuZlvi4N1sZ9AH2ZVSd/gKcNPIRRQtpcGaw0KFLWUVFff8YRTQ7nrI&#10;SqS9mxip+eDfud5lSo1H/XYNwlPv/+Ff+6gVLOF7JdwAmX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8tQN6vAAAANoAAAAPAAAAAAAAAAAAAAAAAJgCAABkcnMvZG93bnJldi54&#10;bWxQSwUGAAAAAAQABAD1AAAAgQMAAAAA&#10;" path="m10440,l,e" filled="f" strokecolor="#047bc1" strokeweight=".25pt">
                  <v:path arrowok="t" o:connecttype="custom" o:connectlocs="10440,0;0,0" o:connectangles="0,0"/>
                </v:shape>
              </v:group>
              <v:group id="Group 6" o:spid="_x0000_s1029" style="position:absolute;left:800;top:14729;width:153;height:2" coordorigin="800,14729" coordsize="1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7" o:spid="_x0000_s1030" style="position:absolute;left:800;top:14729;width:153;height:2;visibility:visible;mso-wrap-style:square;v-text-anchor:top" coordsize="1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KxxcAA&#10;AADaAAAADwAAAGRycy9kb3ducmV2LnhtbERPTWsCMRC9F/ofwhR6KZptKSKrUUQpeFlKtVC8DZsx&#10;u7qZLMmo23/fHAoeH+97vhx8p64UUxvYwOu4AEVcB9uyM/C9/xhNQSVBttgFJgO/lGC5eHyYY2nD&#10;jb/ouhOncginEg00In2pdaob8pjGoSfO3DFEj5JhdNpGvOVw3+m3ophojy3nhgZ7WjdUn3cXb+Cz&#10;jS/yczhvTtPNWqp3V2lXWWOen4bVDJTQIHfxv3trDeSt+Uq+AXr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KxxcAAAADaAAAADwAAAAAAAAAAAAAAAACYAgAAZHJzL2Rvd25y&#10;ZXYueG1sUEsFBgAAAAAEAAQA9QAAAIUDAAAAAA==&#10;" path="m,l153,e" filled="f" strokecolor="#047bc1" strokeweight="2.1pt">
                  <v:path arrowok="t" o:connecttype="custom" o:connectlocs="0,0;153,0" o:connectangles="0,0"/>
                </v:shape>
              </v:group>
              <v:group id="Group 4" o:spid="_x0000_s1031" style="position:absolute;left:8128;top:14729;width:3312;height:2" coordorigin="8128,14729" coordsize="33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5" o:spid="_x0000_s1032" style="position:absolute;left:8128;top:14729;width:3312;height:2;visibility:visible;mso-wrap-style:square;v-text-anchor:top" coordsize="3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s/18UA&#10;AADbAAAADwAAAGRycy9kb3ducmV2LnhtbESPT2vCQBDF74V+h2UKvYjZWKGU6CpNRehJ8A9Fb0N2&#10;mg1mZ9Psqum3dw6F3mZ4b977zXw5+FZdqY9NYAOTLAdFXAXbcG3gsF+P30DFhGyxDUwGfinCcvH4&#10;MMfChhtv6bpLtZIQjgUacCl1hdaxcuQxZqEjFu079B6TrH2tbY83CfetfsnzV+2xYWlw2NGHo+q8&#10;u3gDx/B1Ll33cwo8shvX1OVoNS2NeX4a3megEg3p3/x3/WkFX+jlFxlA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Wz/XxQAAANsAAAAPAAAAAAAAAAAAAAAAAJgCAABkcnMv&#10;ZG93bnJldi54bWxQSwUGAAAAAAQABAD1AAAAigMAAAAA&#10;" path="m,l3312,e" filled="f" strokecolor="#047bc1" strokeweight=".79339mm">
                  <v:path arrowok="t" o:connecttype="custom" o:connectlocs="0,0;3312,0" o:connectangles="0,0"/>
                </v:shape>
              </v:group>
              <w10:wrap anchorx="page" anchory="page"/>
            </v:group>
          </w:pict>
        </mc:Fallback>
      </mc:AlternateContent>
    </w:r>
    <w:r>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10709E">
                            <w:rPr>
                              <w:rFonts w:ascii="Source Sans Pro"/>
                              <w:b/>
                              <w:noProof/>
                              <w:color w:val="231F20"/>
                              <w:sz w:val="16"/>
                            </w:rPr>
                            <w:t>7</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6A87E" id="_x0000_t202" coordsize="21600,21600" o:spt="202" path="m,l,21600r21600,l21600,xe">
              <v:stroke joinstyle="miter"/>
              <v:path gradientshapeok="t" o:connecttype="rect"/>
            </v:shapetype>
            <v:shape id="Text Box 2" o:spid="_x0000_s1029"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8alsQIAAK8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" filled="f" stroked="f">
              <v:textbox inset="0,0,0,0">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10709E">
                      <w:rPr>
                        <w:rFonts w:ascii="Source Sans Pro"/>
                        <w:b/>
                        <w:noProof/>
                        <w:color w:val="231F20"/>
                        <w:sz w:val="16"/>
                      </w:rPr>
                      <w:t>7</w:t>
                    </w:r>
                    <w:r>
                      <w:fldChar w:fldCharType="end"/>
                    </w:r>
                    <w:r>
                      <w:rPr>
                        <w:rFonts w:ascii="Source Sans Pro"/>
                        <w:b/>
                        <w:color w:val="231F20"/>
                        <w:sz w:val="16"/>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4158B" w14:textId="77777777" w:rsidR="00AC597A" w:rsidRDefault="00AC597A">
      <w:r>
        <w:separator/>
      </w:r>
    </w:p>
  </w:footnote>
  <w:footnote w:type="continuationSeparator" w:id="0">
    <w:p w14:paraId="0BE298A8" w14:textId="77777777" w:rsidR="00AC597A" w:rsidRDefault="00AC597A">
      <w:r>
        <w:continuationSeparator/>
      </w:r>
    </w:p>
  </w:footnote>
  <w:footnote w:id="1">
    <w:p w14:paraId="35D78739" w14:textId="27B5AB11" w:rsidR="003853FC" w:rsidRPr="003E2714" w:rsidRDefault="003853FC">
      <w:pPr>
        <w:pStyle w:val="FootnoteText"/>
        <w:rPr>
          <w:sz w:val="18"/>
          <w:szCs w:val="18"/>
        </w:rPr>
      </w:pPr>
      <w:r w:rsidRPr="003E2714">
        <w:rPr>
          <w:rStyle w:val="FootnoteReference"/>
          <w:sz w:val="18"/>
          <w:szCs w:val="18"/>
        </w:rPr>
        <w:footnoteRef/>
      </w:r>
      <w:r w:rsidRPr="003E2714">
        <w:rPr>
          <w:sz w:val="18"/>
          <w:szCs w:val="18"/>
        </w:rPr>
        <w:t xml:space="preserve"> For further information, please see </w:t>
      </w:r>
      <w:hyperlink r:id="rId1" w:history="1">
        <w:r w:rsidRPr="003E2714">
          <w:rPr>
            <w:rStyle w:val="Hyperlink"/>
            <w:sz w:val="18"/>
            <w:szCs w:val="18"/>
          </w:rPr>
          <w:t>https://gacweb.icann.org/display/gacweb/Governmental+Advisory+Committee</w:t>
        </w:r>
      </w:hyperlink>
      <w:r w:rsidRPr="003E2714">
        <w:rPr>
          <w:rStyle w:val="Hyperlink"/>
          <w:sz w:val="18"/>
          <w:szCs w:val="18"/>
        </w:rPr>
        <w:t xml:space="preserve"> </w:t>
      </w:r>
    </w:p>
  </w:footnote>
  <w:footnote w:id="2">
    <w:p w14:paraId="5CC64478" w14:textId="00A05804" w:rsidR="00A605D8" w:rsidRPr="00A605D8" w:rsidRDefault="00A605D8">
      <w:pPr>
        <w:pStyle w:val="FootnoteText"/>
        <w:rPr>
          <w:sz w:val="18"/>
          <w:szCs w:val="18"/>
        </w:rPr>
      </w:pPr>
      <w:ins w:id="6" w:author="Marika Konings" w:date="2016-10-03T13:54:00Z">
        <w:r w:rsidRPr="00A605D8">
          <w:rPr>
            <w:rStyle w:val="FootnoteReference"/>
            <w:sz w:val="18"/>
            <w:szCs w:val="18"/>
          </w:rPr>
          <w:footnoteRef/>
        </w:r>
        <w:r w:rsidRPr="00A605D8">
          <w:rPr>
            <w:sz w:val="18"/>
            <w:szCs w:val="18"/>
          </w:rPr>
          <w:t xml:space="preserve"> For further information, please see </w:t>
        </w:r>
        <w:r w:rsidRPr="00A605D8">
          <w:rPr>
            <w:sz w:val="18"/>
            <w:szCs w:val="18"/>
          </w:rPr>
          <w:fldChar w:fldCharType="begin"/>
        </w:r>
        <w:r w:rsidRPr="00A605D8">
          <w:rPr>
            <w:sz w:val="18"/>
            <w:szCs w:val="18"/>
          </w:rPr>
          <w:instrText xml:space="preserve"> HYPERLINK "https://gnso.icann.org/en/basics/consensus-policy/pdp" </w:instrText>
        </w:r>
        <w:r w:rsidRPr="00A605D8">
          <w:rPr>
            <w:sz w:val="18"/>
            <w:szCs w:val="18"/>
          </w:rPr>
          <w:fldChar w:fldCharType="separate"/>
        </w:r>
        <w:r w:rsidRPr="00A605D8">
          <w:rPr>
            <w:rStyle w:val="Hyperlink"/>
            <w:sz w:val="18"/>
            <w:szCs w:val="18"/>
          </w:rPr>
          <w:t>https://gnso.icann.org/en/basics/consensus-policy/pdp</w:t>
        </w:r>
        <w:r w:rsidRPr="00A605D8">
          <w:rPr>
            <w:sz w:val="18"/>
            <w:szCs w:val="18"/>
          </w:rPr>
          <w:fldChar w:fldCharType="end"/>
        </w:r>
        <w:r w:rsidRPr="00A605D8">
          <w:rPr>
            <w:sz w:val="18"/>
            <w:szCs w:val="18"/>
          </w:rPr>
          <w:t xml:space="preserve"> </w:t>
        </w:r>
      </w:ins>
    </w:p>
  </w:footnote>
  <w:footnote w:id="3">
    <w:p w14:paraId="4EAFF61D" w14:textId="545AB503" w:rsidR="0059033B" w:rsidRPr="0059033B" w:rsidRDefault="0059033B">
      <w:pPr>
        <w:pStyle w:val="FootnoteText"/>
        <w:rPr>
          <w:sz w:val="18"/>
          <w:szCs w:val="18"/>
        </w:rPr>
      </w:pPr>
      <w:r w:rsidRPr="0059033B">
        <w:rPr>
          <w:rStyle w:val="FootnoteReference"/>
          <w:sz w:val="18"/>
          <w:szCs w:val="18"/>
        </w:rPr>
        <w:footnoteRef/>
      </w:r>
      <w:r w:rsidRPr="0059033B">
        <w:rPr>
          <w:sz w:val="18"/>
          <w:szCs w:val="18"/>
        </w:rPr>
        <w:t xml:space="preserve"> Preliminary recommendations include the information and communication tools, the GNSO Liaison to the GAC and the Quick Look Mechanism (QLM)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15:restartNumberingAfterBreak="0">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15:restartNumberingAfterBreak="0">
    <w:nsid w:val="6F9461CD"/>
    <w:multiLevelType w:val="hybridMultilevel"/>
    <w:tmpl w:val="902C8BE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ka Konings">
    <w15:presenceInfo w15:providerId="None" w15:userId="Marika Konings"/>
  </w15:person>
  <w15:person w15:author="Olof Nordling">
    <w15:presenceInfo w15:providerId="AD" w15:userId="S-1-5-21-839558223-3840241481-829473987-15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294"/>
    <w:rsid w:val="0002287B"/>
    <w:rsid w:val="00056B6A"/>
    <w:rsid w:val="000B2DD0"/>
    <w:rsid w:val="000F3A9B"/>
    <w:rsid w:val="0010709E"/>
    <w:rsid w:val="00113F54"/>
    <w:rsid w:val="0018693E"/>
    <w:rsid w:val="0033014A"/>
    <w:rsid w:val="003778D9"/>
    <w:rsid w:val="003853FC"/>
    <w:rsid w:val="003C5CD3"/>
    <w:rsid w:val="003E2714"/>
    <w:rsid w:val="004001A7"/>
    <w:rsid w:val="004572D0"/>
    <w:rsid w:val="00476AA5"/>
    <w:rsid w:val="004C666B"/>
    <w:rsid w:val="004D36BB"/>
    <w:rsid w:val="005077D2"/>
    <w:rsid w:val="0057541F"/>
    <w:rsid w:val="0059033B"/>
    <w:rsid w:val="005A4A0D"/>
    <w:rsid w:val="005F5AD0"/>
    <w:rsid w:val="00626FF6"/>
    <w:rsid w:val="0069572C"/>
    <w:rsid w:val="007B1950"/>
    <w:rsid w:val="007C41DF"/>
    <w:rsid w:val="00831F14"/>
    <w:rsid w:val="00867DE7"/>
    <w:rsid w:val="008C4C2C"/>
    <w:rsid w:val="008F74FC"/>
    <w:rsid w:val="00944528"/>
    <w:rsid w:val="009D47CF"/>
    <w:rsid w:val="009F6C43"/>
    <w:rsid w:val="00A417D8"/>
    <w:rsid w:val="00A605D8"/>
    <w:rsid w:val="00A95FFA"/>
    <w:rsid w:val="00AA2240"/>
    <w:rsid w:val="00AC597A"/>
    <w:rsid w:val="00AF292C"/>
    <w:rsid w:val="00B51370"/>
    <w:rsid w:val="00B519F3"/>
    <w:rsid w:val="00BA3933"/>
    <w:rsid w:val="00BD339D"/>
    <w:rsid w:val="00C1734A"/>
    <w:rsid w:val="00C37EB8"/>
    <w:rsid w:val="00C82526"/>
    <w:rsid w:val="00D138D4"/>
    <w:rsid w:val="00D92001"/>
    <w:rsid w:val="00D97476"/>
    <w:rsid w:val="00DB03B4"/>
    <w:rsid w:val="00DF7294"/>
    <w:rsid w:val="00E9514F"/>
    <w:rsid w:val="00EB0A80"/>
    <w:rsid w:val="00EB15E8"/>
    <w:rsid w:val="00ED20EF"/>
    <w:rsid w:val="00F27E27"/>
    <w:rsid w:val="00F61291"/>
    <w:rsid w:val="00F765B2"/>
    <w:rsid w:val="00FA27D0"/>
    <w:rsid w:val="00FF3D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surveymonkey.com/results/SM-6ZLVM39T/"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footer" Target="footer1.xml"/><Relationship Id="rId12" Type="http://schemas.openxmlformats.org/officeDocument/2006/relationships/hyperlink" Target="https://www.surveymonkey.com/results/SM-6ZLVM39T/" TargetMode="External"/><Relationship Id="rId17" Type="http://schemas.openxmlformats.org/officeDocument/2006/relationships/hyperlink" Target="http://mm.icann.org/pipermail/gac-gnso-cg/" TargetMode="External"/><Relationship Id="rId2" Type="http://schemas.openxmlformats.org/officeDocument/2006/relationships/styles" Target="styles.xml"/><Relationship Id="rId16" Type="http://schemas.openxmlformats.org/officeDocument/2006/relationships/hyperlink" Target="https://community.icann.org/display/gnsogcgogeeipdp/GAC-GNSO%2BConsultation%2BGroup%2Bon%2BGAC%2BEarly%2BEngagement%2Bin%2BPolicy%2BDevelopment%2BProcesses%2BHom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so.icann.org/en/icannmeet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mmunity.icann.org/x/PyLRAg" TargetMode="External"/><Relationship Id="rId23" Type="http://schemas.microsoft.com/office/2011/relationships/people" Target="people.xml"/><Relationship Id="rId10" Type="http://schemas.openxmlformats.org/officeDocument/2006/relationships/hyperlink" Target="http://gnso.icann.org/sites/gnso.icann.org/files/gnso/presentations/policy-efforts.htm" TargetMode="External"/><Relationship Id="rId19" Type="http://schemas.openxmlformats.org/officeDocument/2006/relationships/hyperlink" Target="https://community.icann.org/display/gnsogcgogeeipdp/3.%2BCharter" TargetMode="External"/><Relationship Id="rId4" Type="http://schemas.openxmlformats.org/officeDocument/2006/relationships/webSettings" Target="webSettings.xml"/><Relationship Id="rId9" Type="http://schemas.openxmlformats.org/officeDocument/2006/relationships/hyperlink" Target="https://community.icann.org/x/PyLRAg" TargetMode="External"/><Relationship Id="rId14" Type="http://schemas.openxmlformats.org/officeDocument/2006/relationships/hyperlink" Target="https://www.surveymonkey.com/results/SM-6ZLVM39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overnmental+Advisory+Commit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10</Pages>
  <Words>2137</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Olof Nordling</cp:lastModifiedBy>
  <cp:revision>3</cp:revision>
  <cp:lastPrinted>2016-10-04T09:12:00Z</cp:lastPrinted>
  <dcterms:created xsi:type="dcterms:W3CDTF">2016-10-04T09:11:00Z</dcterms:created>
  <dcterms:modified xsi:type="dcterms:W3CDTF">2016-10-04T09:37:00Z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