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DCCC6" w14:textId="77777777" w:rsidR="008C6932" w:rsidRPr="00CB43B0" w:rsidRDefault="00CB43B0" w:rsidP="008C6932">
      <w:pPr>
        <w:spacing w:line="360" w:lineRule="auto"/>
        <w:jc w:val="center"/>
        <w:rPr>
          <w:rFonts w:ascii="Calibri" w:hAnsi="Calibri"/>
          <w:b/>
          <w:color w:val="3366FF"/>
          <w:sz w:val="36"/>
          <w:lang w:val="en-GB"/>
        </w:rPr>
      </w:pPr>
      <w:r>
        <w:rPr>
          <w:rFonts w:ascii="Calibri" w:hAnsi="Calibri"/>
          <w:b/>
          <w:color w:val="3366FF"/>
          <w:sz w:val="36"/>
          <w:lang w:val="en-GB"/>
        </w:rPr>
        <w:tab/>
      </w:r>
    </w:p>
    <w:p w14:paraId="53E5ABBC" w14:textId="77777777" w:rsidR="008C6932" w:rsidRDefault="008C6932" w:rsidP="008C6932">
      <w:pPr>
        <w:spacing w:line="360" w:lineRule="auto"/>
        <w:jc w:val="center"/>
        <w:rPr>
          <w:rFonts w:ascii="Calibri" w:hAnsi="Calibri"/>
          <w:b/>
          <w:color w:val="3366FF"/>
          <w:sz w:val="36"/>
          <w:szCs w:val="36"/>
        </w:rPr>
      </w:pPr>
    </w:p>
    <w:p w14:paraId="2CFA230A" w14:textId="77777777" w:rsidR="008C6932" w:rsidRPr="008C6932" w:rsidRDefault="008C6932" w:rsidP="008C6932">
      <w:pPr>
        <w:spacing w:line="360" w:lineRule="auto"/>
        <w:jc w:val="center"/>
        <w:rPr>
          <w:rFonts w:ascii="Calibri" w:hAnsi="Calibri"/>
          <w:b/>
          <w:color w:val="3366FF"/>
          <w:sz w:val="44"/>
          <w:szCs w:val="44"/>
        </w:rPr>
      </w:pPr>
    </w:p>
    <w:p w14:paraId="131F0503" w14:textId="7D03D67C" w:rsidR="007A6B2B" w:rsidRPr="008C6932" w:rsidRDefault="007A6B2B" w:rsidP="00D8333A">
      <w:pPr>
        <w:spacing w:line="360" w:lineRule="auto"/>
        <w:jc w:val="center"/>
        <w:rPr>
          <w:rFonts w:ascii="Calibri" w:hAnsi="Calibri"/>
          <w:b/>
          <w:color w:val="3366FF"/>
          <w:sz w:val="44"/>
          <w:szCs w:val="44"/>
        </w:rPr>
      </w:pPr>
      <w:r w:rsidRPr="008C6932">
        <w:rPr>
          <w:rFonts w:ascii="Calibri" w:hAnsi="Calibri"/>
          <w:b/>
          <w:color w:val="3366FF"/>
          <w:sz w:val="44"/>
          <w:szCs w:val="44"/>
        </w:rPr>
        <w:t xml:space="preserve">Initial Report </w:t>
      </w:r>
      <w:r w:rsidR="008C6932" w:rsidRPr="008C6932">
        <w:rPr>
          <w:rFonts w:ascii="Calibri" w:hAnsi="Calibri"/>
          <w:b/>
          <w:color w:val="3366FF"/>
          <w:sz w:val="44"/>
          <w:szCs w:val="44"/>
        </w:rPr>
        <w:t>on the Translation and Transliteration of Contact Information</w:t>
      </w:r>
      <w:r w:rsidR="00E24698">
        <w:rPr>
          <w:rFonts w:ascii="Calibri" w:hAnsi="Calibri"/>
          <w:b/>
          <w:color w:val="3366FF"/>
          <w:sz w:val="44"/>
          <w:szCs w:val="44"/>
        </w:rPr>
        <w:br/>
      </w:r>
      <w:r w:rsidR="008C6932" w:rsidRPr="008C6932">
        <w:rPr>
          <w:rFonts w:ascii="Calibri" w:hAnsi="Calibri"/>
          <w:b/>
          <w:color w:val="3366FF"/>
          <w:sz w:val="44"/>
          <w:szCs w:val="44"/>
        </w:rPr>
        <w:t>Policy Develop</w:t>
      </w:r>
      <w:r w:rsidR="009A0DF7">
        <w:rPr>
          <w:rFonts w:ascii="Calibri" w:hAnsi="Calibri"/>
          <w:b/>
          <w:color w:val="3366FF"/>
          <w:sz w:val="44"/>
          <w:szCs w:val="44"/>
        </w:rPr>
        <w:t>ment</w:t>
      </w:r>
      <w:r w:rsidR="008C6932" w:rsidRPr="008C6932">
        <w:rPr>
          <w:rFonts w:ascii="Calibri" w:hAnsi="Calibri"/>
          <w:b/>
          <w:color w:val="3366FF"/>
          <w:sz w:val="44"/>
          <w:szCs w:val="44"/>
        </w:rPr>
        <w:t xml:space="preserve"> Process</w:t>
      </w:r>
    </w:p>
    <w:p w14:paraId="280FF76B" w14:textId="77777777" w:rsidR="008C6932" w:rsidRPr="008C6932" w:rsidRDefault="008C6932" w:rsidP="00362913">
      <w:pPr>
        <w:spacing w:line="360" w:lineRule="auto"/>
        <w:rPr>
          <w:rFonts w:ascii="Calibri" w:hAnsi="Calibri"/>
          <w:sz w:val="22"/>
          <w:szCs w:val="22"/>
        </w:rPr>
      </w:pPr>
    </w:p>
    <w:p w14:paraId="0793879C" w14:textId="77777777" w:rsidR="008C6932" w:rsidRPr="008C6932" w:rsidRDefault="008C6932" w:rsidP="00362913">
      <w:pPr>
        <w:spacing w:line="360" w:lineRule="auto"/>
        <w:rPr>
          <w:rFonts w:ascii="Calibri" w:hAnsi="Calibri"/>
          <w:sz w:val="22"/>
          <w:szCs w:val="22"/>
        </w:rPr>
      </w:pPr>
    </w:p>
    <w:p w14:paraId="41C626F1" w14:textId="77777777" w:rsidR="008C6932" w:rsidRPr="008C6932" w:rsidRDefault="008C6932" w:rsidP="00362913">
      <w:pPr>
        <w:spacing w:line="360" w:lineRule="auto"/>
        <w:rPr>
          <w:rFonts w:ascii="Calibri" w:hAnsi="Calibri"/>
          <w:sz w:val="22"/>
          <w:szCs w:val="22"/>
        </w:rPr>
      </w:pPr>
    </w:p>
    <w:p w14:paraId="69D0B906" w14:textId="77777777" w:rsidR="008C6932" w:rsidRPr="008C6932" w:rsidRDefault="008C6932" w:rsidP="00362913">
      <w:pPr>
        <w:spacing w:line="360" w:lineRule="auto"/>
        <w:rPr>
          <w:rFonts w:ascii="Calibri" w:hAnsi="Calibri"/>
          <w:b/>
          <w:color w:val="3366FF"/>
          <w:sz w:val="30"/>
          <w:szCs w:val="30"/>
        </w:rPr>
      </w:pPr>
      <w:r w:rsidRPr="008C6932">
        <w:rPr>
          <w:rFonts w:ascii="Calibri" w:hAnsi="Calibri"/>
          <w:b/>
          <w:color w:val="3366FF"/>
          <w:sz w:val="30"/>
          <w:szCs w:val="30"/>
        </w:rPr>
        <w:t>Status of this Document</w:t>
      </w:r>
    </w:p>
    <w:p w14:paraId="07571458" w14:textId="2192BE77" w:rsidR="008C6932" w:rsidRPr="008C6932" w:rsidRDefault="008C6932" w:rsidP="00C60B5B">
      <w:pPr>
        <w:spacing w:line="360" w:lineRule="auto"/>
        <w:rPr>
          <w:rFonts w:ascii="Calibri" w:hAnsi="Calibri"/>
          <w:sz w:val="22"/>
          <w:szCs w:val="22"/>
        </w:rPr>
      </w:pPr>
      <w:r w:rsidRPr="008C6932">
        <w:rPr>
          <w:rFonts w:ascii="Calibri" w:hAnsi="Calibri"/>
          <w:sz w:val="22"/>
          <w:szCs w:val="22"/>
        </w:rPr>
        <w:t xml:space="preserve">This is </w:t>
      </w:r>
      <w:r w:rsidR="00E24698">
        <w:rPr>
          <w:rFonts w:ascii="Calibri" w:hAnsi="Calibri"/>
          <w:sz w:val="22"/>
          <w:szCs w:val="22"/>
        </w:rPr>
        <w:t>the i</w:t>
      </w:r>
      <w:r w:rsidRPr="008C6932">
        <w:rPr>
          <w:rFonts w:ascii="Calibri" w:hAnsi="Calibri"/>
          <w:sz w:val="22"/>
          <w:szCs w:val="22"/>
        </w:rPr>
        <w:t xml:space="preserve">nitial </w:t>
      </w:r>
      <w:r w:rsidR="00E24698">
        <w:rPr>
          <w:rFonts w:ascii="Calibri" w:hAnsi="Calibri"/>
          <w:sz w:val="22"/>
          <w:szCs w:val="22"/>
        </w:rPr>
        <w:t>r</w:t>
      </w:r>
      <w:r w:rsidRPr="008C6932">
        <w:rPr>
          <w:rFonts w:ascii="Calibri" w:hAnsi="Calibri"/>
          <w:sz w:val="22"/>
          <w:szCs w:val="22"/>
        </w:rPr>
        <w:t>eport of the Translation and Transliteration of Contact Information PDP Working Group</w:t>
      </w:r>
      <w:r w:rsidR="00CA21F6">
        <w:rPr>
          <w:rFonts w:ascii="Calibri" w:hAnsi="Calibri"/>
          <w:sz w:val="22"/>
          <w:szCs w:val="22"/>
        </w:rPr>
        <w:t xml:space="preserve"> for submission to the community to seek public comment</w:t>
      </w:r>
      <w:r w:rsidRPr="008C6932">
        <w:rPr>
          <w:rFonts w:ascii="Calibri" w:hAnsi="Calibri"/>
          <w:sz w:val="22"/>
          <w:szCs w:val="22"/>
        </w:rPr>
        <w:t xml:space="preserve">. </w:t>
      </w:r>
      <w:r w:rsidR="00CA21F6">
        <w:rPr>
          <w:rFonts w:ascii="Calibri" w:hAnsi="Calibri"/>
          <w:sz w:val="22"/>
          <w:szCs w:val="22"/>
        </w:rPr>
        <w:t xml:space="preserve">A Final Report will </w:t>
      </w:r>
      <w:proofErr w:type="gramStart"/>
      <w:r w:rsidR="00CA21F6">
        <w:rPr>
          <w:rFonts w:ascii="Calibri" w:hAnsi="Calibri"/>
          <w:sz w:val="22"/>
          <w:szCs w:val="22"/>
        </w:rPr>
        <w:t>be</w:t>
      </w:r>
      <w:proofErr w:type="gramEnd"/>
      <w:r w:rsidR="00CA21F6">
        <w:rPr>
          <w:rFonts w:ascii="Calibri" w:hAnsi="Calibri"/>
          <w:sz w:val="22"/>
          <w:szCs w:val="22"/>
        </w:rPr>
        <w:t xml:space="preserve"> prepared following public comment and presented to the GNSO Council.</w:t>
      </w:r>
    </w:p>
    <w:p w14:paraId="32B41C6E" w14:textId="77777777" w:rsidR="008C6932" w:rsidRPr="008C6932" w:rsidRDefault="008C6932" w:rsidP="00362913">
      <w:pPr>
        <w:spacing w:line="360" w:lineRule="auto"/>
        <w:rPr>
          <w:rFonts w:ascii="Calibri" w:hAnsi="Calibri"/>
          <w:sz w:val="22"/>
          <w:szCs w:val="22"/>
        </w:rPr>
      </w:pPr>
    </w:p>
    <w:p w14:paraId="42B38519" w14:textId="77777777" w:rsidR="008C6932" w:rsidRDefault="008C6932" w:rsidP="00362913">
      <w:pPr>
        <w:spacing w:line="360" w:lineRule="auto"/>
        <w:rPr>
          <w:rFonts w:ascii="Calibri" w:hAnsi="Calibri"/>
          <w:b/>
          <w:sz w:val="22"/>
          <w:szCs w:val="22"/>
        </w:rPr>
      </w:pPr>
    </w:p>
    <w:p w14:paraId="7C05E173" w14:textId="77777777" w:rsidR="007A6B2B" w:rsidRDefault="007A6B2B" w:rsidP="00362913">
      <w:pPr>
        <w:spacing w:line="360" w:lineRule="auto"/>
        <w:rPr>
          <w:rFonts w:ascii="Calibri" w:hAnsi="Calibri"/>
          <w:b/>
          <w:sz w:val="22"/>
          <w:szCs w:val="22"/>
        </w:rPr>
      </w:pPr>
    </w:p>
    <w:p w14:paraId="08A70306" w14:textId="77777777" w:rsidR="00B9725E" w:rsidRPr="00362913" w:rsidRDefault="007A6B2B" w:rsidP="00362913">
      <w:pPr>
        <w:spacing w:line="360" w:lineRule="auto"/>
        <w:rPr>
          <w:rFonts w:ascii="Calibri" w:hAnsi="Calibri"/>
          <w:b/>
          <w:sz w:val="22"/>
          <w:szCs w:val="22"/>
        </w:rPr>
      </w:pPr>
      <w:r>
        <w:rPr>
          <w:rFonts w:ascii="Calibri" w:hAnsi="Calibri"/>
          <w:b/>
          <w:sz w:val="22"/>
          <w:szCs w:val="22"/>
        </w:rPr>
        <w:br w:type="page"/>
      </w:r>
      <w:r w:rsidR="00811829" w:rsidRPr="00362913">
        <w:rPr>
          <w:rFonts w:ascii="Calibri" w:hAnsi="Calibri"/>
          <w:b/>
          <w:sz w:val="22"/>
          <w:szCs w:val="22"/>
        </w:rPr>
        <w:lastRenderedPageBreak/>
        <w:t>Table of Content</w:t>
      </w:r>
    </w:p>
    <w:p w14:paraId="41557DC2" w14:textId="77777777" w:rsidR="001B3064" w:rsidRDefault="00362913">
      <w:pPr>
        <w:pStyle w:val="TOC1"/>
        <w:tabs>
          <w:tab w:val="right" w:leader="dot" w:pos="8290"/>
        </w:tabs>
        <w:rPr>
          <w:rFonts w:asciiTheme="minorHAnsi" w:eastAsia="PMingLiU" w:hAnsiTheme="minorHAnsi" w:cstheme="minorBidi"/>
          <w:b w:val="0"/>
          <w:noProof/>
          <w:color w:val="auto"/>
          <w:sz w:val="22"/>
          <w:szCs w:val="22"/>
          <w:lang w:eastAsia="zh-CN" w:bidi="he-IL"/>
        </w:rPr>
      </w:pPr>
      <w:r>
        <w:rPr>
          <w:sz w:val="22"/>
          <w:szCs w:val="22"/>
        </w:rPr>
        <w:fldChar w:fldCharType="begin"/>
      </w:r>
      <w:r>
        <w:rPr>
          <w:sz w:val="22"/>
          <w:szCs w:val="22"/>
        </w:rPr>
        <w:instrText xml:space="preserve"> TOC \o "1-1" </w:instrText>
      </w:r>
      <w:r>
        <w:rPr>
          <w:sz w:val="22"/>
          <w:szCs w:val="22"/>
        </w:rPr>
        <w:fldChar w:fldCharType="separate"/>
      </w:r>
      <w:r w:rsidR="001B3064">
        <w:rPr>
          <w:noProof/>
        </w:rPr>
        <w:t>Objectives and Next Steps</w:t>
      </w:r>
      <w:r w:rsidR="001B3064">
        <w:rPr>
          <w:noProof/>
        </w:rPr>
        <w:tab/>
      </w:r>
      <w:r w:rsidR="001B3064">
        <w:rPr>
          <w:noProof/>
        </w:rPr>
        <w:fldChar w:fldCharType="begin"/>
      </w:r>
      <w:r w:rsidR="001B3064">
        <w:rPr>
          <w:noProof/>
        </w:rPr>
        <w:instrText xml:space="preserve"> PAGEREF _Toc405199102 \h </w:instrText>
      </w:r>
      <w:r w:rsidR="001B3064">
        <w:rPr>
          <w:noProof/>
        </w:rPr>
      </w:r>
      <w:r w:rsidR="001B3064">
        <w:rPr>
          <w:noProof/>
        </w:rPr>
        <w:fldChar w:fldCharType="separate"/>
      </w:r>
      <w:r w:rsidR="00CC78C2">
        <w:rPr>
          <w:noProof/>
        </w:rPr>
        <w:t>4</w:t>
      </w:r>
      <w:r w:rsidR="001B3064">
        <w:rPr>
          <w:noProof/>
        </w:rPr>
        <w:fldChar w:fldCharType="end"/>
      </w:r>
    </w:p>
    <w:p w14:paraId="07C64895"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Mission and Scope</w:t>
      </w:r>
      <w:r>
        <w:rPr>
          <w:noProof/>
        </w:rPr>
        <w:tab/>
      </w:r>
      <w:r>
        <w:rPr>
          <w:noProof/>
        </w:rPr>
        <w:fldChar w:fldCharType="begin"/>
      </w:r>
      <w:r>
        <w:rPr>
          <w:noProof/>
        </w:rPr>
        <w:instrText xml:space="preserve"> PAGEREF _Toc405199103 \h </w:instrText>
      </w:r>
      <w:r>
        <w:rPr>
          <w:noProof/>
        </w:rPr>
      </w:r>
      <w:r>
        <w:rPr>
          <w:noProof/>
        </w:rPr>
        <w:fldChar w:fldCharType="separate"/>
      </w:r>
      <w:r w:rsidR="00CC78C2">
        <w:rPr>
          <w:noProof/>
        </w:rPr>
        <w:t>5</w:t>
      </w:r>
      <w:r>
        <w:rPr>
          <w:noProof/>
        </w:rPr>
        <w:fldChar w:fldCharType="end"/>
      </w:r>
    </w:p>
    <w:p w14:paraId="5CDB2C15"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Approach taken by the Working Group</w:t>
      </w:r>
      <w:r>
        <w:rPr>
          <w:noProof/>
        </w:rPr>
        <w:tab/>
      </w:r>
      <w:r>
        <w:rPr>
          <w:noProof/>
        </w:rPr>
        <w:fldChar w:fldCharType="begin"/>
      </w:r>
      <w:r>
        <w:rPr>
          <w:noProof/>
        </w:rPr>
        <w:instrText xml:space="preserve"> PAGEREF _Toc405199104 \h </w:instrText>
      </w:r>
      <w:r>
        <w:rPr>
          <w:noProof/>
        </w:rPr>
      </w:r>
      <w:r>
        <w:rPr>
          <w:noProof/>
        </w:rPr>
        <w:fldChar w:fldCharType="separate"/>
      </w:r>
      <w:r w:rsidR="00CC78C2">
        <w:rPr>
          <w:noProof/>
        </w:rPr>
        <w:t>7</w:t>
      </w:r>
      <w:r>
        <w:rPr>
          <w:noProof/>
        </w:rPr>
        <w:fldChar w:fldCharType="end"/>
      </w:r>
    </w:p>
    <w:p w14:paraId="5F37050F"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Deliberation and Recommendations</w:t>
      </w:r>
      <w:r>
        <w:rPr>
          <w:noProof/>
        </w:rPr>
        <w:tab/>
      </w:r>
      <w:r>
        <w:rPr>
          <w:noProof/>
        </w:rPr>
        <w:fldChar w:fldCharType="begin"/>
      </w:r>
      <w:r>
        <w:rPr>
          <w:noProof/>
        </w:rPr>
        <w:instrText xml:space="preserve"> PAGEREF _Toc405199105 \h </w:instrText>
      </w:r>
      <w:r>
        <w:rPr>
          <w:noProof/>
        </w:rPr>
      </w:r>
      <w:r>
        <w:rPr>
          <w:noProof/>
        </w:rPr>
        <w:fldChar w:fldCharType="separate"/>
      </w:r>
      <w:r w:rsidR="00CC78C2">
        <w:rPr>
          <w:noProof/>
        </w:rPr>
        <w:t>10</w:t>
      </w:r>
      <w:r>
        <w:rPr>
          <w:noProof/>
        </w:rPr>
        <w:fldChar w:fldCharType="end"/>
      </w:r>
    </w:p>
    <w:p w14:paraId="5CC9EBB6"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Community Input</w:t>
      </w:r>
      <w:r>
        <w:rPr>
          <w:noProof/>
        </w:rPr>
        <w:tab/>
      </w:r>
      <w:r>
        <w:rPr>
          <w:noProof/>
        </w:rPr>
        <w:fldChar w:fldCharType="begin"/>
      </w:r>
      <w:r>
        <w:rPr>
          <w:noProof/>
        </w:rPr>
        <w:instrText xml:space="preserve"> PAGEREF _Toc405199106 \h </w:instrText>
      </w:r>
      <w:r>
        <w:rPr>
          <w:noProof/>
        </w:rPr>
      </w:r>
      <w:r>
        <w:rPr>
          <w:noProof/>
        </w:rPr>
        <w:fldChar w:fldCharType="separate"/>
      </w:r>
      <w:r w:rsidR="00CC78C2">
        <w:rPr>
          <w:noProof/>
        </w:rPr>
        <w:t>17</w:t>
      </w:r>
      <w:r>
        <w:rPr>
          <w:noProof/>
        </w:rPr>
        <w:fldChar w:fldCharType="end"/>
      </w:r>
    </w:p>
    <w:p w14:paraId="49648819"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Background</w:t>
      </w:r>
      <w:r>
        <w:rPr>
          <w:noProof/>
        </w:rPr>
        <w:tab/>
      </w:r>
      <w:r>
        <w:rPr>
          <w:noProof/>
        </w:rPr>
        <w:fldChar w:fldCharType="begin"/>
      </w:r>
      <w:r>
        <w:rPr>
          <w:noProof/>
        </w:rPr>
        <w:instrText xml:space="preserve"> PAGEREF _Toc405199107 \h </w:instrText>
      </w:r>
      <w:r>
        <w:rPr>
          <w:noProof/>
        </w:rPr>
      </w:r>
      <w:r>
        <w:rPr>
          <w:noProof/>
        </w:rPr>
        <w:fldChar w:fldCharType="separate"/>
      </w:r>
      <w:r w:rsidR="00CC78C2">
        <w:rPr>
          <w:noProof/>
        </w:rPr>
        <w:t>18</w:t>
      </w:r>
      <w:r>
        <w:rPr>
          <w:noProof/>
        </w:rPr>
        <w:fldChar w:fldCharType="end"/>
      </w:r>
    </w:p>
    <w:p w14:paraId="0417337F" w14:textId="77777777" w:rsidR="00811829" w:rsidRPr="00811829" w:rsidRDefault="00362913" w:rsidP="00362913">
      <w:pPr>
        <w:spacing w:line="360" w:lineRule="auto"/>
        <w:rPr>
          <w:rFonts w:ascii="Calibri" w:hAnsi="Calibri"/>
          <w:sz w:val="22"/>
          <w:szCs w:val="22"/>
        </w:rPr>
      </w:pPr>
      <w:r>
        <w:rPr>
          <w:rFonts w:ascii="Calibri" w:hAnsi="Calibri"/>
          <w:sz w:val="22"/>
          <w:szCs w:val="22"/>
        </w:rPr>
        <w:fldChar w:fldCharType="end"/>
      </w:r>
    </w:p>
    <w:p w14:paraId="091F3833" w14:textId="77777777" w:rsidR="00773B73" w:rsidRPr="00811829" w:rsidRDefault="00B9725E" w:rsidP="00811829">
      <w:pPr>
        <w:rPr>
          <w:rFonts w:ascii="Calibri" w:hAnsi="Calibri"/>
        </w:rPr>
      </w:pPr>
      <w:r w:rsidRPr="00811829">
        <w:rPr>
          <w:rFonts w:ascii="Calibri" w:hAnsi="Calibri"/>
          <w:sz w:val="22"/>
          <w:szCs w:val="22"/>
        </w:rPr>
        <w:br w:type="page"/>
      </w:r>
      <w:r w:rsidR="00CF2D64" w:rsidRPr="00811829">
        <w:rPr>
          <w:rFonts w:ascii="Calibri" w:hAnsi="Calibri"/>
        </w:rPr>
        <w:lastRenderedPageBreak/>
        <w:t>Executive Summary</w:t>
      </w:r>
    </w:p>
    <w:p w14:paraId="0DBBC4B0" w14:textId="77777777" w:rsidR="00CF2D64" w:rsidRPr="00811829" w:rsidRDefault="00773B73" w:rsidP="00D33FCB">
      <w:pPr>
        <w:pStyle w:val="Heading1"/>
        <w:spacing w:line="360" w:lineRule="auto"/>
        <w:rPr>
          <w:sz w:val="22"/>
          <w:szCs w:val="22"/>
        </w:rPr>
      </w:pPr>
      <w:r w:rsidRPr="00811829">
        <w:rPr>
          <w:sz w:val="22"/>
          <w:szCs w:val="22"/>
        </w:rPr>
        <w:br w:type="page"/>
      </w:r>
      <w:bookmarkStart w:id="0" w:name="_Toc405199102"/>
      <w:r w:rsidR="00CF2D64" w:rsidRPr="00811829">
        <w:rPr>
          <w:sz w:val="22"/>
          <w:szCs w:val="22"/>
        </w:rPr>
        <w:lastRenderedPageBreak/>
        <w:t>Objectives and Next Steps</w:t>
      </w:r>
      <w:bookmarkEnd w:id="0"/>
    </w:p>
    <w:p w14:paraId="77754457" w14:textId="3D61296B" w:rsidR="008D4A55" w:rsidRPr="00434384" w:rsidRDefault="008D4A55" w:rsidP="00C60B5B">
      <w:pPr>
        <w:spacing w:line="360" w:lineRule="auto"/>
        <w:rPr>
          <w:rFonts w:ascii="Calibri" w:hAnsi="Calibri"/>
          <w:sz w:val="22"/>
          <w:szCs w:val="22"/>
        </w:rPr>
      </w:pPr>
      <w:r w:rsidRPr="00434384">
        <w:rPr>
          <w:rFonts w:ascii="Calibri" w:hAnsi="Calibri"/>
          <w:sz w:val="22"/>
          <w:szCs w:val="22"/>
        </w:rPr>
        <w:t xml:space="preserve">This </w:t>
      </w:r>
      <w:r>
        <w:rPr>
          <w:rFonts w:ascii="Calibri" w:hAnsi="Calibri"/>
          <w:sz w:val="22"/>
          <w:szCs w:val="22"/>
        </w:rPr>
        <w:t xml:space="preserve">is </w:t>
      </w:r>
      <w:r w:rsidR="009C7B57">
        <w:rPr>
          <w:rFonts w:ascii="Calibri" w:hAnsi="Calibri"/>
          <w:sz w:val="22"/>
          <w:szCs w:val="22"/>
        </w:rPr>
        <w:t>the i</w:t>
      </w:r>
      <w:r w:rsidRPr="00434384">
        <w:rPr>
          <w:rFonts w:ascii="Calibri" w:hAnsi="Calibri"/>
          <w:sz w:val="22"/>
          <w:szCs w:val="22"/>
        </w:rPr>
        <w:t xml:space="preserve">nitial </w:t>
      </w:r>
      <w:r w:rsidR="009C7B57">
        <w:rPr>
          <w:rFonts w:ascii="Calibri" w:hAnsi="Calibri"/>
          <w:sz w:val="22"/>
          <w:szCs w:val="22"/>
        </w:rPr>
        <w:t>r</w:t>
      </w:r>
      <w:r w:rsidRPr="00434384">
        <w:rPr>
          <w:rFonts w:ascii="Calibri" w:hAnsi="Calibri"/>
          <w:sz w:val="22"/>
          <w:szCs w:val="22"/>
        </w:rPr>
        <w:t>eport</w:t>
      </w:r>
      <w:r w:rsidR="00073DFD">
        <w:rPr>
          <w:rFonts w:ascii="Calibri" w:hAnsi="Calibri"/>
          <w:sz w:val="22"/>
          <w:szCs w:val="22"/>
        </w:rPr>
        <w:t xml:space="preserve"> of the Translation and Transliteration of Contact Information PDP Working Group, </w:t>
      </w:r>
      <w:r w:rsidRPr="00434384">
        <w:rPr>
          <w:rFonts w:ascii="Calibri" w:hAnsi="Calibri"/>
          <w:sz w:val="22"/>
          <w:szCs w:val="22"/>
        </w:rPr>
        <w:t>presented to the Community</w:t>
      </w:r>
      <w:r w:rsidR="00073DFD">
        <w:rPr>
          <w:rFonts w:ascii="Calibri" w:hAnsi="Calibri"/>
          <w:sz w:val="22"/>
          <w:szCs w:val="22"/>
        </w:rPr>
        <w:t xml:space="preserve"> </w:t>
      </w:r>
      <w:r w:rsidRPr="00434384">
        <w:rPr>
          <w:rFonts w:ascii="Calibri" w:hAnsi="Calibri"/>
          <w:sz w:val="22"/>
          <w:szCs w:val="22"/>
        </w:rPr>
        <w:t xml:space="preserve">to gather feedback on the various </w:t>
      </w:r>
      <w:r w:rsidR="00073DFD">
        <w:rPr>
          <w:rFonts w:ascii="Calibri" w:hAnsi="Calibri"/>
          <w:sz w:val="22"/>
          <w:szCs w:val="22"/>
        </w:rPr>
        <w:t>recommendations</w:t>
      </w:r>
      <w:r w:rsidR="00073DFD" w:rsidRPr="00434384">
        <w:rPr>
          <w:rFonts w:ascii="Calibri" w:hAnsi="Calibri"/>
          <w:sz w:val="22"/>
          <w:szCs w:val="22"/>
        </w:rPr>
        <w:t xml:space="preserve"> </w:t>
      </w:r>
      <w:r w:rsidRPr="00434384">
        <w:rPr>
          <w:rFonts w:ascii="Calibri" w:hAnsi="Calibri"/>
          <w:sz w:val="22"/>
          <w:szCs w:val="22"/>
        </w:rPr>
        <w:t xml:space="preserve">the Working Group </w:t>
      </w:r>
      <w:r>
        <w:rPr>
          <w:rFonts w:ascii="Calibri" w:hAnsi="Calibri"/>
          <w:sz w:val="22"/>
          <w:szCs w:val="22"/>
        </w:rPr>
        <w:t xml:space="preserve">is </w:t>
      </w:r>
      <w:r w:rsidR="00073DFD">
        <w:rPr>
          <w:rFonts w:ascii="Calibri" w:hAnsi="Calibri"/>
          <w:sz w:val="22"/>
          <w:szCs w:val="22"/>
        </w:rPr>
        <w:t>presenting</w:t>
      </w:r>
      <w:r w:rsidRPr="00434384">
        <w:rPr>
          <w:rFonts w:ascii="Calibri" w:hAnsi="Calibri"/>
          <w:sz w:val="22"/>
          <w:szCs w:val="22"/>
        </w:rPr>
        <w:t xml:space="preserve">. </w:t>
      </w:r>
      <w:r>
        <w:rPr>
          <w:rFonts w:ascii="Calibri" w:hAnsi="Calibri"/>
          <w:sz w:val="22"/>
          <w:szCs w:val="22"/>
        </w:rPr>
        <w:t>Following the review of any public comments received</w:t>
      </w:r>
      <w:r w:rsidR="00073DFD">
        <w:rPr>
          <w:rFonts w:ascii="Calibri" w:hAnsi="Calibri"/>
          <w:sz w:val="22"/>
          <w:szCs w:val="22"/>
        </w:rPr>
        <w:t>,</w:t>
      </w:r>
      <w:r w:rsidR="00C60B5B">
        <w:rPr>
          <w:rFonts w:ascii="Calibri" w:hAnsi="Calibri"/>
          <w:sz w:val="22"/>
          <w:szCs w:val="22"/>
        </w:rPr>
        <w:t xml:space="preserve"> </w:t>
      </w:r>
      <w:r>
        <w:rPr>
          <w:rFonts w:ascii="Calibri" w:hAnsi="Calibri"/>
          <w:sz w:val="22"/>
          <w:szCs w:val="22"/>
        </w:rPr>
        <w:t xml:space="preserve">the WG will prepare a </w:t>
      </w:r>
      <w:r w:rsidR="009C7B57">
        <w:rPr>
          <w:rFonts w:ascii="Calibri" w:hAnsi="Calibri"/>
          <w:sz w:val="22"/>
          <w:szCs w:val="22"/>
        </w:rPr>
        <w:t>final r</w:t>
      </w:r>
      <w:r>
        <w:rPr>
          <w:rFonts w:ascii="Calibri" w:hAnsi="Calibri"/>
          <w:sz w:val="22"/>
          <w:szCs w:val="22"/>
        </w:rPr>
        <w:t>eport to be presented to the GNSO Council for its review and possible adoption.</w:t>
      </w:r>
    </w:p>
    <w:p w14:paraId="6771EBA8" w14:textId="6A084077" w:rsidR="0057582F" w:rsidRDefault="00773B73" w:rsidP="00C104C3">
      <w:pPr>
        <w:pStyle w:val="Heading1"/>
        <w:spacing w:line="360" w:lineRule="auto"/>
        <w:rPr>
          <w:sz w:val="22"/>
          <w:szCs w:val="22"/>
        </w:rPr>
      </w:pPr>
      <w:r w:rsidRPr="0014717F">
        <w:rPr>
          <w:rFonts w:ascii="Cambria" w:hAnsi="Cambria"/>
          <w:sz w:val="22"/>
          <w:szCs w:val="24"/>
        </w:rPr>
        <w:br w:type="page"/>
      </w:r>
      <w:bookmarkStart w:id="1" w:name="_Toc405199103"/>
      <w:r w:rsidR="00441386" w:rsidRPr="00811829">
        <w:rPr>
          <w:sz w:val="22"/>
          <w:szCs w:val="22"/>
        </w:rPr>
        <w:lastRenderedPageBreak/>
        <w:t>Mission and Scope</w:t>
      </w:r>
      <w:bookmarkEnd w:id="1"/>
    </w:p>
    <w:p w14:paraId="186A783B" w14:textId="030710E9" w:rsidR="0057582F" w:rsidRPr="00434384" w:rsidRDefault="0057582F" w:rsidP="00C60B5B">
      <w:pPr>
        <w:spacing w:line="360" w:lineRule="auto"/>
        <w:rPr>
          <w:rFonts w:ascii="Calibri" w:hAnsi="Calibri"/>
          <w:sz w:val="22"/>
          <w:szCs w:val="22"/>
        </w:rPr>
      </w:pPr>
      <w:r>
        <w:rPr>
          <w:rFonts w:ascii="Calibri" w:hAnsi="Calibri"/>
          <w:sz w:val="22"/>
          <w:szCs w:val="22"/>
        </w:rPr>
        <w:t>The Translation and Transliteration of Contact Information Policy Development Process (PDP) Working Group is concerned with the way that contact information data – commonly referred to as ‘</w:t>
      </w:r>
      <w:proofErr w:type="spellStart"/>
      <w:r>
        <w:rPr>
          <w:rFonts w:ascii="Calibri" w:hAnsi="Calibri"/>
          <w:sz w:val="22"/>
          <w:szCs w:val="22"/>
        </w:rPr>
        <w:t>Whois</w:t>
      </w:r>
      <w:proofErr w:type="spellEnd"/>
      <w:r>
        <w:rPr>
          <w:rFonts w:ascii="Calibri" w:hAnsi="Calibri"/>
          <w:sz w:val="22"/>
          <w:szCs w:val="22"/>
        </w:rPr>
        <w:t xml:space="preserve">’ – </w:t>
      </w:r>
      <w:r w:rsidR="009C7B57">
        <w:rPr>
          <w:rFonts w:ascii="Calibri" w:hAnsi="Calibri"/>
          <w:sz w:val="22"/>
          <w:szCs w:val="22"/>
        </w:rPr>
        <w:t>are</w:t>
      </w:r>
      <w:r>
        <w:rPr>
          <w:rFonts w:ascii="Calibri" w:hAnsi="Calibri"/>
          <w:sz w:val="22"/>
          <w:szCs w:val="22"/>
        </w:rPr>
        <w:t xml:space="preserve"> collected and displayed within generic top-level domains (</w:t>
      </w:r>
      <w:proofErr w:type="spellStart"/>
      <w:r>
        <w:rPr>
          <w:rFonts w:ascii="Calibri" w:hAnsi="Calibri"/>
          <w:sz w:val="22"/>
          <w:szCs w:val="22"/>
        </w:rPr>
        <w:t>gTLDs</w:t>
      </w:r>
      <w:proofErr w:type="spellEnd"/>
      <w:r>
        <w:rPr>
          <w:rFonts w:ascii="Calibri" w:hAnsi="Calibri"/>
          <w:sz w:val="22"/>
          <w:szCs w:val="22"/>
        </w:rPr>
        <w:t xml:space="preserve">).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9"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 WG should, at a minimum, consider the following issues: </w:t>
      </w:r>
    </w:p>
    <w:p w14:paraId="47932E00" w14:textId="77777777" w:rsidR="0057582F" w:rsidRPr="00434384" w:rsidRDefault="0057582F" w:rsidP="0057582F">
      <w:pPr>
        <w:spacing w:line="360" w:lineRule="auto"/>
        <w:rPr>
          <w:rFonts w:ascii="Calibri" w:hAnsi="Calibri"/>
          <w:sz w:val="22"/>
          <w:szCs w:val="22"/>
        </w:rPr>
      </w:pPr>
    </w:p>
    <w:p w14:paraId="7458832C"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14:paraId="02AD32A3"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sidR="00254330">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14:paraId="497C503C" w14:textId="77777777" w:rsidR="0057582F" w:rsidRPr="00434384" w:rsidRDefault="0057582F" w:rsidP="0057582F">
      <w:pPr>
        <w:spacing w:line="360" w:lineRule="auto"/>
        <w:rPr>
          <w:rFonts w:ascii="Calibri" w:hAnsi="Calibri"/>
          <w:sz w:val="22"/>
          <w:szCs w:val="22"/>
        </w:rPr>
      </w:pPr>
    </w:p>
    <w:p w14:paraId="411EF068"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In relation to the first question</w:t>
      </w:r>
      <w:r w:rsidR="00C60B5B">
        <w:rPr>
          <w:rFonts w:ascii="Calibri" w:hAnsi="Calibri"/>
          <w:sz w:val="22"/>
          <w:szCs w:val="22"/>
        </w:rPr>
        <w:t>,</w:t>
      </w:r>
      <w:r w:rsidRPr="00434384">
        <w:rPr>
          <w:rFonts w:ascii="Calibri" w:hAnsi="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5AF991C2" w14:textId="77777777" w:rsidR="0057582F" w:rsidRPr="00434384" w:rsidRDefault="0057582F" w:rsidP="0057582F">
      <w:pPr>
        <w:spacing w:line="360" w:lineRule="auto"/>
        <w:rPr>
          <w:rFonts w:ascii="Calibri" w:hAnsi="Calibri"/>
          <w:sz w:val="22"/>
          <w:szCs w:val="22"/>
        </w:rPr>
      </w:pPr>
    </w:p>
    <w:p w14:paraId="3359A05C"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1069BDF2" w14:textId="77777777" w:rsidR="0057582F" w:rsidRPr="00434384" w:rsidRDefault="0057582F" w:rsidP="0057582F">
      <w:pPr>
        <w:spacing w:line="360" w:lineRule="auto"/>
        <w:rPr>
          <w:rFonts w:ascii="Calibri" w:hAnsi="Calibri"/>
          <w:sz w:val="22"/>
          <w:szCs w:val="22"/>
        </w:rPr>
      </w:pPr>
    </w:p>
    <w:p w14:paraId="43A89C32"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 xml:space="preserve">Finally, the Charter also encouraged the </w:t>
      </w:r>
      <w:r>
        <w:rPr>
          <w:rFonts w:ascii="Calibri" w:hAnsi="Calibri"/>
          <w:sz w:val="22"/>
          <w:szCs w:val="22"/>
        </w:rPr>
        <w:t xml:space="preserve">Working </w:t>
      </w:r>
      <w:r w:rsidRPr="00434384">
        <w:rPr>
          <w:rFonts w:ascii="Calibri" w:hAnsi="Calibri"/>
          <w:sz w:val="22"/>
          <w:szCs w:val="22"/>
        </w:rPr>
        <w:t xml:space="preserve">Group to consider the following issues related to its two core charter questions: </w:t>
      </w:r>
    </w:p>
    <w:p w14:paraId="367CF53E"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exactly the benefits to the community are of translating and/or transliterating contact data, especially in light of the costs that may be connected to translation and/or transliteration?</w:t>
      </w:r>
    </w:p>
    <w:p w14:paraId="72D9258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lastRenderedPageBreak/>
        <w:t xml:space="preserve">Should translation and/or transliteration of contact data be mandatory for all </w:t>
      </w:r>
      <w:proofErr w:type="spellStart"/>
      <w:r w:rsidRPr="00434384">
        <w:rPr>
          <w:rFonts w:ascii="Calibri" w:hAnsi="Calibri"/>
          <w:sz w:val="22"/>
          <w:szCs w:val="22"/>
        </w:rPr>
        <w:t>gTLDs</w:t>
      </w:r>
      <w:proofErr w:type="spellEnd"/>
      <w:r w:rsidRPr="00434384">
        <w:rPr>
          <w:rFonts w:ascii="Calibri" w:hAnsi="Calibri"/>
          <w:sz w:val="22"/>
          <w:szCs w:val="22"/>
        </w:rPr>
        <w:t>?</w:t>
      </w:r>
    </w:p>
    <w:p w14:paraId="0F80F234"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registrants or only those based in certain countries and/or using specific non-ASCII scripts?</w:t>
      </w:r>
    </w:p>
    <w:p w14:paraId="60D85FAC"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impact will translation/transliteration of contact data have on the WHOIS validation as set out under the 2013 Registrar Accreditation Agreement?</w:t>
      </w:r>
    </w:p>
    <w:p w14:paraId="67DB3ED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When should any new policy relating to translation and transliteration of contact information come into effect?</w:t>
      </w:r>
    </w:p>
    <w:p w14:paraId="6105E95C" w14:textId="77777777" w:rsidR="00460DF7" w:rsidRPr="00811829" w:rsidRDefault="00460DF7" w:rsidP="00D33FCB">
      <w:pPr>
        <w:spacing w:line="360" w:lineRule="auto"/>
        <w:rPr>
          <w:rFonts w:ascii="Calibri" w:hAnsi="Calibri"/>
          <w:sz w:val="22"/>
          <w:szCs w:val="22"/>
        </w:rPr>
      </w:pPr>
    </w:p>
    <w:p w14:paraId="3AD65DEA" w14:textId="77777777" w:rsidR="002C5A31" w:rsidRPr="00434384" w:rsidRDefault="00773B73" w:rsidP="002C5A31">
      <w:pPr>
        <w:pStyle w:val="Heading1"/>
        <w:spacing w:line="360" w:lineRule="auto"/>
        <w:rPr>
          <w:sz w:val="22"/>
          <w:szCs w:val="22"/>
        </w:rPr>
      </w:pPr>
      <w:r w:rsidRPr="00811829">
        <w:rPr>
          <w:sz w:val="22"/>
          <w:szCs w:val="22"/>
        </w:rPr>
        <w:br w:type="page"/>
      </w:r>
      <w:bookmarkStart w:id="2" w:name="_Toc405199104"/>
      <w:r w:rsidRPr="00811829">
        <w:rPr>
          <w:sz w:val="22"/>
          <w:szCs w:val="22"/>
        </w:rPr>
        <w:lastRenderedPageBreak/>
        <w:t>Approach taken by the Working Group</w:t>
      </w:r>
      <w:bookmarkEnd w:id="2"/>
    </w:p>
    <w:p w14:paraId="4CDDBEA3" w14:textId="1DFE72CF" w:rsidR="002C5A31" w:rsidRPr="00434384" w:rsidRDefault="002C5A31" w:rsidP="00122496">
      <w:pPr>
        <w:spacing w:line="360" w:lineRule="auto"/>
        <w:rPr>
          <w:rFonts w:ascii="Calibri" w:hAnsi="Calibri"/>
          <w:sz w:val="22"/>
          <w:szCs w:val="22"/>
        </w:rPr>
      </w:pPr>
      <w:r w:rsidRPr="00434384">
        <w:rPr>
          <w:rFonts w:ascii="Calibri" w:hAnsi="Calibri"/>
          <w:sz w:val="22"/>
          <w:szCs w:val="22"/>
        </w:rPr>
        <w:t xml:space="preserve">The Translation and Transliteration Working Group convened its first meeting on 19 December 2013. The Working Group prepared a </w:t>
      </w:r>
      <w:hyperlink r:id="rId10" w:history="1">
        <w:r w:rsidRPr="00434384">
          <w:rPr>
            <w:rStyle w:val="Hyperlink"/>
            <w:rFonts w:ascii="Calibri" w:hAnsi="Calibri"/>
            <w:sz w:val="22"/>
            <w:szCs w:val="22"/>
          </w:rPr>
          <w:t>work plan</w:t>
        </w:r>
      </w:hyperlink>
      <w:r w:rsidRPr="00434384">
        <w:rPr>
          <w:rFonts w:ascii="Calibri" w:hAnsi="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sz w:val="22"/>
          <w:szCs w:val="22"/>
        </w:rPr>
        <w:t>n</w:t>
      </w:r>
      <w:r w:rsidRPr="00434384">
        <w:rPr>
          <w:rFonts w:ascii="Calibri" w:hAnsi="Calibri"/>
          <w:sz w:val="22"/>
          <w:szCs w:val="22"/>
        </w:rPr>
        <w:t xml:space="preserve"> in the </w:t>
      </w:r>
      <w:hyperlink r:id="rId11" w:history="1">
        <w:r w:rsidRPr="00434384">
          <w:rPr>
            <w:rStyle w:val="Hyperlink"/>
            <w:rFonts w:ascii="Calibri" w:hAnsi="Calibri"/>
            <w:sz w:val="22"/>
            <w:szCs w:val="22"/>
          </w:rPr>
          <w:t>public comment review tool</w:t>
        </w:r>
      </w:hyperlink>
      <w:r w:rsidRPr="00434384">
        <w:rPr>
          <w:rFonts w:ascii="Calibri" w:hAnsi="Calibri"/>
          <w:sz w:val="22"/>
          <w:szCs w:val="22"/>
        </w:rPr>
        <w:t xml:space="preserve">. </w:t>
      </w:r>
      <w:r w:rsidR="00122496">
        <w:rPr>
          <w:rFonts w:ascii="Calibri" w:hAnsi="Calibri"/>
          <w:sz w:val="22"/>
          <w:szCs w:val="22"/>
        </w:rPr>
        <w:t>T</w:t>
      </w:r>
      <w:r w:rsidRPr="00434384">
        <w:rPr>
          <w:rFonts w:ascii="Calibri" w:hAnsi="Calibri"/>
          <w:sz w:val="22"/>
          <w:szCs w:val="22"/>
        </w:rPr>
        <w:t xml:space="preserve">he Group </w:t>
      </w:r>
      <w:r w:rsidR="00122496">
        <w:rPr>
          <w:rFonts w:ascii="Calibri" w:hAnsi="Calibri"/>
          <w:sz w:val="22"/>
          <w:szCs w:val="22"/>
        </w:rPr>
        <w:t>prioritized</w:t>
      </w:r>
      <w:r w:rsidRPr="00434384">
        <w:rPr>
          <w:rFonts w:ascii="Calibri" w:hAnsi="Calibri"/>
          <w:sz w:val="22"/>
          <w:szCs w:val="22"/>
        </w:rPr>
        <w:t xml:space="preserve"> discussing the </w:t>
      </w:r>
      <w:r>
        <w:rPr>
          <w:rFonts w:ascii="Calibri" w:hAnsi="Calibri"/>
          <w:sz w:val="22"/>
          <w:szCs w:val="22"/>
        </w:rPr>
        <w:t>c</w:t>
      </w:r>
      <w:r w:rsidRPr="00434384">
        <w:rPr>
          <w:rFonts w:ascii="Calibri" w:hAnsi="Calibri"/>
          <w:sz w:val="22"/>
          <w:szCs w:val="22"/>
        </w:rPr>
        <w:t xml:space="preserve">ommunity input </w:t>
      </w:r>
      <w:r>
        <w:rPr>
          <w:rFonts w:ascii="Calibri" w:hAnsi="Calibri"/>
          <w:sz w:val="22"/>
          <w:szCs w:val="22"/>
        </w:rPr>
        <w:t xml:space="preserve">received, </w:t>
      </w:r>
      <w:r w:rsidRPr="00434384">
        <w:rPr>
          <w:rFonts w:ascii="Calibri" w:hAnsi="Calibri"/>
          <w:sz w:val="22"/>
          <w:szCs w:val="22"/>
        </w:rPr>
        <w:t xml:space="preserve">to understand better the arguments brought forward by </w:t>
      </w:r>
      <w:r>
        <w:rPr>
          <w:rFonts w:ascii="Calibri" w:hAnsi="Calibri"/>
          <w:sz w:val="22"/>
          <w:szCs w:val="22"/>
        </w:rPr>
        <w:t>v</w:t>
      </w:r>
      <w:r w:rsidRPr="00434384">
        <w:rPr>
          <w:rFonts w:ascii="Calibri" w:hAnsi="Calibri"/>
          <w:sz w:val="22"/>
          <w:szCs w:val="22"/>
        </w:rPr>
        <w:t xml:space="preserve">arious stakeholders. This is also the reason that the Group decided to </w:t>
      </w:r>
      <w:r>
        <w:rPr>
          <w:rFonts w:ascii="Calibri" w:hAnsi="Calibri"/>
          <w:sz w:val="22"/>
          <w:szCs w:val="22"/>
        </w:rPr>
        <w:t>create</w:t>
      </w:r>
      <w:r w:rsidRPr="00434384">
        <w:rPr>
          <w:rFonts w:ascii="Calibri" w:hAnsi="Calibri"/>
          <w:sz w:val="22"/>
          <w:szCs w:val="22"/>
        </w:rPr>
        <w:t xml:space="preserve"> a straw man proposal to drive forward the debate on whether or not it is desirable to translate/transliterate. This</w:t>
      </w:r>
      <w:r w:rsidR="00C60B5B">
        <w:rPr>
          <w:rFonts w:ascii="Calibri" w:hAnsi="Calibri"/>
          <w:sz w:val="22"/>
          <w:szCs w:val="22"/>
        </w:rPr>
        <w:t xml:space="preserve"> </w:t>
      </w:r>
      <w:r w:rsidR="00254330">
        <w:rPr>
          <w:rFonts w:ascii="Calibri" w:hAnsi="Calibri"/>
          <w:sz w:val="22"/>
          <w:szCs w:val="22"/>
        </w:rPr>
        <w:t>proposal</w:t>
      </w:r>
      <w:r w:rsidR="00254330" w:rsidRPr="00434384">
        <w:rPr>
          <w:rFonts w:ascii="Calibri" w:hAnsi="Calibri"/>
          <w:sz w:val="22"/>
          <w:szCs w:val="22"/>
        </w:rPr>
        <w:t xml:space="preserve"> </w:t>
      </w:r>
      <w:r w:rsidRPr="00434384">
        <w:rPr>
          <w:rFonts w:ascii="Calibri" w:hAnsi="Calibri"/>
          <w:sz w:val="22"/>
          <w:szCs w:val="22"/>
        </w:rPr>
        <w:t xml:space="preserve">provided a focal point to the Group’s discussion and was updated on a regular basis. </w:t>
      </w:r>
    </w:p>
    <w:p w14:paraId="4DCB641C" w14:textId="77777777" w:rsidR="001F3A43" w:rsidRPr="00811829" w:rsidRDefault="001F3A43" w:rsidP="00D33FCB">
      <w:pPr>
        <w:spacing w:line="360" w:lineRule="auto"/>
        <w:rPr>
          <w:rFonts w:ascii="Calibri" w:hAnsi="Calibri"/>
          <w:sz w:val="22"/>
          <w:szCs w:val="22"/>
        </w:rPr>
      </w:pPr>
    </w:p>
    <w:p w14:paraId="0ECC76DE" w14:textId="77777777" w:rsidR="001F3A43" w:rsidRPr="00811829" w:rsidRDefault="00232AAA" w:rsidP="00D33FCB">
      <w:pPr>
        <w:pStyle w:val="Heading2"/>
        <w:spacing w:line="360" w:lineRule="auto"/>
        <w:rPr>
          <w:sz w:val="22"/>
          <w:szCs w:val="22"/>
        </w:rPr>
      </w:pPr>
      <w:r w:rsidRPr="00811829">
        <w:rPr>
          <w:sz w:val="22"/>
          <w:szCs w:val="22"/>
        </w:rPr>
        <w:t xml:space="preserve">Membership </w:t>
      </w:r>
    </w:p>
    <w:p w14:paraId="54F8DD51" w14:textId="77777777" w:rsidR="00A73CD2" w:rsidRPr="00811829" w:rsidRDefault="00A73CD2" w:rsidP="00D33FCB">
      <w:pPr>
        <w:spacing w:line="360" w:lineRule="auto"/>
        <w:rPr>
          <w:rFonts w:ascii="Calibri" w:hAnsi="Calibri"/>
          <w:sz w:val="22"/>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5"/>
        <w:gridCol w:w="1395"/>
      </w:tblGrid>
      <w:tr w:rsidR="00A73CD2" w:rsidRPr="00811829" w14:paraId="1F507DB1" w14:textId="77777777" w:rsidTr="004008EC">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6A4F4EE1"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7F920180"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Affiliation</w:t>
            </w:r>
            <w:r w:rsidR="0007524B" w:rsidRPr="00811829">
              <w:rPr>
                <w:rFonts w:ascii="Calibri" w:eastAsia="Times New Roman" w:hAnsi="Calibri" w:cs="Arial"/>
                <w:color w:val="333333"/>
                <w:sz w:val="22"/>
                <w:szCs w:val="22"/>
                <w:lang w:val="en-GB"/>
              </w:rPr>
              <w:t>*</w:t>
            </w:r>
          </w:p>
        </w:tc>
      </w:tr>
      <w:tr w:rsidR="00D10F1F" w:rsidRPr="00811829" w14:paraId="4D6E6E67" w14:textId="77777777" w:rsidTr="00DC4A94">
        <w:trPr>
          <w:ins w:id="3" w:author="Chris Dillon" w:date="2014-12-01T10:40: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70F328C" w14:textId="1B545000" w:rsidR="00D10F1F" w:rsidRPr="00811829" w:rsidRDefault="00D10F1F" w:rsidP="00DC4A94">
            <w:pPr>
              <w:spacing w:line="360" w:lineRule="auto"/>
              <w:rPr>
                <w:ins w:id="4" w:author="Chris Dillon" w:date="2014-12-01T10:40:00Z"/>
                <w:rFonts w:ascii="Calibri" w:hAnsi="Calibri" w:cs="Arial"/>
                <w:color w:val="333333"/>
                <w:sz w:val="22"/>
                <w:szCs w:val="22"/>
                <w:lang w:val="en-GB"/>
              </w:rPr>
            </w:pPr>
            <w:proofErr w:type="spellStart"/>
            <w:ins w:id="5" w:author="Chris Dillon" w:date="2014-12-01T10:40:00Z">
              <w:r>
                <w:rPr>
                  <w:rFonts w:ascii="Calibri" w:hAnsi="Calibri" w:cs="Arial"/>
                  <w:color w:val="333333"/>
                  <w:sz w:val="22"/>
                  <w:szCs w:val="22"/>
                  <w:lang w:val="en-GB"/>
                </w:rPr>
                <w:t>Amr</w:t>
              </w:r>
              <w:proofErr w:type="spellEnd"/>
              <w:r>
                <w:rPr>
                  <w:rFonts w:ascii="Calibri" w:hAnsi="Calibri" w:cs="Arial"/>
                  <w:color w:val="333333"/>
                  <w:sz w:val="22"/>
                  <w:szCs w:val="22"/>
                  <w:lang w:val="en-GB"/>
                </w:rPr>
                <w:t xml:space="preserve"> </w:t>
              </w:r>
              <w:proofErr w:type="spellStart"/>
              <w:r>
                <w:rPr>
                  <w:rFonts w:ascii="Calibri" w:hAnsi="Calibri" w:cs="Arial"/>
                  <w:color w:val="333333"/>
                  <w:sz w:val="22"/>
                  <w:szCs w:val="22"/>
                  <w:lang w:val="en-GB"/>
                </w:rPr>
                <w:t>Elsadr</w:t>
              </w:r>
              <w:proofErr w:type="spellEnd"/>
              <w:r w:rsidRPr="00811829">
                <w:rPr>
                  <w:rFonts w:ascii="Calibri" w:hAnsi="Calibri" w:cs="Arial"/>
                  <w:color w:val="333333"/>
                  <w:sz w:val="22"/>
                  <w:szCs w:val="22"/>
                  <w:lang w:val="en-GB"/>
                </w:rPr>
                <w:t> </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130332" w14:textId="77777777" w:rsidR="00D10F1F" w:rsidRPr="00811829" w:rsidRDefault="00D10F1F" w:rsidP="00DC4A94">
            <w:pPr>
              <w:spacing w:line="360" w:lineRule="auto"/>
              <w:rPr>
                <w:ins w:id="6" w:author="Chris Dillon" w:date="2014-12-01T10:40:00Z"/>
                <w:rFonts w:ascii="Calibri" w:eastAsia="Times New Roman" w:hAnsi="Calibri" w:cs="Arial"/>
                <w:color w:val="333333"/>
                <w:sz w:val="22"/>
                <w:szCs w:val="22"/>
                <w:lang w:val="en-GB"/>
              </w:rPr>
            </w:pPr>
            <w:ins w:id="7" w:author="Chris Dillon" w:date="2014-12-01T10:40:00Z">
              <w:r w:rsidRPr="00811829">
                <w:rPr>
                  <w:rFonts w:ascii="Calibri" w:eastAsia="Times New Roman" w:hAnsi="Calibri" w:cs="Arial"/>
                  <w:color w:val="333333"/>
                  <w:sz w:val="22"/>
                  <w:szCs w:val="22"/>
                  <w:lang w:val="en-GB"/>
                </w:rPr>
                <w:t>NCUC</w:t>
              </w:r>
            </w:ins>
          </w:p>
        </w:tc>
      </w:tr>
      <w:tr w:rsidR="00A73CD2" w:rsidRPr="00811829" w14:paraId="0C82005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DF2C23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512C7A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4F27306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2543663" w14:textId="77777777" w:rsidR="004008EC" w:rsidRPr="00811829" w:rsidRDefault="00A73CD2" w:rsidP="00D33FCB">
            <w:pPr>
              <w:spacing w:line="360" w:lineRule="auto"/>
              <w:rPr>
                <w:rFonts w:ascii="Calibri" w:hAnsi="Calibri" w:cs="Arial"/>
                <w:color w:val="333333"/>
                <w:sz w:val="22"/>
                <w:szCs w:val="22"/>
                <w:lang w:val="en-GB"/>
              </w:rPr>
            </w:pPr>
            <w:proofErr w:type="spellStart"/>
            <w:r w:rsidRPr="00811829">
              <w:rPr>
                <w:rFonts w:ascii="Calibri" w:hAnsi="Calibri" w:cs="Arial"/>
                <w:color w:val="333333"/>
                <w:sz w:val="22"/>
                <w:szCs w:val="22"/>
                <w:lang w:val="en-GB"/>
              </w:rPr>
              <w:t>Ching</w:t>
            </w:r>
            <w:proofErr w:type="spellEnd"/>
            <w:r w:rsidRPr="00811829">
              <w:rPr>
                <w:rFonts w:ascii="Calibri" w:hAnsi="Calibri" w:cs="Arial"/>
                <w:color w:val="333333"/>
                <w:sz w:val="22"/>
                <w:szCs w:val="22"/>
                <w:lang w:val="en-GB"/>
              </w:rPr>
              <w:t xml:space="preserve"> </w:t>
            </w:r>
            <w:proofErr w:type="spellStart"/>
            <w:r w:rsidRPr="00811829">
              <w:rPr>
                <w:rFonts w:ascii="Calibri" w:hAnsi="Calibri" w:cs="Arial"/>
                <w:color w:val="333333"/>
                <w:sz w:val="22"/>
                <w:szCs w:val="22"/>
                <w:lang w:val="en-GB"/>
              </w:rPr>
              <w:t>Chiao</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3B76EED"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RySG</w:t>
            </w:r>
            <w:proofErr w:type="spellEnd"/>
          </w:p>
        </w:tc>
      </w:tr>
      <w:tr w:rsidR="00A73CD2" w:rsidRPr="00811829" w14:paraId="6F08DF2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796D29"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Chris Dillon</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5D942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52245157"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66A0B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631089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4F210EE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6515C6F"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A53E266"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RySG</w:t>
            </w:r>
            <w:proofErr w:type="spellEnd"/>
          </w:p>
        </w:tc>
      </w:tr>
      <w:tr w:rsidR="00A73CD2" w:rsidRPr="00811829" w14:paraId="5D1CF79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44FE45"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Edmon</w:t>
            </w:r>
            <w:proofErr w:type="spellEnd"/>
            <w:r w:rsidRPr="00811829">
              <w:rPr>
                <w:rFonts w:ascii="Calibri" w:eastAsia="Times New Roman" w:hAnsi="Calibri" w:cs="Arial"/>
                <w:color w:val="333333"/>
                <w:sz w:val="22"/>
                <w:szCs w:val="22"/>
                <w:lang w:val="en-GB"/>
              </w:rPr>
              <w:t xml:space="preserve">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BDB74CE"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RySG</w:t>
            </w:r>
            <w:proofErr w:type="spellEnd"/>
          </w:p>
        </w:tc>
      </w:tr>
      <w:tr w:rsidR="00A73CD2" w:rsidRPr="00811829" w14:paraId="2F4CFF8E"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B529C3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 xml:space="preserve">Ephraim Percy </w:t>
            </w:r>
            <w:proofErr w:type="spellStart"/>
            <w:r w:rsidRPr="00811829">
              <w:rPr>
                <w:rFonts w:ascii="Calibri" w:hAnsi="Calibri" w:cs="Arial"/>
                <w:color w:val="333333"/>
                <w:sz w:val="22"/>
                <w:szCs w:val="22"/>
                <w:lang w:val="en-GB"/>
              </w:rPr>
              <w:t>Kenyanito</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B40C831" w14:textId="77777777" w:rsidR="00A73CD2" w:rsidRPr="00811829" w:rsidRDefault="00A73CD2" w:rsidP="00D33FCB">
            <w:pPr>
              <w:spacing w:line="360" w:lineRule="auto"/>
              <w:rPr>
                <w:rFonts w:ascii="Calibri" w:eastAsia="Times New Roman" w:hAnsi="Calibri" w:cs="Arial"/>
                <w:b/>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1FE8C4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7F4B8E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65AF30"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RySG</w:t>
            </w:r>
            <w:proofErr w:type="spellEnd"/>
          </w:p>
        </w:tc>
      </w:tr>
      <w:tr w:rsidR="00A73CD2" w:rsidRPr="00811829" w14:paraId="0CC79A5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58FA8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98EF7DC" w14:textId="614C2584" w:rsidR="00A73CD2" w:rsidRPr="00811829" w:rsidRDefault="00A73CD2" w:rsidP="00D33FCB">
            <w:pPr>
              <w:spacing w:line="360" w:lineRule="auto"/>
              <w:rPr>
                <w:rFonts w:ascii="Calibri" w:eastAsia="Times New Roman" w:hAnsi="Calibri" w:cs="Arial"/>
                <w:color w:val="333333"/>
                <w:sz w:val="22"/>
                <w:szCs w:val="22"/>
                <w:lang w:val="en-GB"/>
              </w:rPr>
            </w:pPr>
            <w:del w:id="8" w:author="Jim Galvin" w:date="2014-12-04T09:03:00Z">
              <w:r w:rsidRPr="00811829" w:rsidDel="000F7A96">
                <w:rPr>
                  <w:rFonts w:ascii="Calibri" w:eastAsia="Times New Roman" w:hAnsi="Calibri" w:cs="Arial"/>
                  <w:color w:val="333333"/>
                  <w:sz w:val="22"/>
                  <w:szCs w:val="22"/>
                  <w:lang w:val="en-GB"/>
                </w:rPr>
                <w:delText>SSAC</w:delText>
              </w:r>
            </w:del>
            <w:proofErr w:type="spellStart"/>
            <w:ins w:id="9" w:author="Jim Galvin" w:date="2014-12-04T09:03:00Z">
              <w:r w:rsidR="000F7A96">
                <w:rPr>
                  <w:rFonts w:ascii="Calibri" w:eastAsia="Times New Roman" w:hAnsi="Calibri" w:cs="Arial"/>
                  <w:color w:val="333333"/>
                  <w:sz w:val="22"/>
                  <w:szCs w:val="22"/>
                  <w:lang w:val="en-GB"/>
                </w:rPr>
                <w:t>RySG</w:t>
              </w:r>
            </w:ins>
            <w:proofErr w:type="spellEnd"/>
          </w:p>
        </w:tc>
      </w:tr>
      <w:tr w:rsidR="00A73CD2" w:rsidRPr="00811829" w14:paraId="79B9081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0782F1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lastRenderedPageBreak/>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DB3E730"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RySG</w:t>
            </w:r>
            <w:proofErr w:type="spellEnd"/>
          </w:p>
        </w:tc>
      </w:tr>
      <w:tr w:rsidR="00A73CD2" w:rsidRPr="00811829" w14:paraId="06F25D0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A78F4C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D52A78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Individual</w:t>
            </w:r>
          </w:p>
        </w:tc>
      </w:tr>
      <w:tr w:rsidR="00A73CD2" w:rsidRPr="00811829" w14:paraId="1A318438"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AE6E39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 xml:space="preserve">Mae </w:t>
            </w:r>
            <w:proofErr w:type="spellStart"/>
            <w:r w:rsidRPr="00811829">
              <w:rPr>
                <w:rFonts w:ascii="Calibri" w:eastAsia="Times New Roman" w:hAnsi="Calibri" w:cs="Arial"/>
                <w:color w:val="333333"/>
                <w:sz w:val="22"/>
                <w:szCs w:val="22"/>
                <w:lang w:val="en-GB"/>
              </w:rPr>
              <w:t>Suchayapim</w:t>
            </w:r>
            <w:proofErr w:type="spellEnd"/>
            <w:r w:rsidRPr="00811829">
              <w:rPr>
                <w:rFonts w:ascii="Calibri" w:eastAsia="Times New Roman" w:hAnsi="Calibri" w:cs="Arial"/>
                <w:color w:val="333333"/>
                <w:sz w:val="22"/>
                <w:szCs w:val="22"/>
                <w:lang w:val="en-GB"/>
              </w:rPr>
              <w:t xml:space="preserve"> </w:t>
            </w:r>
            <w:proofErr w:type="spellStart"/>
            <w:r w:rsidRPr="00811829">
              <w:rPr>
                <w:rFonts w:ascii="Calibri" w:eastAsia="Times New Roman" w:hAnsi="Calibri" w:cs="Arial"/>
                <w:color w:val="333333"/>
                <w:sz w:val="22"/>
                <w:szCs w:val="22"/>
                <w:lang w:val="en-GB"/>
              </w:rPr>
              <w:t>Siriwat</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B5740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42BA694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8AA10FD"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 xml:space="preserve">Patrick </w:t>
            </w:r>
            <w:proofErr w:type="spellStart"/>
            <w:proofErr w:type="gramStart"/>
            <w:r w:rsidRPr="00811829">
              <w:rPr>
                <w:rFonts w:ascii="Calibri" w:hAnsi="Calibri" w:cs="Arial"/>
                <w:color w:val="333333"/>
                <w:sz w:val="22"/>
                <w:szCs w:val="22"/>
                <w:lang w:val="en-GB"/>
              </w:rPr>
              <w:t>Lenihan</w:t>
            </w:r>
            <w:proofErr w:type="spellEnd"/>
            <w:r w:rsidRPr="00811829">
              <w:rPr>
                <w:rFonts w:ascii="Calibri" w:hAnsi="Calibri" w:cs="Arial"/>
                <w:color w:val="333333"/>
                <w:sz w:val="22"/>
                <w:szCs w:val="22"/>
                <w:lang w:val="en-GB"/>
              </w:rPr>
              <w:t xml:space="preserve">  </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F5AA00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50F772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466049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 xml:space="preserve">Peter </w:t>
            </w:r>
            <w:proofErr w:type="spellStart"/>
            <w:r w:rsidRPr="00811829">
              <w:rPr>
                <w:rFonts w:ascii="Calibri" w:hAnsi="Calibri" w:cs="Arial"/>
                <w:color w:val="333333"/>
                <w:sz w:val="22"/>
                <w:szCs w:val="22"/>
                <w:lang w:val="en-GB"/>
              </w:rPr>
              <w:t>Dernbach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8C9E97E"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611613B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D5B71C8"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Petter</w:t>
            </w:r>
            <w:proofErr w:type="spellEnd"/>
            <w:r w:rsidRPr="00811829">
              <w:rPr>
                <w:rFonts w:ascii="Calibri" w:eastAsia="Times New Roman" w:hAnsi="Calibri" w:cs="Arial"/>
                <w:color w:val="333333"/>
                <w:sz w:val="22"/>
                <w:szCs w:val="22"/>
                <w:lang w:val="en-GB"/>
              </w:rPr>
              <w:t xml:space="preserve"> </w:t>
            </w:r>
            <w:proofErr w:type="spellStart"/>
            <w:r w:rsidRPr="00811829">
              <w:rPr>
                <w:rFonts w:ascii="Calibri" w:eastAsia="Times New Roman" w:hAnsi="Calibri" w:cs="Arial"/>
                <w:color w:val="333333"/>
                <w:sz w:val="22"/>
                <w:szCs w:val="22"/>
                <w:lang w:val="en-GB"/>
              </w:rPr>
              <w:t>Rindforth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828D23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7DC9F611"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FE93F1" w14:textId="77777777" w:rsidR="004008EC" w:rsidRPr="00811829" w:rsidRDefault="00A73CD2" w:rsidP="00D33FCB">
            <w:pPr>
              <w:spacing w:line="360" w:lineRule="auto"/>
              <w:rPr>
                <w:rFonts w:ascii="Calibri" w:hAnsi="Calibri" w:cs="Arial"/>
                <w:color w:val="333333"/>
                <w:sz w:val="22"/>
                <w:szCs w:val="22"/>
                <w:lang w:val="en-GB"/>
              </w:rPr>
            </w:pPr>
            <w:proofErr w:type="spellStart"/>
            <w:r w:rsidRPr="00811829">
              <w:rPr>
                <w:rFonts w:ascii="Calibri" w:hAnsi="Calibri" w:cs="Arial"/>
                <w:color w:val="333333"/>
                <w:sz w:val="22"/>
                <w:szCs w:val="22"/>
                <w:lang w:val="en-GB"/>
              </w:rPr>
              <w:t>Pitinan</w:t>
            </w:r>
            <w:proofErr w:type="spellEnd"/>
            <w:r w:rsidRPr="00811829">
              <w:rPr>
                <w:rFonts w:ascii="Calibri" w:hAnsi="Calibri" w:cs="Arial"/>
                <w:color w:val="333333"/>
                <w:sz w:val="22"/>
                <w:szCs w:val="22"/>
                <w:lang w:val="en-GB"/>
              </w:rPr>
              <w:t xml:space="preserve"> </w:t>
            </w:r>
            <w:proofErr w:type="spellStart"/>
            <w:r w:rsidRPr="00811829">
              <w:rPr>
                <w:rFonts w:ascii="Calibri" w:hAnsi="Calibri" w:cs="Arial"/>
                <w:color w:val="333333"/>
                <w:sz w:val="22"/>
                <w:szCs w:val="22"/>
                <w:lang w:val="en-GB"/>
              </w:rPr>
              <w:t>Kooarmornpatana</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F7E5D32"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12EF044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7F1DF2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 xml:space="preserve">Rudi </w:t>
            </w:r>
            <w:proofErr w:type="spellStart"/>
            <w:r w:rsidRPr="00811829">
              <w:rPr>
                <w:rFonts w:ascii="Calibri" w:eastAsia="Times New Roman" w:hAnsi="Calibri" w:cs="Arial"/>
                <w:color w:val="333333"/>
                <w:sz w:val="22"/>
                <w:szCs w:val="22"/>
                <w:lang w:val="en-GB"/>
              </w:rPr>
              <w:t>Vansnick</w:t>
            </w:r>
            <w:proofErr w:type="spellEnd"/>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50A306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NPOC</w:t>
            </w:r>
          </w:p>
        </w:tc>
      </w:tr>
      <w:tr w:rsidR="00A73CD2" w:rsidRPr="00811829" w14:paraId="2A14D05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68502F8"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Sarmad</w:t>
            </w:r>
            <w:proofErr w:type="spellEnd"/>
            <w:r w:rsidRPr="00811829">
              <w:rPr>
                <w:rFonts w:ascii="Calibri" w:eastAsia="Times New Roman" w:hAnsi="Calibri" w:cs="Arial"/>
                <w:color w:val="333333"/>
                <w:sz w:val="22"/>
                <w:szCs w:val="22"/>
                <w:lang w:val="en-GB"/>
              </w:rPr>
              <w:t xml:space="preserve"> </w:t>
            </w:r>
            <w:proofErr w:type="spellStart"/>
            <w:r w:rsidRPr="00811829">
              <w:rPr>
                <w:rFonts w:ascii="Calibri" w:eastAsia="Times New Roman" w:hAnsi="Calibri" w:cs="Arial"/>
                <w:color w:val="333333"/>
                <w:sz w:val="22"/>
                <w:szCs w:val="22"/>
                <w:lang w:val="en-GB"/>
              </w:rPr>
              <w:t>Hussain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7CFCDBE"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14:paraId="10E3AB2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B8A2732" w14:textId="77777777" w:rsidR="004008EC" w:rsidRPr="00811829" w:rsidRDefault="00A73CD2" w:rsidP="00D33FCB">
            <w:pPr>
              <w:spacing w:line="360" w:lineRule="auto"/>
              <w:rPr>
                <w:rFonts w:ascii="Calibri" w:hAnsi="Calibri" w:cs="Arial"/>
                <w:color w:val="333333"/>
                <w:sz w:val="22"/>
                <w:szCs w:val="22"/>
                <w:lang w:val="en-GB"/>
              </w:rPr>
            </w:pPr>
            <w:proofErr w:type="spellStart"/>
            <w:r w:rsidRPr="00811829">
              <w:rPr>
                <w:rFonts w:ascii="Calibri" w:hAnsi="Calibri" w:cs="Arial"/>
                <w:color w:val="333333"/>
                <w:sz w:val="22"/>
                <w:szCs w:val="22"/>
                <w:lang w:val="en-GB"/>
              </w:rPr>
              <w:t>Vinay</w:t>
            </w:r>
            <w:proofErr w:type="spellEnd"/>
            <w:r w:rsidRPr="00811829">
              <w:rPr>
                <w:rFonts w:ascii="Calibri" w:hAnsi="Calibri" w:cs="Arial"/>
                <w:color w:val="333333"/>
                <w:sz w:val="22"/>
                <w:szCs w:val="22"/>
                <w:lang w:val="en-GB"/>
              </w:rPr>
              <w:t xml:space="preserve">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E0E97D4"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Individual</w:t>
            </w:r>
          </w:p>
        </w:tc>
      </w:tr>
      <w:tr w:rsidR="00A73CD2" w:rsidRPr="00811829" w14:paraId="7DBF442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92A033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 xml:space="preserve">Volker </w:t>
            </w:r>
            <w:proofErr w:type="spellStart"/>
            <w:r w:rsidRPr="00811829">
              <w:rPr>
                <w:rFonts w:ascii="Calibri" w:eastAsia="Times New Roman" w:hAnsi="Calibri" w:cs="Arial"/>
                <w:color w:val="333333"/>
                <w:sz w:val="22"/>
                <w:szCs w:val="22"/>
                <w:lang w:val="en-GB"/>
              </w:rPr>
              <w:t>Greimann</w:t>
            </w:r>
            <w:proofErr w:type="spellEnd"/>
            <w:r w:rsidRPr="00811829">
              <w:rPr>
                <w:rFonts w:ascii="Calibri" w:eastAsia="Times New Roman" w:hAnsi="Calibri" w:cs="Arial"/>
                <w:color w:val="333333"/>
                <w:sz w:val="22"/>
                <w:szCs w:val="22"/>
                <w:lang w:val="en-GB"/>
              </w:rPr>
              <w:t xml:space="preserv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BC9F4C0"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RrSG</w:t>
            </w:r>
            <w:proofErr w:type="spellEnd"/>
          </w:p>
        </w:tc>
      </w:tr>
      <w:tr w:rsidR="00A73CD2" w:rsidRPr="00811829" w14:paraId="1B94C6E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A7C87F" w14:textId="77777777" w:rsidR="004008EC" w:rsidRPr="00811829" w:rsidRDefault="00A73CD2" w:rsidP="00D33FCB">
            <w:pPr>
              <w:spacing w:line="360" w:lineRule="auto"/>
              <w:rPr>
                <w:rFonts w:ascii="Calibri" w:hAnsi="Calibri" w:cs="Arial"/>
                <w:color w:val="333333"/>
                <w:sz w:val="22"/>
                <w:szCs w:val="22"/>
                <w:lang w:val="en-GB"/>
              </w:rPr>
            </w:pPr>
            <w:proofErr w:type="spellStart"/>
            <w:r w:rsidRPr="00811829">
              <w:rPr>
                <w:rFonts w:ascii="Calibri" w:hAnsi="Calibri" w:cs="Arial"/>
                <w:color w:val="333333"/>
                <w:sz w:val="22"/>
                <w:szCs w:val="22"/>
                <w:lang w:val="en-GB"/>
              </w:rPr>
              <w:t>Wanawit</w:t>
            </w:r>
            <w:proofErr w:type="spellEnd"/>
            <w:r w:rsidRPr="00811829">
              <w:rPr>
                <w:rFonts w:ascii="Calibri" w:hAnsi="Calibri" w:cs="Arial"/>
                <w:color w:val="333333"/>
                <w:sz w:val="22"/>
                <w:szCs w:val="22"/>
                <w:lang w:val="en-GB"/>
              </w:rPr>
              <w:t xml:space="preserve"> </w:t>
            </w:r>
            <w:proofErr w:type="spellStart"/>
            <w:r w:rsidRPr="00811829">
              <w:rPr>
                <w:rFonts w:ascii="Calibri" w:hAnsi="Calibri" w:cs="Arial"/>
                <w:color w:val="333333"/>
                <w:sz w:val="22"/>
                <w:szCs w:val="22"/>
                <w:lang w:val="en-GB"/>
              </w:rPr>
              <w:t>Ahkuputra</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8C368B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31C601F7"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59FCCB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 xml:space="preserve">Wolf-Ulrich </w:t>
            </w:r>
            <w:proofErr w:type="spellStart"/>
            <w:r w:rsidRPr="00811829">
              <w:rPr>
                <w:rFonts w:ascii="Calibri" w:eastAsia="Times New Roman" w:hAnsi="Calibri" w:cs="Arial"/>
                <w:color w:val="333333"/>
                <w:sz w:val="22"/>
                <w:szCs w:val="22"/>
                <w:lang w:val="en-GB"/>
              </w:rPr>
              <w:t>Knoben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E7D237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ISPC</w:t>
            </w:r>
          </w:p>
        </w:tc>
      </w:tr>
      <w:tr w:rsidR="00A73CD2" w:rsidRPr="00811829" w14:paraId="115EBB0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4463EFE" w14:textId="77777777" w:rsidR="004008EC" w:rsidRPr="00811829" w:rsidRDefault="00A73CD2" w:rsidP="00D33FCB">
            <w:pPr>
              <w:spacing w:line="360" w:lineRule="auto"/>
              <w:rPr>
                <w:rFonts w:ascii="Calibri" w:hAnsi="Calibri" w:cs="Arial"/>
                <w:color w:val="333333"/>
                <w:sz w:val="22"/>
                <w:szCs w:val="22"/>
                <w:lang w:val="en-GB"/>
              </w:rPr>
            </w:pPr>
            <w:proofErr w:type="spellStart"/>
            <w:r w:rsidRPr="00811829">
              <w:rPr>
                <w:rFonts w:ascii="Calibri" w:hAnsi="Calibri" w:cs="Arial"/>
                <w:color w:val="333333"/>
                <w:sz w:val="22"/>
                <w:szCs w:val="22"/>
                <w:lang w:val="en-GB"/>
              </w:rPr>
              <w:t>Yoav</w:t>
            </w:r>
            <w:proofErr w:type="spellEnd"/>
            <w:r w:rsidRPr="00811829">
              <w:rPr>
                <w:rFonts w:ascii="Calibri" w:hAnsi="Calibri" w:cs="Arial"/>
                <w:color w:val="333333"/>
                <w:sz w:val="22"/>
                <w:szCs w:val="22"/>
                <w:lang w:val="en-GB"/>
              </w:rPr>
              <w:t xml:space="preserve"> </w:t>
            </w:r>
            <w:proofErr w:type="spellStart"/>
            <w:r w:rsidRPr="00811829">
              <w:rPr>
                <w:rFonts w:ascii="Calibri" w:hAnsi="Calibri" w:cs="Arial"/>
                <w:color w:val="333333"/>
                <w:sz w:val="22"/>
                <w:szCs w:val="22"/>
                <w:lang w:val="en-GB"/>
              </w:rPr>
              <w:t>Keren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5EB5D14" w14:textId="77777777" w:rsidR="00A73CD2" w:rsidRPr="00811829" w:rsidRDefault="00A73CD2" w:rsidP="00D33FCB">
            <w:pPr>
              <w:spacing w:line="360" w:lineRule="auto"/>
              <w:rPr>
                <w:rFonts w:ascii="Calibri" w:eastAsia="Times New Roman" w:hAnsi="Calibri" w:cs="Arial"/>
                <w:color w:val="333333"/>
                <w:sz w:val="22"/>
                <w:szCs w:val="22"/>
                <w:lang w:val="en-GB"/>
              </w:rPr>
            </w:pPr>
            <w:proofErr w:type="spellStart"/>
            <w:r w:rsidRPr="00811829">
              <w:rPr>
                <w:rFonts w:ascii="Calibri" w:eastAsia="Times New Roman" w:hAnsi="Calibri" w:cs="Arial"/>
                <w:color w:val="333333"/>
                <w:sz w:val="22"/>
                <w:szCs w:val="22"/>
                <w:lang w:val="en-GB"/>
              </w:rPr>
              <w:t>RrSG</w:t>
            </w:r>
            <w:proofErr w:type="spellEnd"/>
          </w:p>
        </w:tc>
      </w:tr>
      <w:tr w:rsidR="00A73CD2" w:rsidRPr="00811829" w14:paraId="4630D1C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A3AEC69"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 xml:space="preserve">Zhang </w:t>
            </w:r>
            <w:proofErr w:type="spellStart"/>
            <w:r w:rsidRPr="00811829">
              <w:rPr>
                <w:rFonts w:ascii="Calibri" w:hAnsi="Calibri" w:cs="Arial"/>
                <w:color w:val="333333"/>
                <w:sz w:val="22"/>
                <w:szCs w:val="22"/>
                <w:lang w:val="en-GB"/>
              </w:rPr>
              <w:t>Zuan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18C80A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bl>
    <w:p w14:paraId="59ED695B" w14:textId="77777777" w:rsidR="00232AAA" w:rsidRPr="00811829" w:rsidRDefault="00232AAA" w:rsidP="00D33FCB">
      <w:pPr>
        <w:spacing w:line="360" w:lineRule="auto"/>
        <w:rPr>
          <w:rFonts w:ascii="Calibri" w:hAnsi="Calibri"/>
          <w:sz w:val="22"/>
          <w:szCs w:val="22"/>
        </w:rPr>
      </w:pPr>
    </w:p>
    <w:p w14:paraId="03EFB7A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*ALAC – At-Large Community</w:t>
      </w:r>
    </w:p>
    <w:p w14:paraId="1E6460B9" w14:textId="77777777" w:rsidR="0007524B" w:rsidRPr="00811829" w:rsidRDefault="0007524B" w:rsidP="00D33FCB">
      <w:pPr>
        <w:spacing w:line="360" w:lineRule="auto"/>
        <w:rPr>
          <w:rFonts w:ascii="Calibri" w:hAnsi="Calibri"/>
          <w:sz w:val="22"/>
          <w:szCs w:val="22"/>
        </w:rPr>
      </w:pPr>
      <w:proofErr w:type="spellStart"/>
      <w:r w:rsidRPr="00811829">
        <w:rPr>
          <w:rFonts w:ascii="Calibri" w:hAnsi="Calibri"/>
          <w:sz w:val="22"/>
          <w:szCs w:val="22"/>
        </w:rPr>
        <w:t>RrSG</w:t>
      </w:r>
      <w:proofErr w:type="spellEnd"/>
      <w:r w:rsidRPr="00811829">
        <w:rPr>
          <w:rFonts w:ascii="Calibri" w:hAnsi="Calibri"/>
          <w:sz w:val="22"/>
          <w:szCs w:val="22"/>
        </w:rPr>
        <w:t xml:space="preserve"> – Registrar Stakeholder Group</w:t>
      </w:r>
    </w:p>
    <w:p w14:paraId="0BDF6CC1" w14:textId="77777777" w:rsidR="0007524B" w:rsidRPr="00811829" w:rsidRDefault="0007524B" w:rsidP="00D33FCB">
      <w:pPr>
        <w:spacing w:line="360" w:lineRule="auto"/>
        <w:rPr>
          <w:rFonts w:ascii="Calibri" w:hAnsi="Calibri"/>
          <w:sz w:val="22"/>
          <w:szCs w:val="22"/>
        </w:rPr>
      </w:pPr>
      <w:proofErr w:type="spellStart"/>
      <w:r w:rsidRPr="00811829">
        <w:rPr>
          <w:rFonts w:ascii="Calibri" w:hAnsi="Calibri"/>
          <w:sz w:val="22"/>
          <w:szCs w:val="22"/>
        </w:rPr>
        <w:t>RySG</w:t>
      </w:r>
      <w:proofErr w:type="spellEnd"/>
      <w:r w:rsidRPr="00811829">
        <w:rPr>
          <w:rFonts w:ascii="Calibri" w:hAnsi="Calibri"/>
          <w:sz w:val="22"/>
          <w:szCs w:val="22"/>
        </w:rPr>
        <w:t xml:space="preserve"> – Registry Stakeholder Group</w:t>
      </w:r>
    </w:p>
    <w:p w14:paraId="155BEFE6"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CBUC – Commercial and Business Users Constituency</w:t>
      </w:r>
    </w:p>
    <w:p w14:paraId="030EFE7C"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NAF – National Arbitration Forum</w:t>
      </w:r>
    </w:p>
    <w:p w14:paraId="714589C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 xml:space="preserve">NCUC – </w:t>
      </w:r>
      <w:proofErr w:type="gramStart"/>
      <w:r w:rsidRPr="00811829">
        <w:rPr>
          <w:rFonts w:ascii="Calibri" w:hAnsi="Calibri"/>
          <w:sz w:val="22"/>
          <w:szCs w:val="22"/>
        </w:rPr>
        <w:t>Non Commercial</w:t>
      </w:r>
      <w:proofErr w:type="gramEnd"/>
      <w:r w:rsidRPr="00811829">
        <w:rPr>
          <w:rFonts w:ascii="Calibri" w:hAnsi="Calibri"/>
          <w:sz w:val="22"/>
          <w:szCs w:val="22"/>
        </w:rPr>
        <w:t xml:space="preserve"> Users Constituency</w:t>
      </w:r>
    </w:p>
    <w:p w14:paraId="13C4648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IPC – Intellectual Property Constituency</w:t>
      </w:r>
    </w:p>
    <w:p w14:paraId="705069F9"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ISPCP – Internet Service and Connection Providers Constituency</w:t>
      </w:r>
    </w:p>
    <w:p w14:paraId="57FE6FB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NCSG – Non-Commercial Stakeholder Group</w:t>
      </w:r>
    </w:p>
    <w:p w14:paraId="57119048" w14:textId="77777777" w:rsidR="0007524B" w:rsidRPr="00811829" w:rsidRDefault="0007524B" w:rsidP="00D33FCB">
      <w:pPr>
        <w:spacing w:line="360" w:lineRule="auto"/>
        <w:rPr>
          <w:rFonts w:ascii="Calibri" w:hAnsi="Calibri"/>
          <w:sz w:val="22"/>
          <w:szCs w:val="22"/>
        </w:rPr>
      </w:pPr>
    </w:p>
    <w:p w14:paraId="57D90634"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Statements of Interest (SOI) for the Working Group members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2" w:history="1">
        <w:r w:rsidRPr="00811829">
          <w:rPr>
            <w:rStyle w:val="Hyperlink"/>
            <w:rFonts w:ascii="Calibri" w:hAnsi="Calibri"/>
            <w:sz w:val="22"/>
            <w:szCs w:val="22"/>
          </w:rPr>
          <w:t>https://community.icann.org/x/WDd-Ag</w:t>
        </w:r>
      </w:hyperlink>
    </w:p>
    <w:p w14:paraId="3BCFCFE2" w14:textId="77777777" w:rsidR="004008EC" w:rsidRPr="00811829" w:rsidRDefault="004008EC" w:rsidP="00D33FCB">
      <w:pPr>
        <w:spacing w:line="360" w:lineRule="auto"/>
        <w:rPr>
          <w:rFonts w:ascii="Calibri" w:hAnsi="Calibri"/>
          <w:color w:val="0000FF"/>
          <w:sz w:val="22"/>
          <w:szCs w:val="22"/>
          <w:u w:val="single"/>
        </w:rPr>
      </w:pPr>
    </w:p>
    <w:p w14:paraId="2E66E685"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attendance records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3" w:history="1">
        <w:r w:rsidRPr="00811829">
          <w:rPr>
            <w:rStyle w:val="Hyperlink"/>
            <w:rFonts w:ascii="Calibri" w:hAnsi="Calibri"/>
            <w:sz w:val="22"/>
            <w:szCs w:val="22"/>
          </w:rPr>
          <w:t>https://community.icann.org/x/VlF-Ag</w:t>
        </w:r>
      </w:hyperlink>
    </w:p>
    <w:p w14:paraId="3CA658DA" w14:textId="77777777" w:rsidR="004008EC" w:rsidRPr="00811829" w:rsidRDefault="004008EC" w:rsidP="00D33FCB">
      <w:pPr>
        <w:spacing w:line="360" w:lineRule="auto"/>
        <w:rPr>
          <w:rFonts w:ascii="Calibri" w:hAnsi="Calibri"/>
          <w:color w:val="0000FF"/>
          <w:sz w:val="22"/>
          <w:szCs w:val="22"/>
          <w:u w:val="single"/>
        </w:rPr>
      </w:pPr>
    </w:p>
    <w:p w14:paraId="54AB898C"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email archives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4" w:history="1">
        <w:r w:rsidR="00B67771" w:rsidRPr="00811829">
          <w:rPr>
            <w:rStyle w:val="Hyperlink"/>
            <w:rFonts w:ascii="Calibri" w:hAnsi="Calibri"/>
            <w:sz w:val="22"/>
            <w:szCs w:val="22"/>
          </w:rPr>
          <w:t>http://forum.icann.org/lists/gnso-contactinfo-pdp-wg/</w:t>
        </w:r>
      </w:hyperlink>
    </w:p>
    <w:p w14:paraId="53C89E58" w14:textId="77777777" w:rsidR="00B67771" w:rsidRPr="00811829" w:rsidRDefault="00B67771" w:rsidP="00D33FCB">
      <w:pPr>
        <w:spacing w:line="360" w:lineRule="auto"/>
        <w:rPr>
          <w:rFonts w:ascii="Calibri" w:hAnsi="Calibri"/>
          <w:sz w:val="22"/>
          <w:szCs w:val="22"/>
        </w:rPr>
      </w:pPr>
    </w:p>
    <w:p w14:paraId="526F71AE" w14:textId="77777777" w:rsidR="00CB7414" w:rsidRPr="00811829" w:rsidRDefault="00773B73" w:rsidP="00D33FCB">
      <w:pPr>
        <w:pStyle w:val="Heading1"/>
        <w:spacing w:line="360" w:lineRule="auto"/>
        <w:rPr>
          <w:sz w:val="22"/>
          <w:szCs w:val="22"/>
        </w:rPr>
      </w:pPr>
      <w:r w:rsidRPr="00811829">
        <w:rPr>
          <w:sz w:val="22"/>
          <w:szCs w:val="22"/>
        </w:rPr>
        <w:br w:type="page"/>
      </w:r>
      <w:bookmarkStart w:id="10" w:name="_Toc405199105"/>
      <w:r w:rsidR="00CB7414" w:rsidRPr="00811829">
        <w:rPr>
          <w:sz w:val="22"/>
          <w:szCs w:val="22"/>
        </w:rPr>
        <w:lastRenderedPageBreak/>
        <w:t xml:space="preserve">Deliberation </w:t>
      </w:r>
      <w:r w:rsidR="00B36938" w:rsidRPr="00811829">
        <w:rPr>
          <w:sz w:val="22"/>
          <w:szCs w:val="22"/>
        </w:rPr>
        <w:t>and Recommendations</w:t>
      </w:r>
      <w:bookmarkEnd w:id="10"/>
    </w:p>
    <w:p w14:paraId="103080AC" w14:textId="77777777" w:rsidR="003F47A3" w:rsidRPr="00434384" w:rsidRDefault="003F47A3" w:rsidP="003F47A3">
      <w:pPr>
        <w:spacing w:line="360" w:lineRule="auto"/>
        <w:rPr>
          <w:rFonts w:ascii="Calibri" w:hAnsi="Calibri"/>
          <w:sz w:val="22"/>
          <w:szCs w:val="22"/>
        </w:rPr>
      </w:pPr>
      <w:r w:rsidRPr="00434384">
        <w:rPr>
          <w:rFonts w:ascii="Calibri" w:hAnsi="Calibri"/>
          <w:sz w:val="22"/>
          <w:szCs w:val="22"/>
        </w:rPr>
        <w:t xml:space="preserve">This section provides an overview of the deliberations of the Working Group. </w:t>
      </w:r>
      <w:r>
        <w:rPr>
          <w:rFonts w:ascii="Calibri" w:hAnsi="Calibri"/>
          <w:sz w:val="22"/>
          <w:szCs w:val="22"/>
        </w:rPr>
        <w:t>It</w:t>
      </w:r>
      <w:r w:rsidRPr="00434384">
        <w:rPr>
          <w:rFonts w:ascii="Calibri" w:hAnsi="Calibri"/>
          <w:sz w:val="22"/>
          <w:szCs w:val="22"/>
        </w:rPr>
        <w:t xml:space="preserve"> is intended to serve as a record of the discussion and analysis of the Working Group, in support of the recommendations made in the following section. </w:t>
      </w:r>
    </w:p>
    <w:p w14:paraId="2FC4F7B7" w14:textId="77777777" w:rsidR="006129C5" w:rsidRPr="00811829" w:rsidRDefault="006129C5" w:rsidP="00D33FCB">
      <w:pPr>
        <w:spacing w:line="360" w:lineRule="auto"/>
        <w:rPr>
          <w:rFonts w:ascii="Calibri" w:hAnsi="Calibri"/>
          <w:sz w:val="22"/>
          <w:szCs w:val="22"/>
        </w:rPr>
      </w:pPr>
    </w:p>
    <w:p w14:paraId="325FE7EC" w14:textId="0298F641" w:rsidR="003F47A3" w:rsidRPr="00434384" w:rsidRDefault="003F47A3" w:rsidP="00CE0395">
      <w:pPr>
        <w:spacing w:line="360" w:lineRule="auto"/>
        <w:rPr>
          <w:rFonts w:ascii="Calibri" w:hAnsi="Calibri"/>
          <w:sz w:val="22"/>
          <w:szCs w:val="22"/>
        </w:rPr>
      </w:pPr>
      <w:r w:rsidRPr="00434384">
        <w:rPr>
          <w:rFonts w:ascii="Calibri" w:hAnsi="Calibri"/>
          <w:sz w:val="22"/>
          <w:szCs w:val="22"/>
        </w:rPr>
        <w:t xml:space="preserve">During its initial discussion the Working Group </w:t>
      </w:r>
      <w:r>
        <w:rPr>
          <w:rFonts w:ascii="Calibri" w:hAnsi="Calibri"/>
          <w:sz w:val="22"/>
          <w:szCs w:val="22"/>
        </w:rPr>
        <w:t xml:space="preserve">identified </w:t>
      </w:r>
      <w:r w:rsidRPr="00434384">
        <w:rPr>
          <w:rFonts w:ascii="Calibri" w:hAnsi="Calibri"/>
          <w:sz w:val="22"/>
          <w:szCs w:val="22"/>
        </w:rPr>
        <w:t xml:space="preserve">a number of </w:t>
      </w:r>
      <w:r>
        <w:rPr>
          <w:rFonts w:ascii="Calibri" w:hAnsi="Calibri"/>
          <w:sz w:val="22"/>
          <w:szCs w:val="22"/>
        </w:rPr>
        <w:t xml:space="preserve">further </w:t>
      </w:r>
      <w:r w:rsidRPr="00434384">
        <w:rPr>
          <w:rFonts w:ascii="Calibri" w:hAnsi="Calibri"/>
          <w:sz w:val="22"/>
          <w:szCs w:val="22"/>
        </w:rPr>
        <w:t>issues and questions that are directly linked to the Charter questions, including relevant taxonom</w:t>
      </w:r>
      <w:r w:rsidR="00762616">
        <w:rPr>
          <w:rFonts w:ascii="Calibri" w:hAnsi="Calibri"/>
          <w:sz w:val="22"/>
          <w:szCs w:val="22"/>
        </w:rPr>
        <w:t>ies</w:t>
      </w:r>
      <w:r w:rsidRPr="00434384">
        <w:rPr>
          <w:rFonts w:ascii="Calibri" w:hAnsi="Calibri"/>
          <w:sz w:val="22"/>
          <w:szCs w:val="22"/>
        </w:rPr>
        <w:t xml:space="preserve">. Details can be found on the Working Group’s wiki page: </w:t>
      </w:r>
      <w:hyperlink r:id="rId15" w:history="1">
        <w:r w:rsidRPr="00434384">
          <w:rPr>
            <w:rStyle w:val="Hyperlink"/>
            <w:rFonts w:ascii="Calibri" w:hAnsi="Calibri"/>
            <w:sz w:val="22"/>
            <w:szCs w:val="22"/>
          </w:rPr>
          <w:t>https://community.icann.org/x/WwmuAg</w:t>
        </w:r>
      </w:hyperlink>
      <w:r w:rsidRPr="00434384">
        <w:rPr>
          <w:rFonts w:ascii="Calibri" w:hAnsi="Calibri"/>
          <w:sz w:val="22"/>
          <w:szCs w:val="22"/>
        </w:rPr>
        <w:t xml:space="preserve">. </w:t>
      </w:r>
    </w:p>
    <w:p w14:paraId="2451044E" w14:textId="77777777" w:rsidR="0034492C" w:rsidRPr="00811829" w:rsidRDefault="0034492C" w:rsidP="002458D0">
      <w:pPr>
        <w:spacing w:line="360" w:lineRule="auto"/>
        <w:rPr>
          <w:rFonts w:ascii="Calibri" w:hAnsi="Calibri"/>
          <w:sz w:val="22"/>
          <w:szCs w:val="22"/>
        </w:rPr>
      </w:pPr>
    </w:p>
    <w:p w14:paraId="531EE752" w14:textId="03E45656" w:rsidR="002458D0" w:rsidRPr="00811829" w:rsidRDefault="002458D0" w:rsidP="00122496">
      <w:pPr>
        <w:spacing w:line="360" w:lineRule="auto"/>
        <w:rPr>
          <w:rFonts w:ascii="Calibri" w:hAnsi="Calibri"/>
          <w:sz w:val="22"/>
          <w:szCs w:val="22"/>
        </w:rPr>
      </w:pPr>
      <w:r w:rsidRPr="00811829">
        <w:rPr>
          <w:rFonts w:ascii="Calibri" w:hAnsi="Calibri"/>
          <w:sz w:val="22"/>
          <w:szCs w:val="22"/>
        </w:rPr>
        <w:t>The Working Group decided to define clearly what is meant by ‘</w:t>
      </w:r>
      <w:r w:rsidR="00122496">
        <w:rPr>
          <w:rFonts w:ascii="Calibri" w:hAnsi="Calibri"/>
          <w:sz w:val="22"/>
          <w:szCs w:val="22"/>
        </w:rPr>
        <w:t>c</w:t>
      </w:r>
      <w:r w:rsidRPr="00811829">
        <w:rPr>
          <w:rFonts w:ascii="Calibri" w:hAnsi="Calibri"/>
          <w:sz w:val="22"/>
          <w:szCs w:val="22"/>
        </w:rPr>
        <w:t xml:space="preserve">ontact </w:t>
      </w:r>
      <w:r w:rsidR="00122496">
        <w:rPr>
          <w:rFonts w:ascii="Calibri" w:hAnsi="Calibri"/>
          <w:sz w:val="22"/>
          <w:szCs w:val="22"/>
        </w:rPr>
        <w:t>i</w:t>
      </w:r>
      <w:r w:rsidRPr="00811829">
        <w:rPr>
          <w:rFonts w:ascii="Calibri" w:hAnsi="Calibri"/>
          <w:sz w:val="22"/>
          <w:szCs w:val="22"/>
        </w:rPr>
        <w:t>nformation’, relying on the Final Issue Report on the Translation and Transliteration of Contact Information that is based on the definition in the Registrar Accreditation Agreement 2013: "I</w:t>
      </w:r>
      <w:r w:rsidR="000A6C2C" w:rsidRPr="00811829">
        <w:rPr>
          <w:rFonts w:ascii="Calibri" w:hAnsi="Calibri"/>
          <w:sz w:val="22"/>
          <w:szCs w:val="22"/>
        </w:rPr>
        <w:t>n the context of these issues, ‘</w:t>
      </w:r>
      <w:r w:rsidRPr="00811829">
        <w:rPr>
          <w:rFonts w:ascii="Calibri" w:hAnsi="Calibri"/>
          <w:sz w:val="22"/>
          <w:szCs w:val="22"/>
        </w:rPr>
        <w:t>contact informati</w:t>
      </w:r>
      <w:r w:rsidR="000A6C2C" w:rsidRPr="00811829">
        <w:rPr>
          <w:rFonts w:ascii="Calibri" w:hAnsi="Calibri"/>
          <w:sz w:val="22"/>
          <w:szCs w:val="22"/>
        </w:rPr>
        <w:t>on’</w:t>
      </w:r>
      <w:r w:rsidRPr="00811829">
        <w:rPr>
          <w:rFonts w:ascii="Calibri" w:hAnsi="Calibri"/>
          <w:sz w:val="22"/>
          <w:szCs w:val="22"/>
        </w:rPr>
        <w:t xml:space="preserve">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00CC716B" w:rsidRPr="00811829">
        <w:rPr>
          <w:rFonts w:ascii="Calibri" w:hAnsi="Calibri"/>
          <w:sz w:val="22"/>
          <w:szCs w:val="22"/>
        </w:rPr>
        <w:t>”</w:t>
      </w:r>
      <w:r w:rsidR="00CC716B" w:rsidRPr="00811829">
        <w:rPr>
          <w:rStyle w:val="FootnoteReference"/>
          <w:rFonts w:ascii="Calibri" w:hAnsi="Calibri"/>
          <w:sz w:val="22"/>
          <w:szCs w:val="22"/>
        </w:rPr>
        <w:footnoteReference w:id="2"/>
      </w:r>
    </w:p>
    <w:p w14:paraId="5986CCA2" w14:textId="77777777" w:rsidR="002458D0" w:rsidRPr="00811829" w:rsidRDefault="002458D0" w:rsidP="002458D0">
      <w:pPr>
        <w:spacing w:line="360" w:lineRule="auto"/>
        <w:rPr>
          <w:rFonts w:ascii="Calibri" w:hAnsi="Calibri"/>
          <w:sz w:val="22"/>
          <w:szCs w:val="22"/>
        </w:rPr>
      </w:pPr>
    </w:p>
    <w:p w14:paraId="236554E5" w14:textId="77777777" w:rsidR="0034492C" w:rsidRPr="00811829" w:rsidRDefault="007903BD" w:rsidP="00D33FCB">
      <w:pPr>
        <w:pStyle w:val="Heading2"/>
        <w:spacing w:line="360" w:lineRule="auto"/>
        <w:rPr>
          <w:sz w:val="22"/>
          <w:szCs w:val="22"/>
        </w:rPr>
      </w:pPr>
      <w:r w:rsidRPr="00811829">
        <w:rPr>
          <w:sz w:val="22"/>
          <w:szCs w:val="22"/>
        </w:rPr>
        <w:t>Deliberation on the two main Charter questions</w:t>
      </w:r>
    </w:p>
    <w:p w14:paraId="01769A34" w14:textId="77777777" w:rsidR="007903BD" w:rsidRPr="00811829" w:rsidRDefault="007903BD" w:rsidP="00D33FCB">
      <w:pPr>
        <w:spacing w:line="360" w:lineRule="auto"/>
        <w:rPr>
          <w:rFonts w:ascii="Calibri" w:hAnsi="Calibri"/>
          <w:i/>
          <w:sz w:val="22"/>
          <w:szCs w:val="22"/>
          <w:lang w:val="en-GB"/>
        </w:rPr>
      </w:pPr>
      <w:r w:rsidRPr="00811829">
        <w:rPr>
          <w:rFonts w:ascii="Calibri" w:hAnsi="Calibri"/>
          <w:i/>
          <w:sz w:val="22"/>
          <w:szCs w:val="22"/>
          <w:lang w:val="en-GB"/>
        </w:rPr>
        <w:t>Is it desirable to translate contact information to a single common language or transliterate contact information to a single common script?</w:t>
      </w:r>
    </w:p>
    <w:p w14:paraId="3E067B88" w14:textId="77777777" w:rsidR="007903BD" w:rsidRPr="00811829" w:rsidRDefault="007903BD" w:rsidP="00D33FCB">
      <w:pPr>
        <w:spacing w:line="360" w:lineRule="auto"/>
        <w:rPr>
          <w:rFonts w:ascii="Calibri" w:hAnsi="Calibri"/>
          <w:sz w:val="22"/>
          <w:szCs w:val="22"/>
          <w:lang w:val="en-GB"/>
        </w:rPr>
      </w:pPr>
    </w:p>
    <w:p w14:paraId="19BDE48E" w14:textId="1EA1B823" w:rsidR="00BD6424" w:rsidRPr="00811829" w:rsidRDefault="007903BD" w:rsidP="00CE0395">
      <w:pPr>
        <w:spacing w:line="360" w:lineRule="auto"/>
        <w:rPr>
          <w:rFonts w:ascii="Calibri" w:hAnsi="Calibri"/>
          <w:sz w:val="22"/>
          <w:szCs w:val="22"/>
          <w:lang w:val="en-GB"/>
        </w:rPr>
      </w:pPr>
      <w:r w:rsidRPr="00811829">
        <w:rPr>
          <w:rFonts w:ascii="Calibri" w:hAnsi="Calibri"/>
          <w:sz w:val="22"/>
          <w:szCs w:val="22"/>
          <w:lang w:val="en-GB"/>
        </w:rPr>
        <w:t xml:space="preserve">A key issue that emerged early </w:t>
      </w:r>
      <w:r w:rsidR="00833E64" w:rsidRPr="00811829">
        <w:rPr>
          <w:rFonts w:ascii="Calibri" w:hAnsi="Calibri"/>
          <w:sz w:val="22"/>
          <w:szCs w:val="22"/>
          <w:lang w:val="en-GB"/>
        </w:rPr>
        <w:t xml:space="preserve">on in the Group’s discussion was the agreement that </w:t>
      </w:r>
      <w:r w:rsidRPr="00811829">
        <w:rPr>
          <w:rFonts w:ascii="Calibri" w:hAnsi="Calibri"/>
          <w:sz w:val="22"/>
          <w:szCs w:val="22"/>
          <w:lang w:val="en-GB"/>
        </w:rPr>
        <w:t>their recommendation should bear in mind that the main purpose of transformed</w:t>
      </w:r>
      <w:r w:rsidR="00FA6A0F" w:rsidRPr="00811829">
        <w:rPr>
          <w:rStyle w:val="FootnoteReference"/>
          <w:rFonts w:ascii="Calibri" w:hAnsi="Calibri"/>
          <w:sz w:val="22"/>
          <w:szCs w:val="22"/>
          <w:lang w:val="en-GB"/>
        </w:rPr>
        <w:footnoteReference w:id="3"/>
      </w:r>
      <w:r w:rsidRPr="00811829">
        <w:rPr>
          <w:rFonts w:ascii="Calibri" w:hAnsi="Calibri"/>
          <w:sz w:val="22"/>
          <w:szCs w:val="22"/>
          <w:lang w:val="en-GB"/>
        </w:rPr>
        <w:t xml:space="preserve"> data is to allow those not familiar with the original script </w:t>
      </w:r>
      <w:r w:rsidR="00422D37" w:rsidRPr="00811829">
        <w:rPr>
          <w:rFonts w:ascii="Calibri" w:hAnsi="Calibri"/>
          <w:sz w:val="22"/>
          <w:szCs w:val="22"/>
          <w:lang w:val="en-GB"/>
        </w:rPr>
        <w:t xml:space="preserve">of a contact information entry, </w:t>
      </w:r>
      <w:r w:rsidRPr="00811829">
        <w:rPr>
          <w:rFonts w:ascii="Calibri" w:hAnsi="Calibri"/>
          <w:sz w:val="22"/>
          <w:szCs w:val="22"/>
          <w:lang w:val="en-GB"/>
        </w:rPr>
        <w:t>to contact the registrant</w:t>
      </w:r>
      <w:r w:rsidR="00422D37" w:rsidRPr="00811829">
        <w:rPr>
          <w:rFonts w:ascii="Calibri" w:hAnsi="Calibri"/>
          <w:sz w:val="22"/>
          <w:szCs w:val="22"/>
          <w:lang w:val="en-GB"/>
        </w:rPr>
        <w:t xml:space="preserve">. </w:t>
      </w:r>
      <w:r w:rsidR="00D9417A">
        <w:rPr>
          <w:rFonts w:ascii="Calibri" w:hAnsi="Calibri"/>
          <w:sz w:val="22"/>
          <w:szCs w:val="22"/>
          <w:lang w:val="en-GB"/>
        </w:rPr>
        <w:t>This means that</w:t>
      </w:r>
      <w:r w:rsidRPr="00811829">
        <w:rPr>
          <w:rFonts w:ascii="Calibri" w:hAnsi="Calibri"/>
          <w:sz w:val="22"/>
          <w:szCs w:val="22"/>
          <w:lang w:val="en-GB"/>
        </w:rPr>
        <w:t xml:space="preserve"> </w:t>
      </w:r>
      <w:r w:rsidR="00C04670" w:rsidRPr="00811829">
        <w:rPr>
          <w:rFonts w:ascii="Calibri" w:hAnsi="Calibri"/>
          <w:sz w:val="22"/>
          <w:szCs w:val="22"/>
          <w:lang w:val="en-GB"/>
        </w:rPr>
        <w:t xml:space="preserve">the </w:t>
      </w:r>
      <w:r w:rsidRPr="00811829">
        <w:rPr>
          <w:rFonts w:ascii="Calibri" w:hAnsi="Calibri"/>
          <w:sz w:val="22"/>
          <w:szCs w:val="22"/>
          <w:lang w:val="en-GB"/>
        </w:rPr>
        <w:t xml:space="preserve">accuracy of </w:t>
      </w:r>
      <w:r w:rsidR="00C04670" w:rsidRPr="00811829">
        <w:rPr>
          <w:rFonts w:ascii="Calibri" w:hAnsi="Calibri"/>
          <w:sz w:val="22"/>
          <w:szCs w:val="22"/>
          <w:lang w:val="en-GB"/>
        </w:rPr>
        <w:t xml:space="preserve">contact information data that </w:t>
      </w:r>
      <w:r w:rsidR="00762616">
        <w:rPr>
          <w:rFonts w:ascii="Calibri" w:hAnsi="Calibri"/>
          <w:sz w:val="22"/>
          <w:szCs w:val="22"/>
          <w:lang w:val="en-GB"/>
        </w:rPr>
        <w:t>are</w:t>
      </w:r>
      <w:r w:rsidR="00C04670" w:rsidRPr="00811829">
        <w:rPr>
          <w:rFonts w:ascii="Calibri" w:hAnsi="Calibri"/>
          <w:sz w:val="22"/>
          <w:szCs w:val="22"/>
          <w:lang w:val="en-GB"/>
        </w:rPr>
        <w:t xml:space="preserve"> entered and displayed is </w:t>
      </w:r>
      <w:r w:rsidRPr="00811829">
        <w:rPr>
          <w:rFonts w:ascii="Calibri" w:hAnsi="Calibri"/>
          <w:sz w:val="22"/>
          <w:szCs w:val="22"/>
          <w:lang w:val="en-GB"/>
        </w:rPr>
        <w:t>paramoun</w:t>
      </w:r>
      <w:r w:rsidR="002A625E">
        <w:rPr>
          <w:rFonts w:ascii="Calibri" w:hAnsi="Calibri"/>
          <w:sz w:val="22"/>
          <w:szCs w:val="22"/>
          <w:lang w:val="en-GB"/>
        </w:rPr>
        <w:t>t</w:t>
      </w:r>
      <w:r w:rsidR="00D9417A">
        <w:rPr>
          <w:rFonts w:ascii="Calibri" w:hAnsi="Calibri"/>
          <w:sz w:val="22"/>
          <w:szCs w:val="22"/>
          <w:lang w:val="en-GB"/>
        </w:rPr>
        <w:t xml:space="preserve">. There </w:t>
      </w:r>
      <w:r w:rsidR="00D9417A" w:rsidRPr="00434384">
        <w:rPr>
          <w:rFonts w:ascii="Calibri" w:hAnsi="Calibri"/>
          <w:sz w:val="22"/>
          <w:szCs w:val="22"/>
          <w:lang w:val="en-GB"/>
        </w:rPr>
        <w:t>remains however some divergence in the Working Group about whether the need for accuracy is an argument in favour of transformation or not</w:t>
      </w:r>
      <w:r w:rsidR="00D9417A">
        <w:rPr>
          <w:rFonts w:ascii="Calibri" w:hAnsi="Calibri"/>
          <w:sz w:val="22"/>
          <w:szCs w:val="22"/>
          <w:lang w:val="en-GB"/>
        </w:rPr>
        <w:t xml:space="preserve"> – </w:t>
      </w:r>
      <w:r w:rsidR="00D9417A">
        <w:rPr>
          <w:rFonts w:ascii="Calibri" w:hAnsi="Calibri"/>
          <w:sz w:val="22"/>
          <w:szCs w:val="22"/>
          <w:lang w:val="en-GB"/>
        </w:rPr>
        <w:lastRenderedPageBreak/>
        <w:t>and this is also reflect</w:t>
      </w:r>
      <w:r w:rsidR="00762616">
        <w:rPr>
          <w:rFonts w:ascii="Calibri" w:hAnsi="Calibri"/>
          <w:sz w:val="22"/>
          <w:szCs w:val="22"/>
          <w:lang w:val="en-GB"/>
        </w:rPr>
        <w:t>ed</w:t>
      </w:r>
      <w:r w:rsidR="00D9417A">
        <w:rPr>
          <w:rFonts w:ascii="Calibri" w:hAnsi="Calibri"/>
          <w:sz w:val="22"/>
          <w:szCs w:val="22"/>
          <w:lang w:val="en-GB"/>
        </w:rPr>
        <w:t xml:space="preserve"> in the public comments received</w:t>
      </w:r>
      <w:r w:rsidR="00422D37" w:rsidRPr="00811829">
        <w:rPr>
          <w:rFonts w:ascii="Calibri" w:hAnsi="Calibri"/>
          <w:sz w:val="22"/>
          <w:szCs w:val="22"/>
          <w:lang w:val="en-GB"/>
        </w:rPr>
        <w:t xml:space="preserve"> (see ‘Community Input’ below)</w:t>
      </w:r>
      <w:r w:rsidR="00D9417A">
        <w:rPr>
          <w:rFonts w:ascii="Calibri" w:hAnsi="Calibri"/>
          <w:sz w:val="22"/>
          <w:szCs w:val="22"/>
          <w:lang w:val="en-GB"/>
        </w:rPr>
        <w:t>.</w:t>
      </w:r>
      <w:r w:rsidR="00CE0395">
        <w:rPr>
          <w:rFonts w:ascii="Calibri" w:hAnsi="Calibri"/>
          <w:sz w:val="22"/>
          <w:szCs w:val="22"/>
          <w:lang w:val="en-GB"/>
        </w:rPr>
        <w:br/>
      </w:r>
      <w:r w:rsidR="00BD6424" w:rsidRPr="00811829">
        <w:rPr>
          <w:rFonts w:ascii="Calibri" w:hAnsi="Calibri"/>
          <w:sz w:val="22"/>
          <w:szCs w:val="22"/>
          <w:lang w:val="en-GB"/>
        </w:rPr>
        <w:t>At this stage, the Working Group has decided to summarise the discussion and put them to the community to gage support</w:t>
      </w:r>
      <w:r w:rsidR="00EA5126" w:rsidRPr="00811829">
        <w:rPr>
          <w:rFonts w:ascii="Calibri" w:hAnsi="Calibri"/>
          <w:sz w:val="22"/>
          <w:szCs w:val="22"/>
          <w:lang w:val="en-GB"/>
        </w:rPr>
        <w:t xml:space="preserve"> levels:</w:t>
      </w:r>
    </w:p>
    <w:p w14:paraId="06B357DE" w14:textId="77777777" w:rsidR="00120F39" w:rsidRPr="00811829" w:rsidRDefault="00120F39" w:rsidP="00D33FCB">
      <w:pPr>
        <w:pStyle w:val="Heading3"/>
        <w:spacing w:line="360" w:lineRule="auto"/>
        <w:rPr>
          <w:sz w:val="22"/>
          <w:szCs w:val="22"/>
          <w:lang w:val="en-GB"/>
        </w:rPr>
      </w:pPr>
      <w:commentRangeStart w:id="13"/>
      <w:r w:rsidRPr="00811829">
        <w:rPr>
          <w:sz w:val="22"/>
          <w:szCs w:val="22"/>
          <w:lang w:val="en-GB"/>
        </w:rPr>
        <w:t>Working</w:t>
      </w:r>
      <w:commentRangeEnd w:id="13"/>
      <w:r w:rsidR="00DF25DE">
        <w:rPr>
          <w:rStyle w:val="CommentReference"/>
          <w:rFonts w:ascii="Century Gothic" w:eastAsia="PMingLiU" w:hAnsi="Century Gothic" w:cs="Microsoft Sans Serif"/>
          <w:b w:val="0"/>
          <w:bCs w:val="0"/>
          <w:lang w:eastAsia="zh-CN"/>
        </w:rPr>
        <w:commentReference w:id="13"/>
      </w:r>
      <w:r w:rsidRPr="00811829">
        <w:rPr>
          <w:sz w:val="22"/>
          <w:szCs w:val="22"/>
          <w:lang w:val="en-GB"/>
        </w:rPr>
        <w:t xml:space="preserve"> Group’s arguments supporting </w:t>
      </w:r>
      <w:r w:rsidR="000D5C60" w:rsidRPr="00811829">
        <w:rPr>
          <w:sz w:val="22"/>
          <w:szCs w:val="22"/>
          <w:lang w:val="en-GB"/>
        </w:rPr>
        <w:t xml:space="preserve">mandatory </w:t>
      </w:r>
      <w:r w:rsidRPr="00811829">
        <w:rPr>
          <w:sz w:val="22"/>
          <w:szCs w:val="22"/>
          <w:lang w:val="en-GB"/>
        </w:rPr>
        <w:t>transformation of contact information</w:t>
      </w:r>
      <w:r w:rsidR="000D5C60" w:rsidRPr="00811829">
        <w:rPr>
          <w:sz w:val="22"/>
          <w:szCs w:val="22"/>
          <w:lang w:val="en-GB"/>
        </w:rPr>
        <w:t xml:space="preserve"> in all generic top-level domains</w:t>
      </w:r>
    </w:p>
    <w:p w14:paraId="5DDBE41C" w14:textId="77777777" w:rsidR="003A20CE" w:rsidRPr="00811829" w:rsidRDefault="003A20CE" w:rsidP="00D33FCB">
      <w:pPr>
        <w:spacing w:line="360" w:lineRule="auto"/>
        <w:rPr>
          <w:rFonts w:ascii="Calibri" w:hAnsi="Calibri"/>
          <w:sz w:val="22"/>
          <w:szCs w:val="22"/>
          <w:lang w:val="en-GB"/>
        </w:rPr>
      </w:pPr>
    </w:p>
    <w:p w14:paraId="57CAEFE5" w14:textId="45850F80" w:rsidR="009C31DF" w:rsidRPr="00434384" w:rsidRDefault="009C31DF" w:rsidP="00643591">
      <w:pPr>
        <w:numPr>
          <w:ilvl w:val="0"/>
          <w:numId w:val="6"/>
        </w:numPr>
        <w:spacing w:line="360" w:lineRule="auto"/>
        <w:rPr>
          <w:rFonts w:ascii="Calibri" w:hAnsi="Calibri"/>
          <w:sz w:val="22"/>
          <w:szCs w:val="22"/>
          <w:lang w:val="en-GB"/>
        </w:rPr>
      </w:pPr>
      <w:r w:rsidRPr="00434384">
        <w:rPr>
          <w:rFonts w:ascii="Calibri" w:hAnsi="Calibri"/>
          <w:sz w:val="22"/>
          <w:szCs w:val="22"/>
          <w:lang w:val="en-GB"/>
        </w:rPr>
        <w:t xml:space="preserve">Mandatory transformation of all contact information into a single script would allow for </w:t>
      </w:r>
      <w:r>
        <w:rPr>
          <w:rFonts w:ascii="Calibri" w:hAnsi="Calibri"/>
          <w:sz w:val="22"/>
          <w:szCs w:val="22"/>
          <w:lang w:val="en-GB"/>
        </w:rPr>
        <w:t xml:space="preserve">a </w:t>
      </w:r>
      <w:r w:rsidRPr="00434384">
        <w:rPr>
          <w:rFonts w:ascii="Calibri" w:hAnsi="Calibri"/>
          <w:sz w:val="22"/>
          <w:szCs w:val="22"/>
          <w:lang w:val="en-GB"/>
        </w:rPr>
        <w:t>transparent, accessible and</w:t>
      </w:r>
      <w:r w:rsidR="00787CD7">
        <w:rPr>
          <w:rFonts w:ascii="Calibri" w:hAnsi="Calibri"/>
          <w:sz w:val="22"/>
          <w:szCs w:val="22"/>
          <w:lang w:val="en-GB"/>
        </w:rPr>
        <w:t>, arguably,</w:t>
      </w:r>
      <w:r w:rsidR="004203A5">
        <w:rPr>
          <w:rFonts w:ascii="Calibri" w:hAnsi="Calibri"/>
          <w:sz w:val="22"/>
          <w:szCs w:val="22"/>
          <w:lang w:val="en-GB"/>
        </w:rPr>
        <w:t xml:space="preserve"> more</w:t>
      </w:r>
      <w:r w:rsidRPr="00434384">
        <w:rPr>
          <w:rFonts w:ascii="Calibri" w:hAnsi="Calibri"/>
          <w:sz w:val="22"/>
          <w:szCs w:val="22"/>
          <w:lang w:val="en-GB"/>
        </w:rPr>
        <w:t xml:space="preserve"> </w:t>
      </w:r>
      <w:commentRangeStart w:id="14"/>
      <w:r w:rsidRPr="00434384">
        <w:rPr>
          <w:rFonts w:ascii="Calibri" w:hAnsi="Calibri"/>
          <w:sz w:val="22"/>
          <w:szCs w:val="22"/>
          <w:lang w:val="en-GB"/>
        </w:rPr>
        <w:t xml:space="preserve">easily </w:t>
      </w:r>
      <w:commentRangeStart w:id="15"/>
      <w:r w:rsidRPr="00434384">
        <w:rPr>
          <w:rFonts w:ascii="Calibri" w:hAnsi="Calibri"/>
          <w:sz w:val="22"/>
          <w:szCs w:val="22"/>
          <w:lang w:val="en-GB"/>
        </w:rPr>
        <w:t>searchable</w:t>
      </w:r>
      <w:commentRangeStart w:id="16"/>
      <w:r w:rsidR="007E24B1">
        <w:rPr>
          <w:rStyle w:val="FootnoteReference"/>
          <w:rFonts w:ascii="Calibri" w:hAnsi="Calibri"/>
          <w:sz w:val="22"/>
          <w:szCs w:val="22"/>
          <w:lang w:val="en-GB"/>
        </w:rPr>
        <w:footnoteReference w:id="4"/>
      </w:r>
      <w:commentRangeEnd w:id="16"/>
      <w:r w:rsidR="007E24B1">
        <w:rPr>
          <w:rStyle w:val="CommentReference"/>
          <w:rFonts w:ascii="Century Gothic" w:eastAsia="PMingLiU" w:hAnsi="Century Gothic" w:cs="Microsoft Sans Serif"/>
          <w:lang w:eastAsia="zh-CN"/>
        </w:rPr>
        <w:commentReference w:id="16"/>
      </w:r>
      <w:r w:rsidRPr="00434384">
        <w:rPr>
          <w:rFonts w:ascii="Calibri" w:hAnsi="Calibri"/>
          <w:sz w:val="22"/>
          <w:szCs w:val="22"/>
          <w:lang w:val="en-GB"/>
        </w:rPr>
        <w:t xml:space="preserve"> </w:t>
      </w:r>
      <w:commentRangeEnd w:id="14"/>
      <w:r w:rsidR="00787CD7">
        <w:rPr>
          <w:rStyle w:val="CommentReference"/>
          <w:rFonts w:ascii="Century Gothic" w:eastAsia="PMingLiU" w:hAnsi="Century Gothic" w:cs="Microsoft Sans Serif"/>
          <w:lang w:eastAsia="zh-CN"/>
        </w:rPr>
        <w:commentReference w:id="14"/>
      </w:r>
      <w:commentRangeEnd w:id="15"/>
      <w:r w:rsidR="002921F1">
        <w:rPr>
          <w:rStyle w:val="CommentReference"/>
          <w:rFonts w:ascii="Century Gothic" w:eastAsia="PMingLiU" w:hAnsi="Century Gothic" w:cs="Microsoft Sans Serif"/>
          <w:lang w:eastAsia="zh-CN"/>
        </w:rPr>
        <w:commentReference w:id="15"/>
      </w:r>
      <w:r w:rsidRPr="00434384">
        <w:rPr>
          <w:rFonts w:ascii="Calibri" w:hAnsi="Calibri"/>
          <w:sz w:val="22"/>
          <w:szCs w:val="22"/>
          <w:lang w:val="en-GB"/>
        </w:rPr>
        <w:t xml:space="preserve">database. Currently </w:t>
      </w:r>
      <w:commentRangeStart w:id="34"/>
      <w:commentRangeStart w:id="35"/>
      <w:r w:rsidRPr="00434384">
        <w:rPr>
          <w:rFonts w:ascii="Calibri" w:hAnsi="Calibri"/>
          <w:sz w:val="22"/>
          <w:szCs w:val="22"/>
          <w:lang w:val="en-GB"/>
        </w:rPr>
        <w:t xml:space="preserve">all data returned from the </w:t>
      </w:r>
      <w:proofErr w:type="spellStart"/>
      <w:r>
        <w:rPr>
          <w:rFonts w:ascii="Calibri" w:hAnsi="Calibri"/>
          <w:sz w:val="22"/>
          <w:szCs w:val="22"/>
          <w:lang w:val="en-GB"/>
        </w:rPr>
        <w:t>W</w:t>
      </w:r>
      <w:r w:rsidRPr="00434384">
        <w:rPr>
          <w:rFonts w:ascii="Calibri" w:hAnsi="Calibri"/>
          <w:sz w:val="22"/>
          <w:szCs w:val="22"/>
          <w:lang w:val="en-GB"/>
        </w:rPr>
        <w:t>hois</w:t>
      </w:r>
      <w:proofErr w:type="spellEnd"/>
      <w:r w:rsidRPr="00434384">
        <w:rPr>
          <w:rFonts w:ascii="Calibri" w:hAnsi="Calibri"/>
          <w:sz w:val="22"/>
          <w:szCs w:val="22"/>
          <w:lang w:val="en-GB"/>
        </w:rPr>
        <w:t xml:space="preserve"> database in generic top level domains </w:t>
      </w:r>
      <w:r>
        <w:rPr>
          <w:rFonts w:ascii="Calibri" w:hAnsi="Calibri"/>
          <w:sz w:val="22"/>
          <w:szCs w:val="22"/>
          <w:lang w:val="en-GB"/>
        </w:rPr>
        <w:t>(</w:t>
      </w:r>
      <w:proofErr w:type="spellStart"/>
      <w:r>
        <w:rPr>
          <w:rFonts w:ascii="Calibri" w:hAnsi="Calibri"/>
          <w:sz w:val="22"/>
          <w:szCs w:val="22"/>
          <w:lang w:val="en-GB"/>
        </w:rPr>
        <w:t>gTLDs</w:t>
      </w:r>
      <w:proofErr w:type="spellEnd"/>
      <w:r>
        <w:rPr>
          <w:rFonts w:ascii="Calibri" w:hAnsi="Calibri"/>
          <w:sz w:val="22"/>
          <w:szCs w:val="22"/>
          <w:lang w:val="en-GB"/>
        </w:rPr>
        <w:t xml:space="preserve">) </w:t>
      </w:r>
      <w:r w:rsidR="00D8333A">
        <w:rPr>
          <w:rFonts w:ascii="Calibri" w:hAnsi="Calibri"/>
          <w:sz w:val="22"/>
          <w:szCs w:val="22"/>
          <w:lang w:val="en-GB"/>
        </w:rPr>
        <w:t>are</w:t>
      </w:r>
      <w:r w:rsidRPr="00434384">
        <w:rPr>
          <w:rFonts w:ascii="Calibri" w:hAnsi="Calibri"/>
          <w:sz w:val="22"/>
          <w:szCs w:val="22"/>
          <w:lang w:val="en-GB"/>
        </w:rPr>
        <w:t xml:space="preserve"> provided in ASCII</w:t>
      </w:r>
      <w:commentRangeEnd w:id="34"/>
      <w:r w:rsidR="002921F1">
        <w:rPr>
          <w:rStyle w:val="CommentReference"/>
          <w:rFonts w:ascii="Century Gothic" w:eastAsia="PMingLiU" w:hAnsi="Century Gothic" w:cs="Microsoft Sans Serif"/>
          <w:lang w:eastAsia="zh-CN"/>
        </w:rPr>
        <w:commentReference w:id="34"/>
      </w:r>
      <w:commentRangeEnd w:id="35"/>
      <w:r w:rsidR="00C7343E">
        <w:rPr>
          <w:rStyle w:val="CommentReference"/>
          <w:rFonts w:ascii="Century Gothic" w:eastAsia="PMingLiU" w:hAnsi="Century Gothic" w:cs="Microsoft Sans Serif"/>
          <w:lang w:eastAsia="zh-CN"/>
        </w:rPr>
        <w:commentReference w:id="35"/>
      </w:r>
      <w:r w:rsidRPr="00434384">
        <w:rPr>
          <w:rFonts w:ascii="Calibri" w:hAnsi="Calibri"/>
          <w:sz w:val="22"/>
          <w:szCs w:val="22"/>
          <w:lang w:val="en-GB"/>
        </w:rPr>
        <w:t xml:space="preserve"> and </w:t>
      </w:r>
      <w:r>
        <w:rPr>
          <w:rFonts w:ascii="Calibri" w:hAnsi="Calibri"/>
          <w:sz w:val="22"/>
          <w:szCs w:val="22"/>
          <w:lang w:val="en-GB"/>
        </w:rPr>
        <w:t>such uniformity renders it</w:t>
      </w:r>
      <w:r w:rsidRPr="00434384">
        <w:rPr>
          <w:rFonts w:ascii="Calibri" w:hAnsi="Calibri"/>
          <w:sz w:val="22"/>
          <w:szCs w:val="22"/>
          <w:lang w:val="en-GB"/>
        </w:rPr>
        <w:t xml:space="preserve"> a very useful global resource. Having a database with a potentially unlimited number of scripts/languages might create logistical problems in the long run. </w:t>
      </w:r>
    </w:p>
    <w:p w14:paraId="46DF64EA" w14:textId="633C4EF4" w:rsidR="00B56EDC" w:rsidRDefault="00B56EDC" w:rsidP="00C7676D">
      <w:pPr>
        <w:numPr>
          <w:ilvl w:val="0"/>
          <w:numId w:val="6"/>
        </w:numPr>
        <w:spacing w:line="360" w:lineRule="auto"/>
        <w:rPr>
          <w:rFonts w:ascii="Calibri" w:hAnsi="Calibri"/>
          <w:sz w:val="22"/>
          <w:szCs w:val="22"/>
          <w:lang w:val="en-GB"/>
        </w:rPr>
      </w:pPr>
      <w:r w:rsidRPr="00811829">
        <w:rPr>
          <w:rFonts w:ascii="Calibri" w:hAnsi="Calibri"/>
          <w:sz w:val="22"/>
          <w:szCs w:val="22"/>
          <w:lang w:val="en-GB"/>
        </w:rPr>
        <w:t>Transformation would to some extent facilitate communication among stakeholders not sharing the same language. Good communication inspires confidence in the Internet and makes bad practices more difficult.</w:t>
      </w:r>
      <w:r w:rsidR="008E60FD">
        <w:rPr>
          <w:rFonts w:ascii="Calibri" w:hAnsi="Calibri"/>
          <w:sz w:val="22"/>
          <w:szCs w:val="22"/>
          <w:lang w:val="en-GB"/>
        </w:rPr>
        <w:t xml:space="preserve"> </w:t>
      </w:r>
      <w:r w:rsidR="004A70A7">
        <w:rPr>
          <w:rFonts w:ascii="Calibri" w:hAnsi="Calibri"/>
          <w:sz w:val="22"/>
          <w:szCs w:val="22"/>
          <w:lang w:val="en-GB"/>
        </w:rPr>
        <w:t xml:space="preserve">At this stage ASCII/English are the </w:t>
      </w:r>
      <w:r w:rsidR="00BB6267">
        <w:rPr>
          <w:rFonts w:ascii="Calibri" w:hAnsi="Calibri"/>
          <w:sz w:val="22"/>
          <w:szCs w:val="22"/>
          <w:lang w:val="en-GB"/>
        </w:rPr>
        <w:t xml:space="preserve">most </w:t>
      </w:r>
      <w:commentRangeStart w:id="36"/>
      <w:del w:id="37" w:author="Chris Dillon" w:date="2014-12-01T10:27:00Z">
        <w:r w:rsidR="00BB6267" w:rsidDel="00C7343E">
          <w:rPr>
            <w:rFonts w:ascii="Calibri" w:hAnsi="Calibri"/>
            <w:sz w:val="22"/>
            <w:szCs w:val="22"/>
            <w:lang w:val="en-GB"/>
          </w:rPr>
          <w:delText>effective</w:delText>
        </w:r>
      </w:del>
      <w:ins w:id="38" w:author="Chris Dillon" w:date="2014-12-01T10:27:00Z">
        <w:r w:rsidR="00C7343E">
          <w:rPr>
            <w:rFonts w:ascii="Calibri" w:hAnsi="Calibri"/>
            <w:sz w:val="22"/>
            <w:szCs w:val="22"/>
            <w:lang w:val="en-GB"/>
          </w:rPr>
          <w:t>common</w:t>
        </w:r>
      </w:ins>
      <w:commentRangeEnd w:id="36"/>
      <w:ins w:id="39" w:author="Chris Dillon" w:date="2014-12-01T10:28:00Z">
        <w:r w:rsidR="00B0652A">
          <w:rPr>
            <w:rStyle w:val="CommentReference"/>
            <w:rFonts w:ascii="Century Gothic" w:eastAsia="PMingLiU" w:hAnsi="Century Gothic" w:cs="Microsoft Sans Serif"/>
            <w:lang w:eastAsia="zh-CN"/>
          </w:rPr>
          <w:commentReference w:id="36"/>
        </w:r>
      </w:ins>
      <w:r w:rsidR="00BB6267">
        <w:rPr>
          <w:rFonts w:ascii="Calibri" w:hAnsi="Calibri"/>
          <w:sz w:val="22"/>
          <w:szCs w:val="22"/>
          <w:lang w:val="en-GB"/>
        </w:rPr>
        <w:t xml:space="preserve"> script/language</w:t>
      </w:r>
      <w:r w:rsidR="004A70A7">
        <w:rPr>
          <w:rFonts w:ascii="Calibri" w:hAnsi="Calibri"/>
          <w:sz w:val="22"/>
          <w:szCs w:val="22"/>
          <w:lang w:val="en-GB"/>
        </w:rPr>
        <w:t xml:space="preserve"> choices. </w:t>
      </w:r>
      <w:r w:rsidR="008E60FD">
        <w:rPr>
          <w:rFonts w:ascii="Calibri" w:hAnsi="Calibri"/>
          <w:sz w:val="22"/>
          <w:szCs w:val="22"/>
          <w:lang w:val="en-GB"/>
        </w:rPr>
        <w:t>However, it should be noted that</w:t>
      </w:r>
      <w:r w:rsidR="00BB6267">
        <w:rPr>
          <w:rFonts w:ascii="Calibri" w:hAnsi="Calibri"/>
          <w:sz w:val="22"/>
          <w:szCs w:val="22"/>
          <w:lang w:val="en-GB"/>
        </w:rPr>
        <w:t xml:space="preserve"> already today </w:t>
      </w:r>
      <w:r w:rsidR="008E60FD">
        <w:rPr>
          <w:rFonts w:ascii="Calibri" w:hAnsi="Calibri"/>
          <w:sz w:val="22"/>
          <w:szCs w:val="22"/>
          <w:lang w:val="en-GB"/>
        </w:rPr>
        <w:t xml:space="preserve">many users of the Internet </w:t>
      </w:r>
      <w:r w:rsidR="00BB6267">
        <w:rPr>
          <w:rFonts w:ascii="Calibri" w:hAnsi="Calibri"/>
          <w:sz w:val="22"/>
          <w:szCs w:val="22"/>
          <w:lang w:val="en-GB"/>
        </w:rPr>
        <w:t xml:space="preserve">do </w:t>
      </w:r>
      <w:r w:rsidR="008E60FD">
        <w:rPr>
          <w:rFonts w:ascii="Calibri" w:hAnsi="Calibri"/>
          <w:sz w:val="22"/>
          <w:szCs w:val="22"/>
          <w:lang w:val="en-GB"/>
        </w:rPr>
        <w:t>not share English as a common language or the Latin script as a common script</w:t>
      </w:r>
      <w:r w:rsidR="00F94CD9">
        <w:rPr>
          <w:rFonts w:ascii="Calibri" w:hAnsi="Calibri"/>
          <w:sz w:val="22"/>
          <w:szCs w:val="22"/>
          <w:lang w:val="en-GB"/>
        </w:rPr>
        <w:t>. T</w:t>
      </w:r>
      <w:r w:rsidR="00BB6267">
        <w:rPr>
          <w:rFonts w:ascii="Calibri" w:hAnsi="Calibri"/>
          <w:sz w:val="22"/>
          <w:szCs w:val="22"/>
          <w:lang w:val="en-GB"/>
        </w:rPr>
        <w:t xml:space="preserve">he number of these users will grow substantially as internet access and use </w:t>
      </w:r>
      <w:r w:rsidR="00F94CD9">
        <w:rPr>
          <w:rFonts w:ascii="Calibri" w:hAnsi="Calibri"/>
          <w:sz w:val="22"/>
          <w:szCs w:val="22"/>
          <w:lang w:val="en-GB"/>
        </w:rPr>
        <w:t>is continues to expand</w:t>
      </w:r>
      <w:r w:rsidR="00BB6267">
        <w:rPr>
          <w:rFonts w:ascii="Calibri" w:hAnsi="Calibri"/>
          <w:sz w:val="22"/>
          <w:szCs w:val="22"/>
          <w:lang w:val="en-GB"/>
        </w:rPr>
        <w:t xml:space="preserve"> across countries/continents</w:t>
      </w:r>
      <w:r w:rsidR="00CE5496">
        <w:rPr>
          <w:rFonts w:ascii="Calibri" w:hAnsi="Calibri"/>
          <w:sz w:val="22"/>
          <w:szCs w:val="22"/>
          <w:lang w:val="en-GB"/>
        </w:rPr>
        <w:t xml:space="preserve"> and so t</w:t>
      </w:r>
      <w:r w:rsidR="00F51DA5">
        <w:rPr>
          <w:rFonts w:ascii="Calibri" w:hAnsi="Calibri"/>
          <w:sz w:val="22"/>
          <w:szCs w:val="22"/>
          <w:lang w:val="en-GB"/>
        </w:rPr>
        <w:t xml:space="preserve">he </w:t>
      </w:r>
      <w:r w:rsidR="00A72B86">
        <w:rPr>
          <w:rFonts w:ascii="Calibri" w:hAnsi="Calibri"/>
          <w:sz w:val="22"/>
          <w:szCs w:val="22"/>
          <w:lang w:val="en-GB"/>
        </w:rPr>
        <w:t xml:space="preserve">dominant </w:t>
      </w:r>
      <w:r w:rsidR="00F51DA5">
        <w:rPr>
          <w:rFonts w:ascii="Calibri" w:hAnsi="Calibri"/>
          <w:sz w:val="22"/>
          <w:szCs w:val="22"/>
          <w:lang w:val="en-GB"/>
        </w:rPr>
        <w:t xml:space="preserve">use of English </w:t>
      </w:r>
      <w:r w:rsidR="00A72B86">
        <w:rPr>
          <w:rFonts w:ascii="Calibri" w:hAnsi="Calibri"/>
          <w:sz w:val="22"/>
          <w:szCs w:val="22"/>
          <w:lang w:val="en-GB"/>
        </w:rPr>
        <w:t xml:space="preserve">might deter </w:t>
      </w:r>
      <w:r w:rsidR="00F51DA5">
        <w:rPr>
          <w:rFonts w:ascii="Calibri" w:hAnsi="Calibri"/>
          <w:sz w:val="22"/>
          <w:szCs w:val="22"/>
          <w:lang w:val="en-GB"/>
        </w:rPr>
        <w:t xml:space="preserve">participation of those not </w:t>
      </w:r>
      <w:r w:rsidR="00B37FAE">
        <w:rPr>
          <w:rFonts w:ascii="Calibri" w:hAnsi="Calibri"/>
          <w:sz w:val="22"/>
          <w:szCs w:val="22"/>
          <w:lang w:val="en-GB"/>
        </w:rPr>
        <w:t>confident in or familiar with it</w:t>
      </w:r>
      <w:r w:rsidR="00F51DA5">
        <w:rPr>
          <w:rFonts w:ascii="Calibri" w:hAnsi="Calibri"/>
          <w:sz w:val="22"/>
          <w:szCs w:val="22"/>
          <w:lang w:val="en-GB"/>
        </w:rPr>
        <w:t>.</w:t>
      </w:r>
    </w:p>
    <w:p w14:paraId="032F516F" w14:textId="3AAAD397" w:rsidR="002C675A" w:rsidRDefault="002C675A" w:rsidP="00B62F82">
      <w:pPr>
        <w:numPr>
          <w:ilvl w:val="0"/>
          <w:numId w:val="6"/>
        </w:numPr>
        <w:spacing w:line="360" w:lineRule="auto"/>
        <w:rPr>
          <w:rFonts w:ascii="Calibri" w:hAnsi="Calibri"/>
          <w:sz w:val="22"/>
          <w:szCs w:val="22"/>
          <w:lang w:val="en-GB"/>
        </w:rPr>
      </w:pPr>
      <w:r>
        <w:rPr>
          <w:rFonts w:ascii="Calibri" w:hAnsi="Calibri"/>
          <w:sz w:val="22"/>
          <w:szCs w:val="22"/>
          <w:lang w:val="en-GB"/>
        </w:rPr>
        <w:t xml:space="preserve">For law enforcement purposes, when </w:t>
      </w:r>
      <w:proofErr w:type="spellStart"/>
      <w:r>
        <w:rPr>
          <w:rFonts w:ascii="Calibri" w:hAnsi="Calibri"/>
          <w:sz w:val="22"/>
          <w:szCs w:val="22"/>
          <w:lang w:val="en-GB"/>
        </w:rPr>
        <w:t>Whois</w:t>
      </w:r>
      <w:proofErr w:type="spellEnd"/>
      <w:r>
        <w:rPr>
          <w:rFonts w:ascii="Calibri" w:hAnsi="Calibri"/>
          <w:sz w:val="22"/>
          <w:szCs w:val="22"/>
          <w:lang w:val="en-GB"/>
        </w:rPr>
        <w:t xml:space="preserve"> results are compared</w:t>
      </w:r>
      <w:r w:rsidR="00D54503">
        <w:rPr>
          <w:rFonts w:ascii="Calibri" w:hAnsi="Calibri"/>
          <w:sz w:val="22"/>
          <w:szCs w:val="22"/>
          <w:lang w:val="en-GB"/>
        </w:rPr>
        <w:t xml:space="preserve"> and cross-referenced</w:t>
      </w:r>
      <w:r>
        <w:rPr>
          <w:rFonts w:ascii="Calibri" w:hAnsi="Calibri"/>
          <w:sz w:val="22"/>
          <w:szCs w:val="22"/>
          <w:lang w:val="en-GB"/>
        </w:rPr>
        <w:t xml:space="preserve">, it </w:t>
      </w:r>
      <w:r w:rsidR="00BE3B0D">
        <w:rPr>
          <w:rFonts w:ascii="Calibri" w:hAnsi="Calibri"/>
          <w:sz w:val="22"/>
          <w:szCs w:val="22"/>
          <w:lang w:val="en-GB"/>
        </w:rPr>
        <w:t>may be</w:t>
      </w:r>
      <w:r>
        <w:rPr>
          <w:rFonts w:ascii="Calibri" w:hAnsi="Calibri"/>
          <w:sz w:val="22"/>
          <w:szCs w:val="22"/>
          <w:lang w:val="en-GB"/>
        </w:rPr>
        <w:t xml:space="preserve"> easier to ascertain whether </w:t>
      </w:r>
      <w:r w:rsidR="0060619C">
        <w:rPr>
          <w:rFonts w:ascii="Calibri" w:hAnsi="Calibri"/>
          <w:sz w:val="22"/>
          <w:szCs w:val="22"/>
          <w:lang w:val="en-GB"/>
        </w:rPr>
        <w:t xml:space="preserve">the </w:t>
      </w:r>
      <w:r w:rsidR="004203A5">
        <w:rPr>
          <w:rFonts w:ascii="Calibri" w:hAnsi="Calibri"/>
          <w:sz w:val="22"/>
          <w:szCs w:val="22"/>
          <w:lang w:val="en-GB"/>
        </w:rPr>
        <w:t>same registrant</w:t>
      </w:r>
      <w:r w:rsidR="00BE3B0D">
        <w:rPr>
          <w:rFonts w:ascii="Calibri" w:hAnsi="Calibri"/>
          <w:sz w:val="22"/>
          <w:szCs w:val="22"/>
          <w:lang w:val="en-GB"/>
        </w:rPr>
        <w:t xml:space="preserve"> is the domain holder</w:t>
      </w:r>
      <w:r w:rsidR="0060619C">
        <w:rPr>
          <w:rFonts w:ascii="Calibri" w:hAnsi="Calibri"/>
          <w:sz w:val="22"/>
          <w:szCs w:val="22"/>
          <w:lang w:val="en-GB"/>
        </w:rPr>
        <w:t xml:space="preserve"> </w:t>
      </w:r>
      <w:r w:rsidR="004203A5">
        <w:rPr>
          <w:rFonts w:ascii="Calibri" w:hAnsi="Calibri"/>
          <w:sz w:val="22"/>
          <w:szCs w:val="22"/>
          <w:lang w:val="en-GB"/>
        </w:rPr>
        <w:t xml:space="preserve">for different names </w:t>
      </w:r>
      <w:ins w:id="40" w:author="Chris Dillon" w:date="2014-10-23T12:24:00Z">
        <w:r w:rsidR="0060619C">
          <w:rPr>
            <w:rFonts w:ascii="Calibri" w:hAnsi="Calibri"/>
            <w:sz w:val="22"/>
            <w:szCs w:val="22"/>
            <w:lang w:val="en-GB"/>
          </w:rPr>
          <w:t xml:space="preserve">if the </w:t>
        </w:r>
      </w:ins>
      <w:ins w:id="41" w:author="Chris Dillon" w:date="2014-10-23T12:25:00Z">
        <w:r w:rsidR="0060619C">
          <w:rPr>
            <w:rFonts w:ascii="Calibri" w:hAnsi="Calibri"/>
            <w:sz w:val="22"/>
            <w:szCs w:val="22"/>
            <w:lang w:val="en-GB"/>
          </w:rPr>
          <w:t>contact information are transformed</w:t>
        </w:r>
      </w:ins>
      <w:ins w:id="42" w:author="Chris Dillon" w:date="2014-12-01T10:34:00Z">
        <w:r w:rsidR="00062F73">
          <w:rPr>
            <w:rFonts w:ascii="Calibri" w:hAnsi="Calibri"/>
            <w:sz w:val="22"/>
            <w:szCs w:val="22"/>
            <w:lang w:val="en-GB"/>
          </w:rPr>
          <w:t xml:space="preserve"> according to standards</w:t>
        </w:r>
      </w:ins>
      <w:ins w:id="43" w:author="Chris Dillon" w:date="2014-10-23T12:25:00Z">
        <w:r w:rsidR="0060619C">
          <w:rPr>
            <w:rFonts w:ascii="Calibri" w:hAnsi="Calibri"/>
            <w:sz w:val="22"/>
            <w:szCs w:val="22"/>
            <w:lang w:val="en-GB"/>
          </w:rPr>
          <w:t>.</w:t>
        </w:r>
      </w:ins>
    </w:p>
    <w:p w14:paraId="2C70AF24" w14:textId="42D0CB18" w:rsidR="00C104C3" w:rsidRPr="00811829" w:rsidRDefault="00C104C3" w:rsidP="00062F73">
      <w:pPr>
        <w:numPr>
          <w:ilvl w:val="0"/>
          <w:numId w:val="6"/>
        </w:numPr>
        <w:spacing w:line="360" w:lineRule="auto"/>
        <w:rPr>
          <w:rFonts w:ascii="Calibri" w:hAnsi="Calibri"/>
          <w:sz w:val="22"/>
          <w:szCs w:val="22"/>
          <w:lang w:val="en-GB"/>
        </w:rPr>
      </w:pPr>
      <w:r>
        <w:rPr>
          <w:rFonts w:ascii="Calibri" w:hAnsi="Calibri"/>
          <w:sz w:val="22"/>
          <w:szCs w:val="22"/>
          <w:lang w:val="en-GB"/>
        </w:rPr>
        <w:lastRenderedPageBreak/>
        <w:t>Mandatory transformation would avoid possible flight by bad actors to the least translatable languages</w:t>
      </w:r>
      <w:r w:rsidR="00D10F1F">
        <w:rPr>
          <w:rStyle w:val="FootnoteReference"/>
          <w:rFonts w:ascii="Calibri" w:hAnsi="Calibri"/>
          <w:sz w:val="22"/>
          <w:szCs w:val="22"/>
          <w:lang w:val="en-GB"/>
        </w:rPr>
        <w:footnoteReference w:id="5"/>
      </w:r>
      <w:r>
        <w:rPr>
          <w:rFonts w:ascii="Calibri" w:hAnsi="Calibri"/>
          <w:sz w:val="22"/>
          <w:szCs w:val="22"/>
          <w:lang w:val="en-GB"/>
        </w:rPr>
        <w:t>.</w:t>
      </w:r>
      <w:r w:rsidR="007729CE">
        <w:rPr>
          <w:rFonts w:ascii="Calibri" w:hAnsi="Calibri"/>
          <w:sz w:val="22"/>
          <w:szCs w:val="22"/>
          <w:lang w:val="en-GB"/>
        </w:rPr>
        <w:t xml:space="preserve"> </w:t>
      </w:r>
    </w:p>
    <w:p w14:paraId="21E18FBC" w14:textId="77777777" w:rsidR="00772805" w:rsidRPr="00811829" w:rsidRDefault="00772805" w:rsidP="00D33FCB">
      <w:pPr>
        <w:spacing w:line="360" w:lineRule="auto"/>
        <w:rPr>
          <w:rFonts w:ascii="Calibri" w:hAnsi="Calibri"/>
          <w:sz w:val="22"/>
          <w:szCs w:val="22"/>
          <w:lang w:val="en-GB"/>
        </w:rPr>
      </w:pPr>
    </w:p>
    <w:p w14:paraId="6553EB33" w14:textId="77777777" w:rsidR="000D5C60" w:rsidRPr="00811829" w:rsidRDefault="000D5C60" w:rsidP="00D33FCB">
      <w:pPr>
        <w:pStyle w:val="Heading3"/>
        <w:spacing w:line="360" w:lineRule="auto"/>
        <w:rPr>
          <w:sz w:val="22"/>
          <w:szCs w:val="22"/>
          <w:lang w:val="en-GB"/>
        </w:rPr>
      </w:pPr>
      <w:commentRangeStart w:id="46"/>
      <w:r w:rsidRPr="00811829">
        <w:rPr>
          <w:sz w:val="22"/>
          <w:szCs w:val="22"/>
          <w:lang w:val="en-GB"/>
        </w:rPr>
        <w:t>Working Group’s arguments opposing mandatory transformation of contact information in all generic top-level domains</w:t>
      </w:r>
      <w:commentRangeEnd w:id="46"/>
      <w:r w:rsidR="000F5AA6">
        <w:rPr>
          <w:rStyle w:val="CommentReference"/>
          <w:rFonts w:ascii="Century Gothic" w:eastAsia="PMingLiU" w:hAnsi="Century Gothic" w:cs="Microsoft Sans Serif"/>
          <w:b w:val="0"/>
          <w:bCs w:val="0"/>
          <w:lang w:eastAsia="zh-CN"/>
        </w:rPr>
        <w:commentReference w:id="46"/>
      </w:r>
    </w:p>
    <w:p w14:paraId="5F72DD71" w14:textId="77777777" w:rsidR="000D5C60" w:rsidRPr="00811829" w:rsidRDefault="000D5C60" w:rsidP="00D33FCB">
      <w:pPr>
        <w:spacing w:line="360" w:lineRule="auto"/>
        <w:rPr>
          <w:rFonts w:ascii="Calibri" w:hAnsi="Calibri"/>
          <w:sz w:val="22"/>
          <w:szCs w:val="22"/>
        </w:rPr>
      </w:pPr>
    </w:p>
    <w:p w14:paraId="54A610B1" w14:textId="1F1E9211" w:rsidR="00AC2C75" w:rsidRPr="00DA7C1B" w:rsidRDefault="00AC2C75" w:rsidP="00AD0F03">
      <w:pPr>
        <w:numPr>
          <w:ilvl w:val="0"/>
          <w:numId w:val="7"/>
        </w:numPr>
        <w:spacing w:line="360" w:lineRule="auto"/>
        <w:rPr>
          <w:rFonts w:ascii="Calibri" w:hAnsi="Calibri"/>
          <w:sz w:val="22"/>
          <w:szCs w:val="22"/>
          <w:lang w:val="en-GB"/>
        </w:rPr>
      </w:pPr>
      <w:r w:rsidRPr="00434384">
        <w:rPr>
          <w:rFonts w:ascii="Calibri" w:hAnsi="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sz w:val="22"/>
          <w:szCs w:val="22"/>
          <w:lang w:val="en-GB"/>
        </w:rPr>
        <w:t>I</w:t>
      </w:r>
      <w:r w:rsidRPr="00434384">
        <w:rPr>
          <w:rFonts w:ascii="Calibri" w:hAnsi="Calibri"/>
          <w:sz w:val="22"/>
          <w:szCs w:val="22"/>
          <w:lang w:val="en-GB"/>
        </w:rPr>
        <w:t>nternet with an increase in users</w:t>
      </w:r>
      <w:commentRangeStart w:id="47"/>
      <w:commentRangeStart w:id="48"/>
      <w:r w:rsidRPr="00434384">
        <w:rPr>
          <w:rFonts w:ascii="Calibri" w:hAnsi="Calibri"/>
          <w:sz w:val="22"/>
          <w:szCs w:val="22"/>
          <w:lang w:val="en-GB"/>
        </w:rPr>
        <w:t xml:space="preserve"> </w:t>
      </w:r>
      <w:del w:id="49" w:author="Chris Dillon" w:date="2014-12-01T10:42:00Z">
        <w:r w:rsidRPr="00434384" w:rsidDel="00AD0F03">
          <w:rPr>
            <w:rFonts w:ascii="Calibri" w:hAnsi="Calibri"/>
            <w:sz w:val="22"/>
            <w:szCs w:val="22"/>
            <w:lang w:val="en-GB"/>
          </w:rPr>
          <w:delText>that are not familiar with</w:delText>
        </w:r>
      </w:del>
      <w:ins w:id="50" w:author="Chris Dillon" w:date="2014-12-01T10:42:00Z">
        <w:r w:rsidR="00AD0F03">
          <w:rPr>
            <w:rFonts w:ascii="Calibri" w:hAnsi="Calibri"/>
            <w:sz w:val="22"/>
            <w:szCs w:val="22"/>
            <w:lang w:val="en-GB"/>
          </w:rPr>
          <w:t>whose languages are not based on</w:t>
        </w:r>
      </w:ins>
      <w:r w:rsidRPr="00434384">
        <w:rPr>
          <w:rFonts w:ascii="Calibri" w:hAnsi="Calibri"/>
          <w:sz w:val="22"/>
          <w:szCs w:val="22"/>
          <w:lang w:val="en-GB"/>
        </w:rPr>
        <w:t xml:space="preserve"> </w:t>
      </w:r>
      <w:r w:rsidR="00D8333A">
        <w:rPr>
          <w:rFonts w:ascii="Calibri" w:hAnsi="Calibri"/>
          <w:sz w:val="22"/>
          <w:szCs w:val="22"/>
          <w:lang w:val="en-GB"/>
        </w:rPr>
        <w:t xml:space="preserve">the </w:t>
      </w:r>
      <w:r w:rsidRPr="00434384">
        <w:rPr>
          <w:rFonts w:ascii="Calibri" w:hAnsi="Calibri"/>
          <w:sz w:val="22"/>
          <w:szCs w:val="22"/>
          <w:lang w:val="en-GB"/>
        </w:rPr>
        <w:t>Latin script</w:t>
      </w:r>
      <w:commentRangeEnd w:id="47"/>
      <w:r w:rsidR="00E43755">
        <w:rPr>
          <w:rStyle w:val="CommentReference"/>
          <w:rFonts w:ascii="Century Gothic" w:eastAsia="PMingLiU" w:hAnsi="Century Gothic" w:cs="Microsoft Sans Serif"/>
          <w:lang w:eastAsia="zh-CN"/>
        </w:rPr>
        <w:commentReference w:id="47"/>
      </w:r>
      <w:commentRangeEnd w:id="48"/>
      <w:r w:rsidR="00AD0F03">
        <w:rPr>
          <w:rStyle w:val="CommentReference"/>
          <w:rFonts w:ascii="Century Gothic" w:eastAsia="PMingLiU" w:hAnsi="Century Gothic" w:cs="Microsoft Sans Serif"/>
          <w:lang w:eastAsia="zh-CN"/>
        </w:rPr>
        <w:commentReference w:id="48"/>
      </w:r>
      <w:r w:rsidRPr="00434384">
        <w:rPr>
          <w:rFonts w:ascii="Calibri" w:hAnsi="Calibri"/>
          <w:sz w:val="22"/>
          <w:szCs w:val="22"/>
          <w:lang w:val="en-GB"/>
        </w:rPr>
        <w:t xml:space="preserve">. </w:t>
      </w:r>
      <w:r w:rsidR="00643591">
        <w:rPr>
          <w:rFonts w:ascii="Calibri" w:hAnsi="Calibri"/>
          <w:sz w:val="22"/>
          <w:szCs w:val="22"/>
          <w:lang w:val="en-GB"/>
        </w:rPr>
        <w:t>A</w:t>
      </w:r>
      <w:r w:rsidR="00E4233C">
        <w:rPr>
          <w:rFonts w:ascii="Calibri" w:hAnsi="Calibri"/>
          <w:sz w:val="22"/>
          <w:szCs w:val="22"/>
          <w:lang w:val="en-GB"/>
        </w:rPr>
        <w:t xml:space="preserve"> </w:t>
      </w:r>
      <w:commentRangeStart w:id="51"/>
      <w:r w:rsidR="00E4233C">
        <w:rPr>
          <w:rFonts w:ascii="Calibri" w:hAnsi="Calibri"/>
          <w:sz w:val="22"/>
          <w:szCs w:val="22"/>
          <w:lang w:val="en-GB"/>
        </w:rPr>
        <w:t>Domain Name Relay Daemon (</w:t>
      </w:r>
      <w:r w:rsidR="00643591">
        <w:rPr>
          <w:rFonts w:ascii="Calibri" w:hAnsi="Calibri"/>
          <w:sz w:val="22"/>
          <w:szCs w:val="22"/>
          <w:lang w:val="en-GB"/>
        </w:rPr>
        <w:t>DNRD</w:t>
      </w:r>
      <w:ins w:id="52" w:author="Lars HOFFMANN" w:date="2014-11-18T15:55:00Z">
        <w:r w:rsidR="00E4233C">
          <w:rPr>
            <w:rFonts w:ascii="Calibri" w:hAnsi="Calibri"/>
            <w:sz w:val="22"/>
            <w:szCs w:val="22"/>
            <w:lang w:val="en-GB"/>
          </w:rPr>
          <w:t>)</w:t>
        </w:r>
      </w:ins>
      <w:commentRangeEnd w:id="51"/>
      <w:r w:rsidR="000F7A96">
        <w:rPr>
          <w:rStyle w:val="CommentReference"/>
          <w:rFonts w:ascii="Century Gothic" w:eastAsia="PMingLiU" w:hAnsi="Century Gothic" w:cs="Microsoft Sans Serif"/>
          <w:lang w:eastAsia="zh-CN"/>
        </w:rPr>
        <w:commentReference w:id="51"/>
      </w:r>
      <w:ins w:id="53" w:author="Chris Dillon" w:date="2014-11-17T11:26:00Z">
        <w:r w:rsidR="00643591">
          <w:rPr>
            <w:rFonts w:ascii="Calibri" w:hAnsi="Calibri"/>
            <w:sz w:val="22"/>
            <w:szCs w:val="22"/>
            <w:lang w:val="en-GB"/>
          </w:rPr>
          <w:t xml:space="preserve"> should display what the client enters. </w:t>
        </w:r>
      </w:ins>
      <w:ins w:id="54" w:author="Chris Dillon" w:date="2014-11-17T11:27:00Z">
        <w:r w:rsidR="00643591">
          <w:rPr>
            <w:rFonts w:ascii="Calibri" w:hAnsi="Calibri"/>
            <w:sz w:val="22"/>
            <w:szCs w:val="22"/>
            <w:lang w:val="en-GB"/>
          </w:rPr>
          <w:t>Original data should be authoritative, verifi</w:t>
        </w:r>
      </w:ins>
      <w:ins w:id="55" w:author="Chris Dillon" w:date="2014-11-17T11:28:00Z">
        <w:r w:rsidR="00643591">
          <w:rPr>
            <w:rFonts w:ascii="Calibri" w:hAnsi="Calibri"/>
            <w:sz w:val="22"/>
            <w:szCs w:val="22"/>
            <w:lang w:val="en-GB"/>
          </w:rPr>
          <w:t>ed and validated</w:t>
        </w:r>
      </w:ins>
      <w:ins w:id="56" w:author="Chris Dillon" w:date="2014-11-17T11:27:00Z">
        <w:r w:rsidR="00643591">
          <w:rPr>
            <w:rFonts w:ascii="Calibri" w:hAnsi="Calibri"/>
            <w:sz w:val="22"/>
            <w:szCs w:val="22"/>
            <w:lang w:val="en-GB"/>
          </w:rPr>
          <w:t xml:space="preserve">. </w:t>
        </w:r>
      </w:ins>
      <w:ins w:id="57" w:author="Chris Dillon" w:date="2014-11-17T11:26:00Z">
        <w:r w:rsidR="00643591">
          <w:rPr>
            <w:rFonts w:ascii="Calibri" w:hAnsi="Calibri"/>
            <w:sz w:val="22"/>
            <w:szCs w:val="22"/>
            <w:lang w:val="en-GB"/>
          </w:rPr>
          <w:t>Interpretation and transfor</w:t>
        </w:r>
      </w:ins>
      <w:ins w:id="58" w:author="Chris Dillon" w:date="2014-11-17T15:39:00Z">
        <w:r w:rsidR="00CE0395">
          <w:rPr>
            <w:rFonts w:ascii="Calibri" w:hAnsi="Calibri"/>
            <w:sz w:val="22"/>
            <w:szCs w:val="22"/>
            <w:lang w:val="en-GB"/>
          </w:rPr>
          <w:t>m</w:t>
        </w:r>
      </w:ins>
      <w:ins w:id="59" w:author="Chris Dillon" w:date="2014-11-17T11:26:00Z">
        <w:r w:rsidR="00643591">
          <w:rPr>
            <w:rFonts w:ascii="Calibri" w:hAnsi="Calibri"/>
            <w:sz w:val="22"/>
            <w:szCs w:val="22"/>
            <w:lang w:val="en-GB"/>
          </w:rPr>
          <w:t>ation may add</w:t>
        </w:r>
      </w:ins>
      <w:ins w:id="60" w:author="Chris Dillon" w:date="2014-11-17T11:27:00Z">
        <w:r w:rsidR="00643591">
          <w:rPr>
            <w:rFonts w:ascii="Calibri" w:hAnsi="Calibri"/>
            <w:sz w:val="22"/>
            <w:szCs w:val="22"/>
            <w:lang w:val="en-GB"/>
          </w:rPr>
          <w:t xml:space="preserve"> errors.</w:t>
        </w:r>
      </w:ins>
    </w:p>
    <w:p w14:paraId="50234EA3" w14:textId="5B2CE1D8" w:rsidR="00AC2C75" w:rsidRPr="00DA7C1B" w:rsidRDefault="00AC2C75" w:rsidP="004E457F">
      <w:pPr>
        <w:numPr>
          <w:ilvl w:val="0"/>
          <w:numId w:val="7"/>
        </w:numPr>
        <w:spacing w:line="360" w:lineRule="auto"/>
        <w:rPr>
          <w:rFonts w:ascii="Calibri" w:hAnsi="Calibri"/>
          <w:sz w:val="22"/>
          <w:szCs w:val="22"/>
          <w:lang w:val="en-GB"/>
        </w:rPr>
      </w:pPr>
      <w:r w:rsidRPr="00434384">
        <w:rPr>
          <w:rFonts w:ascii="Calibri" w:hAnsi="Calibri"/>
          <w:sz w:val="22"/>
          <w:szCs w:val="22"/>
          <w:lang w:val="en-GB"/>
        </w:rPr>
        <w:t>Mandatory transformation into one script could be problematic for</w:t>
      </w:r>
      <w:ins w:id="61" w:author="Chris Dillon" w:date="2014-11-17T10:33:00Z">
        <w:r w:rsidRPr="00434384">
          <w:rPr>
            <w:rFonts w:ascii="Calibri" w:hAnsi="Calibri"/>
            <w:sz w:val="22"/>
            <w:szCs w:val="22"/>
            <w:lang w:val="en-GB"/>
          </w:rPr>
          <w:t xml:space="preserve"> </w:t>
        </w:r>
      </w:ins>
      <w:ins w:id="62" w:author="Mike Zupke" w:date="2014-11-13T11:10:00Z">
        <w:r w:rsidR="00E43755">
          <w:rPr>
            <w:rFonts w:ascii="Calibri" w:hAnsi="Calibri"/>
            <w:sz w:val="22"/>
            <w:szCs w:val="22"/>
            <w:lang w:val="en-GB"/>
          </w:rPr>
          <w:t>or unfair to</w:t>
        </w:r>
        <w:r w:rsidRPr="00434384">
          <w:rPr>
            <w:rFonts w:ascii="Calibri" w:hAnsi="Calibri"/>
            <w:sz w:val="22"/>
            <w:szCs w:val="22"/>
            <w:lang w:val="en-GB"/>
          </w:rPr>
          <w:t xml:space="preserve"> </w:t>
        </w:r>
      </w:ins>
      <w:r w:rsidRPr="00434384">
        <w:rPr>
          <w:rFonts w:ascii="Calibri" w:hAnsi="Calibri"/>
          <w:sz w:val="22"/>
          <w:szCs w:val="22"/>
          <w:lang w:val="en-GB"/>
        </w:rPr>
        <w:t xml:space="preserve">all those interested parties that do not speak/read/understand that one script. </w:t>
      </w:r>
      <w:r>
        <w:rPr>
          <w:rFonts w:ascii="Calibri" w:hAnsi="Calibri"/>
          <w:sz w:val="22"/>
          <w:szCs w:val="22"/>
          <w:lang w:val="en-GB"/>
        </w:rPr>
        <w:t>For example,</w:t>
      </w:r>
      <w:r w:rsidRPr="00434384">
        <w:rPr>
          <w:rFonts w:ascii="Calibri" w:hAnsi="Calibri"/>
          <w:sz w:val="22"/>
          <w:szCs w:val="22"/>
          <w:lang w:val="en-GB"/>
        </w:rPr>
        <w:t xml:space="preserve"> whereas transformation from </w:t>
      </w:r>
      <w:r>
        <w:rPr>
          <w:rFonts w:ascii="Calibri" w:hAnsi="Calibri"/>
          <w:sz w:val="22"/>
          <w:szCs w:val="22"/>
          <w:lang w:val="en-GB"/>
        </w:rPr>
        <w:t>M</w:t>
      </w:r>
      <w:r w:rsidRPr="00434384">
        <w:rPr>
          <w:rFonts w:ascii="Calibri" w:hAnsi="Calibri"/>
          <w:sz w:val="22"/>
          <w:szCs w:val="22"/>
          <w:lang w:val="en-GB"/>
        </w:rPr>
        <w:t xml:space="preserve">andarin script to </w:t>
      </w:r>
      <w:r>
        <w:rPr>
          <w:rFonts w:ascii="Calibri" w:hAnsi="Calibri"/>
          <w:sz w:val="22"/>
          <w:szCs w:val="22"/>
          <w:lang w:val="en-GB"/>
        </w:rPr>
        <w:t xml:space="preserve">a </w:t>
      </w:r>
      <w:r w:rsidRPr="00434384">
        <w:rPr>
          <w:rFonts w:ascii="Calibri" w:hAnsi="Calibri"/>
          <w:sz w:val="22"/>
          <w:szCs w:val="22"/>
          <w:lang w:val="en-GB"/>
        </w:rPr>
        <w:t>Latin scrip</w:t>
      </w:r>
      <w:r>
        <w:rPr>
          <w:rFonts w:ascii="Calibri" w:hAnsi="Calibri"/>
          <w:sz w:val="22"/>
          <w:szCs w:val="22"/>
          <w:lang w:val="en-GB"/>
        </w:rPr>
        <w:t>t</w:t>
      </w:r>
      <w:r w:rsidRPr="00434384">
        <w:rPr>
          <w:rFonts w:ascii="Calibri" w:hAnsi="Calibri"/>
          <w:sz w:val="22"/>
          <w:szCs w:val="22"/>
          <w:lang w:val="en-GB"/>
        </w:rPr>
        <w:t xml:space="preserve"> might be useful to</w:t>
      </w:r>
      <w:ins w:id="63" w:author="Chris Dillon" w:date="2014-12-03T15:15:00Z">
        <w:r w:rsidR="004E457F">
          <w:rPr>
            <w:rFonts w:ascii="Calibri" w:hAnsi="Calibri"/>
            <w:sz w:val="22"/>
            <w:szCs w:val="22"/>
            <w:lang w:val="en-GB"/>
          </w:rPr>
          <w:t>, for example,</w:t>
        </w:r>
      </w:ins>
      <w:r w:rsidRPr="00434384">
        <w:rPr>
          <w:rFonts w:ascii="Calibri" w:hAnsi="Calibri"/>
          <w:sz w:val="22"/>
          <w:szCs w:val="22"/>
          <w:lang w:val="en-GB"/>
        </w:rPr>
        <w:t xml:space="preserve"> law enforcement in count</w:t>
      </w:r>
      <w:r>
        <w:rPr>
          <w:rFonts w:ascii="Calibri" w:hAnsi="Calibri"/>
          <w:sz w:val="22"/>
          <w:szCs w:val="22"/>
          <w:lang w:val="en-GB"/>
        </w:rPr>
        <w:t>r</w:t>
      </w:r>
      <w:r w:rsidRPr="00434384">
        <w:rPr>
          <w:rFonts w:ascii="Calibri" w:hAnsi="Calibri"/>
          <w:sz w:val="22"/>
          <w:szCs w:val="22"/>
          <w:lang w:val="en-GB"/>
        </w:rPr>
        <w:t xml:space="preserve">ies that use Latin scripts, it would be ineffectual to </w:t>
      </w:r>
      <w:commentRangeStart w:id="64"/>
      <w:commentRangeStart w:id="65"/>
      <w:r w:rsidRPr="00434384">
        <w:rPr>
          <w:rFonts w:ascii="Calibri" w:hAnsi="Calibri"/>
          <w:sz w:val="22"/>
          <w:szCs w:val="22"/>
          <w:lang w:val="en-GB"/>
        </w:rPr>
        <w:t>law enforcement</w:t>
      </w:r>
      <w:commentRangeEnd w:id="64"/>
      <w:r w:rsidR="00E43755">
        <w:rPr>
          <w:rStyle w:val="CommentReference"/>
          <w:rFonts w:ascii="Century Gothic" w:eastAsia="PMingLiU" w:hAnsi="Century Gothic" w:cs="Microsoft Sans Serif"/>
          <w:lang w:eastAsia="zh-CN"/>
        </w:rPr>
        <w:commentReference w:id="64"/>
      </w:r>
      <w:commentRangeEnd w:id="65"/>
      <w:r w:rsidR="00AD0F03">
        <w:rPr>
          <w:rStyle w:val="CommentReference"/>
          <w:rFonts w:ascii="Century Gothic" w:eastAsia="PMingLiU" w:hAnsi="Century Gothic" w:cs="Microsoft Sans Serif"/>
          <w:lang w:eastAsia="zh-CN"/>
        </w:rPr>
        <w:commentReference w:id="65"/>
      </w:r>
      <w:r w:rsidRPr="00434384">
        <w:rPr>
          <w:rFonts w:ascii="Calibri" w:hAnsi="Calibri"/>
          <w:sz w:val="22"/>
          <w:szCs w:val="22"/>
          <w:lang w:val="en-GB"/>
        </w:rPr>
        <w:t xml:space="preserve"> in </w:t>
      </w:r>
      <w:r>
        <w:rPr>
          <w:rFonts w:ascii="Calibri" w:hAnsi="Calibri"/>
          <w:sz w:val="22"/>
          <w:szCs w:val="22"/>
          <w:lang w:val="en-GB"/>
        </w:rPr>
        <w:t xml:space="preserve">other </w:t>
      </w:r>
      <w:r w:rsidRPr="00434384">
        <w:rPr>
          <w:rFonts w:ascii="Calibri" w:hAnsi="Calibri"/>
          <w:sz w:val="22"/>
          <w:szCs w:val="22"/>
          <w:lang w:val="en-GB"/>
        </w:rPr>
        <w:t xml:space="preserve">countries that do not read </w:t>
      </w:r>
      <w:r>
        <w:rPr>
          <w:rFonts w:ascii="Calibri" w:hAnsi="Calibri"/>
          <w:sz w:val="22"/>
          <w:szCs w:val="22"/>
          <w:lang w:val="en-GB"/>
        </w:rPr>
        <w:t xml:space="preserve">that </w:t>
      </w:r>
      <w:r w:rsidRPr="00434384">
        <w:rPr>
          <w:rFonts w:ascii="Calibri" w:hAnsi="Calibri"/>
          <w:sz w:val="22"/>
          <w:szCs w:val="22"/>
          <w:lang w:val="en-GB"/>
        </w:rPr>
        <w:t xml:space="preserve">Latin script. </w:t>
      </w:r>
    </w:p>
    <w:p w14:paraId="318E46F0" w14:textId="77777777" w:rsidR="00AC2C75" w:rsidRPr="00A85F97" w:rsidRDefault="00AC2C75" w:rsidP="00AC2C75">
      <w:pPr>
        <w:numPr>
          <w:ilvl w:val="0"/>
          <w:numId w:val="7"/>
        </w:numPr>
        <w:spacing w:line="360" w:lineRule="auto"/>
        <w:rPr>
          <w:rFonts w:ascii="Calibri" w:hAnsi="Calibri"/>
          <w:sz w:val="22"/>
          <w:szCs w:val="22"/>
          <w:lang w:val="en-GB"/>
        </w:rPr>
      </w:pPr>
      <w:r w:rsidRPr="00A85F97">
        <w:rPr>
          <w:rFonts w:ascii="Calibri" w:hAnsi="Calibri"/>
          <w:sz w:val="22"/>
          <w:szCs w:val="22"/>
          <w:lang w:val="en-GB"/>
        </w:rPr>
        <w:t>A growing number of registered name holders do not use Latin script, meaning that they would not be able to transform their contact information thems</w:t>
      </w:r>
      <w:r w:rsidRPr="00DA7C1B">
        <w:rPr>
          <w:rFonts w:ascii="Calibri" w:hAnsi="Calibri"/>
          <w:sz w:val="22"/>
          <w:szCs w:val="22"/>
          <w:lang w:val="en-GB"/>
        </w:rPr>
        <w:t>elves. Therefore, transformation would have to take place at a later stage, through the registrar or the registry. Considering the number of domain names</w:t>
      </w:r>
      <w:r w:rsidRPr="00D60ACB">
        <w:rPr>
          <w:rFonts w:ascii="Calibri" w:hAnsi="Calibri"/>
          <w:sz w:val="22"/>
          <w:szCs w:val="22"/>
          <w:lang w:val="en-GB"/>
        </w:rPr>
        <w:t xml:space="preserve"> in all </w:t>
      </w:r>
      <w:proofErr w:type="spellStart"/>
      <w:r w:rsidRPr="00D60ACB">
        <w:rPr>
          <w:rFonts w:ascii="Calibri" w:hAnsi="Calibri"/>
          <w:sz w:val="22"/>
          <w:szCs w:val="22"/>
          <w:lang w:val="en-GB"/>
        </w:rPr>
        <w:t>gTLDs</w:t>
      </w:r>
      <w:proofErr w:type="spellEnd"/>
      <w:r w:rsidRPr="00D60ACB">
        <w:rPr>
          <w:rFonts w:ascii="Calibri" w:hAnsi="Calibri"/>
          <w:sz w:val="22"/>
          <w:szCs w:val="22"/>
          <w:lang w:val="en-GB"/>
        </w:rPr>
        <w:t xml:space="preserve"> this would lead to considerable costs </w:t>
      </w:r>
      <w:ins w:id="66" w:author="Chris Dillon" w:date="2014-11-17T10:59:00Z">
        <w:r w:rsidR="00123F70">
          <w:rPr>
            <w:rFonts w:ascii="Calibri" w:hAnsi="Calibri"/>
            <w:sz w:val="22"/>
            <w:szCs w:val="22"/>
            <w:lang w:val="en-GB"/>
          </w:rPr>
          <w:t xml:space="preserve">not justified by benefits to others </w:t>
        </w:r>
      </w:ins>
      <w:r w:rsidRPr="00D60ACB">
        <w:rPr>
          <w:rFonts w:ascii="Calibri" w:hAnsi="Calibri"/>
          <w:sz w:val="22"/>
          <w:szCs w:val="22"/>
          <w:lang w:val="en-GB"/>
        </w:rPr>
        <w:t>and be detrimental to accuracy</w:t>
      </w:r>
      <w:ins w:id="67" w:author="Chris Dillon" w:date="2014-11-17T10:42:00Z">
        <w:r w:rsidR="00354983">
          <w:rPr>
            <w:rStyle w:val="FootnoteReference"/>
            <w:rFonts w:ascii="Calibri" w:hAnsi="Calibri"/>
            <w:sz w:val="22"/>
            <w:szCs w:val="22"/>
            <w:lang w:val="en-GB"/>
          </w:rPr>
          <w:footnoteReference w:id="6"/>
        </w:r>
      </w:ins>
      <w:r w:rsidRPr="00D60ACB">
        <w:rPr>
          <w:rFonts w:ascii="Calibri" w:hAnsi="Calibri"/>
          <w:sz w:val="22"/>
          <w:szCs w:val="22"/>
          <w:lang w:val="en-GB"/>
        </w:rPr>
        <w:t xml:space="preserve"> and consistency – key factors for collecting </w:t>
      </w:r>
      <w:r>
        <w:rPr>
          <w:rFonts w:ascii="Calibri" w:hAnsi="Calibri"/>
          <w:sz w:val="22"/>
          <w:szCs w:val="22"/>
          <w:lang w:val="en-GB"/>
        </w:rPr>
        <w:t>registered name holders’</w:t>
      </w:r>
      <w:r w:rsidRPr="00A85F97">
        <w:rPr>
          <w:rFonts w:ascii="Calibri" w:hAnsi="Calibri"/>
          <w:sz w:val="22"/>
          <w:szCs w:val="22"/>
          <w:lang w:val="en-GB"/>
        </w:rPr>
        <w:t xml:space="preserve"> contact information data in the first place. </w:t>
      </w:r>
    </w:p>
    <w:p w14:paraId="6732C136" w14:textId="77777777" w:rsidR="00D8333A"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lastRenderedPageBreak/>
        <w:t>The usability of transformed data is questionable because registered name holders unfamil</w:t>
      </w:r>
      <w:r w:rsidRPr="00D8333A">
        <w:rPr>
          <w:rFonts w:ascii="Calibri" w:hAnsi="Calibri"/>
          <w:sz w:val="22"/>
          <w:szCs w:val="22"/>
          <w:lang w:val="en-GB"/>
        </w:rPr>
        <w:t>iar with Latin script would not be able to communicate in Latin script, even if their contact information was transformed and thus accessible to those using Latin script.</w:t>
      </w:r>
    </w:p>
    <w:p w14:paraId="1184EEBD" w14:textId="6B2E61BF" w:rsidR="005E1A11" w:rsidRPr="00DD491D" w:rsidRDefault="00AC2C75" w:rsidP="000B2565">
      <w:pPr>
        <w:numPr>
          <w:ilvl w:val="0"/>
          <w:numId w:val="7"/>
        </w:numPr>
        <w:spacing w:line="360" w:lineRule="auto"/>
        <w:rPr>
          <w:rFonts w:ascii="Calibri" w:hAnsi="Calibri"/>
          <w:sz w:val="22"/>
          <w:szCs w:val="22"/>
          <w:lang w:val="en-GB"/>
        </w:rPr>
      </w:pPr>
      <w:commentRangeStart w:id="94"/>
      <w:r w:rsidRPr="00DD491D">
        <w:rPr>
          <w:rFonts w:ascii="Calibri" w:hAnsi="Calibri"/>
          <w:sz w:val="22"/>
          <w:szCs w:val="22"/>
          <w:lang w:val="en-GB"/>
        </w:rPr>
        <w:t>It would</w:t>
      </w:r>
      <w:r w:rsidR="001D3593">
        <w:rPr>
          <w:rFonts w:ascii="Calibri" w:hAnsi="Calibri"/>
          <w:sz w:val="22"/>
          <w:szCs w:val="22"/>
          <w:lang w:val="en-GB"/>
        </w:rPr>
        <w:t xml:space="preserve"> be</w:t>
      </w:r>
      <w:r w:rsidRPr="00DD491D">
        <w:rPr>
          <w:rFonts w:ascii="Calibri" w:hAnsi="Calibri"/>
          <w:sz w:val="22"/>
          <w:szCs w:val="22"/>
          <w:lang w:val="en-GB"/>
        </w:rPr>
        <w:t xml:space="preserve"> more </w:t>
      </w:r>
      <w:del w:id="95" w:author="Chris Dillon" w:date="2014-11-13T16:00:00Z">
        <w:r w:rsidRPr="00DD491D" w:rsidDel="001D3593">
          <w:rPr>
            <w:rFonts w:ascii="Calibri" w:hAnsi="Calibri"/>
            <w:sz w:val="22"/>
            <w:szCs w:val="22"/>
            <w:lang w:val="en-GB"/>
          </w:rPr>
          <w:delText xml:space="preserve">efficient </w:delText>
        </w:r>
      </w:del>
      <w:ins w:id="96" w:author="Chris Dillon" w:date="2014-11-13T16:00:00Z">
        <w:r w:rsidR="001D3593">
          <w:rPr>
            <w:rFonts w:ascii="Calibri" w:hAnsi="Calibri"/>
            <w:sz w:val="22"/>
            <w:szCs w:val="22"/>
            <w:lang w:val="en-GB"/>
          </w:rPr>
          <w:t>conven</w:t>
        </w:r>
        <w:r w:rsidR="001D3593" w:rsidRPr="00DD491D">
          <w:rPr>
            <w:rFonts w:ascii="Calibri" w:hAnsi="Calibri"/>
            <w:sz w:val="22"/>
            <w:szCs w:val="22"/>
            <w:lang w:val="en-GB"/>
          </w:rPr>
          <w:t xml:space="preserve">ient </w:t>
        </w:r>
      </w:ins>
      <w:r w:rsidRPr="00DD491D">
        <w:rPr>
          <w:rFonts w:ascii="Calibri" w:hAnsi="Calibri"/>
          <w:sz w:val="22"/>
          <w:szCs w:val="22"/>
          <w:lang w:val="en-GB"/>
        </w:rPr>
        <w:t xml:space="preserve">to allow registration information data to be entered by the </w:t>
      </w:r>
      <w:r w:rsidRPr="00D8333A">
        <w:rPr>
          <w:rFonts w:ascii="Calibri" w:hAnsi="Calibri"/>
          <w:sz w:val="22"/>
          <w:szCs w:val="22"/>
          <w:lang w:val="en-GB"/>
        </w:rPr>
        <w:t>registered domain holders in their local script and the relevant data fields to be transformed</w:t>
      </w:r>
      <w:ins w:id="97" w:author="Chris Dillon" w:date="2014-12-01T10:54:00Z">
        <w:r w:rsidR="003679F7">
          <w:rPr>
            <w:rStyle w:val="FootnoteReference"/>
            <w:rFonts w:ascii="Calibri" w:hAnsi="Calibri"/>
            <w:sz w:val="22"/>
            <w:szCs w:val="22"/>
            <w:lang w:val="en-GB"/>
          </w:rPr>
          <w:footnoteReference w:id="7"/>
        </w:r>
      </w:ins>
      <w:r w:rsidRPr="00D8333A">
        <w:rPr>
          <w:rFonts w:ascii="Calibri" w:hAnsi="Calibri"/>
          <w:sz w:val="22"/>
          <w:szCs w:val="22"/>
          <w:lang w:val="en-GB"/>
        </w:rPr>
        <w:t xml:space="preserve"> into Latin script by either the registrar or the registry.</w:t>
      </w:r>
      <w:commentRangeEnd w:id="94"/>
      <w:r w:rsidR="000C0640">
        <w:rPr>
          <w:rStyle w:val="CommentReference"/>
          <w:rFonts w:ascii="Century Gothic" w:eastAsia="PMingLiU" w:hAnsi="Century Gothic" w:cs="Microsoft Sans Serif"/>
          <w:lang w:eastAsia="zh-CN"/>
        </w:rPr>
        <w:commentReference w:id="94"/>
      </w:r>
      <w:r w:rsidRPr="00D8333A">
        <w:rPr>
          <w:rFonts w:ascii="Calibri" w:hAnsi="Calibri"/>
          <w:sz w:val="22"/>
          <w:szCs w:val="22"/>
          <w:lang w:val="en-GB"/>
        </w:rPr>
        <w:t xml:space="preserve"> </w:t>
      </w:r>
      <w:commentRangeStart w:id="108"/>
      <w:commentRangeStart w:id="109"/>
      <w:r w:rsidRPr="00D8333A">
        <w:rPr>
          <w:rFonts w:ascii="Calibri" w:hAnsi="Calibri"/>
          <w:sz w:val="22"/>
          <w:szCs w:val="22"/>
          <w:lang w:val="en-GB"/>
        </w:rPr>
        <w:t>This would provide greater accuracy than transformation</w:t>
      </w:r>
      <w:commentRangeEnd w:id="108"/>
      <w:r w:rsidR="000C0640">
        <w:rPr>
          <w:rStyle w:val="CommentReference"/>
          <w:rFonts w:ascii="Century Gothic" w:eastAsia="PMingLiU" w:hAnsi="Century Gothic" w:cs="Microsoft Sans Serif"/>
          <w:lang w:eastAsia="zh-CN"/>
        </w:rPr>
        <w:commentReference w:id="108"/>
      </w:r>
      <w:commentRangeEnd w:id="109"/>
      <w:r w:rsidR="003679F7">
        <w:rPr>
          <w:rStyle w:val="CommentReference"/>
          <w:rFonts w:ascii="Century Gothic" w:eastAsia="PMingLiU" w:hAnsi="Century Gothic" w:cs="Microsoft Sans Serif"/>
          <w:lang w:eastAsia="zh-CN"/>
        </w:rPr>
        <w:commentReference w:id="109"/>
      </w:r>
      <w:r w:rsidRPr="00D8333A">
        <w:rPr>
          <w:rFonts w:ascii="Calibri" w:hAnsi="Calibri"/>
          <w:sz w:val="22"/>
          <w:szCs w:val="22"/>
          <w:lang w:val="en-GB"/>
        </w:rPr>
        <w:t xml:space="preserve"> and it would provide those wishing to contact name holders to identify their email and/or postal address. A similar method is already in place for some of the country code top level domains (</w:t>
      </w:r>
      <w:commentRangeStart w:id="110"/>
      <w:proofErr w:type="spellStart"/>
      <w:r w:rsidRPr="00D8333A">
        <w:rPr>
          <w:rFonts w:ascii="Calibri" w:hAnsi="Calibri"/>
          <w:sz w:val="22"/>
          <w:szCs w:val="22"/>
          <w:lang w:val="en-GB"/>
        </w:rPr>
        <w:t>ccTLDs</w:t>
      </w:r>
      <w:commentRangeEnd w:id="110"/>
      <w:proofErr w:type="spellEnd"/>
      <w:r w:rsidR="00074F8A">
        <w:rPr>
          <w:rStyle w:val="CommentReference"/>
          <w:rFonts w:ascii="Century Gothic" w:eastAsia="PMingLiU" w:hAnsi="Century Gothic" w:cs="Microsoft Sans Serif"/>
          <w:lang w:eastAsia="zh-CN"/>
        </w:rPr>
        <w:commentReference w:id="110"/>
      </w:r>
      <w:r w:rsidRPr="00D8333A">
        <w:rPr>
          <w:rFonts w:ascii="Calibri" w:hAnsi="Calibri"/>
          <w:sz w:val="22"/>
          <w:szCs w:val="22"/>
          <w:lang w:val="en-GB"/>
        </w:rPr>
        <w:t xml:space="preserve">): </w:t>
      </w:r>
      <w:r w:rsidR="000B2565" w:rsidRPr="00811829">
        <w:rPr>
          <w:rFonts w:ascii="Calibri" w:hAnsi="Calibri"/>
          <w:noProof/>
          <w:sz w:val="22"/>
          <w:szCs w:val="22"/>
        </w:rPr>
        <w:drawing>
          <wp:inline distT="0" distB="0" distL="0" distR="0" wp14:anchorId="7A105F29" wp14:editId="611FA061">
            <wp:extent cx="4346575" cy="3227705"/>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6575" cy="3227705"/>
                    </a:xfrm>
                    <a:prstGeom prst="rect">
                      <a:avLst/>
                    </a:prstGeom>
                    <a:noFill/>
                    <a:ln>
                      <a:noFill/>
                    </a:ln>
                  </pic:spPr>
                </pic:pic>
              </a:graphicData>
            </a:graphic>
          </wp:inline>
        </w:drawing>
      </w:r>
    </w:p>
    <w:p w14:paraId="537C81FB" w14:textId="72AB0335" w:rsidR="00305880" w:rsidRPr="00811829" w:rsidRDefault="00305880" w:rsidP="00CE0395">
      <w:pPr>
        <w:numPr>
          <w:ilvl w:val="0"/>
          <w:numId w:val="9"/>
        </w:numPr>
        <w:spacing w:line="360" w:lineRule="auto"/>
        <w:rPr>
          <w:rFonts w:ascii="Calibri" w:hAnsi="Calibri"/>
          <w:sz w:val="22"/>
          <w:szCs w:val="22"/>
          <w:lang w:val="en-GB"/>
        </w:rPr>
      </w:pPr>
      <w:r w:rsidRPr="00811829">
        <w:rPr>
          <w:rFonts w:ascii="Calibri" w:hAnsi="Calibri"/>
          <w:sz w:val="22"/>
          <w:szCs w:val="22"/>
          <w:lang w:val="en-GB"/>
        </w:rPr>
        <w:t>Accurate transformation is very expensive</w:t>
      </w:r>
      <w:r w:rsidR="00EE662A">
        <w:rPr>
          <w:rFonts w:ascii="Calibri" w:hAnsi="Calibri"/>
          <w:sz w:val="22"/>
          <w:szCs w:val="22"/>
          <w:lang w:val="en-GB"/>
        </w:rPr>
        <w:t xml:space="preserve"> and these recommendations could effectively shift the costs from those requiring the work to registrars, registrants or other parties</w:t>
      </w:r>
      <w:r w:rsidRPr="00811829">
        <w:rPr>
          <w:rFonts w:ascii="Calibri" w:hAnsi="Calibri"/>
          <w:sz w:val="22"/>
          <w:szCs w:val="22"/>
          <w:lang w:val="en-GB"/>
        </w:rPr>
        <w:t xml:space="preserve">. </w:t>
      </w:r>
      <w:r w:rsidR="004A70A7">
        <w:rPr>
          <w:rFonts w:ascii="Calibri" w:hAnsi="Calibri"/>
          <w:sz w:val="22"/>
          <w:szCs w:val="22"/>
          <w:lang w:val="en-GB"/>
        </w:rPr>
        <w:t xml:space="preserve">Costs would make things disproportionately difficult for small players. </w:t>
      </w:r>
      <w:r w:rsidRPr="00811829">
        <w:rPr>
          <w:rFonts w:ascii="Calibri" w:hAnsi="Calibri"/>
          <w:sz w:val="22"/>
          <w:szCs w:val="22"/>
          <w:lang w:val="en-GB"/>
        </w:rPr>
        <w:t xml:space="preserve">Existing automated systems for transformation are inadequate. They do not provide results of sufficient quality for purposes requiring accuracy and cover fewer than 100 languages. Developing systems for languages not covered by transformation </w:t>
      </w:r>
      <w:r w:rsidRPr="00811829">
        <w:rPr>
          <w:rFonts w:ascii="Calibri" w:hAnsi="Calibri"/>
          <w:sz w:val="22"/>
          <w:szCs w:val="22"/>
          <w:lang w:val="en-GB"/>
        </w:rPr>
        <w:lastRenderedPageBreak/>
        <w:t>tools is slow and expensive, especially in the case of translation tools. For purposes for which accuracy is important, transformation work often needs to be done manually.</w:t>
      </w:r>
      <w:r w:rsidR="00197D41" w:rsidRPr="00811829">
        <w:rPr>
          <w:rFonts w:ascii="Calibri" w:hAnsi="Calibri"/>
          <w:sz w:val="22"/>
          <w:szCs w:val="22"/>
          <w:vertAlign w:val="superscript"/>
          <w:lang w:val="en-GB"/>
        </w:rPr>
        <w:footnoteReference w:id="8"/>
      </w:r>
      <w:r w:rsidR="003D6D3F" w:rsidRPr="00811829">
        <w:rPr>
          <w:rFonts w:ascii="Calibri" w:hAnsi="Calibri"/>
          <w:sz w:val="22"/>
          <w:szCs w:val="22"/>
          <w:vertAlign w:val="superscript"/>
          <w:lang w:val="en-GB"/>
        </w:rPr>
        <w:t xml:space="preserve"> </w:t>
      </w:r>
      <w:r w:rsidR="003D6D3F" w:rsidRPr="00811829">
        <w:rPr>
          <w:rFonts w:ascii="Calibri" w:hAnsi="Calibri"/>
          <w:sz w:val="22"/>
          <w:szCs w:val="22"/>
          <w:lang w:val="en-GB"/>
        </w:rPr>
        <w:t>For example the translated ‘Bangkok’ is more useful internationally than the transliterated ‘</w:t>
      </w:r>
      <w:proofErr w:type="spellStart"/>
      <w:r w:rsidR="003D6D3F" w:rsidRPr="00811829">
        <w:rPr>
          <w:rFonts w:ascii="Calibri" w:hAnsi="Calibri"/>
          <w:sz w:val="22"/>
          <w:szCs w:val="22"/>
          <w:lang w:val="en-GB"/>
        </w:rPr>
        <w:t>krung</w:t>
      </w:r>
      <w:proofErr w:type="spellEnd"/>
      <w:r w:rsidR="003D6D3F" w:rsidRPr="00811829">
        <w:rPr>
          <w:rFonts w:ascii="Calibri" w:hAnsi="Calibri"/>
          <w:sz w:val="22"/>
          <w:szCs w:val="22"/>
          <w:lang w:val="en-GB"/>
        </w:rPr>
        <w:t xml:space="preserve"> </w:t>
      </w:r>
      <w:proofErr w:type="spellStart"/>
      <w:r w:rsidR="003D6D3F" w:rsidRPr="00811829">
        <w:rPr>
          <w:rFonts w:ascii="Calibri" w:hAnsi="Calibri"/>
          <w:sz w:val="22"/>
          <w:szCs w:val="22"/>
          <w:lang w:val="en-GB"/>
        </w:rPr>
        <w:t>thep</w:t>
      </w:r>
      <w:proofErr w:type="spellEnd"/>
      <w:r w:rsidR="003D6D3F" w:rsidRPr="00811829">
        <w:rPr>
          <w:rFonts w:ascii="Calibri" w:hAnsi="Calibri"/>
          <w:sz w:val="22"/>
          <w:szCs w:val="22"/>
          <w:lang w:val="en-GB"/>
        </w:rPr>
        <w:t>’. However, the transliterated ‘</w:t>
      </w:r>
      <w:proofErr w:type="spellStart"/>
      <w:r w:rsidR="00D8333A">
        <w:rPr>
          <w:rFonts w:ascii="Calibri" w:hAnsi="Calibri"/>
          <w:sz w:val="22"/>
          <w:szCs w:val="22"/>
          <w:lang w:val="en-GB"/>
        </w:rPr>
        <w:t>b</w:t>
      </w:r>
      <w:r w:rsidR="003D6D3F" w:rsidRPr="00811829">
        <w:rPr>
          <w:rFonts w:ascii="Calibri" w:hAnsi="Calibri"/>
          <w:sz w:val="22"/>
          <w:szCs w:val="22"/>
          <w:lang w:val="en-GB"/>
        </w:rPr>
        <w:t>eijing</w:t>
      </w:r>
      <w:proofErr w:type="spellEnd"/>
      <w:r w:rsidR="003D6D3F" w:rsidRPr="00811829">
        <w:rPr>
          <w:rFonts w:ascii="Calibri" w:hAnsi="Calibri"/>
          <w:sz w:val="22"/>
          <w:szCs w:val="22"/>
          <w:lang w:val="en-GB"/>
        </w:rPr>
        <w:t>’ is much more useful than the translated ‘Northern Capital’. Automated systems would not be able to know when to translate and when to transliterate</w:t>
      </w:r>
      <w:r w:rsidR="00D8333A">
        <w:rPr>
          <w:rFonts w:ascii="Calibri" w:hAnsi="Calibri"/>
          <w:sz w:val="22"/>
          <w:szCs w:val="22"/>
          <w:lang w:val="en-GB"/>
        </w:rPr>
        <w:t>.</w:t>
      </w:r>
    </w:p>
    <w:p w14:paraId="306A4318" w14:textId="5E1127F5" w:rsidR="00E02A5F" w:rsidRPr="00811829" w:rsidRDefault="00305880" w:rsidP="00DF25DE">
      <w:pPr>
        <w:numPr>
          <w:ilvl w:val="0"/>
          <w:numId w:val="9"/>
        </w:numPr>
        <w:spacing w:line="360" w:lineRule="auto"/>
        <w:rPr>
          <w:rFonts w:ascii="Calibri" w:hAnsi="Calibri"/>
          <w:sz w:val="22"/>
          <w:szCs w:val="22"/>
          <w:lang w:val="en-GB"/>
        </w:rPr>
      </w:pPr>
      <w:r w:rsidRPr="00811829">
        <w:rPr>
          <w:rFonts w:ascii="Calibri" w:hAnsi="Calibri"/>
          <w:sz w:val="22"/>
          <w:szCs w:val="22"/>
          <w:lang w:val="en-GB"/>
        </w:rPr>
        <w:t xml:space="preserve">Another </w:t>
      </w:r>
      <w:r w:rsidR="0091602D" w:rsidRPr="00811829">
        <w:rPr>
          <w:rFonts w:ascii="Calibri" w:hAnsi="Calibri"/>
          <w:sz w:val="22"/>
          <w:szCs w:val="22"/>
          <w:lang w:val="en-GB"/>
        </w:rPr>
        <w:t>consequence</w:t>
      </w:r>
      <w:r w:rsidRPr="00811829">
        <w:rPr>
          <w:rFonts w:ascii="Calibri" w:hAnsi="Calibri"/>
          <w:sz w:val="22"/>
          <w:szCs w:val="22"/>
          <w:lang w:val="en-GB"/>
        </w:rPr>
        <w:t xml:space="preserve"> of the financial burden of transforming contact information data would be that the expansion of the Internet and provision of its benefits became more difficult, </w:t>
      </w:r>
      <w:r w:rsidR="00D33FCB" w:rsidRPr="00811829">
        <w:rPr>
          <w:rFonts w:ascii="Calibri" w:hAnsi="Calibri"/>
          <w:sz w:val="22"/>
          <w:szCs w:val="22"/>
          <w:lang w:val="en-GB"/>
        </w:rPr>
        <w:t>especially</w:t>
      </w:r>
      <w:r w:rsidRPr="00811829">
        <w:rPr>
          <w:rFonts w:ascii="Calibri" w:hAnsi="Calibri"/>
          <w:sz w:val="22"/>
          <w:szCs w:val="22"/>
          <w:lang w:val="en-GB"/>
        </w:rPr>
        <w:t xml:space="preserve"> in </w:t>
      </w:r>
      <w:commentRangeStart w:id="111"/>
      <w:commentRangeStart w:id="112"/>
      <w:r w:rsidRPr="00811829">
        <w:rPr>
          <w:rFonts w:ascii="Calibri" w:hAnsi="Calibri"/>
          <w:sz w:val="22"/>
          <w:szCs w:val="22"/>
          <w:lang w:val="en-GB"/>
        </w:rPr>
        <w:t xml:space="preserve">less </w:t>
      </w:r>
      <w:ins w:id="113" w:author="Chris Dillon" w:date="2014-12-01T10:51:00Z">
        <w:r w:rsidR="00DC4A94">
          <w:rPr>
            <w:rFonts w:ascii="Calibri" w:hAnsi="Calibri"/>
            <w:sz w:val="22"/>
            <w:szCs w:val="22"/>
            <w:lang w:val="en-GB"/>
          </w:rPr>
          <w:t>develop</w:t>
        </w:r>
      </w:ins>
      <w:del w:id="114" w:author="Chris Dillon" w:date="2014-12-01T10:51:00Z">
        <w:r w:rsidR="00D33FCB" w:rsidRPr="00811829" w:rsidDel="00DC4A94">
          <w:rPr>
            <w:rFonts w:ascii="Calibri" w:hAnsi="Calibri"/>
            <w:sz w:val="22"/>
            <w:szCs w:val="22"/>
            <w:lang w:val="en-GB"/>
          </w:rPr>
          <w:delText>privileg</w:delText>
        </w:r>
      </w:del>
      <w:r w:rsidR="00D33FCB" w:rsidRPr="00811829">
        <w:rPr>
          <w:rFonts w:ascii="Calibri" w:hAnsi="Calibri"/>
          <w:sz w:val="22"/>
          <w:szCs w:val="22"/>
          <w:lang w:val="en-GB"/>
        </w:rPr>
        <w:t xml:space="preserve">ed </w:t>
      </w:r>
      <w:r w:rsidR="00143EF9" w:rsidRPr="00811829">
        <w:rPr>
          <w:rFonts w:ascii="Calibri" w:hAnsi="Calibri"/>
          <w:sz w:val="22"/>
          <w:szCs w:val="22"/>
          <w:lang w:val="en-GB"/>
        </w:rPr>
        <w:t xml:space="preserve">regions </w:t>
      </w:r>
      <w:commentRangeEnd w:id="111"/>
      <w:r w:rsidR="00C87617">
        <w:rPr>
          <w:rStyle w:val="CommentReference"/>
          <w:rFonts w:ascii="Century Gothic" w:eastAsia="PMingLiU" w:hAnsi="Century Gothic" w:cs="Microsoft Sans Serif"/>
          <w:lang w:eastAsia="zh-CN"/>
        </w:rPr>
        <w:commentReference w:id="111"/>
      </w:r>
      <w:commentRangeEnd w:id="112"/>
      <w:r w:rsidR="003679F7">
        <w:rPr>
          <w:rStyle w:val="CommentReference"/>
          <w:rFonts w:ascii="Century Gothic" w:eastAsia="PMingLiU" w:hAnsi="Century Gothic" w:cs="Microsoft Sans Serif"/>
          <w:lang w:eastAsia="zh-CN"/>
        </w:rPr>
        <w:commentReference w:id="112"/>
      </w:r>
      <w:r w:rsidRPr="00811829">
        <w:rPr>
          <w:rFonts w:ascii="Calibri" w:hAnsi="Calibri"/>
          <w:sz w:val="22"/>
          <w:szCs w:val="22"/>
          <w:lang w:val="en-GB"/>
        </w:rPr>
        <w:t>that are already l</w:t>
      </w:r>
      <w:r w:rsidR="00D8333A">
        <w:rPr>
          <w:rFonts w:ascii="Calibri" w:hAnsi="Calibri"/>
          <w:sz w:val="22"/>
          <w:szCs w:val="22"/>
          <w:lang w:val="en-GB"/>
        </w:rPr>
        <w:t>a</w:t>
      </w:r>
      <w:r w:rsidRPr="00811829">
        <w:rPr>
          <w:rFonts w:ascii="Calibri" w:hAnsi="Calibri"/>
          <w:sz w:val="22"/>
          <w:szCs w:val="22"/>
          <w:lang w:val="en-GB"/>
        </w:rPr>
        <w:t>gging behind in terms of internet access and often don’t use Latin-based scripts.</w:t>
      </w:r>
    </w:p>
    <w:p w14:paraId="54F3045D" w14:textId="03DE4540" w:rsidR="00E02A5F" w:rsidRDefault="00E02A5F" w:rsidP="00AE348A">
      <w:pPr>
        <w:numPr>
          <w:ilvl w:val="0"/>
          <w:numId w:val="9"/>
        </w:numPr>
        <w:spacing w:line="360" w:lineRule="auto"/>
        <w:rPr>
          <w:rFonts w:ascii="Calibri" w:hAnsi="Calibri"/>
          <w:sz w:val="22"/>
          <w:szCs w:val="22"/>
          <w:lang w:val="en-GB"/>
        </w:rPr>
      </w:pPr>
      <w:r w:rsidRPr="00811829">
        <w:rPr>
          <w:rFonts w:ascii="Calibri" w:hAnsi="Calibri"/>
          <w:sz w:val="22"/>
          <w:szCs w:val="22"/>
          <w:lang w:val="en-GB"/>
        </w:rPr>
        <w:t>It wo</w:t>
      </w:r>
      <w:r w:rsidR="005A029F" w:rsidRPr="00811829">
        <w:rPr>
          <w:rFonts w:ascii="Calibri" w:hAnsi="Calibri"/>
          <w:sz w:val="22"/>
          <w:szCs w:val="22"/>
          <w:lang w:val="en-GB"/>
        </w:rPr>
        <w:t>u</w:t>
      </w:r>
      <w:r w:rsidRPr="00811829">
        <w:rPr>
          <w:rFonts w:ascii="Calibri" w:hAnsi="Calibri"/>
          <w:sz w:val="22"/>
          <w:szCs w:val="22"/>
          <w:lang w:val="en-GB"/>
        </w:rPr>
        <w:t>ld be near impossible to achieve</w:t>
      </w:r>
      <w:ins w:id="115" w:author="Chris Dillon" w:date="2014-12-01T11:11:00Z">
        <w:r w:rsidR="002D46E3">
          <w:rPr>
            <w:rFonts w:ascii="Calibri" w:hAnsi="Calibri"/>
            <w:sz w:val="22"/>
            <w:szCs w:val="22"/>
            <w:lang w:val="en-GB"/>
          </w:rPr>
          <w:t xml:space="preserve"> high levels of</w:t>
        </w:r>
      </w:ins>
      <w:r w:rsidRPr="00811829">
        <w:rPr>
          <w:rFonts w:ascii="Calibri" w:hAnsi="Calibri"/>
          <w:sz w:val="22"/>
          <w:szCs w:val="22"/>
          <w:lang w:val="en-GB"/>
        </w:rPr>
        <w:t xml:space="preserve"> </w:t>
      </w:r>
      <w:commentRangeStart w:id="116"/>
      <w:commentRangeStart w:id="117"/>
      <w:r w:rsidRPr="00811829">
        <w:rPr>
          <w:rFonts w:ascii="Calibri" w:hAnsi="Calibri"/>
          <w:sz w:val="22"/>
          <w:szCs w:val="22"/>
          <w:lang w:val="en-GB"/>
        </w:rPr>
        <w:t>accuracy</w:t>
      </w:r>
      <w:commentRangeEnd w:id="116"/>
      <w:r w:rsidR="000B3B1D">
        <w:rPr>
          <w:rStyle w:val="CommentReference"/>
        </w:rPr>
        <w:commentReference w:id="116"/>
      </w:r>
      <w:commentRangeEnd w:id="117"/>
      <w:r w:rsidR="002D46E3">
        <w:rPr>
          <w:rStyle w:val="CommentReference"/>
          <w:rFonts w:ascii="Century Gothic" w:eastAsia="PMingLiU" w:hAnsi="Century Gothic" w:cs="Microsoft Sans Serif"/>
          <w:lang w:eastAsia="zh-CN"/>
        </w:rPr>
        <w:commentReference w:id="117"/>
      </w:r>
      <w:r w:rsidRPr="00811829">
        <w:rPr>
          <w:rFonts w:ascii="Calibri" w:hAnsi="Calibri"/>
          <w:sz w:val="22"/>
          <w:szCs w:val="22"/>
          <w:lang w:val="en-GB"/>
        </w:rPr>
        <w:t xml:space="preserve"> in transforming a very large number of scripts and languages – mostly of proper nouns – into a common script and language.</w:t>
      </w:r>
      <w:r w:rsidR="00AE348A">
        <w:rPr>
          <w:rFonts w:ascii="Calibri" w:hAnsi="Calibri"/>
          <w:sz w:val="22"/>
          <w:szCs w:val="22"/>
          <w:lang w:val="en-GB"/>
        </w:rPr>
        <w:t xml:space="preserve"> For some languages standards do not exist; for those where there are standards, there may be more than one, for example, for Mandarin, Pinyin and Wade Giles.</w:t>
      </w:r>
    </w:p>
    <w:p w14:paraId="052A83CD" w14:textId="77777777" w:rsidR="00DD491D" w:rsidRPr="00CB43B0" w:rsidRDefault="00DD491D" w:rsidP="000B2565">
      <w:pPr>
        <w:numPr>
          <w:ilvl w:val="0"/>
          <w:numId w:val="9"/>
        </w:numPr>
        <w:spacing w:line="360" w:lineRule="auto"/>
        <w:rPr>
          <w:rFonts w:ascii="Calibri" w:hAnsi="Calibri"/>
          <w:sz w:val="22"/>
          <w:lang w:val="en-GB"/>
        </w:rPr>
      </w:pPr>
      <w:r>
        <w:rPr>
          <w:rFonts w:ascii="Calibri" w:hAnsi="Calibri"/>
          <w:sz w:val="22"/>
          <w:szCs w:val="22"/>
          <w:lang w:val="en-GB"/>
        </w:rPr>
        <w:t>Mandatory transformation would require validation of both the original and transformed contact information</w:t>
      </w:r>
      <w:r w:rsidR="004A004A">
        <w:rPr>
          <w:rFonts w:ascii="Calibri" w:hAnsi="Calibri"/>
          <w:sz w:val="22"/>
          <w:szCs w:val="22"/>
          <w:lang w:val="en-GB"/>
        </w:rPr>
        <w:t xml:space="preserve"> every time they change</w:t>
      </w:r>
      <w:r>
        <w:rPr>
          <w:rFonts w:ascii="Calibri" w:hAnsi="Calibri"/>
          <w:sz w:val="22"/>
          <w:szCs w:val="22"/>
          <w:lang w:val="en-GB"/>
        </w:rPr>
        <w:t xml:space="preserve">, a </w:t>
      </w:r>
      <w:r w:rsidR="00D54503">
        <w:rPr>
          <w:rFonts w:ascii="Calibri" w:hAnsi="Calibri"/>
          <w:sz w:val="22"/>
          <w:szCs w:val="22"/>
          <w:lang w:val="en-GB"/>
        </w:rPr>
        <w:t xml:space="preserve">potentially </w:t>
      </w:r>
      <w:r>
        <w:rPr>
          <w:rFonts w:ascii="Calibri" w:hAnsi="Calibri"/>
          <w:sz w:val="22"/>
          <w:szCs w:val="22"/>
          <w:lang w:val="en-GB"/>
        </w:rPr>
        <w:t xml:space="preserve">costly duplication of </w:t>
      </w:r>
      <w:commentRangeStart w:id="118"/>
      <w:commentRangeStart w:id="119"/>
      <w:r>
        <w:rPr>
          <w:rFonts w:ascii="Calibri" w:hAnsi="Calibri"/>
          <w:sz w:val="22"/>
          <w:szCs w:val="22"/>
          <w:lang w:val="en-GB"/>
        </w:rPr>
        <w:t>effort</w:t>
      </w:r>
      <w:commentRangeEnd w:id="118"/>
      <w:r w:rsidR="00C711DD">
        <w:rPr>
          <w:rStyle w:val="CommentReference"/>
          <w:rFonts w:ascii="Century Gothic" w:eastAsia="PMingLiU" w:hAnsi="Century Gothic" w:cs="Microsoft Sans Serif"/>
          <w:lang w:eastAsia="zh-CN"/>
        </w:rPr>
        <w:commentReference w:id="118"/>
      </w:r>
      <w:commentRangeEnd w:id="119"/>
      <w:r w:rsidR="002D46E3">
        <w:rPr>
          <w:rStyle w:val="CommentReference"/>
          <w:rFonts w:ascii="Century Gothic" w:eastAsia="PMingLiU" w:hAnsi="Century Gothic" w:cs="Microsoft Sans Serif"/>
          <w:lang w:eastAsia="zh-CN"/>
        </w:rPr>
        <w:commentReference w:id="119"/>
      </w:r>
      <w:r>
        <w:rPr>
          <w:rFonts w:ascii="Calibri" w:hAnsi="Calibri"/>
          <w:sz w:val="22"/>
          <w:szCs w:val="22"/>
          <w:lang w:val="en-GB"/>
        </w:rPr>
        <w:t>.</w:t>
      </w:r>
      <w:r w:rsidRPr="00434384">
        <w:rPr>
          <w:rFonts w:ascii="Calibri" w:hAnsi="Calibri"/>
          <w:sz w:val="22"/>
          <w:szCs w:val="22"/>
          <w:lang w:val="en-GB"/>
        </w:rPr>
        <w:t xml:space="preserve"> </w:t>
      </w:r>
      <w:r w:rsidR="000E55CD">
        <w:rPr>
          <w:rFonts w:ascii="Calibri" w:hAnsi="Calibri"/>
          <w:sz w:val="22"/>
          <w:szCs w:val="22"/>
          <w:lang w:val="en-GB"/>
        </w:rPr>
        <w:t>Responsibility for accuracy would rest on registrants who may not be qualified to check it.</w:t>
      </w:r>
    </w:p>
    <w:p w14:paraId="1C861835" w14:textId="77777777" w:rsidR="00E02A5F" w:rsidRPr="00811829" w:rsidRDefault="00E02A5F" w:rsidP="00D33FCB">
      <w:pPr>
        <w:spacing w:line="360" w:lineRule="auto"/>
        <w:rPr>
          <w:rFonts w:ascii="Calibri" w:hAnsi="Calibri"/>
          <w:sz w:val="22"/>
          <w:szCs w:val="22"/>
          <w:lang w:val="en-GB"/>
        </w:rPr>
      </w:pPr>
    </w:p>
    <w:p w14:paraId="5F5B6785" w14:textId="77777777" w:rsidR="00751C0B" w:rsidRPr="00811829" w:rsidRDefault="00751C0B" w:rsidP="00D33FCB">
      <w:pPr>
        <w:pStyle w:val="Heading3"/>
        <w:spacing w:line="360" w:lineRule="auto"/>
        <w:rPr>
          <w:sz w:val="22"/>
          <w:szCs w:val="22"/>
          <w:lang w:val="en-GB"/>
        </w:rPr>
      </w:pPr>
      <w:bookmarkStart w:id="120" w:name="_GoBack"/>
      <w:bookmarkEnd w:id="120"/>
      <w:r w:rsidRPr="00811829">
        <w:rPr>
          <w:sz w:val="22"/>
          <w:szCs w:val="22"/>
          <w:lang w:val="en-GB"/>
        </w:rPr>
        <w:t>Current state of discussion</w:t>
      </w:r>
    </w:p>
    <w:p w14:paraId="509F30FB" w14:textId="204FA5CD" w:rsidR="00AC2C75" w:rsidRDefault="00AC2C75" w:rsidP="00AC2C75">
      <w:pPr>
        <w:spacing w:line="360" w:lineRule="auto"/>
        <w:rPr>
          <w:rFonts w:ascii="Calibri" w:hAnsi="Calibri"/>
          <w:sz w:val="22"/>
          <w:szCs w:val="22"/>
          <w:lang w:val="en-GB"/>
        </w:rPr>
      </w:pPr>
      <w:r w:rsidRPr="00434384">
        <w:rPr>
          <w:rFonts w:ascii="Calibri" w:hAnsi="Calibri"/>
          <w:sz w:val="22"/>
          <w:szCs w:val="22"/>
          <w:lang w:val="en-GB"/>
        </w:rPr>
        <w:t xml:space="preserve">The arguments for and against mandatory transformation have been discussed among Working Group members but there is no clear consensus at this stage. Therefore, the Working Group has decided to use this Initial Report to put forward alternative recommendations and encourage community </w:t>
      </w:r>
      <w:commentRangeStart w:id="121"/>
      <w:commentRangeStart w:id="122"/>
      <w:commentRangeStart w:id="123"/>
      <w:r w:rsidRPr="00434384">
        <w:rPr>
          <w:rFonts w:ascii="Calibri" w:hAnsi="Calibri"/>
          <w:sz w:val="22"/>
          <w:szCs w:val="22"/>
          <w:lang w:val="en-GB"/>
        </w:rPr>
        <w:t>feedback</w:t>
      </w:r>
      <w:commentRangeEnd w:id="121"/>
      <w:ins w:id="124" w:author="Chris Dillon" w:date="2014-11-17T10:33:00Z">
        <w:r w:rsidR="00C711DD">
          <w:rPr>
            <w:rStyle w:val="CommentReference"/>
            <w:rFonts w:ascii="Century Gothic" w:eastAsia="PMingLiU" w:hAnsi="Century Gothic" w:cs="Microsoft Sans Serif"/>
            <w:lang w:eastAsia="zh-CN"/>
          </w:rPr>
          <w:commentReference w:id="121"/>
        </w:r>
      </w:ins>
      <w:commentRangeEnd w:id="122"/>
      <w:proofErr w:type="gramStart"/>
      <w:ins w:id="125" w:author="Chris Dillon" w:date="2014-12-01T11:18:00Z">
        <w:r w:rsidR="00CB6E82">
          <w:rPr>
            <w:rFonts w:ascii="Calibri" w:hAnsi="Calibri"/>
            <w:sz w:val="22"/>
            <w:szCs w:val="22"/>
            <w:lang w:val="en-GB"/>
          </w:rPr>
          <w:t xml:space="preserve"> which</w:t>
        </w:r>
        <w:proofErr w:type="gramEnd"/>
        <w:r w:rsidR="00CB6E82">
          <w:rPr>
            <w:rFonts w:ascii="Calibri" w:hAnsi="Calibri"/>
            <w:sz w:val="22"/>
            <w:szCs w:val="22"/>
            <w:lang w:val="en-GB"/>
          </w:rPr>
          <w:t xml:space="preserve"> will be reflected in the final report</w:t>
        </w:r>
      </w:ins>
      <w:ins w:id="126" w:author="Chris Dillon" w:date="2014-12-01T11:15:00Z">
        <w:r w:rsidR="002D46E3">
          <w:rPr>
            <w:rStyle w:val="CommentReference"/>
            <w:rFonts w:ascii="Century Gothic" w:eastAsia="PMingLiU" w:hAnsi="Century Gothic" w:cs="Microsoft Sans Serif"/>
            <w:lang w:eastAsia="zh-CN"/>
          </w:rPr>
          <w:commentReference w:id="122"/>
        </w:r>
      </w:ins>
      <w:ins w:id="127" w:author="Chris Dillon" w:date="2014-11-17T10:33:00Z">
        <w:r w:rsidRPr="00434384">
          <w:rPr>
            <w:rFonts w:ascii="Calibri" w:hAnsi="Calibri"/>
            <w:sz w:val="22"/>
            <w:szCs w:val="22"/>
            <w:lang w:val="en-GB"/>
          </w:rPr>
          <w:t>.</w:t>
        </w:r>
        <w:commentRangeEnd w:id="123"/>
        <w:r w:rsidR="00F9468A">
          <w:rPr>
            <w:rStyle w:val="CommentReference"/>
            <w:rFonts w:ascii="Century Gothic" w:eastAsia="PMingLiU" w:hAnsi="Century Gothic" w:cs="Microsoft Sans Serif"/>
            <w:lang w:eastAsia="zh-CN"/>
          </w:rPr>
          <w:commentReference w:id="123"/>
        </w:r>
      </w:ins>
      <w:del w:id="128" w:author="Chris Dillon" w:date="2014-11-17T10:33:00Z">
        <w:r w:rsidRPr="00434384">
          <w:rPr>
            <w:rFonts w:ascii="Calibri" w:hAnsi="Calibri"/>
            <w:sz w:val="22"/>
            <w:szCs w:val="22"/>
            <w:lang w:val="en-GB"/>
          </w:rPr>
          <w:delText>.</w:delText>
        </w:r>
      </w:del>
    </w:p>
    <w:p w14:paraId="73936580" w14:textId="77777777" w:rsidR="00AC2C75" w:rsidRDefault="00AC2C75" w:rsidP="00AC2C75">
      <w:pPr>
        <w:spacing w:line="360" w:lineRule="auto"/>
        <w:rPr>
          <w:rFonts w:ascii="Calibri" w:hAnsi="Calibri"/>
          <w:sz w:val="22"/>
          <w:szCs w:val="22"/>
          <w:lang w:val="en-GB"/>
        </w:rPr>
      </w:pPr>
    </w:p>
    <w:p w14:paraId="78A9C4A6" w14:textId="77777777" w:rsidR="00AC2C75" w:rsidRPr="00434384" w:rsidRDefault="00AC2C75" w:rsidP="00AC2C75">
      <w:pPr>
        <w:spacing w:line="360" w:lineRule="auto"/>
        <w:rPr>
          <w:rFonts w:ascii="Calibri" w:hAnsi="Calibri"/>
          <w:sz w:val="22"/>
          <w:szCs w:val="22"/>
          <w:lang w:val="en-GB"/>
        </w:rPr>
      </w:pPr>
      <w:r>
        <w:rPr>
          <w:rFonts w:ascii="Calibri" w:hAnsi="Calibri"/>
          <w:sz w:val="22"/>
          <w:szCs w:val="22"/>
          <w:lang w:val="en-GB"/>
        </w:rPr>
        <w:t>The various draft recommendations currently under consideration by the Working Group are as follows.</w:t>
      </w:r>
    </w:p>
    <w:p w14:paraId="23EA1CE7" w14:textId="77777777" w:rsidR="00DB530A" w:rsidRPr="00811829" w:rsidRDefault="00DB530A" w:rsidP="00D33FCB">
      <w:pPr>
        <w:spacing w:line="360" w:lineRule="auto"/>
        <w:rPr>
          <w:rFonts w:ascii="Calibri" w:hAnsi="Calibri"/>
          <w:b/>
          <w:sz w:val="22"/>
          <w:szCs w:val="22"/>
          <w:lang w:val="en-GB"/>
        </w:rPr>
      </w:pPr>
    </w:p>
    <w:p w14:paraId="6763827D" w14:textId="77777777" w:rsidR="00DB530A" w:rsidRPr="00811829" w:rsidRDefault="00DB530A" w:rsidP="00D33FCB">
      <w:pPr>
        <w:spacing w:line="360" w:lineRule="auto"/>
        <w:rPr>
          <w:rFonts w:ascii="Calibri" w:hAnsi="Calibri"/>
          <w:b/>
          <w:sz w:val="22"/>
          <w:szCs w:val="22"/>
          <w:lang w:val="en-GB"/>
        </w:rPr>
      </w:pPr>
      <w:r w:rsidRPr="00811829">
        <w:rPr>
          <w:rFonts w:ascii="Calibri" w:hAnsi="Calibri"/>
          <w:b/>
          <w:sz w:val="22"/>
          <w:szCs w:val="22"/>
          <w:lang w:val="en-GB"/>
        </w:rPr>
        <w:lastRenderedPageBreak/>
        <w:t>Draft Recommendations Alternative #1</w:t>
      </w:r>
    </w:p>
    <w:p w14:paraId="6F91D491" w14:textId="6258B82E" w:rsidR="00AC2C75" w:rsidRPr="00434384" w:rsidRDefault="00AC2C75" w:rsidP="00107BD0">
      <w:pPr>
        <w:numPr>
          <w:ilvl w:val="0"/>
          <w:numId w:val="3"/>
        </w:numPr>
        <w:spacing w:line="360" w:lineRule="auto"/>
        <w:rPr>
          <w:rFonts w:ascii="Calibri" w:hAnsi="Calibri"/>
          <w:sz w:val="22"/>
          <w:szCs w:val="22"/>
          <w:lang w:val="en-GB"/>
        </w:rPr>
      </w:pPr>
      <w:r w:rsidRPr="00434384">
        <w:rPr>
          <w:rFonts w:ascii="Calibri" w:hAnsi="Calibri"/>
          <w:sz w:val="22"/>
          <w:szCs w:val="22"/>
          <w:lang w:val="en-GB"/>
        </w:rPr>
        <w:t xml:space="preserve">The WG </w:t>
      </w:r>
      <w:ins w:id="129" w:author="Chris Dillon" w:date="2014-12-01T11:19:00Z">
        <w:r w:rsidR="00107BD0">
          <w:rPr>
            <w:rFonts w:ascii="Calibri" w:hAnsi="Calibri"/>
            <w:sz w:val="22"/>
            <w:szCs w:val="22"/>
            <w:lang w:val="en-GB"/>
          </w:rPr>
          <w:t xml:space="preserve">could </w:t>
        </w:r>
      </w:ins>
      <w:commentRangeStart w:id="130"/>
      <w:commentRangeStart w:id="131"/>
      <w:commentRangeStart w:id="132"/>
      <w:r w:rsidRPr="00434384">
        <w:rPr>
          <w:rFonts w:ascii="Calibri" w:hAnsi="Calibri"/>
          <w:sz w:val="22"/>
          <w:szCs w:val="22"/>
          <w:lang w:val="en-GB"/>
        </w:rPr>
        <w:t>recommend</w:t>
      </w:r>
      <w:del w:id="133" w:author="Chris Dillon" w:date="2014-12-01T11:19:00Z">
        <w:r w:rsidRPr="00434384" w:rsidDel="00107BD0">
          <w:rPr>
            <w:rFonts w:ascii="Calibri" w:hAnsi="Calibri"/>
            <w:sz w:val="22"/>
            <w:szCs w:val="22"/>
            <w:lang w:val="en-GB"/>
          </w:rPr>
          <w:delText>s</w:delText>
        </w:r>
      </w:del>
      <w:r w:rsidRPr="00434384">
        <w:rPr>
          <w:rFonts w:ascii="Calibri" w:hAnsi="Calibri"/>
          <w:sz w:val="22"/>
          <w:szCs w:val="22"/>
          <w:lang w:val="en-GB"/>
        </w:rPr>
        <w:t xml:space="preserve"> </w:t>
      </w:r>
      <w:commentRangeEnd w:id="130"/>
      <w:r w:rsidR="00861C57">
        <w:rPr>
          <w:rStyle w:val="CommentReference"/>
          <w:rFonts w:ascii="Century Gothic" w:eastAsia="PMingLiU" w:hAnsi="Century Gothic" w:cs="Microsoft Sans Serif"/>
          <w:lang w:eastAsia="zh-CN"/>
        </w:rPr>
        <w:commentReference w:id="130"/>
      </w:r>
      <w:commentRangeEnd w:id="131"/>
      <w:commentRangeEnd w:id="132"/>
      <w:r w:rsidR="00107BD0">
        <w:rPr>
          <w:rStyle w:val="CommentReference"/>
          <w:rFonts w:ascii="Century Gothic" w:eastAsia="PMingLiU" w:hAnsi="Century Gothic" w:cs="Microsoft Sans Serif"/>
          <w:lang w:eastAsia="zh-CN"/>
        </w:rPr>
        <w:commentReference w:id="131"/>
      </w:r>
      <w:r w:rsidR="00DB58BA">
        <w:rPr>
          <w:rStyle w:val="CommentReference"/>
          <w:rFonts w:ascii="Century Gothic" w:eastAsia="PMingLiU" w:hAnsi="Century Gothic" w:cs="Microsoft Sans Serif"/>
          <w:lang w:eastAsia="zh-CN"/>
        </w:rPr>
        <w:commentReference w:id="132"/>
      </w:r>
      <w:r w:rsidRPr="00434384">
        <w:rPr>
          <w:rFonts w:ascii="Calibri" w:hAnsi="Calibri"/>
          <w:sz w:val="22"/>
          <w:szCs w:val="22"/>
          <w:lang w:val="en-GB"/>
        </w:rPr>
        <w:t xml:space="preserve">that it is desirable to make </w:t>
      </w:r>
      <w:r>
        <w:rPr>
          <w:rFonts w:ascii="Calibri" w:hAnsi="Calibri"/>
          <w:sz w:val="22"/>
          <w:szCs w:val="22"/>
          <w:lang w:val="en-GB"/>
        </w:rPr>
        <w:t>trans</w:t>
      </w:r>
      <w:r w:rsidRPr="00434384">
        <w:rPr>
          <w:rFonts w:ascii="Calibri" w:hAnsi="Calibri"/>
          <w:sz w:val="22"/>
          <w:szCs w:val="22"/>
          <w:lang w:val="en-GB"/>
        </w:rPr>
        <w:t xml:space="preserve">formation of </w:t>
      </w:r>
      <w:proofErr w:type="spellStart"/>
      <w:r>
        <w:rPr>
          <w:rFonts w:ascii="Calibri" w:hAnsi="Calibri"/>
          <w:sz w:val="22"/>
          <w:szCs w:val="22"/>
          <w:lang w:val="en-GB"/>
        </w:rPr>
        <w:t>gTLD</w:t>
      </w:r>
      <w:proofErr w:type="spellEnd"/>
      <w:r>
        <w:rPr>
          <w:rFonts w:ascii="Calibri" w:hAnsi="Calibri"/>
          <w:sz w:val="22"/>
          <w:szCs w:val="22"/>
          <w:lang w:val="en-GB"/>
        </w:rPr>
        <w:t xml:space="preserve"> registration </w:t>
      </w:r>
      <w:r w:rsidRPr="00434384">
        <w:rPr>
          <w:rFonts w:ascii="Calibri" w:hAnsi="Calibri"/>
          <w:sz w:val="22"/>
          <w:szCs w:val="22"/>
          <w:lang w:val="en-GB"/>
        </w:rPr>
        <w:t xml:space="preserve">contact information mandatory. </w:t>
      </w:r>
    </w:p>
    <w:p w14:paraId="29DD661E" w14:textId="32F13114" w:rsidR="00AC2C75" w:rsidRPr="00434384" w:rsidRDefault="00AC2C75" w:rsidP="00AC2C75">
      <w:pPr>
        <w:numPr>
          <w:ilvl w:val="0"/>
          <w:numId w:val="3"/>
        </w:numPr>
        <w:spacing w:line="360" w:lineRule="auto"/>
        <w:rPr>
          <w:rFonts w:ascii="Calibri" w:hAnsi="Calibri"/>
          <w:sz w:val="22"/>
          <w:szCs w:val="22"/>
          <w:lang w:val="en-GB"/>
        </w:rPr>
      </w:pPr>
      <w:r w:rsidRPr="00434384">
        <w:rPr>
          <w:rFonts w:ascii="Calibri" w:hAnsi="Calibri"/>
          <w:sz w:val="22"/>
          <w:szCs w:val="22"/>
          <w:lang w:val="en-GB"/>
        </w:rPr>
        <w:t xml:space="preserve">The WG </w:t>
      </w:r>
      <w:ins w:id="134" w:author="Chris Dillon" w:date="2014-12-03T15:16:00Z">
        <w:r w:rsidR="004E457F">
          <w:rPr>
            <w:rFonts w:ascii="Calibri" w:hAnsi="Calibri"/>
            <w:sz w:val="22"/>
            <w:szCs w:val="22"/>
            <w:lang w:val="en-GB"/>
          </w:rPr>
          <w:t xml:space="preserve">could </w:t>
        </w:r>
      </w:ins>
      <w:r w:rsidRPr="00434384">
        <w:rPr>
          <w:rFonts w:ascii="Calibri" w:hAnsi="Calibri"/>
          <w:sz w:val="22"/>
          <w:szCs w:val="22"/>
          <w:lang w:val="en-GB"/>
        </w:rPr>
        <w:t>recommend</w:t>
      </w:r>
      <w:del w:id="135" w:author="Chris Dillon" w:date="2014-12-03T15:16: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every current and future</w:t>
      </w:r>
      <w:ins w:id="136" w:author="Chris Dillon" w:date="2014-12-01T11:20:00Z">
        <w:r w:rsidR="00107BD0">
          <w:rPr>
            <w:rStyle w:val="FootnoteReference"/>
            <w:rFonts w:ascii="Calibri" w:hAnsi="Calibri"/>
            <w:sz w:val="22"/>
            <w:szCs w:val="22"/>
            <w:lang w:val="en-GB"/>
          </w:rPr>
          <w:footnoteReference w:id="9"/>
        </w:r>
      </w:ins>
      <w:r w:rsidRPr="00434384">
        <w:rPr>
          <w:rFonts w:ascii="Calibri" w:hAnsi="Calibri"/>
          <w:sz w:val="22"/>
          <w:szCs w:val="22"/>
          <w:lang w:val="en-GB"/>
        </w:rPr>
        <w:t xml:space="preserve"> </w:t>
      </w:r>
      <w:proofErr w:type="spellStart"/>
      <w:r w:rsidRPr="00434384">
        <w:rPr>
          <w:rFonts w:ascii="Calibri" w:hAnsi="Calibri"/>
          <w:sz w:val="22"/>
          <w:szCs w:val="22"/>
          <w:lang w:val="en-GB"/>
        </w:rPr>
        <w:t>gTLD</w:t>
      </w:r>
      <w:proofErr w:type="spellEnd"/>
      <w:r w:rsidRPr="00434384">
        <w:rPr>
          <w:rFonts w:ascii="Calibri" w:hAnsi="Calibri"/>
          <w:sz w:val="22"/>
          <w:szCs w:val="22"/>
          <w:lang w:val="en-GB"/>
        </w:rPr>
        <w:t xml:space="preserve"> registration data entry that </w:t>
      </w:r>
      <w:proofErr w:type="gramStart"/>
      <w:r w:rsidRPr="00434384">
        <w:rPr>
          <w:rFonts w:ascii="Calibri" w:hAnsi="Calibri"/>
          <w:sz w:val="22"/>
          <w:szCs w:val="22"/>
          <w:lang w:val="en-GB"/>
        </w:rPr>
        <w:t>is</w:t>
      </w:r>
      <w:proofErr w:type="gramEnd"/>
      <w:r w:rsidRPr="00434384">
        <w:rPr>
          <w:rFonts w:ascii="Calibri" w:hAnsi="Calibri"/>
          <w:sz w:val="22"/>
          <w:szCs w:val="22"/>
          <w:lang w:val="en-GB"/>
        </w:rPr>
        <w:t xml:space="preserve"> provided in non-Latin script be transformed into Latin-based ASCII.</w:t>
      </w:r>
    </w:p>
    <w:p w14:paraId="70B4B1D0" w14:textId="291A297C" w:rsidR="00AC2C75" w:rsidRDefault="00AC2C75" w:rsidP="00AC2C75">
      <w:pPr>
        <w:numPr>
          <w:ilvl w:val="0"/>
          <w:numId w:val="3"/>
        </w:numPr>
        <w:spacing w:line="360" w:lineRule="auto"/>
        <w:rPr>
          <w:ins w:id="139" w:author="Chris Dillon" w:date="2014-11-17T11:29:00Z"/>
          <w:rFonts w:ascii="Calibri" w:hAnsi="Calibri"/>
          <w:sz w:val="22"/>
          <w:szCs w:val="22"/>
          <w:lang w:val="en-GB"/>
        </w:rPr>
      </w:pPr>
      <w:r w:rsidRPr="00434384">
        <w:rPr>
          <w:rFonts w:ascii="Calibri" w:hAnsi="Calibri"/>
          <w:sz w:val="22"/>
          <w:szCs w:val="22"/>
          <w:lang w:val="en-GB"/>
        </w:rPr>
        <w:t xml:space="preserve">The WG </w:t>
      </w:r>
      <w:ins w:id="140" w:author="Chris Dillon" w:date="2014-12-03T15:16:00Z">
        <w:r w:rsidR="004E457F">
          <w:rPr>
            <w:rFonts w:ascii="Calibri" w:hAnsi="Calibri"/>
            <w:sz w:val="22"/>
            <w:szCs w:val="22"/>
            <w:lang w:val="en-GB"/>
          </w:rPr>
          <w:t xml:space="preserve">could </w:t>
        </w:r>
      </w:ins>
      <w:r w:rsidRPr="00434384">
        <w:rPr>
          <w:rFonts w:ascii="Calibri" w:hAnsi="Calibri"/>
          <w:sz w:val="22"/>
          <w:szCs w:val="22"/>
          <w:lang w:val="en-GB"/>
        </w:rPr>
        <w:t>recommend</w:t>
      </w:r>
      <w:del w:id="141" w:author="Chris Dillon" w:date="2014-12-03T15:16: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registrants are encouraged to submit their data in Latin script</w:t>
      </w:r>
      <w:r>
        <w:rPr>
          <w:rFonts w:ascii="Calibri" w:hAnsi="Calibri"/>
          <w:sz w:val="22"/>
          <w:szCs w:val="22"/>
          <w:lang w:val="en-GB"/>
        </w:rPr>
        <w:t>; however,</w:t>
      </w:r>
      <w:r w:rsidRPr="00434384">
        <w:rPr>
          <w:rFonts w:ascii="Calibri" w:hAnsi="Calibri"/>
          <w:sz w:val="22"/>
          <w:szCs w:val="22"/>
          <w:lang w:val="en-GB"/>
        </w:rPr>
        <w:t xml:space="preserve"> if registrants are not able to provide </w:t>
      </w:r>
      <w:r>
        <w:rPr>
          <w:rFonts w:ascii="Calibri" w:hAnsi="Calibri"/>
          <w:sz w:val="22"/>
          <w:szCs w:val="22"/>
          <w:lang w:val="en-GB"/>
        </w:rPr>
        <w:t xml:space="preserve">their </w:t>
      </w:r>
      <w:r w:rsidRPr="00434384">
        <w:rPr>
          <w:rFonts w:ascii="Calibri" w:hAnsi="Calibri"/>
          <w:sz w:val="22"/>
          <w:szCs w:val="22"/>
          <w:lang w:val="en-GB"/>
        </w:rPr>
        <w:t>data in Latin script, it falls to the registrar to assure accurate transformation.</w:t>
      </w:r>
    </w:p>
    <w:p w14:paraId="5F1667D4" w14:textId="5732B922" w:rsidR="00643591" w:rsidRPr="00434384" w:rsidRDefault="00643591" w:rsidP="004A004A">
      <w:pPr>
        <w:numPr>
          <w:ilvl w:val="0"/>
          <w:numId w:val="3"/>
        </w:numPr>
        <w:spacing w:line="360" w:lineRule="auto"/>
        <w:rPr>
          <w:rFonts w:ascii="Calibri" w:hAnsi="Calibri"/>
          <w:sz w:val="22"/>
          <w:szCs w:val="22"/>
          <w:lang w:val="en-GB"/>
        </w:rPr>
      </w:pPr>
      <w:ins w:id="142" w:author="Chris Dillon" w:date="2014-11-17T11:30:00Z">
        <w:r>
          <w:rPr>
            <w:rFonts w:ascii="Calibri" w:hAnsi="Calibri"/>
            <w:sz w:val="22"/>
            <w:szCs w:val="22"/>
            <w:lang w:val="en-GB"/>
          </w:rPr>
          <w:t xml:space="preserve">The WG </w:t>
        </w:r>
      </w:ins>
      <w:ins w:id="143" w:author="Chris Dillon" w:date="2014-12-03T15:17:00Z">
        <w:r w:rsidR="004E457F">
          <w:rPr>
            <w:rFonts w:ascii="Calibri" w:hAnsi="Calibri"/>
            <w:sz w:val="22"/>
            <w:szCs w:val="22"/>
            <w:lang w:val="en-GB"/>
          </w:rPr>
          <w:t xml:space="preserve">could </w:t>
        </w:r>
      </w:ins>
      <w:ins w:id="144" w:author="Chris Dillon" w:date="2014-11-17T11:30:00Z">
        <w:r w:rsidR="004E457F">
          <w:rPr>
            <w:rFonts w:ascii="Calibri" w:hAnsi="Calibri"/>
            <w:sz w:val="22"/>
            <w:szCs w:val="22"/>
            <w:lang w:val="en-GB"/>
          </w:rPr>
          <w:t>recommend</w:t>
        </w:r>
        <w:r>
          <w:rPr>
            <w:rFonts w:ascii="Calibri" w:hAnsi="Calibri"/>
            <w:sz w:val="22"/>
            <w:szCs w:val="22"/>
            <w:lang w:val="en-GB"/>
          </w:rPr>
          <w:t xml:space="preserve"> that further work be done to </w:t>
        </w:r>
        <w:r w:rsidR="00F81AF4">
          <w:rPr>
            <w:rFonts w:ascii="Calibri" w:hAnsi="Calibri"/>
            <w:sz w:val="22"/>
            <w:szCs w:val="22"/>
            <w:lang w:val="en-GB"/>
          </w:rPr>
          <w:t>guide how transformation should be done.</w:t>
        </w:r>
      </w:ins>
      <w:ins w:id="145" w:author="Chris Dillon" w:date="2014-11-17T11:32:00Z">
        <w:r w:rsidR="00F81AF4">
          <w:rPr>
            <w:rFonts w:ascii="Calibri" w:hAnsi="Calibri"/>
            <w:sz w:val="22"/>
            <w:szCs w:val="22"/>
            <w:lang w:val="en-GB"/>
          </w:rPr>
          <w:t xml:space="preserve"> This may include, for example, the establishment of a knowledge base,</w:t>
        </w:r>
      </w:ins>
      <w:ins w:id="146" w:author="Chris Dillon" w:date="2014-11-17T11:33:00Z">
        <w:r w:rsidR="00F81AF4">
          <w:rPr>
            <w:rFonts w:ascii="Calibri" w:hAnsi="Calibri"/>
            <w:sz w:val="22"/>
            <w:szCs w:val="22"/>
            <w:lang w:val="en-GB"/>
          </w:rPr>
          <w:t xml:space="preserve"> </w:t>
        </w:r>
      </w:ins>
      <w:ins w:id="147" w:author="Chris Dillon" w:date="2014-11-17T11:32:00Z">
        <w:r w:rsidR="00F81AF4">
          <w:rPr>
            <w:rFonts w:ascii="Calibri" w:hAnsi="Calibri"/>
            <w:sz w:val="22"/>
            <w:szCs w:val="22"/>
            <w:lang w:val="en-GB"/>
          </w:rPr>
          <w:t xml:space="preserve">the </w:t>
        </w:r>
      </w:ins>
      <w:ins w:id="148" w:author="Chris Dillon" w:date="2014-11-17T11:33:00Z">
        <w:r w:rsidR="00F81AF4">
          <w:rPr>
            <w:rFonts w:ascii="Calibri" w:hAnsi="Calibri"/>
            <w:sz w:val="22"/>
            <w:szCs w:val="22"/>
            <w:lang w:val="en-GB"/>
          </w:rPr>
          <w:t xml:space="preserve">designation or </w:t>
        </w:r>
      </w:ins>
      <w:ins w:id="149" w:author="Chris Dillon" w:date="2014-11-17T11:32:00Z">
        <w:r w:rsidR="00F81AF4">
          <w:rPr>
            <w:rFonts w:ascii="Calibri" w:hAnsi="Calibri"/>
            <w:sz w:val="22"/>
            <w:szCs w:val="22"/>
            <w:lang w:val="en-GB"/>
          </w:rPr>
          <w:t xml:space="preserve">creation of transliteration </w:t>
        </w:r>
      </w:ins>
      <w:ins w:id="150" w:author="Chris Dillon" w:date="2014-11-17T11:33:00Z">
        <w:r w:rsidR="00F81AF4">
          <w:rPr>
            <w:rFonts w:ascii="Calibri" w:hAnsi="Calibri"/>
            <w:sz w:val="22"/>
            <w:szCs w:val="22"/>
            <w:lang w:val="en-GB"/>
          </w:rPr>
          <w:t>standard</w:t>
        </w:r>
      </w:ins>
      <w:ins w:id="151" w:author="Chris Dillon" w:date="2014-11-17T11:32:00Z">
        <w:r w:rsidR="00F81AF4">
          <w:rPr>
            <w:rFonts w:ascii="Calibri" w:hAnsi="Calibri"/>
            <w:sz w:val="22"/>
            <w:szCs w:val="22"/>
            <w:lang w:val="en-GB"/>
          </w:rPr>
          <w:t>s</w:t>
        </w:r>
      </w:ins>
      <w:ins w:id="152" w:author="Chris Dillon" w:date="2014-11-17T11:41:00Z">
        <w:r w:rsidR="004A004A">
          <w:rPr>
            <w:rFonts w:ascii="Calibri" w:hAnsi="Calibri"/>
            <w:sz w:val="22"/>
            <w:szCs w:val="22"/>
          </w:rPr>
          <w:t xml:space="preserve"> and a network of linguists covering all world languages </w:t>
        </w:r>
      </w:ins>
      <w:ins w:id="153" w:author="Chris Dillon" w:date="2014-11-17T11:42:00Z">
        <w:r w:rsidR="004A004A">
          <w:rPr>
            <w:rFonts w:ascii="Calibri" w:hAnsi="Calibri"/>
            <w:sz w:val="22"/>
            <w:szCs w:val="22"/>
          </w:rPr>
          <w:t>to maintain and implement them.</w:t>
        </w:r>
      </w:ins>
    </w:p>
    <w:p w14:paraId="799A262D" w14:textId="77777777" w:rsidR="00751C0B" w:rsidRPr="00811829" w:rsidRDefault="00751C0B" w:rsidP="00D33FCB">
      <w:pPr>
        <w:spacing w:line="360" w:lineRule="auto"/>
        <w:rPr>
          <w:rFonts w:ascii="Calibri" w:hAnsi="Calibri"/>
          <w:sz w:val="22"/>
          <w:szCs w:val="22"/>
          <w:lang w:val="en-GB"/>
        </w:rPr>
      </w:pPr>
    </w:p>
    <w:p w14:paraId="29B77759" w14:textId="77777777" w:rsidR="00FC3795" w:rsidRPr="00811829" w:rsidRDefault="007903BD" w:rsidP="00D33FCB">
      <w:pPr>
        <w:spacing w:line="360" w:lineRule="auto"/>
        <w:rPr>
          <w:rFonts w:ascii="Calibri" w:hAnsi="Calibri"/>
          <w:b/>
          <w:sz w:val="22"/>
          <w:szCs w:val="22"/>
          <w:lang w:val="en-GB"/>
        </w:rPr>
      </w:pPr>
      <w:r w:rsidRPr="00811829">
        <w:rPr>
          <w:rFonts w:ascii="Calibri" w:hAnsi="Calibri"/>
          <w:b/>
          <w:sz w:val="22"/>
          <w:szCs w:val="22"/>
          <w:lang w:val="en-GB"/>
        </w:rPr>
        <w:t>Draft Recommendations</w:t>
      </w:r>
      <w:r w:rsidR="00492A74" w:rsidRPr="00811829">
        <w:rPr>
          <w:rFonts w:ascii="Calibri" w:hAnsi="Calibri"/>
          <w:b/>
          <w:sz w:val="22"/>
          <w:szCs w:val="22"/>
          <w:lang w:val="en-GB"/>
        </w:rPr>
        <w:t xml:space="preserve"> </w:t>
      </w:r>
      <w:r w:rsidR="00FC3795" w:rsidRPr="00811829">
        <w:rPr>
          <w:rFonts w:ascii="Calibri" w:hAnsi="Calibri"/>
          <w:b/>
          <w:sz w:val="22"/>
          <w:szCs w:val="22"/>
          <w:lang w:val="en-GB"/>
        </w:rPr>
        <w:t xml:space="preserve">Alternative </w:t>
      </w:r>
      <w:r w:rsidR="00DB530A" w:rsidRPr="00811829">
        <w:rPr>
          <w:rFonts w:ascii="Calibri" w:hAnsi="Calibri"/>
          <w:b/>
          <w:sz w:val="22"/>
          <w:szCs w:val="22"/>
          <w:lang w:val="en-GB"/>
        </w:rPr>
        <w:t>#2</w:t>
      </w:r>
    </w:p>
    <w:p w14:paraId="7E6A537D" w14:textId="5AC1C398" w:rsidR="00AC2C75" w:rsidRPr="00434384" w:rsidRDefault="00AC2C75" w:rsidP="00222551">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54"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55"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it is not desirable to make transformation of contact information mandatory.</w:t>
      </w:r>
      <w:r w:rsidR="00222551">
        <w:rPr>
          <w:rFonts w:ascii="Calibri" w:hAnsi="Calibri"/>
          <w:sz w:val="22"/>
          <w:szCs w:val="22"/>
          <w:lang w:val="en-GB"/>
        </w:rPr>
        <w:t xml:space="preserve"> Any parties requiring transformation are free to do it ad hoc outside</w:t>
      </w:r>
      <w:r w:rsidR="00107BD0">
        <w:rPr>
          <w:rFonts w:ascii="Calibri" w:hAnsi="Calibri"/>
          <w:sz w:val="22"/>
          <w:szCs w:val="22"/>
          <w:lang w:val="en-GB"/>
        </w:rPr>
        <w:t xml:space="preserve"> the </w:t>
      </w:r>
      <w:commentRangeStart w:id="156"/>
      <w:r w:rsidR="00107BD0">
        <w:rPr>
          <w:rFonts w:ascii="Calibri" w:hAnsi="Calibri"/>
          <w:sz w:val="22"/>
          <w:szCs w:val="22"/>
          <w:lang w:val="en-GB"/>
        </w:rPr>
        <w:t>DNRD</w:t>
      </w:r>
      <w:commentRangeEnd w:id="156"/>
      <w:r w:rsidR="00107BD0">
        <w:rPr>
          <w:rStyle w:val="CommentReference"/>
          <w:rFonts w:ascii="Century Gothic" w:eastAsia="PMingLiU" w:hAnsi="Century Gothic" w:cs="Microsoft Sans Serif"/>
          <w:lang w:eastAsia="zh-CN"/>
        </w:rPr>
        <w:commentReference w:id="156"/>
      </w:r>
      <w:r w:rsidR="00222551">
        <w:rPr>
          <w:rFonts w:ascii="Calibri" w:hAnsi="Calibri"/>
          <w:sz w:val="22"/>
          <w:szCs w:val="22"/>
          <w:lang w:val="en-GB"/>
        </w:rPr>
        <w:t>.</w:t>
      </w:r>
    </w:p>
    <w:p w14:paraId="5011F186" w14:textId="5E7625F3" w:rsidR="00AC2C75" w:rsidRPr="00434384" w:rsidRDefault="00AC2C75" w:rsidP="00AC2C75">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57"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58"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 xml:space="preserve">any </w:t>
      </w:r>
      <w:r w:rsidRPr="00434384">
        <w:rPr>
          <w:rFonts w:ascii="Calibri" w:hAnsi="Calibri"/>
          <w:sz w:val="22"/>
          <w:szCs w:val="22"/>
          <w:lang w:val="en-GB"/>
        </w:rPr>
        <w:t xml:space="preserve">new Registration Directory Service (RDS) databases </w:t>
      </w:r>
      <w:r>
        <w:rPr>
          <w:rFonts w:ascii="Calibri" w:hAnsi="Calibri"/>
          <w:sz w:val="22"/>
          <w:szCs w:val="22"/>
          <w:lang w:val="en-GB"/>
        </w:rPr>
        <w:t xml:space="preserve">contemplated by ICANN </w:t>
      </w:r>
      <w:r w:rsidRPr="00434384">
        <w:rPr>
          <w:rFonts w:ascii="Calibri" w:hAnsi="Calibri"/>
          <w:sz w:val="22"/>
          <w:szCs w:val="22"/>
          <w:lang w:val="en-GB"/>
        </w:rPr>
        <w:t>should be capable of receiving input in the form of non-</w:t>
      </w:r>
      <w:r>
        <w:rPr>
          <w:rFonts w:ascii="Calibri" w:hAnsi="Calibri"/>
          <w:sz w:val="22"/>
          <w:szCs w:val="22"/>
          <w:lang w:val="en-GB"/>
        </w:rPr>
        <w:t>Latin</w:t>
      </w:r>
      <w:r w:rsidRPr="00434384">
        <w:rPr>
          <w:rFonts w:ascii="Calibri" w:hAnsi="Calibri"/>
          <w:sz w:val="22"/>
          <w:szCs w:val="22"/>
          <w:lang w:val="en-GB"/>
        </w:rPr>
        <w:t xml:space="preserve"> script contact information. However,</w:t>
      </w:r>
      <w:r>
        <w:rPr>
          <w:rFonts w:ascii="Calibri" w:hAnsi="Calibri"/>
          <w:sz w:val="22"/>
          <w:szCs w:val="22"/>
          <w:lang w:val="en-GB"/>
        </w:rPr>
        <w:t xml:space="preserve"> all</w:t>
      </w:r>
      <w:r w:rsidRPr="00434384">
        <w:rPr>
          <w:rFonts w:ascii="Calibri" w:hAnsi="Calibri"/>
          <w:sz w:val="22"/>
          <w:szCs w:val="22"/>
          <w:lang w:val="en-GB"/>
        </w:rPr>
        <w:t xml:space="preserve"> data fields of such a new database should be </w:t>
      </w:r>
      <w:r>
        <w:rPr>
          <w:rFonts w:ascii="Calibri" w:hAnsi="Calibri"/>
          <w:sz w:val="22"/>
          <w:szCs w:val="22"/>
          <w:lang w:val="en-GB"/>
        </w:rPr>
        <w:t xml:space="preserve">tagged </w:t>
      </w:r>
      <w:r w:rsidRPr="00434384">
        <w:rPr>
          <w:rFonts w:ascii="Calibri" w:hAnsi="Calibri"/>
          <w:sz w:val="22"/>
          <w:szCs w:val="22"/>
          <w:lang w:val="en-GB"/>
        </w:rPr>
        <w:t>in ASCII to allow easy identification of what the different data entries represent</w:t>
      </w:r>
      <w:r>
        <w:rPr>
          <w:rFonts w:ascii="Calibri" w:hAnsi="Calibri"/>
          <w:sz w:val="22"/>
          <w:szCs w:val="22"/>
          <w:lang w:val="en-GB"/>
        </w:rPr>
        <w:t xml:space="preserve"> and what </w:t>
      </w:r>
      <w:commentRangeStart w:id="159"/>
      <w:commentRangeStart w:id="160"/>
      <w:r>
        <w:rPr>
          <w:rFonts w:ascii="Calibri" w:hAnsi="Calibri"/>
          <w:sz w:val="22"/>
          <w:szCs w:val="22"/>
          <w:lang w:val="en-GB"/>
        </w:rPr>
        <w:t xml:space="preserve">language/script </w:t>
      </w:r>
      <w:proofErr w:type="gramStart"/>
      <w:r>
        <w:rPr>
          <w:rFonts w:ascii="Calibri" w:hAnsi="Calibri"/>
          <w:sz w:val="22"/>
          <w:szCs w:val="22"/>
          <w:lang w:val="en-GB"/>
        </w:rPr>
        <w:t>has been used by the registered name holder</w:t>
      </w:r>
      <w:commentRangeEnd w:id="159"/>
      <w:proofErr w:type="gramEnd"/>
      <w:r w:rsidR="00E94433">
        <w:rPr>
          <w:rStyle w:val="CommentReference"/>
          <w:rFonts w:ascii="Century Gothic" w:eastAsia="PMingLiU" w:hAnsi="Century Gothic" w:cs="Microsoft Sans Serif"/>
          <w:lang w:eastAsia="zh-CN"/>
        </w:rPr>
        <w:commentReference w:id="159"/>
      </w:r>
      <w:commentRangeEnd w:id="160"/>
      <w:r w:rsidR="00D66AFA">
        <w:rPr>
          <w:rStyle w:val="CommentReference"/>
          <w:rFonts w:ascii="Century Gothic" w:eastAsia="PMingLiU" w:hAnsi="Century Gothic" w:cs="Microsoft Sans Serif"/>
          <w:lang w:eastAsia="zh-CN"/>
        </w:rPr>
        <w:commentReference w:id="160"/>
      </w:r>
      <w:r>
        <w:rPr>
          <w:rFonts w:ascii="Calibri" w:hAnsi="Calibri"/>
          <w:sz w:val="22"/>
          <w:szCs w:val="22"/>
          <w:lang w:val="en-GB"/>
        </w:rPr>
        <w:t>.</w:t>
      </w:r>
    </w:p>
    <w:p w14:paraId="45127320" w14:textId="188DC231" w:rsidR="00AC2C75" w:rsidRPr="00434384" w:rsidRDefault="00AC2C75" w:rsidP="004E457F">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61"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62"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registered name holder</w:t>
      </w:r>
      <w:ins w:id="163" w:author="Chris Dillon" w:date="2014-10-23T12:32:00Z">
        <w:r w:rsidR="00DD491D">
          <w:rPr>
            <w:rFonts w:ascii="Calibri" w:hAnsi="Calibri"/>
            <w:sz w:val="22"/>
            <w:szCs w:val="22"/>
            <w:lang w:val="en-GB"/>
          </w:rPr>
          <w:t>s</w:t>
        </w:r>
      </w:ins>
      <w:r w:rsidRPr="00434384">
        <w:rPr>
          <w:rFonts w:ascii="Calibri" w:hAnsi="Calibri"/>
          <w:sz w:val="22"/>
          <w:szCs w:val="22"/>
          <w:lang w:val="en-GB"/>
        </w:rPr>
        <w:t xml:space="preserve"> enter their contact information data in the</w:t>
      </w:r>
      <w:r w:rsidR="005A0B54">
        <w:rPr>
          <w:rFonts w:ascii="Calibri" w:hAnsi="Calibri"/>
          <w:sz w:val="22"/>
          <w:szCs w:val="22"/>
          <w:lang w:val="en-GB"/>
        </w:rPr>
        <w:t xml:space="preserve"> </w:t>
      </w:r>
      <w:r w:rsidR="00DD491D">
        <w:rPr>
          <w:rFonts w:ascii="Calibri" w:hAnsi="Calibri"/>
          <w:sz w:val="22"/>
          <w:szCs w:val="22"/>
          <w:lang w:val="en-GB"/>
        </w:rPr>
        <w:t xml:space="preserve">language or </w:t>
      </w:r>
      <w:r w:rsidRPr="00434384">
        <w:rPr>
          <w:rFonts w:ascii="Calibri" w:hAnsi="Calibri"/>
          <w:sz w:val="22"/>
          <w:szCs w:val="22"/>
          <w:lang w:val="en-GB"/>
        </w:rPr>
        <w:t xml:space="preserve">script </w:t>
      </w:r>
      <w:r w:rsidR="00DD491D">
        <w:rPr>
          <w:rFonts w:ascii="Calibri" w:hAnsi="Calibri"/>
          <w:sz w:val="22"/>
          <w:szCs w:val="22"/>
          <w:lang w:val="en-GB"/>
        </w:rPr>
        <w:t xml:space="preserve">appropriate for the </w:t>
      </w:r>
      <w:r w:rsidR="00E7449C" w:rsidRPr="00E7449C">
        <w:rPr>
          <w:rFonts w:ascii="Calibri" w:hAnsi="Calibri"/>
          <w:sz w:val="22"/>
          <w:szCs w:val="22"/>
        </w:rPr>
        <w:t>language that the registrar operates in</w:t>
      </w:r>
      <w:del w:id="164" w:author="Chris Dillon" w:date="2014-12-01T12:07:00Z">
        <w:r w:rsidR="00E7449C" w:rsidRPr="00E7449C" w:rsidDel="001B3064">
          <w:rPr>
            <w:rFonts w:ascii="Calibri" w:hAnsi="Calibri"/>
            <w:sz w:val="22"/>
            <w:szCs w:val="22"/>
            <w:lang w:val="en-GB"/>
          </w:rPr>
          <w:delText xml:space="preserve"> </w:delText>
        </w:r>
        <w:commentRangeStart w:id="165"/>
        <w:commentRangeStart w:id="166"/>
        <w:r w:rsidR="00DD491D" w:rsidDel="001B3064">
          <w:rPr>
            <w:rFonts w:ascii="Calibri" w:hAnsi="Calibri"/>
            <w:sz w:val="22"/>
            <w:szCs w:val="22"/>
            <w:lang w:val="en-GB"/>
          </w:rPr>
          <w:delText xml:space="preserve">region in which </w:delText>
        </w:r>
        <w:r w:rsidR="00D66AFA" w:rsidDel="001B3064">
          <w:rPr>
            <w:rFonts w:ascii="Calibri" w:hAnsi="Calibri"/>
            <w:sz w:val="22"/>
            <w:szCs w:val="22"/>
            <w:lang w:val="en-GB"/>
          </w:rPr>
          <w:delText>they are</w:delText>
        </w:r>
        <w:r w:rsidR="00DD491D" w:rsidDel="001B3064">
          <w:rPr>
            <w:rFonts w:ascii="Calibri" w:hAnsi="Calibri"/>
            <w:sz w:val="22"/>
            <w:szCs w:val="22"/>
            <w:lang w:val="en-GB"/>
          </w:rPr>
          <w:delText xml:space="preserve"> </w:delText>
        </w:r>
        <w:commentRangeStart w:id="167"/>
        <w:commentRangeStart w:id="168"/>
        <w:r w:rsidR="00DD491D" w:rsidDel="001B3064">
          <w:rPr>
            <w:rFonts w:ascii="Calibri" w:hAnsi="Calibri"/>
            <w:sz w:val="22"/>
            <w:szCs w:val="22"/>
            <w:lang w:val="en-GB"/>
          </w:rPr>
          <w:delText>used</w:delText>
        </w:r>
      </w:del>
      <w:commentRangeEnd w:id="165"/>
      <w:r w:rsidR="00B16967">
        <w:rPr>
          <w:rStyle w:val="CommentReference"/>
          <w:rFonts w:ascii="Century Gothic" w:eastAsia="PMingLiU" w:hAnsi="Century Gothic" w:cs="Microsoft Sans Serif"/>
          <w:lang w:eastAsia="zh-CN"/>
        </w:rPr>
        <w:commentReference w:id="165"/>
      </w:r>
      <w:commentRangeEnd w:id="166"/>
      <w:commentRangeEnd w:id="167"/>
      <w:commentRangeEnd w:id="168"/>
      <w:r w:rsidR="00D66AFA">
        <w:rPr>
          <w:rStyle w:val="CommentReference"/>
          <w:rFonts w:ascii="Century Gothic" w:eastAsia="PMingLiU" w:hAnsi="Century Gothic" w:cs="Microsoft Sans Serif"/>
          <w:lang w:eastAsia="zh-CN"/>
        </w:rPr>
        <w:commentReference w:id="166"/>
      </w:r>
      <w:r w:rsidR="00D2336A">
        <w:rPr>
          <w:rStyle w:val="CommentReference"/>
          <w:rFonts w:ascii="Century Gothic" w:eastAsia="PMingLiU" w:hAnsi="Century Gothic" w:cs="Microsoft Sans Serif"/>
          <w:lang w:eastAsia="zh-CN"/>
        </w:rPr>
        <w:commentReference w:id="167"/>
      </w:r>
      <w:r w:rsidR="00E7449C">
        <w:rPr>
          <w:rStyle w:val="CommentReference"/>
          <w:rFonts w:ascii="Century Gothic" w:eastAsia="PMingLiU" w:hAnsi="Century Gothic" w:cs="Microsoft Sans Serif"/>
          <w:lang w:eastAsia="zh-CN"/>
        </w:rPr>
        <w:commentReference w:id="168"/>
      </w:r>
      <w:r w:rsidRPr="00434384">
        <w:rPr>
          <w:rFonts w:ascii="Calibri" w:hAnsi="Calibri"/>
          <w:sz w:val="22"/>
          <w:szCs w:val="22"/>
          <w:lang w:val="en-GB"/>
        </w:rPr>
        <w:t>.</w:t>
      </w:r>
    </w:p>
    <w:p w14:paraId="1B309E21" w14:textId="5465117D" w:rsidR="00AC2C75" w:rsidRPr="00434384" w:rsidRDefault="00AC2C75" w:rsidP="00E651ED">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69"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170"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the registrar and registry assure that the data fields are consistent</w:t>
      </w:r>
      <w:r>
        <w:rPr>
          <w:rFonts w:ascii="Calibri" w:hAnsi="Calibri"/>
          <w:sz w:val="22"/>
          <w:szCs w:val="22"/>
          <w:lang w:val="en-GB"/>
        </w:rPr>
        <w:t>,</w:t>
      </w:r>
      <w:r w:rsidRPr="00434384">
        <w:rPr>
          <w:rFonts w:ascii="Calibri" w:hAnsi="Calibri"/>
          <w:sz w:val="22"/>
          <w:szCs w:val="22"/>
          <w:lang w:val="en-GB"/>
        </w:rPr>
        <w:t xml:space="preserve"> that the entered contact information data </w:t>
      </w:r>
      <w:r w:rsidR="00274F74">
        <w:rPr>
          <w:rFonts w:ascii="Calibri" w:hAnsi="Calibri"/>
          <w:sz w:val="22"/>
          <w:szCs w:val="22"/>
          <w:lang w:val="en-GB"/>
        </w:rPr>
        <w:t>are</w:t>
      </w:r>
      <w:r w:rsidRPr="00434384">
        <w:rPr>
          <w:rFonts w:ascii="Calibri" w:hAnsi="Calibri"/>
          <w:sz w:val="22"/>
          <w:szCs w:val="22"/>
          <w:lang w:val="en-GB"/>
        </w:rPr>
        <w:t xml:space="preserve"> verified</w:t>
      </w:r>
      <w:r w:rsidR="00DD491D">
        <w:rPr>
          <w:rFonts w:ascii="Calibri" w:hAnsi="Calibri"/>
          <w:sz w:val="22"/>
          <w:szCs w:val="22"/>
          <w:lang w:val="en-GB"/>
        </w:rPr>
        <w:t xml:space="preserve"> </w:t>
      </w:r>
      <w:r>
        <w:rPr>
          <w:rFonts w:ascii="Calibri" w:hAnsi="Calibri"/>
          <w:sz w:val="22"/>
          <w:szCs w:val="22"/>
          <w:lang w:val="en-GB"/>
        </w:rPr>
        <w:t xml:space="preserve">(in accordance with the </w:t>
      </w:r>
      <w:r w:rsidR="00C8743E">
        <w:rPr>
          <w:rFonts w:ascii="Calibri" w:hAnsi="Calibri"/>
          <w:sz w:val="22"/>
          <w:szCs w:val="22"/>
          <w:lang w:val="en-GB"/>
        </w:rPr>
        <w:t>Registrar Accreditation Agreement (</w:t>
      </w:r>
      <w:r>
        <w:rPr>
          <w:rFonts w:ascii="Calibri" w:hAnsi="Calibri"/>
          <w:sz w:val="22"/>
          <w:szCs w:val="22"/>
          <w:lang w:val="en-GB"/>
        </w:rPr>
        <w:t>RAA</w:t>
      </w:r>
      <w:r w:rsidR="00C8743E">
        <w:rPr>
          <w:rFonts w:ascii="Calibri" w:hAnsi="Calibri"/>
          <w:sz w:val="22"/>
          <w:szCs w:val="22"/>
          <w:lang w:val="en-GB"/>
        </w:rPr>
        <w:t>)</w:t>
      </w:r>
      <w:r w:rsidR="00762616">
        <w:rPr>
          <w:rFonts w:ascii="Calibri" w:hAnsi="Calibri"/>
          <w:sz w:val="22"/>
          <w:szCs w:val="22"/>
          <w:lang w:val="en-GB"/>
        </w:rPr>
        <w:t>)</w:t>
      </w:r>
      <w:r>
        <w:rPr>
          <w:rFonts w:ascii="Calibri" w:hAnsi="Calibri"/>
          <w:sz w:val="22"/>
          <w:szCs w:val="22"/>
          <w:lang w:val="en-GB"/>
        </w:rPr>
        <w:t xml:space="preserve"> </w:t>
      </w:r>
      <w:r w:rsidRPr="00434384">
        <w:rPr>
          <w:rFonts w:ascii="Calibri" w:hAnsi="Calibri"/>
          <w:sz w:val="22"/>
          <w:szCs w:val="22"/>
          <w:lang w:val="en-GB"/>
        </w:rPr>
        <w:t xml:space="preserve">and that the data fields are correctly tagged to facilitate </w:t>
      </w:r>
      <w:del w:id="171" w:author="Chris Dillon" w:date="2014-12-01T11:30:00Z">
        <w:r w:rsidRPr="00434384" w:rsidDel="00E651ED">
          <w:rPr>
            <w:rFonts w:ascii="Calibri" w:hAnsi="Calibri"/>
            <w:sz w:val="22"/>
            <w:szCs w:val="22"/>
            <w:lang w:val="en-GB"/>
          </w:rPr>
          <w:delText>search functions</w:delText>
        </w:r>
      </w:del>
      <w:ins w:id="172" w:author="Chris Dillon" w:date="2014-12-01T11:30:00Z">
        <w:r w:rsidR="00E651ED">
          <w:rPr>
            <w:rFonts w:ascii="Calibri" w:hAnsi="Calibri"/>
            <w:sz w:val="22"/>
            <w:szCs w:val="22"/>
            <w:lang w:val="en-GB"/>
          </w:rPr>
          <w:t xml:space="preserve">transformation if it is ever </w:t>
        </w:r>
        <w:commentRangeStart w:id="173"/>
        <w:r w:rsidR="00E651ED">
          <w:rPr>
            <w:rFonts w:ascii="Calibri" w:hAnsi="Calibri"/>
            <w:sz w:val="22"/>
            <w:szCs w:val="22"/>
            <w:lang w:val="en-GB"/>
          </w:rPr>
          <w:t>needed</w:t>
        </w:r>
      </w:ins>
      <w:commentRangeEnd w:id="173"/>
      <w:ins w:id="174" w:author="Chris Dillon" w:date="2014-12-01T11:31:00Z">
        <w:r w:rsidR="00E651ED">
          <w:rPr>
            <w:rStyle w:val="CommentReference"/>
            <w:rFonts w:ascii="Century Gothic" w:eastAsia="PMingLiU" w:hAnsi="Century Gothic" w:cs="Microsoft Sans Serif"/>
            <w:lang w:eastAsia="zh-CN"/>
          </w:rPr>
          <w:commentReference w:id="173"/>
        </w:r>
      </w:ins>
      <w:r w:rsidRPr="00434384">
        <w:rPr>
          <w:rFonts w:ascii="Calibri" w:hAnsi="Calibri"/>
          <w:sz w:val="22"/>
          <w:szCs w:val="22"/>
          <w:lang w:val="en-GB"/>
        </w:rPr>
        <w:t>.</w:t>
      </w:r>
    </w:p>
    <w:p w14:paraId="332F234B" w14:textId="12DEB83D" w:rsidR="007903BD" w:rsidRDefault="00AC2C75" w:rsidP="005A0B54">
      <w:pPr>
        <w:numPr>
          <w:ilvl w:val="0"/>
          <w:numId w:val="2"/>
        </w:numPr>
        <w:spacing w:line="360" w:lineRule="auto"/>
        <w:rPr>
          <w:ins w:id="175" w:author="Chris Dillon" w:date="2014-12-03T15:18:00Z"/>
          <w:rFonts w:ascii="Calibri" w:hAnsi="Calibri"/>
          <w:sz w:val="22"/>
          <w:szCs w:val="22"/>
          <w:lang w:val="en-GB"/>
        </w:rPr>
      </w:pPr>
      <w:r w:rsidRPr="00434384">
        <w:rPr>
          <w:rFonts w:ascii="Calibri" w:hAnsi="Calibri"/>
          <w:sz w:val="22"/>
          <w:szCs w:val="22"/>
          <w:lang w:val="en-GB"/>
        </w:rPr>
        <w:lastRenderedPageBreak/>
        <w:t xml:space="preserve">The WG </w:t>
      </w:r>
      <w:ins w:id="176"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177"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if </w:t>
      </w:r>
      <w:r w:rsidR="004A5589">
        <w:rPr>
          <w:rFonts w:ascii="Calibri" w:hAnsi="Calibri"/>
          <w:sz w:val="22"/>
          <w:szCs w:val="22"/>
          <w:lang w:val="en-GB"/>
        </w:rPr>
        <w:t>r</w:t>
      </w:r>
      <w:r w:rsidRPr="00434384">
        <w:rPr>
          <w:rFonts w:ascii="Calibri" w:hAnsi="Calibri"/>
          <w:sz w:val="22"/>
          <w:szCs w:val="22"/>
          <w:lang w:val="en-GB"/>
        </w:rPr>
        <w:t>egistrars wish to p</w:t>
      </w:r>
      <w:r>
        <w:rPr>
          <w:rFonts w:ascii="Calibri" w:hAnsi="Calibri"/>
          <w:sz w:val="22"/>
          <w:szCs w:val="22"/>
          <w:lang w:val="en-GB"/>
        </w:rPr>
        <w:t>er</w:t>
      </w:r>
      <w:r w:rsidRPr="00434384">
        <w:rPr>
          <w:rFonts w:ascii="Calibri" w:hAnsi="Calibri"/>
          <w:sz w:val="22"/>
          <w:szCs w:val="22"/>
          <w:lang w:val="en-GB"/>
        </w:rPr>
        <w:t>form transformation of contact information, th</w:t>
      </w:r>
      <w:r w:rsidR="00274F74">
        <w:rPr>
          <w:rFonts w:ascii="Calibri" w:hAnsi="Calibri"/>
          <w:sz w:val="22"/>
          <w:szCs w:val="22"/>
          <w:lang w:val="en-GB"/>
        </w:rPr>
        <w:t>e</w:t>
      </w:r>
      <w:r w:rsidRPr="00434384">
        <w:rPr>
          <w:rFonts w:ascii="Calibri" w:hAnsi="Calibri"/>
          <w:sz w:val="22"/>
          <w:szCs w:val="22"/>
          <w:lang w:val="en-GB"/>
        </w:rPr>
        <w:t>s</w:t>
      </w:r>
      <w:r w:rsidR="00274F74">
        <w:rPr>
          <w:rFonts w:ascii="Calibri" w:hAnsi="Calibri"/>
          <w:sz w:val="22"/>
          <w:szCs w:val="22"/>
          <w:lang w:val="en-GB"/>
        </w:rPr>
        <w:t>e</w:t>
      </w:r>
      <w:r w:rsidRPr="00434384">
        <w:rPr>
          <w:rFonts w:ascii="Calibri" w:hAnsi="Calibri"/>
          <w:sz w:val="22"/>
          <w:szCs w:val="22"/>
          <w:lang w:val="en-GB"/>
        </w:rPr>
        <w:t xml:space="preserve"> data should be </w:t>
      </w:r>
      <w:r w:rsidR="00861C57">
        <w:rPr>
          <w:rFonts w:ascii="Calibri" w:hAnsi="Calibri"/>
          <w:sz w:val="22"/>
          <w:szCs w:val="22"/>
          <w:lang w:val="en-GB"/>
        </w:rPr>
        <w:t>presented as additional fields (</w:t>
      </w:r>
      <w:r w:rsidRPr="00434384">
        <w:rPr>
          <w:rFonts w:ascii="Calibri" w:hAnsi="Calibri"/>
          <w:sz w:val="22"/>
          <w:szCs w:val="22"/>
          <w:lang w:val="en-GB"/>
        </w:rPr>
        <w:t>in addition to the local script provided by the registrant</w:t>
      </w:r>
      <w:r w:rsidR="00861C57">
        <w:rPr>
          <w:rFonts w:ascii="Calibri" w:hAnsi="Calibri"/>
          <w:sz w:val="22"/>
          <w:szCs w:val="22"/>
          <w:lang w:val="en-GB"/>
        </w:rPr>
        <w:t>)</w:t>
      </w:r>
      <w:r w:rsidRPr="00434384">
        <w:rPr>
          <w:rFonts w:ascii="Calibri" w:hAnsi="Calibri"/>
          <w:sz w:val="22"/>
          <w:szCs w:val="22"/>
          <w:lang w:val="en-GB"/>
        </w:rPr>
        <w:t>, to allow for maximum accuracy.</w:t>
      </w:r>
    </w:p>
    <w:p w14:paraId="34AAADEA" w14:textId="5E784298" w:rsidR="00E00910" w:rsidRPr="00AC2C75" w:rsidRDefault="00E00910" w:rsidP="005A0B54">
      <w:pPr>
        <w:numPr>
          <w:ilvl w:val="0"/>
          <w:numId w:val="2"/>
        </w:numPr>
        <w:spacing w:line="360" w:lineRule="auto"/>
        <w:rPr>
          <w:rFonts w:ascii="Calibri" w:hAnsi="Calibri"/>
          <w:sz w:val="22"/>
          <w:szCs w:val="22"/>
          <w:lang w:val="en-GB"/>
        </w:rPr>
      </w:pPr>
      <w:ins w:id="178" w:author="Chris Dillon" w:date="2014-12-03T15:18:00Z">
        <w:r>
          <w:rPr>
            <w:rFonts w:ascii="Calibri" w:hAnsi="Calibri"/>
            <w:sz w:val="22"/>
            <w:szCs w:val="22"/>
            <w:lang w:val="en-GB"/>
          </w:rPr>
          <w:t>The WG could recommend that the field names of the DNRD be translated into as many languages as possible.</w:t>
        </w:r>
      </w:ins>
    </w:p>
    <w:p w14:paraId="3269BCC7" w14:textId="77777777" w:rsidR="00B411CF" w:rsidRPr="00811829" w:rsidRDefault="00CB7414" w:rsidP="00F97A72">
      <w:pPr>
        <w:pStyle w:val="Heading1"/>
        <w:spacing w:line="360" w:lineRule="auto"/>
        <w:rPr>
          <w:sz w:val="22"/>
          <w:szCs w:val="22"/>
        </w:rPr>
      </w:pPr>
      <w:r w:rsidRPr="00811829">
        <w:br w:type="page"/>
      </w:r>
      <w:bookmarkStart w:id="179" w:name="_Toc405199106"/>
      <w:r w:rsidR="00B411CF" w:rsidRPr="00811829">
        <w:rPr>
          <w:sz w:val="22"/>
          <w:szCs w:val="22"/>
        </w:rPr>
        <w:lastRenderedPageBreak/>
        <w:t>Community Input</w:t>
      </w:r>
      <w:bookmarkEnd w:id="179"/>
    </w:p>
    <w:p w14:paraId="1D7BF18A" w14:textId="729C5652" w:rsidR="00C20137" w:rsidRPr="00811829" w:rsidRDefault="00C20137" w:rsidP="00274F74">
      <w:pPr>
        <w:spacing w:line="360" w:lineRule="auto"/>
        <w:rPr>
          <w:rFonts w:ascii="Calibri" w:hAnsi="Calibri"/>
          <w:sz w:val="22"/>
          <w:szCs w:val="22"/>
        </w:rPr>
      </w:pPr>
      <w:r w:rsidRPr="00811829">
        <w:rPr>
          <w:rFonts w:ascii="Calibri" w:hAnsi="Calibri"/>
          <w:sz w:val="22"/>
          <w:szCs w:val="22"/>
        </w:rPr>
        <w:t>In accordance with the PDP Manual, the Working Group reached out to ICANN’s Support</w:t>
      </w:r>
      <w:r w:rsidR="002E7BE4">
        <w:rPr>
          <w:rFonts w:ascii="Calibri" w:hAnsi="Calibri"/>
          <w:sz w:val="22"/>
          <w:szCs w:val="22"/>
        </w:rPr>
        <w:t>ing</w:t>
      </w:r>
      <w:r w:rsidRPr="00811829">
        <w:rPr>
          <w:rFonts w:ascii="Calibri" w:hAnsi="Calibri"/>
          <w:sz w:val="22"/>
          <w:szCs w:val="22"/>
        </w:rPr>
        <w:t xml:space="preserve"> Organizations and Advisory Committees, as well as to the GNSO Stakeholder Groups and Constituencies to ga</w:t>
      </w:r>
      <w:r w:rsidR="00607447">
        <w:rPr>
          <w:rFonts w:ascii="Calibri" w:hAnsi="Calibri"/>
          <w:sz w:val="22"/>
          <w:szCs w:val="22"/>
        </w:rPr>
        <w:t>u</w:t>
      </w:r>
      <w:r w:rsidRPr="00811829">
        <w:rPr>
          <w:rFonts w:ascii="Calibri" w:hAnsi="Calibri"/>
          <w:sz w:val="22"/>
          <w:szCs w:val="22"/>
        </w:rPr>
        <w:t>ge their input on the Charter questions. Community feedback is of particular importance to the work of this WG because of the binary nature of the over-arching charter question of whether or not to recommend mandatory transformation of contact information data. The call for input was sent out to the leadership of the SO/ACs and SG/Cs on 4 February 2014</w:t>
      </w:r>
      <w:r w:rsidR="005F1CAD" w:rsidRPr="00811829">
        <w:rPr>
          <w:rFonts w:ascii="Calibri" w:hAnsi="Calibri"/>
          <w:sz w:val="22"/>
          <w:szCs w:val="22"/>
        </w:rPr>
        <w:t>.</w:t>
      </w:r>
      <w:r w:rsidR="005F1CAD" w:rsidRPr="00811829">
        <w:rPr>
          <w:rStyle w:val="FootnoteReference"/>
          <w:rFonts w:ascii="Calibri" w:hAnsi="Calibri"/>
          <w:sz w:val="22"/>
          <w:szCs w:val="22"/>
        </w:rPr>
        <w:footnoteReference w:id="10"/>
      </w:r>
      <w:r w:rsidR="005F1CAD" w:rsidRPr="00811829">
        <w:rPr>
          <w:rFonts w:ascii="Calibri" w:hAnsi="Calibri"/>
          <w:sz w:val="22"/>
          <w:szCs w:val="22"/>
        </w:rPr>
        <w:t xml:space="preserve"> A reminder </w:t>
      </w:r>
      <w:r w:rsidR="001171F0" w:rsidRPr="00811829">
        <w:rPr>
          <w:rFonts w:ascii="Calibri" w:hAnsi="Calibri"/>
          <w:sz w:val="22"/>
          <w:szCs w:val="22"/>
        </w:rPr>
        <w:t xml:space="preserve">was sent out to all community </w:t>
      </w:r>
      <w:r w:rsidR="00182772">
        <w:rPr>
          <w:rFonts w:ascii="Calibri" w:hAnsi="Calibri"/>
          <w:sz w:val="22"/>
          <w:szCs w:val="22"/>
        </w:rPr>
        <w:t>g</w:t>
      </w:r>
      <w:r w:rsidR="00182772" w:rsidRPr="00811829">
        <w:rPr>
          <w:rFonts w:ascii="Calibri" w:hAnsi="Calibri"/>
          <w:sz w:val="22"/>
          <w:szCs w:val="22"/>
        </w:rPr>
        <w:t>roups</w:t>
      </w:r>
      <w:r w:rsidR="00B62F82">
        <w:rPr>
          <w:rFonts w:ascii="Calibri" w:hAnsi="Calibri"/>
          <w:sz w:val="22"/>
          <w:szCs w:val="22"/>
        </w:rPr>
        <w:t xml:space="preserve"> </w:t>
      </w:r>
      <w:r w:rsidR="001171F0" w:rsidRPr="00811829">
        <w:rPr>
          <w:rFonts w:ascii="Calibri" w:hAnsi="Calibri"/>
          <w:sz w:val="22"/>
          <w:szCs w:val="22"/>
        </w:rPr>
        <w:t xml:space="preserve">on 3 March 2014 and the </w:t>
      </w:r>
      <w:r w:rsidR="00182772">
        <w:rPr>
          <w:rFonts w:ascii="Calibri" w:hAnsi="Calibri"/>
          <w:sz w:val="22"/>
          <w:szCs w:val="22"/>
        </w:rPr>
        <w:t>Working</w:t>
      </w:r>
      <w:r w:rsidR="001171F0" w:rsidRPr="00811829">
        <w:rPr>
          <w:rFonts w:ascii="Calibri" w:hAnsi="Calibri"/>
          <w:sz w:val="22"/>
          <w:szCs w:val="22"/>
        </w:rPr>
        <w:t xml:space="preserve"> Group also encourage</w:t>
      </w:r>
      <w:r w:rsidR="00274F74">
        <w:rPr>
          <w:rFonts w:ascii="Calibri" w:hAnsi="Calibri"/>
          <w:sz w:val="22"/>
          <w:szCs w:val="22"/>
        </w:rPr>
        <w:t>d</w:t>
      </w:r>
      <w:r w:rsidR="001171F0" w:rsidRPr="00811829">
        <w:rPr>
          <w:rFonts w:ascii="Calibri" w:hAnsi="Calibri"/>
          <w:sz w:val="22"/>
          <w:szCs w:val="22"/>
        </w:rPr>
        <w:t xml:space="preserve"> community feedback at its </w:t>
      </w:r>
      <w:hyperlink r:id="rId18" w:history="1">
        <w:r w:rsidR="008B5038" w:rsidRPr="00811829">
          <w:rPr>
            <w:rStyle w:val="Hyperlink"/>
            <w:rFonts w:ascii="Calibri" w:hAnsi="Calibri"/>
            <w:sz w:val="22"/>
            <w:szCs w:val="22"/>
          </w:rPr>
          <w:t>presentation</w:t>
        </w:r>
      </w:hyperlink>
      <w:r w:rsidR="001171F0" w:rsidRPr="00811829">
        <w:rPr>
          <w:rFonts w:ascii="Calibri" w:hAnsi="Calibri"/>
          <w:sz w:val="22"/>
          <w:szCs w:val="22"/>
        </w:rPr>
        <w:t xml:space="preserve"> to the GNSO during the weekend session preceding ICANN 49 in Singapore and during its </w:t>
      </w:r>
      <w:hyperlink r:id="rId19" w:history="1">
        <w:r w:rsidR="001171F0" w:rsidRPr="00811829">
          <w:rPr>
            <w:rStyle w:val="Hyperlink"/>
            <w:rFonts w:ascii="Calibri" w:hAnsi="Calibri"/>
            <w:sz w:val="22"/>
            <w:szCs w:val="22"/>
          </w:rPr>
          <w:t>face-to-face meeting</w:t>
        </w:r>
      </w:hyperlink>
      <w:r w:rsidR="002A726E" w:rsidRPr="00811829">
        <w:rPr>
          <w:rFonts w:ascii="Calibri" w:hAnsi="Calibri"/>
          <w:sz w:val="22"/>
          <w:szCs w:val="22"/>
        </w:rPr>
        <w:t xml:space="preserve"> at the same event.</w:t>
      </w:r>
    </w:p>
    <w:p w14:paraId="65851330" w14:textId="77777777" w:rsidR="002A726E" w:rsidRPr="00811829" w:rsidRDefault="002A726E" w:rsidP="00F97A72">
      <w:pPr>
        <w:spacing w:line="360" w:lineRule="auto"/>
        <w:rPr>
          <w:rFonts w:ascii="Calibri" w:hAnsi="Calibri"/>
          <w:sz w:val="22"/>
          <w:szCs w:val="22"/>
        </w:rPr>
      </w:pPr>
    </w:p>
    <w:p w14:paraId="3D3E126C" w14:textId="07752C9A" w:rsidR="00291743" w:rsidRPr="00811829" w:rsidRDefault="002A726E" w:rsidP="00274F74">
      <w:pPr>
        <w:spacing w:line="360" w:lineRule="auto"/>
        <w:rPr>
          <w:rFonts w:ascii="Calibri" w:hAnsi="Calibri"/>
          <w:sz w:val="22"/>
          <w:szCs w:val="22"/>
        </w:rPr>
      </w:pPr>
      <w:r w:rsidRPr="00811829">
        <w:rPr>
          <w:rFonts w:ascii="Calibri" w:hAnsi="Calibri"/>
          <w:sz w:val="22"/>
          <w:szCs w:val="22"/>
        </w:rPr>
        <w:t xml:space="preserve">Overall, the Working Group received feedback from the GAC </w:t>
      </w:r>
      <w:r w:rsidR="00D9798B" w:rsidRPr="00811829">
        <w:rPr>
          <w:rFonts w:ascii="Calibri" w:hAnsi="Calibri"/>
          <w:sz w:val="22"/>
          <w:szCs w:val="22"/>
        </w:rPr>
        <w:t>representatives</w:t>
      </w:r>
      <w:r w:rsidRPr="00811829">
        <w:rPr>
          <w:rFonts w:ascii="Calibri" w:hAnsi="Calibri"/>
          <w:sz w:val="22"/>
          <w:szCs w:val="22"/>
        </w:rPr>
        <w:t xml:space="preserve"> of Thailand, China</w:t>
      </w:r>
      <w:r w:rsidR="00D9798B" w:rsidRPr="00811829">
        <w:rPr>
          <w:rFonts w:ascii="Calibri" w:hAnsi="Calibri"/>
          <w:sz w:val="22"/>
          <w:szCs w:val="22"/>
        </w:rPr>
        <w:t>,</w:t>
      </w:r>
      <w:r w:rsidRPr="00811829">
        <w:rPr>
          <w:rFonts w:ascii="Calibri" w:hAnsi="Calibri"/>
          <w:sz w:val="22"/>
          <w:szCs w:val="22"/>
        </w:rPr>
        <w:t xml:space="preserve"> and the European Commission (all representing communities that rely on non-Latin scripts)</w:t>
      </w:r>
      <w:r w:rsidRPr="00811829">
        <w:rPr>
          <w:rStyle w:val="FootnoteReference"/>
          <w:rFonts w:ascii="Calibri" w:hAnsi="Calibri"/>
          <w:sz w:val="22"/>
          <w:szCs w:val="22"/>
        </w:rPr>
        <w:footnoteReference w:id="11"/>
      </w:r>
      <w:r w:rsidR="00D9798B" w:rsidRPr="00811829">
        <w:rPr>
          <w:rFonts w:ascii="Calibri" w:hAnsi="Calibri"/>
          <w:sz w:val="22"/>
          <w:szCs w:val="22"/>
        </w:rPr>
        <w:t xml:space="preserve">, the </w:t>
      </w:r>
      <w:r w:rsidR="00547472" w:rsidRPr="00811829">
        <w:rPr>
          <w:rFonts w:ascii="Calibri" w:hAnsi="Calibri"/>
          <w:sz w:val="22"/>
          <w:szCs w:val="22"/>
        </w:rPr>
        <w:t xml:space="preserve">Intellectual Property Constituency (IPC), the </w:t>
      </w:r>
      <w:r w:rsidR="00A859E6" w:rsidRPr="00811829">
        <w:rPr>
          <w:rFonts w:ascii="Calibri" w:hAnsi="Calibri"/>
          <w:sz w:val="22"/>
          <w:szCs w:val="22"/>
        </w:rPr>
        <w:t>At-Large Advisory Committee (ALAC), and the Non-Commercial Stakeholder Group (NCSG).</w:t>
      </w:r>
      <w:r w:rsidR="00A859E6" w:rsidRPr="00811829">
        <w:rPr>
          <w:rStyle w:val="FootnoteReference"/>
          <w:rFonts w:ascii="Calibri" w:hAnsi="Calibri"/>
          <w:sz w:val="22"/>
          <w:szCs w:val="22"/>
        </w:rPr>
        <w:footnoteReference w:id="12"/>
      </w:r>
      <w:r w:rsidR="009E4BEA" w:rsidRPr="00811829">
        <w:rPr>
          <w:rFonts w:ascii="Calibri" w:hAnsi="Calibri"/>
          <w:sz w:val="22"/>
          <w:szCs w:val="22"/>
        </w:rPr>
        <w:t xml:space="preserve"> </w:t>
      </w:r>
      <w:r w:rsidR="00291743" w:rsidRPr="00811829">
        <w:rPr>
          <w:rFonts w:ascii="Calibri" w:hAnsi="Calibri"/>
          <w:sz w:val="22"/>
          <w:szCs w:val="22"/>
        </w:rPr>
        <w:t xml:space="preserve">A summary of the </w:t>
      </w:r>
      <w:r w:rsidR="004D59AA" w:rsidRPr="00811829">
        <w:rPr>
          <w:rFonts w:ascii="Calibri" w:hAnsi="Calibri"/>
          <w:sz w:val="22"/>
          <w:szCs w:val="22"/>
        </w:rPr>
        <w:t>contributions</w:t>
      </w:r>
      <w:r w:rsidR="00291743" w:rsidRPr="00811829">
        <w:rPr>
          <w:rFonts w:ascii="Calibri" w:hAnsi="Calibri"/>
          <w:sz w:val="22"/>
          <w:szCs w:val="22"/>
        </w:rPr>
        <w:t xml:space="preserve"> can be found in the </w:t>
      </w:r>
      <w:hyperlink r:id="rId20" w:history="1">
        <w:r w:rsidR="00274F74">
          <w:rPr>
            <w:rStyle w:val="Hyperlink"/>
            <w:rFonts w:ascii="Calibri" w:hAnsi="Calibri"/>
            <w:sz w:val="22"/>
            <w:szCs w:val="22"/>
          </w:rPr>
          <w:t>SO/A</w:t>
        </w:r>
        <w:r w:rsidR="00291743" w:rsidRPr="00811829">
          <w:rPr>
            <w:rStyle w:val="Hyperlink"/>
            <w:rFonts w:ascii="Calibri" w:hAnsi="Calibri"/>
            <w:sz w:val="22"/>
            <w:szCs w:val="22"/>
          </w:rPr>
          <w:t>C and SG/C outreach review tool</w:t>
        </w:r>
      </w:hyperlink>
      <w:r w:rsidR="001300A7" w:rsidRPr="00811829">
        <w:rPr>
          <w:rFonts w:ascii="Calibri" w:hAnsi="Calibri"/>
          <w:sz w:val="22"/>
          <w:szCs w:val="22"/>
        </w:rPr>
        <w:t xml:space="preserve"> </w:t>
      </w:r>
      <w:r w:rsidR="00154D4E" w:rsidRPr="00811829">
        <w:rPr>
          <w:rFonts w:ascii="Calibri" w:hAnsi="Calibri"/>
          <w:sz w:val="22"/>
          <w:szCs w:val="22"/>
        </w:rPr>
        <w:t xml:space="preserve">and the full-length submissions are published on the </w:t>
      </w:r>
      <w:hyperlink r:id="rId21" w:history="1">
        <w:r w:rsidR="00154D4E" w:rsidRPr="00811829">
          <w:rPr>
            <w:rStyle w:val="Hyperlink"/>
            <w:rFonts w:ascii="Calibri" w:hAnsi="Calibri"/>
            <w:sz w:val="22"/>
            <w:szCs w:val="22"/>
          </w:rPr>
          <w:t>WG’s wiki page</w:t>
        </w:r>
      </w:hyperlink>
      <w:r w:rsidR="009E4BEA" w:rsidRPr="00811829">
        <w:rPr>
          <w:rFonts w:ascii="Calibri" w:hAnsi="Calibri"/>
          <w:sz w:val="22"/>
          <w:szCs w:val="22"/>
        </w:rPr>
        <w:t>.</w:t>
      </w:r>
    </w:p>
    <w:p w14:paraId="7911D5F8" w14:textId="77777777" w:rsidR="009E4BEA" w:rsidRPr="00811829" w:rsidRDefault="009E4BEA" w:rsidP="004D59AA">
      <w:pPr>
        <w:spacing w:line="360" w:lineRule="auto"/>
        <w:rPr>
          <w:rFonts w:ascii="Calibri" w:hAnsi="Calibri"/>
          <w:sz w:val="22"/>
          <w:szCs w:val="22"/>
        </w:rPr>
      </w:pPr>
    </w:p>
    <w:p w14:paraId="3C4A94F6" w14:textId="353CC7FE" w:rsidR="009E4BEA" w:rsidRPr="00811829" w:rsidRDefault="009E4BEA" w:rsidP="00274F74">
      <w:pPr>
        <w:spacing w:line="360" w:lineRule="auto"/>
        <w:rPr>
          <w:rFonts w:ascii="Calibri" w:hAnsi="Calibri"/>
          <w:sz w:val="22"/>
          <w:szCs w:val="22"/>
        </w:rPr>
      </w:pPr>
      <w:r w:rsidRPr="00811829">
        <w:rPr>
          <w:rFonts w:ascii="Calibri" w:hAnsi="Calibri"/>
          <w:sz w:val="22"/>
          <w:szCs w:val="22"/>
        </w:rPr>
        <w:t xml:space="preserve">The Translation and Transliteration of Contact Information PDP Working Group reviewed and discussed the contributions received in great detail. As pointed out above, the binary nature of the charter questions meant that community feedback was particularly valued </w:t>
      </w:r>
      <w:r w:rsidR="00AE3A77" w:rsidRPr="00811829">
        <w:rPr>
          <w:rFonts w:ascii="Calibri" w:hAnsi="Calibri"/>
          <w:sz w:val="22"/>
          <w:szCs w:val="22"/>
        </w:rPr>
        <w:t xml:space="preserve">during the WG’s efforts so far. </w:t>
      </w:r>
      <w:r w:rsidRPr="00811829">
        <w:rPr>
          <w:rFonts w:ascii="Calibri" w:hAnsi="Calibri"/>
          <w:sz w:val="22"/>
          <w:szCs w:val="22"/>
        </w:rPr>
        <w:t xml:space="preserve">Where relevant and appropriate, information and suggestions derived from the </w:t>
      </w:r>
      <w:r w:rsidR="00AE3A77" w:rsidRPr="00811829">
        <w:rPr>
          <w:rFonts w:ascii="Calibri" w:hAnsi="Calibri"/>
          <w:sz w:val="22"/>
          <w:szCs w:val="22"/>
        </w:rPr>
        <w:t xml:space="preserve">various </w:t>
      </w:r>
      <w:r w:rsidRPr="00811829">
        <w:rPr>
          <w:rFonts w:ascii="Calibri" w:hAnsi="Calibri"/>
          <w:sz w:val="22"/>
          <w:szCs w:val="22"/>
        </w:rPr>
        <w:t xml:space="preserve">contributions were considered and have been included in </w:t>
      </w:r>
      <w:r w:rsidR="00AE3A77" w:rsidRPr="00811829">
        <w:rPr>
          <w:rFonts w:ascii="Calibri" w:hAnsi="Calibri"/>
          <w:sz w:val="22"/>
          <w:szCs w:val="22"/>
        </w:rPr>
        <w:t>‘</w:t>
      </w:r>
      <w:r w:rsidR="0032731D" w:rsidRPr="00811829">
        <w:rPr>
          <w:rFonts w:ascii="Calibri" w:hAnsi="Calibri"/>
          <w:sz w:val="22"/>
          <w:szCs w:val="22"/>
        </w:rPr>
        <w:t>Deliberation and Recommendations’ above</w:t>
      </w:r>
      <w:r w:rsidR="00CF58E8" w:rsidRPr="00811829">
        <w:rPr>
          <w:rFonts w:ascii="Calibri" w:hAnsi="Calibri"/>
          <w:sz w:val="22"/>
          <w:szCs w:val="22"/>
        </w:rPr>
        <w:t>.</w:t>
      </w:r>
    </w:p>
    <w:p w14:paraId="1441839A" w14:textId="77777777" w:rsidR="009E4BEA" w:rsidRPr="00811829" w:rsidRDefault="009E4BEA" w:rsidP="004D59AA">
      <w:pPr>
        <w:spacing w:line="360" w:lineRule="auto"/>
        <w:rPr>
          <w:rFonts w:ascii="Calibri" w:hAnsi="Calibri"/>
          <w:sz w:val="22"/>
          <w:szCs w:val="22"/>
        </w:rPr>
      </w:pPr>
    </w:p>
    <w:p w14:paraId="498DBE3E" w14:textId="2272F511" w:rsidR="00CF2D64" w:rsidRPr="00811829" w:rsidRDefault="00B411CF" w:rsidP="00C104C3">
      <w:pPr>
        <w:pStyle w:val="Heading1"/>
        <w:spacing w:line="360" w:lineRule="auto"/>
        <w:rPr>
          <w:sz w:val="22"/>
          <w:szCs w:val="22"/>
        </w:rPr>
      </w:pPr>
      <w:r w:rsidRPr="00730991">
        <w:rPr>
          <w:rFonts w:ascii="Cambria" w:hAnsi="Cambria"/>
          <w:sz w:val="22"/>
          <w:szCs w:val="24"/>
        </w:rPr>
        <w:br w:type="page"/>
      </w:r>
      <w:bookmarkStart w:id="180" w:name="_Toc405199107"/>
      <w:r w:rsidR="00CF2D64" w:rsidRPr="00811829">
        <w:rPr>
          <w:sz w:val="22"/>
          <w:szCs w:val="22"/>
        </w:rPr>
        <w:lastRenderedPageBreak/>
        <w:t>Background</w:t>
      </w:r>
      <w:bookmarkEnd w:id="180"/>
      <w:r w:rsidR="007724F6" w:rsidRPr="00811829">
        <w:rPr>
          <w:sz w:val="22"/>
          <w:szCs w:val="22"/>
        </w:rPr>
        <w:t xml:space="preserve"> </w:t>
      </w:r>
    </w:p>
    <w:p w14:paraId="5DC82258" w14:textId="77777777" w:rsidR="007724F6" w:rsidRPr="00811829" w:rsidRDefault="007724F6" w:rsidP="007724F6">
      <w:pPr>
        <w:rPr>
          <w:rFonts w:ascii="Calibri" w:hAnsi="Calibri"/>
          <w:i/>
          <w:sz w:val="22"/>
          <w:szCs w:val="22"/>
        </w:rPr>
      </w:pPr>
      <w:r w:rsidRPr="00811829">
        <w:rPr>
          <w:rFonts w:ascii="Calibri" w:hAnsi="Calibri"/>
          <w:i/>
          <w:sz w:val="22"/>
          <w:szCs w:val="22"/>
        </w:rPr>
        <w:t xml:space="preserve">Extract from the </w:t>
      </w:r>
      <w:hyperlink r:id="rId22" w:history="1">
        <w:r w:rsidRPr="00811829">
          <w:rPr>
            <w:rStyle w:val="Hyperlink"/>
            <w:rFonts w:ascii="Calibri" w:hAnsi="Calibri"/>
            <w:i/>
            <w:sz w:val="22"/>
            <w:szCs w:val="22"/>
          </w:rPr>
          <w:t>Final Issue Report</w:t>
        </w:r>
      </w:hyperlink>
    </w:p>
    <w:p w14:paraId="61DA714B" w14:textId="77777777" w:rsidR="007724F6" w:rsidRPr="00811829" w:rsidRDefault="007724F6" w:rsidP="007724F6">
      <w:pPr>
        <w:rPr>
          <w:rFonts w:ascii="Calibri" w:hAnsi="Calibri"/>
          <w:sz w:val="22"/>
          <w:szCs w:val="22"/>
        </w:rPr>
      </w:pPr>
    </w:p>
    <w:p w14:paraId="14393698"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sidR="00CF6843">
        <w:rPr>
          <w:rFonts w:ascii="Calibri" w:hAnsi="Calibri" w:cs="Calibri"/>
          <w:i/>
          <w:iCs/>
          <w:color w:val="000000"/>
          <w:spacing w:val="1"/>
          <w:sz w:val="22"/>
          <w:szCs w:val="22"/>
        </w:rPr>
        <w:t>t.</w:t>
      </w:r>
      <w:r w:rsidR="00CF6843">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71F031B8" w14:textId="77777777" w:rsidR="00811890" w:rsidRPr="00811829" w:rsidRDefault="00811890" w:rsidP="00D33FCB">
      <w:pPr>
        <w:widowControl w:val="0"/>
        <w:autoSpaceDE w:val="0"/>
        <w:autoSpaceDN w:val="0"/>
        <w:adjustRightInd w:val="0"/>
        <w:spacing w:line="360" w:lineRule="auto"/>
        <w:rPr>
          <w:rFonts w:ascii="Calibri" w:hAnsi="Calibri" w:cs="Calibri"/>
          <w:color w:val="000000"/>
          <w:sz w:val="22"/>
          <w:szCs w:val="22"/>
        </w:rPr>
      </w:pPr>
    </w:p>
    <w:p w14:paraId="26B04B25" w14:textId="77777777" w:rsidR="00811890" w:rsidRPr="00811829" w:rsidRDefault="00811890"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proofErr w:type="spellStart"/>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proofErr w:type="spellEnd"/>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543F821D" w14:textId="77777777" w:rsidR="00811890" w:rsidRPr="00811829" w:rsidRDefault="00811890"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236F6ACE" w14:textId="77777777" w:rsidR="00811890" w:rsidRPr="00811829" w:rsidRDefault="00811890"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04611344" w14:textId="77777777" w:rsidR="00811890" w:rsidRPr="00811829" w:rsidRDefault="00811890" w:rsidP="00D33FCB">
      <w:pPr>
        <w:widowControl w:val="0"/>
        <w:autoSpaceDE w:val="0"/>
        <w:autoSpaceDN w:val="0"/>
        <w:adjustRightInd w:val="0"/>
        <w:spacing w:before="20" w:line="360" w:lineRule="auto"/>
        <w:rPr>
          <w:rFonts w:ascii="Calibri" w:hAnsi="Calibri" w:cs="Calibri"/>
          <w:color w:val="000000"/>
          <w:sz w:val="22"/>
          <w:szCs w:val="22"/>
        </w:rPr>
      </w:pPr>
    </w:p>
    <w:p w14:paraId="1B2CD48C" w14:textId="77777777" w:rsidR="00811890" w:rsidRPr="00F262B8" w:rsidRDefault="00811890" w:rsidP="00F262B8">
      <w:pPr>
        <w:widowControl w:val="0"/>
        <w:tabs>
          <w:tab w:val="left" w:pos="1160"/>
        </w:tabs>
        <w:autoSpaceDE w:val="0"/>
        <w:autoSpaceDN w:val="0"/>
        <w:adjustRightInd w:val="0"/>
        <w:spacing w:line="360" w:lineRule="auto"/>
        <w:ind w:right="20"/>
        <w:rPr>
          <w:rFonts w:ascii="Calibri" w:hAnsi="Calibri"/>
          <w:color w:val="000000"/>
          <w:w w:val="103"/>
          <w:sz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00245146">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00D23F9A" w:rsidRPr="00811829">
        <w:rPr>
          <w:rStyle w:val="FootnoteReference"/>
          <w:rFonts w:ascii="Calibri" w:hAnsi="Calibri" w:cs="Calibri"/>
          <w:color w:val="000000"/>
          <w:spacing w:val="-1"/>
          <w:sz w:val="22"/>
          <w:szCs w:val="22"/>
        </w:rPr>
        <w:footnoteReference w:id="13"/>
      </w:r>
      <w:r w:rsidR="00D23F9A"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13B4BE54" w14:textId="77777777" w:rsidR="00245146" w:rsidRPr="00811829" w:rsidRDefault="00245146"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17F64CD9" w14:textId="77777777" w:rsidR="00D0659F" w:rsidRPr="00811829" w:rsidRDefault="00811890" w:rsidP="00F262B8">
      <w:pPr>
        <w:widowControl w:val="0"/>
        <w:tabs>
          <w:tab w:val="left" w:pos="1160"/>
          <w:tab w:val="left" w:pos="8280"/>
        </w:tabs>
        <w:autoSpaceDE w:val="0"/>
        <w:autoSpaceDN w:val="0"/>
        <w:adjustRightInd w:val="0"/>
        <w:spacing w:line="360" w:lineRule="auto"/>
        <w:ind w:right="20"/>
        <w:rPr>
          <w:del w:id="181" w:author="Erika Randall" w:date="2014-11-14T15:18:00Z"/>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lastRenderedPageBreak/>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4"/>
      </w:r>
      <w:r w:rsidR="003F1D7A"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5"/>
      </w:r>
      <w:ins w:id="186" w:author="Erika Randall" w:date="2014-11-14T15:18:00Z">
        <w:r w:rsidR="00BF28EC">
          <w:rPr>
            <w:rFonts w:ascii="Calibri" w:hAnsi="Calibri" w:cs="Calibri"/>
            <w:color w:val="000000"/>
            <w:sz w:val="22"/>
            <w:szCs w:val="22"/>
          </w:rPr>
          <w:t xml:space="preserve"> </w:t>
        </w:r>
        <w:r w:rsidR="00BF28EC" w:rsidRPr="00811829" w:rsidDel="00BF28EC">
          <w:rPr>
            <w:rFonts w:ascii="Calibri" w:hAnsi="Calibri" w:cs="Calibri"/>
            <w:color w:val="000000"/>
            <w:sz w:val="22"/>
            <w:szCs w:val="22"/>
          </w:rPr>
          <w:t xml:space="preserve"> </w:t>
        </w:r>
      </w:ins>
    </w:p>
    <w:p w14:paraId="0850130C"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001A17B8" w:rsidRPr="00811829">
        <w:rPr>
          <w:rStyle w:val="FootnoteReference"/>
          <w:rFonts w:ascii="Calibri" w:hAnsi="Calibri" w:cs="Calibri"/>
          <w:color w:val="000000"/>
          <w:sz w:val="22"/>
          <w:szCs w:val="22"/>
        </w:rPr>
        <w:footnoteReference w:id="16"/>
      </w:r>
    </w:p>
    <w:p w14:paraId="6AFF9115" w14:textId="77777777" w:rsidR="00811890" w:rsidRPr="00811829" w:rsidRDefault="00811890" w:rsidP="00D33FCB">
      <w:pPr>
        <w:widowControl w:val="0"/>
        <w:autoSpaceDE w:val="0"/>
        <w:autoSpaceDN w:val="0"/>
        <w:adjustRightInd w:val="0"/>
        <w:spacing w:before="4" w:line="360" w:lineRule="auto"/>
        <w:rPr>
          <w:rFonts w:ascii="Calibri" w:hAnsi="Calibri" w:cs="Calibri"/>
          <w:color w:val="000000"/>
          <w:sz w:val="22"/>
          <w:szCs w:val="22"/>
        </w:rPr>
      </w:pPr>
    </w:p>
    <w:p w14:paraId="696DB190" w14:textId="77777777" w:rsidR="00811890" w:rsidRPr="00811829" w:rsidRDefault="00811890"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proofErr w:type="gramStart"/>
      <w:r w:rsidRPr="00811829">
        <w:rPr>
          <w:rFonts w:ascii="Calibri" w:hAnsi="Calibri" w:cs="Calibri"/>
          <w:color w:val="000000"/>
          <w:spacing w:val="1"/>
          <w:sz w:val="22"/>
          <w:szCs w:val="22"/>
        </w:rPr>
        <w:t>it</w:t>
      </w:r>
      <w:r w:rsidRPr="00811829">
        <w:rPr>
          <w:rFonts w:ascii="Calibri" w:hAnsi="Calibri" w:cs="Calibri"/>
          <w:color w:val="000000"/>
          <w:sz w:val="22"/>
          <w:szCs w:val="22"/>
        </w:rPr>
        <w:t>s</w:t>
      </w:r>
      <w:proofErr w:type="gramEnd"/>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008A25BE" w:rsidRPr="00811829">
        <w:rPr>
          <w:rFonts w:ascii="Calibri" w:hAnsi="Calibri" w:cs="Calibri"/>
          <w:color w:val="000000"/>
          <w:sz w:val="22"/>
          <w:szCs w:val="22"/>
        </w:rPr>
        <w:t>.</w:t>
      </w:r>
      <w:r w:rsidR="008A25BE" w:rsidRPr="00811829">
        <w:rPr>
          <w:rStyle w:val="FootnoteReference"/>
          <w:rFonts w:ascii="Calibri" w:hAnsi="Calibri" w:cs="Calibri"/>
          <w:color w:val="000000"/>
          <w:sz w:val="22"/>
          <w:szCs w:val="22"/>
        </w:rPr>
        <w:footnoteReference w:id="17"/>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he</w:t>
      </w:r>
      <w:r w:rsidR="00D0659F" w:rsidRPr="00811829">
        <w:rPr>
          <w:rFonts w:ascii="Calibri" w:hAnsi="Calibri" w:cs="Calibri"/>
          <w:color w:val="000000"/>
          <w:spacing w:val="2"/>
          <w:w w:val="102"/>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68F427F4"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79ADA42A" w14:textId="77777777" w:rsidR="00811890" w:rsidRPr="00811829" w:rsidRDefault="00811890"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proofErr w:type="gramStart"/>
      <w:r w:rsidRPr="00811829">
        <w:rPr>
          <w:rFonts w:ascii="Calibri" w:hAnsi="Calibri" w:cs="Calibri"/>
          <w:color w:val="000000"/>
          <w:spacing w:val="1"/>
          <w:sz w:val="22"/>
          <w:szCs w:val="22"/>
        </w:rPr>
        <w:t>it</w:t>
      </w:r>
      <w:r w:rsidRPr="00811829">
        <w:rPr>
          <w:rFonts w:ascii="Calibri" w:hAnsi="Calibri" w:cs="Calibri"/>
          <w:color w:val="000000"/>
          <w:sz w:val="22"/>
          <w:szCs w:val="22"/>
        </w:rPr>
        <w:t>s</w:t>
      </w:r>
      <w:proofErr w:type="gramEnd"/>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00346822" w:rsidRPr="00811829">
        <w:rPr>
          <w:rStyle w:val="FootnoteReference"/>
          <w:rFonts w:ascii="Calibri" w:hAnsi="Calibri" w:cs="Calibri"/>
          <w:color w:val="000000"/>
          <w:sz w:val="22"/>
          <w:szCs w:val="22"/>
        </w:rPr>
        <w:footnoteReference w:id="18"/>
      </w:r>
      <w:r w:rsidR="00346822"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6228CC2B"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522D667C" w14:textId="77777777" w:rsidR="00811890" w:rsidRPr="00811829" w:rsidRDefault="00811890"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008A25BE"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32C18D39" w14:textId="77777777" w:rsidR="0088270C" w:rsidRPr="00811829" w:rsidRDefault="00811890"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lastRenderedPageBreak/>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465385F2" w14:textId="77777777" w:rsidR="0088270C" w:rsidRPr="00811829" w:rsidRDefault="0088270C" w:rsidP="00D33FCB">
      <w:pPr>
        <w:widowControl w:val="0"/>
        <w:autoSpaceDE w:val="0"/>
        <w:autoSpaceDN w:val="0"/>
        <w:adjustRightInd w:val="0"/>
        <w:spacing w:line="360" w:lineRule="auto"/>
        <w:ind w:left="1525" w:right="587"/>
        <w:rPr>
          <w:rFonts w:ascii="Calibri" w:hAnsi="Calibri" w:cs="Calibri"/>
          <w:color w:val="000000"/>
          <w:sz w:val="22"/>
          <w:szCs w:val="22"/>
        </w:rPr>
      </w:pPr>
    </w:p>
    <w:p w14:paraId="0D465E46" w14:textId="5F3ADAC5" w:rsidR="0088270C" w:rsidRPr="00811829" w:rsidRDefault="00EF110A"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sidR="00CF6843">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sidR="00C15218">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sidR="00C15218">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5F9B503C" w14:textId="77777777" w:rsidR="00EF110A" w:rsidRPr="00811829" w:rsidRDefault="00EF110A"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6461FF76"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00853CB7">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511CC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proofErr w:type="spellStart"/>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proofErr w:type="spellEnd"/>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1E9240C3" w14:textId="77777777" w:rsidR="00811890" w:rsidRPr="00811829" w:rsidRDefault="00811890" w:rsidP="00D33FCB">
      <w:pPr>
        <w:widowControl w:val="0"/>
        <w:autoSpaceDE w:val="0"/>
        <w:autoSpaceDN w:val="0"/>
        <w:adjustRightInd w:val="0"/>
        <w:spacing w:before="3" w:line="360" w:lineRule="auto"/>
        <w:rPr>
          <w:rFonts w:ascii="Calibri" w:hAnsi="Calibri" w:cs="Calibri"/>
          <w:color w:val="000000"/>
          <w:sz w:val="22"/>
          <w:szCs w:val="22"/>
        </w:rPr>
      </w:pPr>
    </w:p>
    <w:p w14:paraId="6BCB4C15"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003957BC" w:rsidRPr="00811829">
        <w:rPr>
          <w:rStyle w:val="FootnoteReference"/>
          <w:rFonts w:ascii="Calibri" w:hAnsi="Calibri" w:cs="Calibri"/>
          <w:color w:val="000000"/>
          <w:spacing w:val="3"/>
          <w:sz w:val="22"/>
          <w:szCs w:val="22"/>
        </w:rPr>
        <w:footnoteReference w:id="19"/>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00511CC0"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42208743" w14:textId="77777777" w:rsidR="00511CC0" w:rsidRPr="00811829" w:rsidRDefault="00511CC0"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14:paraId="74F1F6F8" w14:textId="77777777" w:rsidR="003957BC" w:rsidRPr="00811829" w:rsidRDefault="00811890"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019C7BF0" w14:textId="77777777" w:rsidR="00811890" w:rsidRPr="00811829" w:rsidRDefault="00811890"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lastRenderedPageBreak/>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6B4B52C4" w14:textId="77777777" w:rsidR="00811890" w:rsidRPr="00811829" w:rsidRDefault="00811890"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43B32C54" w14:textId="77777777" w:rsidR="00811890" w:rsidRPr="00811829" w:rsidRDefault="00811890"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4BB872F3"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7E1EA559" w14:textId="77777777" w:rsidR="007656F7" w:rsidRPr="00811829" w:rsidRDefault="00811890"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7656F7"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78BA35B3"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1AAB034C" w14:textId="28A0A28B" w:rsidR="00811890" w:rsidRPr="00811829" w:rsidRDefault="00811890"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007656F7"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00C15218">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007656F7"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00C15218">
        <w:rPr>
          <w:rFonts w:ascii="Calibri" w:hAnsi="Calibri" w:cs="Calibri"/>
          <w:color w:val="000000"/>
          <w:spacing w:val="1"/>
          <w:sz w:val="22"/>
          <w:szCs w:val="22"/>
        </w:rPr>
        <w:t>Latin script</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2DAA4A69" w14:textId="77777777" w:rsidR="007656F7" w:rsidRPr="00811829" w:rsidRDefault="007656F7"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78F562C7" w14:textId="3EB9462A" w:rsidR="00A83220" w:rsidRPr="00811829" w:rsidRDefault="00811890"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00C8743E">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commentRangeStart w:id="193"/>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commentRangeEnd w:id="193"/>
      <w:r w:rsidR="00C8743E">
        <w:rPr>
          <w:rStyle w:val="CommentReference"/>
          <w:rFonts w:ascii="Century Gothic" w:eastAsia="PMingLiU" w:hAnsi="Century Gothic" w:cs="Microsoft Sans Serif"/>
          <w:lang w:eastAsia="zh-CN"/>
        </w:rPr>
        <w:commentReference w:id="193"/>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1151BEC1" w14:textId="77777777" w:rsidR="00A83220" w:rsidRPr="00811829" w:rsidRDefault="00A83220"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080FAA17" w14:textId="7FBC159D" w:rsidR="00811890" w:rsidRPr="00811829" w:rsidRDefault="00811890"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proofErr w:type="gramStart"/>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n</w:t>
      </w:r>
      <w:proofErr w:type="gramEnd"/>
      <w:r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00FD4ECE"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00C15218">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lastRenderedPageBreak/>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5BFCDBC4" w14:textId="77777777" w:rsidR="00A8322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0E87DCE0" w14:textId="77777777" w:rsidR="0081189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cons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de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w:t>
      </w:r>
      <w:r w:rsidR="00811890" w:rsidRPr="00811829">
        <w:rPr>
          <w:rFonts w:ascii="Calibri" w:hAnsi="Calibri" w:cs="Calibri"/>
          <w:color w:val="000000"/>
          <w:sz w:val="22"/>
          <w:szCs w:val="22"/>
        </w:rPr>
        <w:t>d</w:t>
      </w:r>
      <w:r w:rsidR="00811890" w:rsidRPr="00811829">
        <w:rPr>
          <w:rFonts w:ascii="Calibri" w:hAnsi="Calibri" w:cs="Calibri"/>
          <w:color w:val="000000"/>
          <w:spacing w:val="25"/>
          <w:sz w:val="22"/>
          <w:szCs w:val="22"/>
        </w:rPr>
        <w:t xml:space="preserve"> </w:t>
      </w:r>
      <w:r w:rsidR="00811890" w:rsidRPr="00811829">
        <w:rPr>
          <w:rFonts w:ascii="Calibri" w:hAnsi="Calibri" w:cs="Calibri"/>
          <w:color w:val="000000"/>
          <w:spacing w:val="1"/>
          <w:sz w:val="22"/>
          <w:szCs w:val="22"/>
        </w:rPr>
        <w:t>fi</w:t>
      </w:r>
      <w:r w:rsidR="00811890" w:rsidRPr="00811829">
        <w:rPr>
          <w:rFonts w:ascii="Calibri" w:hAnsi="Calibri" w:cs="Calibri"/>
          <w:color w:val="000000"/>
          <w:spacing w:val="2"/>
          <w:sz w:val="22"/>
          <w:szCs w:val="22"/>
        </w:rPr>
        <w:t>v</w:t>
      </w:r>
      <w:r w:rsidR="00811890" w:rsidRPr="00811829">
        <w:rPr>
          <w:rFonts w:ascii="Calibri" w:hAnsi="Calibri" w:cs="Calibri"/>
          <w:color w:val="000000"/>
          <w:sz w:val="22"/>
          <w:szCs w:val="22"/>
        </w:rPr>
        <w:t>e</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s</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2"/>
          <w:sz w:val="22"/>
          <w:szCs w:val="22"/>
        </w:rPr>
        <w:t>add</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es</w:t>
      </w:r>
      <w:r w:rsidR="00811890" w:rsidRPr="00811829">
        <w:rPr>
          <w:rFonts w:ascii="Calibri" w:hAnsi="Calibri" w:cs="Calibri"/>
          <w:color w:val="000000"/>
          <w:sz w:val="22"/>
          <w:szCs w:val="22"/>
        </w:rPr>
        <w:t>s</w:t>
      </w:r>
      <w:r w:rsidR="00811890" w:rsidRPr="00811829">
        <w:rPr>
          <w:rFonts w:ascii="Calibri" w:hAnsi="Calibri" w:cs="Calibri"/>
          <w:color w:val="000000"/>
          <w:spacing w:val="18"/>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 xml:space="preserve">d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do</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n</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na</w:t>
      </w:r>
      <w:r w:rsidR="00811890" w:rsidRPr="00811829">
        <w:rPr>
          <w:rFonts w:ascii="Calibri" w:hAnsi="Calibri" w:cs="Calibri"/>
          <w:color w:val="000000"/>
          <w:spacing w:val="3"/>
          <w:sz w:val="22"/>
          <w:szCs w:val="22"/>
        </w:rPr>
        <w:t>m</w:t>
      </w:r>
      <w:r w:rsidR="00811890" w:rsidRPr="00811829">
        <w:rPr>
          <w:rFonts w:ascii="Calibri" w:hAnsi="Calibri" w:cs="Calibri"/>
          <w:color w:val="000000"/>
          <w:sz w:val="22"/>
          <w:szCs w:val="22"/>
        </w:rPr>
        <w:t>e</w:t>
      </w:r>
      <w:r w:rsidR="00811890" w:rsidRPr="00811829">
        <w:rPr>
          <w:rFonts w:ascii="Calibri" w:hAnsi="Calibri" w:cs="Calibri"/>
          <w:color w:val="000000"/>
          <w:spacing w:val="14"/>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eg</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8"/>
          <w:sz w:val="22"/>
          <w:szCs w:val="22"/>
        </w:rPr>
        <w:t xml:space="preserve"> </w:t>
      </w:r>
      <w:r w:rsidR="00811890" w:rsidRPr="00811829">
        <w:rPr>
          <w:rFonts w:ascii="Calibri" w:hAnsi="Calibri" w:cs="Calibri"/>
          <w:color w:val="000000"/>
          <w:spacing w:val="2"/>
          <w:sz w:val="22"/>
          <w:szCs w:val="22"/>
        </w:rPr>
        <w:t>da</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a</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on</w:t>
      </w:r>
      <w:r w:rsidR="00811890" w:rsidRPr="00811829">
        <w:rPr>
          <w:rFonts w:ascii="Calibri" w:hAnsi="Calibri" w:cs="Calibri"/>
          <w:color w:val="000000"/>
          <w:sz w:val="22"/>
          <w:szCs w:val="22"/>
        </w:rPr>
        <w:t>,</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bu</w:t>
      </w:r>
      <w:r w:rsidR="00811890" w:rsidRPr="00811829">
        <w:rPr>
          <w:rFonts w:ascii="Calibri" w:hAnsi="Calibri" w:cs="Calibri"/>
          <w:color w:val="000000"/>
          <w:sz w:val="22"/>
          <w:szCs w:val="22"/>
        </w:rPr>
        <w:t>t</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3"/>
          <w:w w:val="102"/>
          <w:sz w:val="22"/>
          <w:szCs w:val="22"/>
        </w:rPr>
        <w:t>w</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w w:val="102"/>
          <w:sz w:val="22"/>
          <w:szCs w:val="22"/>
        </w:rPr>
        <w:t xml:space="preserve">s </w:t>
      </w:r>
      <w:r w:rsidR="00811890" w:rsidRPr="00811829">
        <w:rPr>
          <w:rFonts w:ascii="Calibri" w:hAnsi="Calibri" w:cs="Calibri"/>
          <w:color w:val="000000"/>
          <w:spacing w:val="2"/>
          <w:sz w:val="22"/>
          <w:szCs w:val="22"/>
        </w:rPr>
        <w:t>unab</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eac</w:t>
      </w:r>
      <w:r w:rsidR="00811890" w:rsidRPr="00811829">
        <w:rPr>
          <w:rFonts w:ascii="Calibri" w:hAnsi="Calibri" w:cs="Calibri"/>
          <w:color w:val="000000"/>
          <w:sz w:val="22"/>
          <w:szCs w:val="22"/>
        </w:rPr>
        <w:t>h</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en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u</w:t>
      </w:r>
      <w:r w:rsidR="00811890" w:rsidRPr="00811829">
        <w:rPr>
          <w:rFonts w:ascii="Calibri" w:hAnsi="Calibri" w:cs="Calibri"/>
          <w:color w:val="000000"/>
          <w:sz w:val="22"/>
          <w:szCs w:val="22"/>
        </w:rPr>
        <w:t>s</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z w:val="22"/>
          <w:szCs w:val="22"/>
        </w:rPr>
        <w:t>a</w:t>
      </w:r>
      <w:r w:rsidR="00811890" w:rsidRPr="00811829">
        <w:rPr>
          <w:rFonts w:ascii="Calibri" w:hAnsi="Calibri" w:cs="Calibri"/>
          <w:color w:val="000000"/>
          <w:spacing w:val="6"/>
          <w:sz w:val="22"/>
          <w:szCs w:val="22"/>
        </w:rPr>
        <w:t xml:space="preserve"> </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ng</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5A7F47" w:rsidRPr="00811829">
        <w:rPr>
          <w:rFonts w:ascii="Calibri" w:hAnsi="Calibri" w:cs="Calibri"/>
          <w:color w:val="000000"/>
          <w:spacing w:val="3"/>
          <w:sz w:val="22"/>
          <w:szCs w:val="22"/>
        </w:rPr>
        <w:t>.</w:t>
      </w:r>
      <w:r w:rsidR="005A7F47" w:rsidRPr="00811829">
        <w:rPr>
          <w:rStyle w:val="FootnoteReference"/>
          <w:rFonts w:ascii="Calibri" w:hAnsi="Calibri" w:cs="Calibri"/>
          <w:color w:val="000000"/>
          <w:spacing w:val="3"/>
          <w:sz w:val="22"/>
          <w:szCs w:val="22"/>
        </w:rPr>
        <w:footnoteReference w:id="20"/>
      </w:r>
      <w:r w:rsidR="005A7F47" w:rsidRPr="00811829">
        <w:rPr>
          <w:rFonts w:ascii="Calibri" w:hAnsi="Calibri" w:cs="Calibri"/>
          <w:color w:val="000000"/>
          <w:spacing w:val="3"/>
          <w:sz w:val="22"/>
          <w:szCs w:val="22"/>
        </w:rPr>
        <w:t xml:space="preserve"> H</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2"/>
          <w:sz w:val="22"/>
          <w:szCs w:val="22"/>
        </w:rPr>
        <w:t>eve</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ecogn</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ze</w:t>
      </w:r>
      <w:r w:rsidR="00811890" w:rsidRPr="00811829">
        <w:rPr>
          <w:rFonts w:ascii="Calibri" w:hAnsi="Calibri" w:cs="Calibri"/>
          <w:color w:val="000000"/>
          <w:sz w:val="22"/>
          <w:szCs w:val="22"/>
        </w:rPr>
        <w:t>d</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t</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w w:val="103"/>
          <w:sz w:val="22"/>
          <w:szCs w:val="22"/>
        </w:rPr>
        <w:t>t</w:t>
      </w:r>
      <w:r w:rsidR="00811890" w:rsidRPr="00811829">
        <w:rPr>
          <w:rFonts w:ascii="Calibri" w:hAnsi="Calibri" w:cs="Calibri"/>
          <w:color w:val="000000"/>
          <w:spacing w:val="2"/>
          <w:w w:val="102"/>
          <w:sz w:val="22"/>
          <w:szCs w:val="22"/>
        </w:rPr>
        <w:t>h</w:t>
      </w:r>
      <w:r w:rsidR="00811890" w:rsidRPr="00811829">
        <w:rPr>
          <w:rFonts w:ascii="Calibri" w:hAnsi="Calibri" w:cs="Calibri"/>
          <w:color w:val="000000"/>
          <w:w w:val="102"/>
          <w:sz w:val="22"/>
          <w:szCs w:val="22"/>
        </w:rPr>
        <w:t xml:space="preserve">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an</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2"/>
          <w:sz w:val="22"/>
          <w:szCs w:val="22"/>
        </w:rPr>
        <w:t>po</w:t>
      </w:r>
      <w:r w:rsidR="00811890" w:rsidRPr="00811829">
        <w:rPr>
          <w:rFonts w:ascii="Calibri" w:hAnsi="Calibri" w:cs="Calibri"/>
          <w:color w:val="000000"/>
          <w:spacing w:val="1"/>
          <w:sz w:val="22"/>
          <w:szCs w:val="22"/>
        </w:rPr>
        <w:t>li</w:t>
      </w:r>
      <w:r w:rsidR="00811890" w:rsidRPr="00811829">
        <w:rPr>
          <w:rFonts w:ascii="Calibri" w:hAnsi="Calibri" w:cs="Calibri"/>
          <w:color w:val="000000"/>
          <w:spacing w:val="2"/>
          <w:sz w:val="22"/>
          <w:szCs w:val="22"/>
        </w:rPr>
        <w:t>c</w:t>
      </w:r>
      <w:r w:rsidR="00811890" w:rsidRPr="00811829">
        <w:rPr>
          <w:rFonts w:ascii="Calibri" w:hAnsi="Calibri" w:cs="Calibri"/>
          <w:color w:val="000000"/>
          <w:sz w:val="22"/>
          <w:szCs w:val="22"/>
        </w:rPr>
        <w:t>y</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3"/>
          <w:w w:val="102"/>
          <w:sz w:val="22"/>
          <w:szCs w:val="22"/>
        </w:rPr>
        <w:t>m</w:t>
      </w:r>
      <w:r w:rsidR="00811890" w:rsidRPr="00811829">
        <w:rPr>
          <w:rFonts w:ascii="Calibri" w:hAnsi="Calibri" w:cs="Calibri"/>
          <w:color w:val="000000"/>
          <w:spacing w:val="2"/>
          <w:w w:val="102"/>
          <w:sz w:val="22"/>
          <w:szCs w:val="22"/>
        </w:rPr>
        <w:t>p</w:t>
      </w:r>
      <w:r w:rsidR="00811890" w:rsidRPr="00811829">
        <w:rPr>
          <w:rFonts w:ascii="Calibri" w:hAnsi="Calibri" w:cs="Calibri"/>
          <w:color w:val="000000"/>
          <w:spacing w:val="1"/>
          <w:w w:val="103"/>
          <w:sz w:val="22"/>
          <w:szCs w:val="22"/>
        </w:rPr>
        <w:t>li</w:t>
      </w:r>
      <w:r w:rsidR="00811890" w:rsidRPr="00811829">
        <w:rPr>
          <w:rFonts w:ascii="Calibri" w:hAnsi="Calibri" w:cs="Calibri"/>
          <w:color w:val="000000"/>
          <w:spacing w:val="2"/>
          <w:w w:val="103"/>
          <w:sz w:val="22"/>
          <w:szCs w:val="22"/>
        </w:rPr>
        <w:t>c</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spacing w:val="1"/>
          <w:w w:val="103"/>
          <w:sz w:val="22"/>
          <w:szCs w:val="22"/>
        </w:rPr>
        <w:t>ti</w:t>
      </w:r>
      <w:r w:rsidR="00811890" w:rsidRPr="00811829">
        <w:rPr>
          <w:rFonts w:ascii="Calibri" w:hAnsi="Calibri" w:cs="Calibri"/>
          <w:color w:val="000000"/>
          <w:spacing w:val="2"/>
          <w:w w:val="102"/>
          <w:sz w:val="22"/>
          <w:szCs w:val="22"/>
        </w:rPr>
        <w:t>ons</w:t>
      </w:r>
      <w:r w:rsidR="00811890" w:rsidRPr="00811829">
        <w:rPr>
          <w:rFonts w:ascii="Calibri" w:hAnsi="Calibri" w:cs="Calibri"/>
          <w:color w:val="000000"/>
          <w:w w:val="103"/>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d</w:t>
      </w:r>
      <w:r w:rsidR="00811890" w:rsidRPr="00811829">
        <w:rPr>
          <w:rFonts w:ascii="Calibri" w:hAnsi="Calibri" w:cs="Calibri"/>
          <w:color w:val="000000"/>
          <w:spacing w:val="4"/>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hu</w:t>
      </w:r>
      <w:r w:rsidR="00811890" w:rsidRPr="00811829">
        <w:rPr>
          <w:rFonts w:ascii="Calibri" w:hAnsi="Calibri" w:cs="Calibri"/>
          <w:color w:val="000000"/>
          <w:sz w:val="22"/>
          <w:szCs w:val="22"/>
        </w:rPr>
        <w:t>s</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sz w:val="22"/>
          <w:szCs w:val="22"/>
        </w:rPr>
        <w:t>it</w:t>
      </w:r>
      <w:r w:rsidR="00811890" w:rsidRPr="00811829">
        <w:rPr>
          <w:rFonts w:ascii="Calibri" w:hAnsi="Calibri" w:cs="Calibri"/>
          <w:color w:val="000000"/>
          <w:sz w:val="22"/>
          <w:szCs w:val="22"/>
        </w:rPr>
        <w:t>s</w:t>
      </w:r>
      <w:r w:rsidR="00811890" w:rsidRPr="00811829">
        <w:rPr>
          <w:rFonts w:ascii="Calibri" w:hAnsi="Calibri" w:cs="Calibri"/>
          <w:color w:val="000000"/>
          <w:spacing w:val="9"/>
          <w:sz w:val="22"/>
          <w:szCs w:val="22"/>
        </w:rPr>
        <w:t xml:space="preserve"> </w:t>
      </w:r>
      <w:r w:rsidR="00811890" w:rsidRPr="00811829">
        <w:rPr>
          <w:rFonts w:ascii="Calibri" w:hAnsi="Calibri" w:cs="Calibri"/>
          <w:color w:val="000000"/>
          <w:spacing w:val="2"/>
          <w:sz w:val="22"/>
          <w:szCs w:val="22"/>
        </w:rPr>
        <w:t>F</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na</w:t>
      </w:r>
      <w:r w:rsidR="00811890" w:rsidRPr="00811829">
        <w:rPr>
          <w:rFonts w:ascii="Calibri" w:hAnsi="Calibri" w:cs="Calibri"/>
          <w:color w:val="000000"/>
          <w:sz w:val="22"/>
          <w:szCs w:val="22"/>
        </w:rPr>
        <w:t>l</w:t>
      </w:r>
      <w:r w:rsidR="00811890" w:rsidRPr="00811829">
        <w:rPr>
          <w:rFonts w:ascii="Calibri" w:hAnsi="Calibri" w:cs="Calibri"/>
          <w:color w:val="000000"/>
          <w:spacing w:val="13"/>
          <w:sz w:val="22"/>
          <w:szCs w:val="22"/>
        </w:rPr>
        <w:t xml:space="preserve"> </w:t>
      </w:r>
      <w:r w:rsidR="00811890" w:rsidRPr="00811829">
        <w:rPr>
          <w:rFonts w:ascii="Calibri" w:hAnsi="Calibri" w:cs="Calibri"/>
          <w:color w:val="000000"/>
          <w:spacing w:val="2"/>
          <w:sz w:val="22"/>
          <w:szCs w:val="22"/>
        </w:rPr>
        <w:t>Repo</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t</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ne</w:t>
      </w:r>
      <w:r w:rsidR="00811890" w:rsidRPr="00811829">
        <w:rPr>
          <w:rFonts w:ascii="Calibri" w:hAnsi="Calibri" w:cs="Calibri"/>
          <w:color w:val="000000"/>
          <w:sz w:val="22"/>
          <w:szCs w:val="22"/>
        </w:rPr>
        <w:t>d</w:t>
      </w:r>
      <w:r w:rsidR="00811890" w:rsidRPr="00811829">
        <w:rPr>
          <w:rFonts w:ascii="Calibri" w:hAnsi="Calibri" w:cs="Calibri"/>
          <w:color w:val="000000"/>
          <w:spacing w:val="23"/>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ll</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z w:val="22"/>
          <w:szCs w:val="22"/>
        </w:rPr>
        <w:t>g</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w w:val="103"/>
          <w:sz w:val="22"/>
          <w:szCs w:val="22"/>
        </w:rPr>
        <w:t>r</w:t>
      </w:r>
      <w:r w:rsidR="00811890" w:rsidRPr="00811829">
        <w:rPr>
          <w:rFonts w:ascii="Calibri" w:hAnsi="Calibri" w:cs="Calibri"/>
          <w:color w:val="000000"/>
          <w:spacing w:val="2"/>
          <w:w w:val="103"/>
          <w:sz w:val="22"/>
          <w:szCs w:val="22"/>
        </w:rPr>
        <w:t>ec</w:t>
      </w:r>
      <w:r w:rsidR="00811890" w:rsidRPr="00811829">
        <w:rPr>
          <w:rFonts w:ascii="Calibri" w:hAnsi="Calibri" w:cs="Calibri"/>
          <w:color w:val="000000"/>
          <w:spacing w:val="2"/>
          <w:w w:val="102"/>
          <w:sz w:val="22"/>
          <w:szCs w:val="22"/>
        </w:rPr>
        <w:t>o</w:t>
      </w:r>
      <w:r w:rsidR="00811890" w:rsidRPr="00811829">
        <w:rPr>
          <w:rFonts w:ascii="Calibri" w:hAnsi="Calibri" w:cs="Calibri"/>
          <w:color w:val="000000"/>
          <w:spacing w:val="3"/>
          <w:w w:val="102"/>
          <w:sz w:val="22"/>
          <w:szCs w:val="22"/>
        </w:rPr>
        <w:t>mm</w:t>
      </w:r>
      <w:r w:rsidR="00811890" w:rsidRPr="00811829">
        <w:rPr>
          <w:rFonts w:ascii="Calibri" w:hAnsi="Calibri" w:cs="Calibri"/>
          <w:color w:val="000000"/>
          <w:spacing w:val="2"/>
          <w:w w:val="102"/>
          <w:sz w:val="22"/>
          <w:szCs w:val="22"/>
        </w:rPr>
        <w:t>enda</w:t>
      </w:r>
      <w:r w:rsidR="00811890" w:rsidRPr="00811829">
        <w:rPr>
          <w:rFonts w:ascii="Calibri" w:hAnsi="Calibri" w:cs="Calibri"/>
          <w:color w:val="000000"/>
          <w:spacing w:val="1"/>
          <w:w w:val="102"/>
          <w:sz w:val="22"/>
          <w:szCs w:val="22"/>
        </w:rPr>
        <w:t>t</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2"/>
          <w:w w:val="102"/>
          <w:sz w:val="22"/>
          <w:szCs w:val="22"/>
        </w:rPr>
        <w:t>on</w:t>
      </w:r>
      <w:r w:rsidR="00811890" w:rsidRPr="00811829">
        <w:rPr>
          <w:rFonts w:ascii="Calibri" w:hAnsi="Calibri" w:cs="Calibri"/>
          <w:color w:val="000000"/>
          <w:w w:val="103"/>
          <w:sz w:val="22"/>
          <w:szCs w:val="22"/>
        </w:rPr>
        <w:t>:</w:t>
      </w:r>
    </w:p>
    <w:p w14:paraId="34CCBA1E" w14:textId="77777777" w:rsidR="00811890" w:rsidRPr="00811829" w:rsidRDefault="00811890" w:rsidP="00D33FCB">
      <w:pPr>
        <w:widowControl w:val="0"/>
        <w:autoSpaceDE w:val="0"/>
        <w:autoSpaceDN w:val="0"/>
        <w:adjustRightInd w:val="0"/>
        <w:spacing w:before="7" w:line="360" w:lineRule="auto"/>
        <w:ind w:right="650"/>
        <w:rPr>
          <w:rFonts w:ascii="Calibri" w:hAnsi="Calibri" w:cs="Calibri"/>
          <w:color w:val="000000"/>
          <w:sz w:val="22"/>
          <w:szCs w:val="22"/>
        </w:rPr>
      </w:pPr>
      <w:commentRangeStart w:id="194"/>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commentRangeEnd w:id="194"/>
      <w:r w:rsidR="00CA6330">
        <w:rPr>
          <w:rStyle w:val="CommentReference"/>
          <w:rFonts w:ascii="Century Gothic" w:eastAsia="PMingLiU" w:hAnsi="Century Gothic" w:cs="Microsoft Sans Serif"/>
          <w:lang w:eastAsia="zh-CN"/>
        </w:rPr>
        <w:commentReference w:id="194"/>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proofErr w:type="gramStart"/>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proofErr w:type="gramEnd"/>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00A8322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6034ED42" w14:textId="77777777" w:rsidR="005A7F47" w:rsidRPr="00811829" w:rsidRDefault="005A7F47"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697EE32D" w14:textId="77777777" w:rsidR="00263216"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005A7F47" w:rsidRPr="00811829">
        <w:rPr>
          <w:rStyle w:val="FootnoteReference"/>
          <w:rFonts w:ascii="Calibri" w:hAnsi="Calibri" w:cs="Calibri"/>
          <w:color w:val="000000"/>
          <w:sz w:val="22"/>
          <w:szCs w:val="22"/>
        </w:rPr>
        <w:footnoteReference w:id="21"/>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11</w:t>
      </w:r>
      <w:r w:rsidR="005A7F47" w:rsidRPr="00811829">
        <w:rPr>
          <w:rFonts w:ascii="Calibri" w:hAnsi="Calibri" w:cs="Calibri"/>
          <w:color w:val="000000"/>
          <w:spacing w:val="2"/>
          <w:w w:val="10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00694636" w:rsidRPr="00811829">
        <w:rPr>
          <w:rStyle w:val="FootnoteReference"/>
          <w:rFonts w:ascii="Calibri" w:hAnsi="Calibri" w:cs="Calibri"/>
          <w:color w:val="000000"/>
          <w:sz w:val="22"/>
          <w:szCs w:val="22"/>
        </w:rPr>
        <w:footnoteReference w:id="22"/>
      </w:r>
      <w:r w:rsidR="00694636"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00263216" w:rsidRPr="00811829">
        <w:rPr>
          <w:rFonts w:ascii="Calibri" w:hAnsi="Calibri" w:cs="Calibri"/>
          <w:color w:val="000000"/>
          <w:w w:val="10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lastRenderedPageBreak/>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007A7211" w:rsidRPr="00811829">
        <w:rPr>
          <w:rFonts w:ascii="Calibri" w:hAnsi="Calibri" w:cs="Calibri"/>
          <w:color w:val="000000"/>
          <w:spacing w:val="-1"/>
          <w:w w:val="103"/>
          <w:sz w:val="22"/>
          <w:szCs w:val="22"/>
        </w:rPr>
        <w:t>.</w:t>
      </w:r>
      <w:r w:rsidR="007A7211" w:rsidRPr="00811829">
        <w:rPr>
          <w:rStyle w:val="FootnoteReference"/>
          <w:rFonts w:ascii="Calibri" w:hAnsi="Calibri" w:cs="Calibri"/>
          <w:color w:val="000000"/>
          <w:spacing w:val="-1"/>
          <w:w w:val="103"/>
          <w:sz w:val="22"/>
          <w:szCs w:val="22"/>
        </w:rPr>
        <w:footnoteReference w:id="23"/>
      </w:r>
      <w:r w:rsidR="007A7211"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m</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00FD4ECE"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e</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w:t>
      </w:r>
      <w:r w:rsidR="00263216" w:rsidRPr="00811829">
        <w:rPr>
          <w:rFonts w:ascii="Calibri" w:hAnsi="Calibri" w:cs="Calibri"/>
          <w:color w:val="000000"/>
          <w:w w:val="103"/>
          <w:sz w:val="22"/>
          <w:szCs w:val="22"/>
        </w:rPr>
        <w:t xml:space="preserve"> </w:t>
      </w:r>
    </w:p>
    <w:p w14:paraId="699A9635" w14:textId="77777777" w:rsidR="00263216" w:rsidRPr="00811829" w:rsidRDefault="00263216"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6A81700E" w14:textId="2D807CCA" w:rsidR="00811890"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00972782">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00263216"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n</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00154C14"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00F65F56" w:rsidRPr="00811829">
        <w:rPr>
          <w:rStyle w:val="FootnoteReference"/>
          <w:rFonts w:ascii="Calibri" w:hAnsi="Calibri" w:cs="Calibri"/>
          <w:color w:val="000000"/>
          <w:sz w:val="22"/>
          <w:szCs w:val="22"/>
        </w:rPr>
        <w:footnoteReference w:id="24"/>
      </w:r>
      <w:r w:rsidR="00536EB6"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154C14"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683CBFDC" w14:textId="77777777" w:rsidR="00154C14" w:rsidRPr="00811829" w:rsidRDefault="00154C14"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7D995282" w14:textId="40E0D904" w:rsidR="00811890" w:rsidRPr="00811829" w:rsidRDefault="00811890" w:rsidP="00D33FCB">
      <w:pPr>
        <w:widowControl w:val="0"/>
        <w:autoSpaceDE w:val="0"/>
        <w:autoSpaceDN w:val="0"/>
        <w:adjustRightInd w:val="0"/>
        <w:spacing w:line="360" w:lineRule="auto"/>
        <w:ind w:left="1525" w:right="692"/>
        <w:rPr>
          <w:rFonts w:ascii="Calibri" w:hAnsi="Calibri" w:cs="Calibri"/>
          <w:color w:val="000000"/>
          <w:sz w:val="22"/>
          <w:szCs w:val="22"/>
        </w:rPr>
      </w:pPr>
      <w:proofErr w:type="gramStart"/>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proofErr w:type="gramEnd"/>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00F51F36" w:rsidRPr="00811829">
        <w:rPr>
          <w:rFonts w:ascii="Calibri" w:hAnsi="Calibri" w:cs="Calibri"/>
          <w:color w:val="000000"/>
          <w:w w:val="102"/>
          <w:sz w:val="22"/>
          <w:szCs w:val="22"/>
        </w:rPr>
        <w:t>-</w:t>
      </w:r>
      <w:del w:id="195" w:author="Chris Dillon" w:date="2014-10-24T09:41:00Z">
        <w:r w:rsidRPr="00811829" w:rsidDel="00E31405">
          <w:rPr>
            <w:rFonts w:ascii="Calibri" w:hAnsi="Calibri" w:cs="Calibri"/>
            <w:color w:val="000000"/>
            <w:w w:val="102"/>
            <w:sz w:val="22"/>
            <w:szCs w:val="22"/>
          </w:rPr>
          <w:delText xml:space="preserve"> </w:delText>
        </w:r>
      </w:del>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003A7C23" w:rsidRPr="00811829">
        <w:rPr>
          <w:rStyle w:val="FootnoteReference"/>
          <w:rFonts w:ascii="Calibri" w:hAnsi="Calibri" w:cs="Calibri"/>
          <w:color w:val="000000"/>
          <w:spacing w:val="-1"/>
          <w:w w:val="103"/>
          <w:sz w:val="22"/>
          <w:szCs w:val="22"/>
        </w:rPr>
        <w:footnoteReference w:id="25"/>
      </w:r>
    </w:p>
    <w:p w14:paraId="4234A005" w14:textId="77777777" w:rsidR="00DA0C26" w:rsidRPr="00811829" w:rsidRDefault="00DA0C26"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77EBB827" w14:textId="77777777" w:rsidR="003A7C23" w:rsidRPr="00811829" w:rsidRDefault="00811890"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00DA0C26" w:rsidRPr="00811829">
        <w:rPr>
          <w:rFonts w:ascii="Calibri" w:hAnsi="Calibri" w:cs="Calibri"/>
          <w:color w:val="000000"/>
          <w:w w:val="102"/>
          <w:sz w:val="22"/>
          <w:szCs w:val="22"/>
        </w:rPr>
        <w:t xml:space="preserve"> </w:t>
      </w:r>
      <w:r w:rsidR="00DA0C26"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00FA5899"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lastRenderedPageBreak/>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ins w:id="196" w:author="Chris Dillon" w:date="2014-10-24T09:41:00Z">
        <w:r w:rsidR="00E31405">
          <w:rPr>
            <w:rFonts w:ascii="Calibri" w:hAnsi="Calibri" w:cs="Calibri"/>
            <w:color w:val="000000"/>
            <w:sz w:val="22"/>
            <w:szCs w:val="22"/>
          </w:rPr>
          <w:br/>
        </w:r>
      </w:ins>
      <w:del w:id="197" w:author="Chris Dillon" w:date="2014-10-24T09:41:00Z">
        <w:r w:rsidRPr="00811829" w:rsidDel="00E31405">
          <w:rPr>
            <w:rFonts w:ascii="Calibri" w:hAnsi="Calibri" w:cs="Calibri"/>
            <w:color w:val="000000"/>
            <w:spacing w:val="15"/>
            <w:sz w:val="22"/>
            <w:szCs w:val="22"/>
          </w:rPr>
          <w:delText xml:space="preserve"> </w:delText>
        </w:r>
      </w:del>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del w:id="198" w:author="Chris Dillon" w:date="2014-10-24T09:50:00Z">
        <w:r w:rsidRPr="00811829" w:rsidDel="00670C69">
          <w:rPr>
            <w:rFonts w:ascii="Calibri" w:hAnsi="Calibri" w:cs="Calibri"/>
            <w:color w:val="000000"/>
            <w:spacing w:val="27"/>
            <w:sz w:val="22"/>
            <w:szCs w:val="22"/>
          </w:rPr>
          <w:delText xml:space="preserve"> </w:delText>
        </w:r>
      </w:del>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nt</w:t>
      </w:r>
      <w:r w:rsidR="00FA5899" w:rsidRPr="00811829">
        <w:rPr>
          <w:rFonts w:ascii="Calibri" w:hAnsi="Calibri" w:cs="Calibri"/>
          <w:color w:val="000000"/>
          <w:spacing w:val="2"/>
          <w:w w:val="10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sidR="00EC00A5">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w:t>
      </w:r>
      <w:r w:rsidR="00DA0C26" w:rsidRPr="00811829">
        <w:rPr>
          <w:rFonts w:ascii="Calibri" w:hAnsi="Calibri" w:cs="Calibri"/>
          <w:color w:val="000000"/>
          <w:w w:val="103"/>
          <w:sz w:val="22"/>
          <w:szCs w:val="22"/>
        </w:rPr>
        <w:t xml:space="preserve"> Registration Data Working Group.</w:t>
      </w:r>
    </w:p>
    <w:p w14:paraId="2904B64B" w14:textId="77777777" w:rsidR="003A7C23" w:rsidRPr="00811829" w:rsidRDefault="003A7C23" w:rsidP="00D33FCB">
      <w:pPr>
        <w:widowControl w:val="0"/>
        <w:autoSpaceDE w:val="0"/>
        <w:autoSpaceDN w:val="0"/>
        <w:adjustRightInd w:val="0"/>
        <w:spacing w:line="360" w:lineRule="auto"/>
        <w:ind w:right="1251"/>
        <w:rPr>
          <w:rFonts w:ascii="Calibri" w:hAnsi="Calibri" w:cs="Calibri"/>
          <w:color w:val="000000"/>
          <w:w w:val="103"/>
          <w:sz w:val="22"/>
          <w:szCs w:val="22"/>
        </w:rPr>
      </w:pPr>
    </w:p>
    <w:p w14:paraId="34D2141E" w14:textId="77777777" w:rsidR="00CF2D64" w:rsidRPr="00811829" w:rsidRDefault="00811890" w:rsidP="006C1D4D">
      <w:pPr>
        <w:widowControl w:val="0"/>
        <w:autoSpaceDE w:val="0"/>
        <w:autoSpaceDN w:val="0"/>
        <w:adjustRightInd w:val="0"/>
        <w:spacing w:line="360" w:lineRule="auto"/>
        <w:ind w:right="1251"/>
        <w:rPr>
          <w:rFonts w:ascii="Calibri" w:hAnsi="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n</w:t>
      </w:r>
      <w:r w:rsidR="003A7C23"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00F51F36"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proofErr w:type="spellStart"/>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D</w:t>
      </w:r>
      <w:proofErr w:type="spellEnd"/>
      <w:r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00F51F36"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001853DA" w:rsidRPr="00811829">
        <w:rPr>
          <w:rFonts w:ascii="Calibri" w:hAnsi="Calibri" w:cs="Calibri"/>
          <w:color w:val="000000"/>
          <w:spacing w:val="2"/>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proofErr w:type="spellStart"/>
      <w:r w:rsidRPr="00811829">
        <w:rPr>
          <w:rFonts w:ascii="Calibri" w:hAnsi="Calibri" w:cs="Calibri"/>
          <w:color w:val="000000"/>
          <w:spacing w:val="2"/>
          <w:sz w:val="22"/>
          <w:szCs w:val="22"/>
        </w:rPr>
        <w:t>gTL</w:t>
      </w:r>
      <w:r w:rsidRPr="00811829">
        <w:rPr>
          <w:rFonts w:ascii="Calibri" w:hAnsi="Calibri" w:cs="Calibri"/>
          <w:color w:val="000000"/>
          <w:sz w:val="22"/>
          <w:szCs w:val="22"/>
        </w:rPr>
        <w:t>D</w:t>
      </w:r>
      <w:proofErr w:type="spellEnd"/>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sidR="00253DFC">
        <w:rPr>
          <w:rStyle w:val="FootnoteReference"/>
          <w:rFonts w:ascii="Calibri" w:hAnsi="Calibri" w:cs="Calibri"/>
          <w:color w:val="000000"/>
          <w:spacing w:val="1"/>
          <w:w w:val="103"/>
          <w:sz w:val="22"/>
          <w:szCs w:val="22"/>
        </w:rPr>
        <w:footnoteReference w:id="26"/>
      </w:r>
    </w:p>
    <w:p w14:paraId="00757942" w14:textId="77777777" w:rsidR="001F3A43" w:rsidRPr="00811829" w:rsidRDefault="001F3A43" w:rsidP="00D33FCB">
      <w:pPr>
        <w:spacing w:line="360" w:lineRule="auto"/>
        <w:rPr>
          <w:rFonts w:ascii="Calibri" w:hAnsi="Calibri"/>
          <w:sz w:val="22"/>
          <w:szCs w:val="22"/>
          <w:lang w:val="en-GB"/>
        </w:rPr>
      </w:pPr>
    </w:p>
    <w:sectPr w:rsidR="001F3A43" w:rsidRPr="00811829" w:rsidSect="00605C1E">
      <w:headerReference w:type="even" r:id="rId23"/>
      <w:headerReference w:type="default" r:id="rId24"/>
      <w:footerReference w:type="even" r:id="rId25"/>
      <w:footerReference w:type="default" r:id="rId26"/>
      <w:headerReference w:type="first" r:id="rId27"/>
      <w:footerReference w:type="first" r:id="rId28"/>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hris Dillon" w:date="2014-11-17T11:14:00Z" w:initials="CD">
    <w:p w14:paraId="303AD50E" w14:textId="77777777" w:rsidR="000F5AA6" w:rsidRDefault="000F5AA6">
      <w:pPr>
        <w:pStyle w:val="CommentText"/>
      </w:pPr>
      <w:r>
        <w:rPr>
          <w:rStyle w:val="CommentReference"/>
        </w:rPr>
        <w:annotationRef/>
      </w:r>
      <w:r>
        <w:t>More examples in these sections are welcome.</w:t>
      </w:r>
    </w:p>
  </w:comment>
  <w:comment w:id="16" w:author="Chris Dillon" w:date="2014-12-01T10:20:00Z" w:initials="CD">
    <w:p w14:paraId="6FC46449" w14:textId="4AD2D993" w:rsidR="000F5AA6" w:rsidRDefault="000F5AA6">
      <w:pPr>
        <w:pStyle w:val="CommentText"/>
      </w:pPr>
      <w:r>
        <w:rPr>
          <w:rStyle w:val="CommentReference"/>
        </w:rPr>
        <w:annotationRef/>
      </w:r>
      <w:r>
        <w:t>Added in response to feedback on 20 Nov. 2014.</w:t>
      </w:r>
    </w:p>
  </w:comment>
  <w:comment w:id="14" w:author="Chris Dillon" w:date="2014-10-23T12:17:00Z" w:initials="CD">
    <w:p w14:paraId="5C0C385A" w14:textId="77777777" w:rsidR="000F5AA6" w:rsidRDefault="000F5AA6">
      <w:pPr>
        <w:pStyle w:val="CommentText"/>
      </w:pPr>
      <w:r>
        <w:rPr>
          <w:rStyle w:val="CommentReference"/>
        </w:rPr>
        <w:annotationRef/>
      </w:r>
      <w:r>
        <w:t>There is disagreement about whether it is easier to search data in one language.</w:t>
      </w:r>
    </w:p>
  </w:comment>
  <w:comment w:id="15" w:author="Mike Zupke" w:date="2014-11-13T09:22:00Z" w:initials="MZ">
    <w:p w14:paraId="5BDAAC5C" w14:textId="77777777" w:rsidR="000F5AA6" w:rsidRDefault="000F5AA6">
      <w:pPr>
        <w:pStyle w:val="CommentText"/>
      </w:pPr>
      <w:r>
        <w:rPr>
          <w:rStyle w:val="CommentReference"/>
        </w:rPr>
        <w:annotationRef/>
      </w:r>
      <w:proofErr w:type="spellStart"/>
      <w:r>
        <w:t>Whois</w:t>
      </w:r>
      <w:proofErr w:type="spellEnd"/>
      <w:r>
        <w:t xml:space="preserve"> isn’t exactly intended to be searchable (although some companies aggregate </w:t>
      </w:r>
      <w:proofErr w:type="spellStart"/>
      <w:r>
        <w:t>Whois</w:t>
      </w:r>
      <w:proofErr w:type="spellEnd"/>
      <w:r>
        <w:t xml:space="preserve"> data so that it can be searched). I wonder if they mean that it’s more readily interpreted? “Searching” suggests you could query for a registrant and all the domain names with his name would be presented.  “Querying” is more what people do with </w:t>
      </w:r>
      <w:proofErr w:type="spellStart"/>
      <w:r>
        <w:t>Whois</w:t>
      </w:r>
      <w:proofErr w:type="spellEnd"/>
      <w:r>
        <w:t xml:space="preserve"> when they enter a domain name and results appear.  Perhaps it doesn’t matter, but just thought I’d point that out.  </w:t>
      </w:r>
    </w:p>
  </w:comment>
  <w:comment w:id="34" w:author="Mike Zupke" w:date="2014-11-13T09:24:00Z" w:initials="MZ">
    <w:p w14:paraId="6F133330" w14:textId="77777777" w:rsidR="000F5AA6" w:rsidRDefault="000F5AA6">
      <w:pPr>
        <w:pStyle w:val="CommentText"/>
      </w:pPr>
      <w:r>
        <w:rPr>
          <w:rStyle w:val="CommentReference"/>
        </w:rPr>
        <w:annotationRef/>
      </w:r>
      <w:r>
        <w:t xml:space="preserve">Just wanted to confirm that we’re certain this is the case? Maybe someone from tech services (Francisco, Gustavo, Ed, et al.) could verify?  If it’s true that all data is in US ASCII, it would seem that this is actually an argument against mandatory transformation (since it’s already being done). </w:t>
      </w:r>
    </w:p>
  </w:comment>
  <w:comment w:id="35" w:author="Chris Dillon" w:date="2014-12-01T10:24:00Z" w:initials="CD">
    <w:p w14:paraId="753EBC19" w14:textId="660F9A4E" w:rsidR="000F5AA6" w:rsidRDefault="000F5AA6">
      <w:pPr>
        <w:pStyle w:val="CommentText"/>
      </w:pPr>
      <w:r>
        <w:rPr>
          <w:rStyle w:val="CommentReference"/>
        </w:rPr>
        <w:annotationRef/>
      </w:r>
      <w:r>
        <w:t>Current rules says that in the current system they are in US ASCII, rather than transformed.</w:t>
      </w:r>
    </w:p>
  </w:comment>
  <w:comment w:id="36" w:author="Chris Dillon" w:date="2014-12-01T10:28:00Z" w:initials="CD">
    <w:p w14:paraId="393256BF" w14:textId="5A5CDD8E" w:rsidR="000F5AA6" w:rsidRDefault="000F5AA6">
      <w:pPr>
        <w:pStyle w:val="CommentText"/>
      </w:pPr>
      <w:r>
        <w:rPr>
          <w:rStyle w:val="CommentReference"/>
        </w:rPr>
        <w:annotationRef/>
      </w:r>
      <w:r>
        <w:t>Changed as a result of discussion on 20 Nov. 2014.</w:t>
      </w:r>
    </w:p>
  </w:comment>
  <w:comment w:id="46" w:author="Jim Galvin" w:date="2014-12-04T09:20:00Z" w:initials="JG">
    <w:p w14:paraId="4F0B0AD0" w14:textId="2FF31FEF" w:rsidR="000F5AA6" w:rsidRDefault="000F5AA6">
      <w:pPr>
        <w:pStyle w:val="CommentText"/>
      </w:pPr>
      <w:r>
        <w:rPr>
          <w:rStyle w:val="CommentReference"/>
        </w:rPr>
        <w:annotationRef/>
      </w:r>
      <w:r>
        <w:t>Can we reorder these bullets?  I'd like to see that last 4 listed first.</w:t>
      </w:r>
    </w:p>
  </w:comment>
  <w:comment w:id="47" w:author="Mike Zupke" w:date="2014-11-13T11:11:00Z" w:initials="MZ">
    <w:p w14:paraId="3C87D6DA" w14:textId="77777777" w:rsidR="000F5AA6" w:rsidRDefault="000F5AA6">
      <w:pPr>
        <w:pStyle w:val="CommentText"/>
      </w:pPr>
      <w:r>
        <w:rPr>
          <w:rStyle w:val="CommentReference"/>
        </w:rPr>
        <w:annotationRef/>
      </w:r>
      <w:r>
        <w:t xml:space="preserve">I am not sure if this is what was intended. As more people use the Internet, more people will become accustomed to the Latin script. I think what is meant is that there will be an increase in the number of users whose languages are not based on the Latin script. </w:t>
      </w:r>
    </w:p>
  </w:comment>
  <w:comment w:id="48" w:author="Chris Dillon" w:date="2014-12-01T10:42:00Z" w:initials="CD">
    <w:p w14:paraId="6FFBFD69" w14:textId="460717B4" w:rsidR="000F5AA6" w:rsidRDefault="000F5AA6" w:rsidP="00AD0F03">
      <w:pPr>
        <w:pStyle w:val="CommentText"/>
      </w:pPr>
      <w:r>
        <w:rPr>
          <w:rStyle w:val="CommentReference"/>
        </w:rPr>
        <w:annotationRef/>
      </w:r>
      <w:r>
        <w:t>Wording changed accordingly. Both statements are true.</w:t>
      </w:r>
    </w:p>
  </w:comment>
  <w:comment w:id="51" w:author="Jim Galvin" w:date="2014-12-04T09:16:00Z" w:initials="JG">
    <w:p w14:paraId="41482A52" w14:textId="782F913B" w:rsidR="000F5AA6" w:rsidRDefault="000F5AA6">
      <w:pPr>
        <w:pStyle w:val="CommentText"/>
      </w:pPr>
      <w:r>
        <w:rPr>
          <w:rStyle w:val="CommentReference"/>
        </w:rPr>
        <w:annotationRef/>
      </w:r>
      <w:r>
        <w:t>I'd like to suggest we don't use this acronym since it also popularly represents Domain Name Registration Data.</w:t>
      </w:r>
    </w:p>
  </w:comment>
  <w:comment w:id="64" w:author="Mike Zupke" w:date="2014-11-13T11:13:00Z" w:initials="MZ">
    <w:p w14:paraId="424A31F3" w14:textId="77777777" w:rsidR="000F5AA6" w:rsidRDefault="000F5AA6">
      <w:pPr>
        <w:pStyle w:val="CommentText"/>
      </w:pPr>
      <w:r>
        <w:rPr>
          <w:rStyle w:val="CommentReference"/>
        </w:rPr>
        <w:annotationRef/>
      </w:r>
      <w:r>
        <w:t xml:space="preserve">There are several references to LEA that might be relevant more applicably.  When I read this part of the paper, my general impression was that this was being driven by law enforcement only, so maybe the references could be broadened (unless this really is just a law enforcement issue). </w:t>
      </w:r>
    </w:p>
  </w:comment>
  <w:comment w:id="65" w:author="Chris Dillon" w:date="2014-12-01T10:45:00Z" w:initials="CD">
    <w:p w14:paraId="421743DC" w14:textId="4C422B41" w:rsidR="000F5AA6" w:rsidRDefault="000F5AA6">
      <w:pPr>
        <w:pStyle w:val="CommentText"/>
      </w:pPr>
      <w:r>
        <w:rPr>
          <w:rStyle w:val="CommentReference"/>
        </w:rPr>
        <w:annotationRef/>
      </w:r>
      <w:r>
        <w:t>Specific examples welcome.</w:t>
      </w:r>
    </w:p>
  </w:comment>
  <w:comment w:id="94" w:author="Erika Randall" w:date="2014-11-14T14:44:00Z" w:initials="ER">
    <w:p w14:paraId="336B1F6E" w14:textId="77777777" w:rsidR="000F5AA6" w:rsidRDefault="000F5AA6">
      <w:pPr>
        <w:pStyle w:val="CommentText"/>
      </w:pPr>
      <w:r>
        <w:rPr>
          <w:rStyle w:val="CommentReference"/>
        </w:rPr>
        <w:annotationRef/>
      </w:r>
      <w:r>
        <w:t>Not sure I understand this point in light of the bullet point above that says that transformation at a later stage by the registry or registrar would be detrimental to accuracy and consistency. How should these two points be read together?</w:t>
      </w:r>
    </w:p>
  </w:comment>
  <w:comment w:id="108" w:author="Erika Randall" w:date="2014-11-14T14:44:00Z" w:initials="ER">
    <w:p w14:paraId="2FA184DF" w14:textId="77777777" w:rsidR="000F5AA6" w:rsidRDefault="000F5AA6">
      <w:pPr>
        <w:pStyle w:val="CommentText"/>
      </w:pPr>
      <w:r>
        <w:rPr>
          <w:rStyle w:val="CommentReference"/>
        </w:rPr>
        <w:annotationRef/>
      </w:r>
      <w:r>
        <w:t>Why is this option not considered the same as transformation?</w:t>
      </w:r>
    </w:p>
  </w:comment>
  <w:comment w:id="109" w:author="Chris Dillon" w:date="2014-12-01T10:54:00Z" w:initials="CD">
    <w:p w14:paraId="54698D03" w14:textId="66B73583" w:rsidR="000F5AA6" w:rsidRDefault="000F5AA6">
      <w:pPr>
        <w:pStyle w:val="CommentText"/>
      </w:pPr>
      <w:r>
        <w:rPr>
          <w:rStyle w:val="CommentReference"/>
        </w:rPr>
        <w:annotationRef/>
      </w:r>
      <w:r>
        <w:t>Footnote added to clarify.</w:t>
      </w:r>
    </w:p>
  </w:comment>
  <w:comment w:id="110" w:author="Chris Dillon" w:date="2014-11-13T15:57:00Z" w:initials="CD">
    <w:p w14:paraId="6273248B" w14:textId="77777777" w:rsidR="000F5AA6" w:rsidRDefault="000F5AA6">
      <w:pPr>
        <w:pStyle w:val="CommentText"/>
      </w:pPr>
      <w:r>
        <w:rPr>
          <w:rStyle w:val="CommentReference"/>
        </w:rPr>
        <w:annotationRef/>
      </w:r>
      <w:r>
        <w:rPr>
          <w:noProof/>
        </w:rPr>
        <w:t>Would this approach be practical for gTLDs?</w:t>
      </w:r>
    </w:p>
  </w:comment>
  <w:comment w:id="111" w:author="Erika Randall" w:date="2014-11-14T14:51:00Z" w:initials="ER">
    <w:p w14:paraId="764DD7E9" w14:textId="77777777" w:rsidR="000F5AA6" w:rsidRDefault="000F5AA6">
      <w:pPr>
        <w:pStyle w:val="CommentText"/>
      </w:pPr>
      <w:r>
        <w:rPr>
          <w:rStyle w:val="CommentReference"/>
        </w:rPr>
        <w:annotationRef/>
      </w:r>
      <w:proofErr w:type="gramStart"/>
      <w:r>
        <w:t>less</w:t>
      </w:r>
      <w:proofErr w:type="gramEnd"/>
      <w:r>
        <w:t xml:space="preserve"> developed?</w:t>
      </w:r>
    </w:p>
  </w:comment>
  <w:comment w:id="112" w:author="Chris Dillon" w:date="2014-12-01T10:56:00Z" w:initials="CD">
    <w:p w14:paraId="2C92180B" w14:textId="05F9205E" w:rsidR="000F5AA6" w:rsidRDefault="000F5AA6">
      <w:pPr>
        <w:pStyle w:val="CommentText"/>
      </w:pPr>
      <w:r>
        <w:rPr>
          <w:rStyle w:val="CommentReference"/>
        </w:rPr>
        <w:annotationRef/>
      </w:r>
      <w:r>
        <w:t>Adopted.</w:t>
      </w:r>
    </w:p>
  </w:comment>
  <w:comment w:id="116" w:author="Erika Randall" w:date="2014-11-14T14:53:00Z" w:initials="ER">
    <w:p w14:paraId="236109AC" w14:textId="77777777" w:rsidR="000F5AA6" w:rsidRDefault="000F5AA6">
      <w:pPr>
        <w:pStyle w:val="CommentText"/>
      </w:pPr>
      <w:r>
        <w:rPr>
          <w:rStyle w:val="CommentReference"/>
        </w:rPr>
        <w:annotationRef/>
      </w:r>
      <w:proofErr w:type="gramStart"/>
      <w:r>
        <w:t>high</w:t>
      </w:r>
      <w:proofErr w:type="gramEnd"/>
      <w:r>
        <w:t xml:space="preserve"> levels of accuracy? </w:t>
      </w:r>
    </w:p>
  </w:comment>
  <w:comment w:id="117" w:author="Chris Dillon" w:date="2014-12-01T11:11:00Z" w:initials="CD">
    <w:p w14:paraId="18161B85" w14:textId="7FC129E9" w:rsidR="000F5AA6" w:rsidRDefault="000F5AA6" w:rsidP="00AE348A">
      <w:pPr>
        <w:pStyle w:val="CommentText"/>
      </w:pPr>
      <w:r>
        <w:rPr>
          <w:rStyle w:val="CommentReference"/>
        </w:rPr>
        <w:annotationRef/>
      </w:r>
      <w:r>
        <w:t>Adopted. Added sentence about standards.</w:t>
      </w:r>
    </w:p>
  </w:comment>
  <w:comment w:id="118" w:author="Mike Zupke" w:date="2014-11-13T11:15:00Z" w:initials="MZ">
    <w:p w14:paraId="5CBCC10F" w14:textId="77777777" w:rsidR="000F5AA6" w:rsidRDefault="000F5AA6">
      <w:pPr>
        <w:pStyle w:val="CommentText"/>
      </w:pPr>
      <w:r>
        <w:rPr>
          <w:rStyle w:val="CommentReference"/>
        </w:rPr>
        <w:annotationRef/>
      </w:r>
      <w:r>
        <w:t xml:space="preserve">I think an additional argument could be added to say something like “There is not currently any evidence available that new translation and/or transliteration requirements will result in benefits comparable to the costs of implementation.”  This is a point </w:t>
      </w:r>
      <w:proofErr w:type="spellStart"/>
      <w:r>
        <w:t>registras</w:t>
      </w:r>
      <w:proofErr w:type="spellEnd"/>
      <w:r>
        <w:t xml:space="preserve"> have repeatedly made to the Board, so I’d be surprised if no one said it during the WG discussions...</w:t>
      </w:r>
    </w:p>
  </w:comment>
  <w:comment w:id="119" w:author="Chris Dillon" w:date="2014-12-01T11:12:00Z" w:initials="CD">
    <w:p w14:paraId="31E4BAED" w14:textId="4DC4624A" w:rsidR="000F5AA6" w:rsidRDefault="000F5AA6">
      <w:pPr>
        <w:pStyle w:val="CommentText"/>
      </w:pPr>
      <w:r>
        <w:rPr>
          <w:rStyle w:val="CommentReference"/>
        </w:rPr>
        <w:annotationRef/>
      </w:r>
      <w:r>
        <w:t>Point made on p.12 “not justified by benefits to others”.</w:t>
      </w:r>
    </w:p>
  </w:comment>
  <w:comment w:id="121" w:author="Mike Zupke" w:date="2014-11-13T11:14:00Z" w:initials="MZ">
    <w:p w14:paraId="5047316B" w14:textId="77777777" w:rsidR="000F5AA6" w:rsidRDefault="000F5AA6">
      <w:pPr>
        <w:pStyle w:val="CommentText"/>
      </w:pPr>
      <w:r>
        <w:rPr>
          <w:rStyle w:val="CommentReference"/>
        </w:rPr>
        <w:annotationRef/>
      </w:r>
      <w:r>
        <w:t xml:space="preserve">I wonder if it would be useful to add a sentence that says something like “if no </w:t>
      </w:r>
      <w:proofErr w:type="spellStart"/>
      <w:r>
        <w:t>conensus</w:t>
      </w:r>
      <w:proofErr w:type="spellEnd"/>
      <w:r>
        <w:t xml:space="preserve"> is reached, the status quo will be maintained.”</w:t>
      </w:r>
    </w:p>
  </w:comment>
  <w:comment w:id="122" w:author="Chris Dillon" w:date="2014-12-01T11:15:00Z" w:initials="CD">
    <w:p w14:paraId="53BCC80B" w14:textId="0FD659CF" w:rsidR="000F5AA6" w:rsidRDefault="000F5AA6">
      <w:pPr>
        <w:pStyle w:val="CommentText"/>
      </w:pPr>
      <w:r>
        <w:rPr>
          <w:rStyle w:val="CommentReference"/>
        </w:rPr>
        <w:annotationRef/>
      </w:r>
      <w:r>
        <w:t>Further discussion required.</w:t>
      </w:r>
    </w:p>
  </w:comment>
  <w:comment w:id="123" w:author="Erika Randall" w:date="2014-11-14T14:56:00Z" w:initials="ER">
    <w:p w14:paraId="563FAEF6" w14:textId="77777777" w:rsidR="000F5AA6" w:rsidRDefault="000F5AA6">
      <w:pPr>
        <w:pStyle w:val="CommentText"/>
      </w:pPr>
      <w:r>
        <w:rPr>
          <w:rStyle w:val="CommentReference"/>
        </w:rPr>
        <w:annotationRef/>
      </w:r>
      <w:r>
        <w:t xml:space="preserve">If there is "consensus" among the public comments submitted how will the WG consider this "new" information? </w:t>
      </w:r>
    </w:p>
  </w:comment>
  <w:comment w:id="130" w:author="Mike Zupke" w:date="2014-11-13T11:19:00Z" w:initials="MZ">
    <w:p w14:paraId="6427EC15" w14:textId="77777777" w:rsidR="000F5AA6" w:rsidRDefault="000F5AA6">
      <w:pPr>
        <w:pStyle w:val="CommentText"/>
      </w:pPr>
      <w:r>
        <w:rPr>
          <w:rStyle w:val="CommentReference"/>
        </w:rPr>
        <w:annotationRef/>
      </w:r>
      <w:r>
        <w:t xml:space="preserve">I reread this a couple times... I wonder if there’s a way to say something more like “The working group could recommend” instead of “the working group recommends.” </w:t>
      </w:r>
    </w:p>
  </w:comment>
  <w:comment w:id="131" w:author="Chris Dillon" w:date="2014-12-01T11:19:00Z" w:initials="CD">
    <w:p w14:paraId="009EB8CC" w14:textId="5764E29D" w:rsidR="000F5AA6" w:rsidRDefault="000F5AA6">
      <w:pPr>
        <w:pStyle w:val="CommentText"/>
      </w:pPr>
      <w:r>
        <w:rPr>
          <w:rStyle w:val="CommentReference"/>
        </w:rPr>
        <w:annotationRef/>
      </w:r>
      <w:r>
        <w:t>Changed.</w:t>
      </w:r>
    </w:p>
  </w:comment>
  <w:comment w:id="132" w:author="Erika Randall" w:date="2014-11-14T15:04:00Z" w:initials="ER">
    <w:p w14:paraId="6A98BDDD" w14:textId="77777777" w:rsidR="000F5AA6" w:rsidRDefault="000F5AA6">
      <w:pPr>
        <w:pStyle w:val="CommentText"/>
      </w:pPr>
      <w:r>
        <w:rPr>
          <w:rStyle w:val="CommentReference"/>
        </w:rPr>
        <w:annotationRef/>
      </w:r>
      <w:r>
        <w:t xml:space="preserve">Agree with this comment. </w:t>
      </w:r>
    </w:p>
  </w:comment>
  <w:comment w:id="156" w:author="Chris Dillon" w:date="2014-12-01T11:22:00Z" w:initials="CD">
    <w:p w14:paraId="0A2E5A55" w14:textId="18A1903A" w:rsidR="000F5AA6" w:rsidRDefault="000F5AA6">
      <w:pPr>
        <w:pStyle w:val="CommentText"/>
      </w:pPr>
      <w:r>
        <w:rPr>
          <w:rStyle w:val="CommentReference"/>
        </w:rPr>
        <w:annotationRef/>
      </w:r>
      <w:r>
        <w:t>“ICANN” changed to “DNRD” to clarify.</w:t>
      </w:r>
    </w:p>
  </w:comment>
  <w:comment w:id="159" w:author="Erika Randall" w:date="2014-11-14T15:11:00Z" w:initials="ER">
    <w:p w14:paraId="497C9298" w14:textId="77777777" w:rsidR="000F5AA6" w:rsidRDefault="000F5AA6">
      <w:pPr>
        <w:pStyle w:val="CommentText"/>
      </w:pPr>
      <w:r>
        <w:rPr>
          <w:rStyle w:val="CommentReference"/>
        </w:rPr>
        <w:annotationRef/>
      </w:r>
      <w:r>
        <w:t>Would there be a tag with information saying which script/language is used?</w:t>
      </w:r>
    </w:p>
  </w:comment>
  <w:comment w:id="160" w:author="Chris Dillon" w:date="2014-12-01T11:24:00Z" w:initials="CD">
    <w:p w14:paraId="3683C3B3" w14:textId="20E0143F" w:rsidR="000F5AA6" w:rsidRDefault="000F5AA6">
      <w:pPr>
        <w:pStyle w:val="CommentText"/>
      </w:pPr>
      <w:r>
        <w:rPr>
          <w:rStyle w:val="CommentReference"/>
        </w:rPr>
        <w:annotationRef/>
      </w:r>
      <w:r>
        <w:t>Yes.</w:t>
      </w:r>
    </w:p>
  </w:comment>
  <w:comment w:id="165" w:author="Erika Randall" w:date="2014-11-14T15:09:00Z" w:initials="ER">
    <w:p w14:paraId="598D9AF0" w14:textId="77777777" w:rsidR="000F5AA6" w:rsidRDefault="000F5AA6">
      <w:pPr>
        <w:pStyle w:val="CommentText"/>
      </w:pPr>
      <w:r>
        <w:rPr>
          <w:rStyle w:val="CommentReference"/>
        </w:rPr>
        <w:annotationRef/>
      </w:r>
      <w:r>
        <w:t xml:space="preserve">What does the "it" refer to here? The domain name? Or where the registrant is located? Example, if I am an Indian-based company and I register a domain name to sell products that are </w:t>
      </w:r>
      <w:proofErr w:type="spellStart"/>
      <w:r>
        <w:t>primarly</w:t>
      </w:r>
      <w:proofErr w:type="spellEnd"/>
      <w:r>
        <w:t xml:space="preserve"> targeted at French-Canadians, which language should I enter my contact information? </w:t>
      </w:r>
    </w:p>
  </w:comment>
  <w:comment w:id="166" w:author="Chris Dillon" w:date="2014-12-01T11:27:00Z" w:initials="CD">
    <w:p w14:paraId="35938966" w14:textId="705446F9" w:rsidR="000F5AA6" w:rsidRDefault="000F5AA6" w:rsidP="00D66AFA">
      <w:pPr>
        <w:pStyle w:val="CommentText"/>
      </w:pPr>
      <w:r>
        <w:rPr>
          <w:rStyle w:val="CommentReference"/>
        </w:rPr>
        <w:annotationRef/>
      </w:r>
      <w:r>
        <w:t>“Contact information data”. “</w:t>
      </w:r>
      <w:proofErr w:type="gramStart"/>
      <w:r>
        <w:t>it</w:t>
      </w:r>
      <w:proofErr w:type="gramEnd"/>
      <w:r>
        <w:t xml:space="preserve"> is” changed to “they are” accordingly.</w:t>
      </w:r>
    </w:p>
  </w:comment>
  <w:comment w:id="167" w:author="Lars HOFFMANN" w:date="2014-11-18T16:25:00Z" w:initials="LH">
    <w:p w14:paraId="287DCC52" w14:textId="77777777" w:rsidR="000F5AA6" w:rsidRDefault="000F5AA6">
      <w:pPr>
        <w:pStyle w:val="CommentText"/>
      </w:pPr>
      <w:r>
        <w:rPr>
          <w:rStyle w:val="CommentReference"/>
        </w:rPr>
        <w:annotationRef/>
      </w:r>
      <w:r>
        <w:t>I think the language that the registrar operates in. simply because this will mean that the market determines what languages are in use and it could avoid using ‘minority’ languages that are ‘appropriate’ for a region/country but are not in common use. The principle being: if the registrant can use/read the language the registrar operates in, then she should also be able to submit her information data in that same language/script.</w:t>
      </w:r>
    </w:p>
  </w:comment>
  <w:comment w:id="168" w:author="Chris Dillon" w:date="2014-12-01T11:35:00Z" w:initials="CD">
    <w:p w14:paraId="265550CD" w14:textId="6812BCCB" w:rsidR="000F5AA6" w:rsidRDefault="000F5AA6">
      <w:pPr>
        <w:pStyle w:val="CommentText"/>
      </w:pPr>
      <w:r>
        <w:rPr>
          <w:rStyle w:val="CommentReference"/>
        </w:rPr>
        <w:annotationRef/>
      </w:r>
      <w:r>
        <w:t>Adopted.</w:t>
      </w:r>
    </w:p>
  </w:comment>
  <w:comment w:id="173" w:author="Chris Dillon" w:date="2014-12-01T11:31:00Z" w:initials="CD">
    <w:p w14:paraId="3566E9CD" w14:textId="6A893F56" w:rsidR="000F5AA6" w:rsidRDefault="000F5AA6" w:rsidP="00E7449C">
      <w:pPr>
        <w:pStyle w:val="CommentText"/>
      </w:pPr>
      <w:r>
        <w:rPr>
          <w:rStyle w:val="CommentReference"/>
        </w:rPr>
        <w:annotationRef/>
      </w:r>
      <w:r>
        <w:t xml:space="preserve">Changed as a result of my suggestion on mailing list after 20 Nov. </w:t>
      </w:r>
    </w:p>
  </w:comment>
  <w:comment w:id="193" w:author="Mike Zupke" w:date="2014-11-13T11:23:00Z" w:initials="MZ">
    <w:p w14:paraId="7D14252D" w14:textId="77777777" w:rsidR="000F5AA6" w:rsidRDefault="000F5AA6">
      <w:pPr>
        <w:pStyle w:val="CommentText"/>
      </w:pPr>
      <w:r>
        <w:rPr>
          <w:rStyle w:val="CommentReference"/>
        </w:rPr>
        <w:annotationRef/>
      </w:r>
      <w:r>
        <w:t>I am not sure if this is what was intended. As more people use the Internet, more people will become accustomed to the Latin script. I think what is meant is that there will be an increase in the number of users whose languages are not based on the Latin script.</w:t>
      </w:r>
    </w:p>
  </w:comment>
  <w:comment w:id="194" w:author="Erika Randall" w:date="2014-11-14T15:36:00Z" w:initials="ER">
    <w:p w14:paraId="08E322D1" w14:textId="77777777" w:rsidR="000F5AA6" w:rsidRDefault="000F5AA6">
      <w:pPr>
        <w:pStyle w:val="CommentText"/>
      </w:pPr>
      <w:r>
        <w:rPr>
          <w:rStyle w:val="CommentReference"/>
        </w:rPr>
        <w:annotationRef/>
      </w:r>
      <w:r>
        <w:t>Is this a direct quote? Consider indenting or putting this in quotes, if 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AD50E" w15:done="0"/>
  <w15:commentEx w15:paraId="6FC46449" w15:done="0"/>
  <w15:commentEx w15:paraId="5C0C385A" w15:done="0"/>
  <w15:commentEx w15:paraId="5BDAAC5C" w15:done="0"/>
  <w15:commentEx w15:paraId="6F133330" w15:done="0"/>
  <w15:commentEx w15:paraId="753EBC19" w15:paraIdParent="6F133330" w15:done="0"/>
  <w15:commentEx w15:paraId="393256BF" w15:done="0"/>
  <w15:commentEx w15:paraId="3C87D6DA" w15:done="0"/>
  <w15:commentEx w15:paraId="6FFBFD69" w15:paraIdParent="3C87D6DA" w15:done="0"/>
  <w15:commentEx w15:paraId="424A31F3" w15:done="0"/>
  <w15:commentEx w15:paraId="421743DC" w15:paraIdParent="424A31F3" w15:done="0"/>
  <w15:commentEx w15:paraId="336B1F6E" w15:done="0"/>
  <w15:commentEx w15:paraId="2FA184DF" w15:done="0"/>
  <w15:commentEx w15:paraId="54698D03" w15:paraIdParent="2FA184DF" w15:done="0"/>
  <w15:commentEx w15:paraId="6273248B" w15:done="0"/>
  <w15:commentEx w15:paraId="764DD7E9" w15:done="0"/>
  <w15:commentEx w15:paraId="2C92180B" w15:paraIdParent="764DD7E9" w15:done="0"/>
  <w15:commentEx w15:paraId="236109AC" w15:done="0"/>
  <w15:commentEx w15:paraId="18161B85" w15:paraIdParent="236109AC" w15:done="0"/>
  <w15:commentEx w15:paraId="5CBCC10F" w15:done="0"/>
  <w15:commentEx w15:paraId="31E4BAED" w15:paraIdParent="5CBCC10F" w15:done="0"/>
  <w15:commentEx w15:paraId="5047316B" w15:done="0"/>
  <w15:commentEx w15:paraId="53BCC80B" w15:paraIdParent="5047316B" w15:done="0"/>
  <w15:commentEx w15:paraId="563FAEF6" w15:done="0"/>
  <w15:commentEx w15:paraId="6427EC15" w15:done="0"/>
  <w15:commentEx w15:paraId="009EB8CC" w15:paraIdParent="6427EC15" w15:done="0"/>
  <w15:commentEx w15:paraId="6A98BDDD" w15:done="0"/>
  <w15:commentEx w15:paraId="0A2E5A55" w15:done="0"/>
  <w15:commentEx w15:paraId="497C9298" w15:done="0"/>
  <w15:commentEx w15:paraId="3683C3B3" w15:paraIdParent="497C9298" w15:done="0"/>
  <w15:commentEx w15:paraId="598D9AF0" w15:done="0"/>
  <w15:commentEx w15:paraId="35938966" w15:paraIdParent="598D9AF0" w15:done="0"/>
  <w15:commentEx w15:paraId="287DCC52" w15:done="0"/>
  <w15:commentEx w15:paraId="265550CD" w15:paraIdParent="287DCC52" w15:done="0"/>
  <w15:commentEx w15:paraId="3566E9CD" w15:done="0"/>
  <w15:commentEx w15:paraId="7D14252D" w15:done="0"/>
  <w15:commentEx w15:paraId="08E322D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34686" w14:textId="77777777" w:rsidR="000F5AA6" w:rsidRDefault="000F5AA6" w:rsidP="00CD1B61">
      <w:r>
        <w:separator/>
      </w:r>
    </w:p>
  </w:endnote>
  <w:endnote w:type="continuationSeparator" w:id="0">
    <w:p w14:paraId="2C75491D" w14:textId="77777777" w:rsidR="000F5AA6" w:rsidRDefault="000F5AA6" w:rsidP="00CD1B61">
      <w:r>
        <w:continuationSeparator/>
      </w:r>
    </w:p>
  </w:endnote>
  <w:endnote w:type="continuationNotice" w:id="1">
    <w:p w14:paraId="0C29CDAF" w14:textId="77777777" w:rsidR="000F5AA6" w:rsidRDefault="000F5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Microsoft Sans Serif">
    <w:panose1 w:val="020B0604020202020204"/>
    <w:charset w:val="00"/>
    <w:family w:val="auto"/>
    <w:pitch w:val="variable"/>
    <w:sig w:usb0="E1002AFF" w:usb1="C0000002" w:usb2="00000008" w:usb3="00000000" w:csb0="000101F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43EFDA" w14:textId="77777777" w:rsidR="000F5AA6" w:rsidRDefault="000F5AA6" w:rsidP="00CA13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553CB0" w14:textId="77777777" w:rsidR="000F5AA6" w:rsidRDefault="000F5AA6" w:rsidP="005F42C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2756DA" w14:textId="77777777" w:rsidR="000F5AA6" w:rsidRPr="00FB5284" w:rsidRDefault="000F5AA6" w:rsidP="00CA1346">
    <w:pPr>
      <w:pStyle w:val="Footer"/>
      <w:framePr w:wrap="around" w:vAnchor="text" w:hAnchor="margin" w:xAlign="right" w:y="1"/>
      <w:rPr>
        <w:rStyle w:val="PageNumber"/>
        <w:rFonts w:ascii="Calibri" w:hAnsi="Calibri"/>
        <w:sz w:val="18"/>
        <w:szCs w:val="18"/>
      </w:rPr>
    </w:pPr>
    <w:r w:rsidRPr="00FB5284">
      <w:rPr>
        <w:rStyle w:val="PageNumber"/>
        <w:rFonts w:ascii="Calibri" w:hAnsi="Calibri"/>
        <w:sz w:val="18"/>
        <w:szCs w:val="18"/>
      </w:rPr>
      <w:fldChar w:fldCharType="begin"/>
    </w:r>
    <w:r w:rsidRPr="00FB5284">
      <w:rPr>
        <w:rStyle w:val="PageNumber"/>
        <w:rFonts w:ascii="Calibri" w:hAnsi="Calibri"/>
        <w:sz w:val="18"/>
        <w:szCs w:val="18"/>
      </w:rPr>
      <w:instrText xml:space="preserve">PAGE  </w:instrText>
    </w:r>
    <w:r w:rsidRPr="00FB5284">
      <w:rPr>
        <w:rStyle w:val="PageNumber"/>
        <w:rFonts w:ascii="Calibri" w:hAnsi="Calibri"/>
        <w:sz w:val="18"/>
        <w:szCs w:val="18"/>
      </w:rPr>
      <w:fldChar w:fldCharType="separate"/>
    </w:r>
    <w:r w:rsidR="001C7934">
      <w:rPr>
        <w:rStyle w:val="PageNumber"/>
        <w:rFonts w:ascii="Calibri" w:hAnsi="Calibri"/>
        <w:noProof/>
        <w:sz w:val="18"/>
        <w:szCs w:val="18"/>
      </w:rPr>
      <w:t>24</w:t>
    </w:r>
    <w:r w:rsidRPr="00FB5284">
      <w:rPr>
        <w:rStyle w:val="PageNumber"/>
        <w:rFonts w:ascii="Calibri" w:hAnsi="Calibri"/>
        <w:sz w:val="18"/>
        <w:szCs w:val="18"/>
      </w:rPr>
      <w:fldChar w:fldCharType="end"/>
    </w:r>
  </w:p>
  <w:p w14:paraId="7E3BA1C4" w14:textId="63A9A762" w:rsidR="000F5AA6" w:rsidRPr="00FB5284" w:rsidRDefault="000F5AA6"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 xml:space="preserve">Initial Report </w:t>
    </w:r>
  </w:p>
  <w:p w14:paraId="50B9D25D" w14:textId="77777777" w:rsidR="000F5AA6" w:rsidRPr="00FB5284" w:rsidRDefault="000F5AA6"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Author</w:t>
    </w:r>
    <w:r>
      <w:rPr>
        <w:rFonts w:ascii="Calibri" w:hAnsi="Calibri"/>
        <w:sz w:val="18"/>
        <w:szCs w:val="18"/>
      </w:rPr>
      <w:t>s</w:t>
    </w:r>
    <w:r w:rsidRPr="00FB5284">
      <w:rPr>
        <w:rFonts w:ascii="Calibri" w:hAnsi="Calibri"/>
        <w:sz w:val="18"/>
        <w:szCs w:val="18"/>
      </w:rPr>
      <w:t xml:space="preserve">: Julie </w:t>
    </w:r>
    <w:proofErr w:type="spellStart"/>
    <w:r w:rsidRPr="00FB5284">
      <w:rPr>
        <w:rFonts w:ascii="Calibri" w:hAnsi="Calibri"/>
        <w:sz w:val="18"/>
        <w:szCs w:val="18"/>
      </w:rPr>
      <w:t>Hedlund</w:t>
    </w:r>
    <w:proofErr w:type="spellEnd"/>
    <w:r w:rsidRPr="00FB5284">
      <w:rPr>
        <w:rFonts w:ascii="Calibri" w:hAnsi="Calibri"/>
        <w:sz w:val="18"/>
        <w:szCs w:val="18"/>
      </w:rPr>
      <w:t>, Lars Hoffmann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4237D0" w14:textId="77777777" w:rsidR="000F5AA6" w:rsidRDefault="000F5A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B5BF5" w14:textId="77777777" w:rsidR="000F5AA6" w:rsidRDefault="000F5AA6" w:rsidP="00CD1B61">
      <w:r>
        <w:separator/>
      </w:r>
    </w:p>
  </w:footnote>
  <w:footnote w:type="continuationSeparator" w:id="0">
    <w:p w14:paraId="0AC38A0B" w14:textId="77777777" w:rsidR="000F5AA6" w:rsidRDefault="000F5AA6" w:rsidP="00CD1B61">
      <w:r>
        <w:continuationSeparator/>
      </w:r>
    </w:p>
  </w:footnote>
  <w:footnote w:type="continuationNotice" w:id="1">
    <w:p w14:paraId="0028EFD1" w14:textId="77777777" w:rsidR="000F5AA6" w:rsidRDefault="000F5AA6"/>
  </w:footnote>
  <w:footnote w:id="2">
    <w:p w14:paraId="3D84E5AA"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also: </w:t>
      </w:r>
      <w:r>
        <w:rPr>
          <w:rFonts w:ascii="Calibri" w:hAnsi="Calibri"/>
          <w:sz w:val="20"/>
          <w:szCs w:val="20"/>
        </w:rPr>
        <w:fldChar w:fldCharType="begin"/>
      </w:r>
      <w:r>
        <w:rPr>
          <w:rFonts w:ascii="Calibri" w:hAnsi="Calibri"/>
          <w:sz w:val="20"/>
          <w:szCs w:val="20"/>
        </w:rPr>
        <w:instrText xml:space="preserve"> HYPERLINK "</w:instrText>
      </w:r>
      <w:r w:rsidRPr="00B62F82">
        <w:instrText>https://community.icann.org/display/tatcipdp/1+What+is+contact+information+and+</w:instrText>
      </w:r>
      <w:r w:rsidRPr="00B62F82">
        <w:br/>
        <w:instrText>What+Taxonomies+are+Available</w:instrText>
      </w:r>
      <w:r>
        <w:rPr>
          <w:rFonts w:ascii="Calibri" w:hAnsi="Calibri"/>
          <w:sz w:val="20"/>
          <w:szCs w:val="20"/>
        </w:rPr>
        <w:instrText xml:space="preserve">" </w:instrText>
      </w:r>
      <w:r>
        <w:rPr>
          <w:rFonts w:ascii="Calibri" w:hAnsi="Calibri"/>
          <w:sz w:val="20"/>
          <w:szCs w:val="20"/>
        </w:rPr>
        <w:fldChar w:fldCharType="separate"/>
      </w:r>
      <w:r w:rsidRPr="00CE0395">
        <w:rPr>
          <w:rStyle w:val="Hyperlink"/>
          <w:rFonts w:ascii="Calibri" w:hAnsi="Calibri"/>
          <w:sz w:val="20"/>
          <w:szCs w:val="20"/>
        </w:rPr>
        <w:t>https://community.icann.org/display/tatcipdp/1+What+is+contact+information+and+</w:t>
      </w:r>
      <w:ins w:id="11" w:author="Chris Dillon" w:date="2014-11-17T15:38:00Z">
        <w:r w:rsidRPr="00CE0395">
          <w:rPr>
            <w:rStyle w:val="Hyperlink"/>
            <w:rFonts w:ascii="Calibri" w:hAnsi="Calibri"/>
            <w:sz w:val="20"/>
            <w:szCs w:val="20"/>
          </w:rPr>
          <w:br/>
        </w:r>
      </w:ins>
      <w:proofErr w:type="spellStart"/>
      <w:r w:rsidRPr="00CE0395">
        <w:rPr>
          <w:rStyle w:val="Hyperlink"/>
          <w:rFonts w:ascii="Calibri" w:hAnsi="Calibri"/>
          <w:sz w:val="20"/>
          <w:szCs w:val="20"/>
        </w:rPr>
        <w:t>What+Taxonomies+are+Available</w:t>
      </w:r>
      <w:proofErr w:type="spellEnd"/>
      <w:ins w:id="12" w:author="Chris Dillon" w:date="2014-11-17T15:38:00Z">
        <w:r>
          <w:rPr>
            <w:rFonts w:ascii="Calibri" w:hAnsi="Calibri"/>
            <w:sz w:val="20"/>
            <w:szCs w:val="20"/>
          </w:rPr>
          <w:fldChar w:fldCharType="end"/>
        </w:r>
      </w:ins>
    </w:p>
  </w:footnote>
  <w:footnote w:id="3">
    <w:p w14:paraId="2E6B8234" w14:textId="77777777" w:rsidR="000F5AA6" w:rsidRPr="0069169F" w:rsidRDefault="000F5AA6"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‘Transformed’ is used throughout this Report, meaning ‘translated and/or transliterated’; similarly ‘transformation’ is to mean ‘translation and/or transliteration’.</w:t>
      </w:r>
    </w:p>
  </w:footnote>
  <w:footnote w:id="4">
    <w:p w14:paraId="4A686EE7" w14:textId="77777777" w:rsidR="000F5AA6" w:rsidRPr="00730991" w:rsidRDefault="000F5AA6" w:rsidP="007E24B1">
      <w:pPr>
        <w:pStyle w:val="FootnoteText"/>
        <w:rPr>
          <w:ins w:id="17" w:author="Chris Dillon" w:date="2014-12-01T10:19:00Z"/>
          <w:rFonts w:asciiTheme="minorHAnsi" w:hAnsiTheme="minorHAnsi"/>
          <w:rPrChange w:id="18" w:author="Chris Dillon" w:date="2014-12-01T11:52:00Z">
            <w:rPr>
              <w:ins w:id="19" w:author="Chris Dillon" w:date="2014-12-01T10:19:00Z"/>
            </w:rPr>
          </w:rPrChange>
        </w:rPr>
      </w:pPr>
      <w:ins w:id="20" w:author="Chris Dillon" w:date="2014-12-01T10:19:00Z">
        <w:r>
          <w:rPr>
            <w:rStyle w:val="FootnoteReference"/>
          </w:rPr>
          <w:footnoteRef/>
        </w:r>
        <w:r>
          <w:t xml:space="preserve"> </w:t>
        </w:r>
        <w:proofErr w:type="gramStart"/>
        <w:r w:rsidRPr="00730991">
          <w:rPr>
            <w:rFonts w:asciiTheme="minorHAnsi" w:hAnsiTheme="minorHAnsi"/>
            <w:rPrChange w:id="21" w:author="Chris Dillon" w:date="2014-12-01T11:52:00Z">
              <w:rPr/>
            </w:rPrChange>
          </w:rPr>
          <w:t>p</w:t>
        </w:r>
        <w:proofErr w:type="gramEnd"/>
        <w:r w:rsidRPr="00730991">
          <w:rPr>
            <w:rFonts w:asciiTheme="minorHAnsi" w:hAnsiTheme="minorHAnsi"/>
            <w:rPrChange w:id="22" w:author="Chris Dillon" w:date="2014-12-01T11:52:00Z">
              <w:rPr/>
            </w:rPrChange>
          </w:rPr>
          <w:t>.11</w:t>
        </w:r>
      </w:ins>
    </w:p>
    <w:p w14:paraId="23737088" w14:textId="77777777" w:rsidR="000F5AA6" w:rsidRPr="00730991" w:rsidRDefault="000F5AA6" w:rsidP="007E24B1">
      <w:pPr>
        <w:pStyle w:val="FootnoteText"/>
        <w:rPr>
          <w:ins w:id="23" w:author="Chris Dillon" w:date="2014-12-01T10:19:00Z"/>
          <w:rFonts w:asciiTheme="minorHAnsi" w:hAnsiTheme="minorHAnsi"/>
          <w:rPrChange w:id="24" w:author="Chris Dillon" w:date="2014-12-01T11:52:00Z">
            <w:rPr>
              <w:ins w:id="25" w:author="Chris Dillon" w:date="2014-12-01T10:19:00Z"/>
            </w:rPr>
          </w:rPrChange>
        </w:rPr>
      </w:pPr>
      <w:ins w:id="26" w:author="Chris Dillon" w:date="2014-12-01T10:19:00Z">
        <w:r w:rsidRPr="00730991">
          <w:rPr>
            <w:rFonts w:asciiTheme="minorHAnsi" w:hAnsiTheme="minorHAnsi"/>
            <w:rPrChange w:id="27" w:author="Chris Dillon" w:date="2014-12-01T11:52:00Z">
              <w:rPr/>
            </w:rPrChange>
          </w:rPr>
          <w:t>The AGB defines "searchable" on p.113:</w:t>
        </w:r>
      </w:ins>
    </w:p>
    <w:p w14:paraId="20BAB751" w14:textId="03DA7B9A" w:rsidR="000F5AA6" w:rsidRPr="004E457F" w:rsidRDefault="000F5AA6" w:rsidP="007E24B1">
      <w:pPr>
        <w:pStyle w:val="FootnoteText"/>
        <w:rPr>
          <w:lang w:val="en-GB"/>
        </w:rPr>
      </w:pPr>
      <w:ins w:id="28" w:author="Chris Dillon" w:date="2014-12-01T10:19:00Z">
        <w:r w:rsidRPr="00730991">
          <w:rPr>
            <w:rFonts w:asciiTheme="minorHAnsi" w:hAnsiTheme="minorHAnsi"/>
            <w:rPrChange w:id="29" w:author="Chris Dillon" w:date="2014-12-01T11:52:00Z">
              <w:rPr/>
            </w:rPrChange>
          </w:rPr>
          <w:t xml:space="preserve">A Searchable </w:t>
        </w:r>
        <w:proofErr w:type="spellStart"/>
        <w:r w:rsidRPr="00730991">
          <w:rPr>
            <w:rFonts w:asciiTheme="minorHAnsi" w:hAnsiTheme="minorHAnsi"/>
            <w:rPrChange w:id="30" w:author="Chris Dillon" w:date="2014-12-01T11:52:00Z">
              <w:rPr/>
            </w:rPrChange>
          </w:rPr>
          <w:t>Whois</w:t>
        </w:r>
        <w:proofErr w:type="spellEnd"/>
        <w:r w:rsidRPr="00730991">
          <w:rPr>
            <w:rFonts w:asciiTheme="minorHAnsi" w:hAnsiTheme="minorHAnsi"/>
            <w:rPrChange w:id="31" w:author="Chris Dillon" w:date="2014-12-01T11:52:00Z">
              <w:rPr/>
            </w:rPrChange>
          </w:rPr>
          <w:t xml:space="preserve"> service: </w:t>
        </w:r>
        <w:proofErr w:type="spellStart"/>
        <w:r w:rsidRPr="00730991">
          <w:rPr>
            <w:rFonts w:asciiTheme="minorHAnsi" w:hAnsiTheme="minorHAnsi"/>
            <w:rPrChange w:id="32" w:author="Chris Dillon" w:date="2014-12-01T11:52:00Z">
              <w:rPr/>
            </w:rPrChange>
          </w:rPr>
          <w:t>Whois</w:t>
        </w:r>
        <w:proofErr w:type="spellEnd"/>
        <w:r w:rsidRPr="00730991">
          <w:rPr>
            <w:rFonts w:asciiTheme="minorHAnsi" w:hAnsiTheme="minorHAnsi"/>
            <w:rPrChange w:id="33" w:author="Chris Dillon" w:date="2014-12-01T11:52:00Z">
              <w:rPr/>
            </w:rPrChange>
          </w:rPr>
          <w:t xml:space="preserve">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ins>
    </w:p>
  </w:footnote>
  <w:footnote w:id="5">
    <w:p w14:paraId="5F0C3E85" w14:textId="17E4E524" w:rsidR="000F5AA6" w:rsidRPr="00D10F1F" w:rsidRDefault="000F5AA6">
      <w:pPr>
        <w:pStyle w:val="FootnoteText"/>
        <w:rPr>
          <w:lang w:val="en-GB"/>
          <w:rPrChange w:id="44" w:author="Chris Dillon" w:date="2014-12-01T10:37:00Z">
            <w:rPr/>
          </w:rPrChange>
        </w:rPr>
      </w:pPr>
      <w:ins w:id="45" w:author="Chris Dillon" w:date="2014-12-01T10:37:00Z">
        <w:r>
          <w:rPr>
            <w:rStyle w:val="FootnoteReference"/>
          </w:rPr>
          <w:footnoteRef/>
        </w:r>
        <w:r>
          <w:t xml:space="preserve"> </w:t>
        </w:r>
        <w:r>
          <w:rPr>
            <w:rFonts w:ascii="Calibri" w:hAnsi="Calibri"/>
            <w:sz w:val="22"/>
            <w:szCs w:val="22"/>
            <w:lang w:val="en-GB"/>
          </w:rPr>
          <w:t>However, it should be noted that transformation tools may not exist for such languages and so transformation would need to be manual until they did. It would be difficult to limit languages to e.g. only the UN ones or some other subset.</w:t>
        </w:r>
        <w:r>
          <w:rPr>
            <w:rStyle w:val="CommentReference"/>
            <w:rFonts w:ascii="Century Gothic" w:eastAsia="PMingLiU" w:hAnsi="Century Gothic" w:cs="Microsoft Sans Serif"/>
            <w:lang w:eastAsia="zh-CN"/>
          </w:rPr>
          <w:annotationRef/>
        </w:r>
      </w:ins>
    </w:p>
  </w:footnote>
  <w:footnote w:id="6">
    <w:p w14:paraId="6D6EC5C7" w14:textId="77777777" w:rsidR="000F5AA6" w:rsidRPr="00B62F82" w:rsidRDefault="000F5AA6" w:rsidP="00354983">
      <w:pPr>
        <w:pStyle w:val="FootnoteText"/>
        <w:rPr>
          <w:ins w:id="68" w:author="Chris Dillon" w:date="2014-11-17T10:42:00Z"/>
          <w:rFonts w:asciiTheme="minorHAnsi" w:hAnsiTheme="minorHAnsi"/>
          <w:sz w:val="20"/>
          <w:szCs w:val="20"/>
        </w:rPr>
      </w:pPr>
      <w:ins w:id="69" w:author="Chris Dillon" w:date="2014-11-17T10:42:00Z">
        <w:r>
          <w:rPr>
            <w:rStyle w:val="FootnoteReference"/>
          </w:rPr>
          <w:footnoteRef/>
        </w:r>
        <w:r>
          <w:t xml:space="preserve"> </w:t>
        </w:r>
      </w:ins>
      <w:ins w:id="70" w:author="Chris Dillon" w:date="2014-11-17T10:43:00Z">
        <w:r w:rsidRPr="00B62F82">
          <w:rPr>
            <w:rFonts w:asciiTheme="minorHAnsi" w:hAnsiTheme="minorHAnsi"/>
            <w:sz w:val="20"/>
            <w:szCs w:val="20"/>
          </w:rPr>
          <w:t>“</w:t>
        </w:r>
      </w:ins>
      <w:ins w:id="71" w:author="Chris Dillon" w:date="2014-11-17T10:42:00Z">
        <w:r w:rsidRPr="00B62F82">
          <w:rPr>
            <w:rFonts w:asciiTheme="minorHAnsi" w:hAnsiTheme="minorHAnsi"/>
            <w:sz w:val="20"/>
            <w:szCs w:val="20"/>
          </w:rPr>
          <w:t>Accura</w:t>
        </w:r>
      </w:ins>
      <w:ins w:id="72" w:author="Chris Dillon" w:date="2014-11-17T10:43:00Z">
        <w:r w:rsidRPr="00B62F82">
          <w:rPr>
            <w:rFonts w:asciiTheme="minorHAnsi" w:hAnsiTheme="minorHAnsi"/>
            <w:sz w:val="20"/>
            <w:szCs w:val="20"/>
          </w:rPr>
          <w:t>cy</w:t>
        </w:r>
      </w:ins>
      <w:ins w:id="73" w:author="Chris Dillon" w:date="2014-11-17T10:44:00Z">
        <w:r w:rsidRPr="00B62F82">
          <w:rPr>
            <w:rFonts w:asciiTheme="minorHAnsi" w:hAnsiTheme="minorHAnsi"/>
            <w:sz w:val="20"/>
            <w:szCs w:val="20"/>
          </w:rPr>
          <w:t>” as used</w:t>
        </w:r>
      </w:ins>
      <w:ins w:id="74" w:author="Chris Dillon" w:date="2014-11-17T10:42:00Z">
        <w:r w:rsidRPr="00B62F82">
          <w:rPr>
            <w:rFonts w:asciiTheme="minorHAnsi" w:hAnsiTheme="minorHAnsi"/>
            <w:sz w:val="20"/>
            <w:szCs w:val="20"/>
          </w:rPr>
          <w:t xml:space="preserve"> in</w:t>
        </w:r>
      </w:ins>
      <w:ins w:id="75" w:author="Chris Dillon" w:date="2014-11-17T10:44:00Z">
        <w:r w:rsidRPr="00B62F82">
          <w:rPr>
            <w:rFonts w:asciiTheme="minorHAnsi" w:hAnsiTheme="minorHAnsi"/>
            <w:sz w:val="20"/>
            <w:szCs w:val="20"/>
          </w:rPr>
          <w:t xml:space="preserve"> the</w:t>
        </w:r>
      </w:ins>
      <w:ins w:id="76" w:author="Chris Dillon" w:date="2014-11-17T10:42:00Z">
        <w:r w:rsidRPr="00B62F82">
          <w:rPr>
            <w:rFonts w:asciiTheme="minorHAnsi" w:hAnsiTheme="minorHAnsi"/>
            <w:sz w:val="20"/>
            <w:szCs w:val="20"/>
          </w:rPr>
          <w:t xml:space="preserve"> "Study to Evaluate Available Solutions for the Submission and Display of Internationalized Contact Data" June 2, 2014</w:t>
        </w:r>
      </w:ins>
      <w:ins w:id="77" w:author="Chris Dillon" w:date="2014-11-17T10:44:00Z">
        <w:r w:rsidRPr="00B62F82">
          <w:rPr>
            <w:rFonts w:asciiTheme="minorHAnsi" w:hAnsiTheme="minorHAnsi"/>
            <w:sz w:val="20"/>
            <w:szCs w:val="20"/>
          </w:rPr>
          <w:t>:</w:t>
        </w:r>
      </w:ins>
    </w:p>
    <w:p w14:paraId="4DA648AC" w14:textId="77777777" w:rsidR="000F5AA6" w:rsidRPr="00B62F82" w:rsidRDefault="000F5AA6" w:rsidP="00354983">
      <w:pPr>
        <w:pStyle w:val="FootnoteText"/>
        <w:rPr>
          <w:ins w:id="78" w:author="Chris Dillon" w:date="2014-11-17T10:42:00Z"/>
          <w:rFonts w:asciiTheme="minorHAnsi" w:hAnsiTheme="minorHAnsi"/>
          <w:sz w:val="20"/>
          <w:szCs w:val="20"/>
        </w:rPr>
      </w:pPr>
      <w:ins w:id="79" w:author="Chris Dillon" w:date="2014-11-17T10:44:00Z">
        <w:r w:rsidRPr="00B62F82">
          <w:rPr>
            <w:rFonts w:asciiTheme="minorHAnsi" w:hAnsiTheme="minorHAnsi"/>
            <w:sz w:val="20"/>
            <w:szCs w:val="20"/>
          </w:rPr>
          <w:t>“</w:t>
        </w:r>
      </w:ins>
      <w:ins w:id="80" w:author="Chris Dillon" w:date="2014-11-17T10:42:00Z">
        <w:r w:rsidRPr="00B62F82">
          <w:rPr>
            <w:rFonts w:asciiTheme="minorHAnsi" w:hAnsiTheme="minorHAnsi"/>
            <w:sz w:val="20"/>
            <w:szCs w:val="20"/>
          </w:rPr>
          <w:t>There are at least three kinds of use the transformed contact data in the DNRD may have in another language or script (based on the level of accuracy of the transformation):</w:t>
        </w:r>
      </w:ins>
    </w:p>
    <w:p w14:paraId="7F3EBF2E" w14:textId="77777777" w:rsidR="000F5AA6" w:rsidRPr="00B62F82" w:rsidRDefault="000F5AA6" w:rsidP="00354983">
      <w:pPr>
        <w:pStyle w:val="FootnoteText"/>
        <w:rPr>
          <w:ins w:id="81" w:author="Chris Dillon" w:date="2014-11-17T10:42:00Z"/>
          <w:rFonts w:asciiTheme="minorHAnsi" w:hAnsiTheme="minorHAnsi"/>
          <w:sz w:val="20"/>
          <w:szCs w:val="20"/>
        </w:rPr>
      </w:pPr>
      <w:ins w:id="82" w:author="Chris Dillon" w:date="2014-11-17T10:42:00Z">
        <w:r w:rsidRPr="00B62F82">
          <w:rPr>
            <w:rFonts w:asciiTheme="minorHAnsi" w:hAnsiTheme="minorHAnsi"/>
            <w:sz w:val="20"/>
            <w:szCs w:val="20"/>
          </w:rPr>
          <w:t>1. Requiring accurate transformation (e.g. valid in a court of law, matching information in a passport, matching information in legal incorporation, etc.)</w:t>
        </w:r>
      </w:ins>
    </w:p>
    <w:p w14:paraId="2539399B" w14:textId="5AA3FC31" w:rsidR="000F5AA6" w:rsidRPr="00B62F82" w:rsidRDefault="000F5AA6" w:rsidP="00354983">
      <w:pPr>
        <w:pStyle w:val="FootnoteText"/>
        <w:rPr>
          <w:ins w:id="83" w:author="Chris Dillon" w:date="2014-11-17T10:42:00Z"/>
          <w:rFonts w:asciiTheme="minorHAnsi" w:hAnsiTheme="minorHAnsi"/>
          <w:sz w:val="20"/>
          <w:szCs w:val="20"/>
        </w:rPr>
      </w:pPr>
      <w:ins w:id="84" w:author="Chris Dillon" w:date="2014-11-17T10:42:00Z">
        <w:r w:rsidRPr="00B62F82">
          <w:rPr>
            <w:rFonts w:asciiTheme="minorHAnsi" w:hAnsiTheme="minorHAnsi"/>
            <w:sz w:val="20"/>
            <w:szCs w:val="20"/>
          </w:rPr>
          <w:t>2. Requiring consistent transformation (allowing use of such information to match other information provided in another context, e.g. to match address information of a registrant on a Google map, etc.)</w:t>
        </w:r>
      </w:ins>
    </w:p>
    <w:p w14:paraId="1F63A662" w14:textId="77777777" w:rsidR="000F5AA6" w:rsidRDefault="000F5AA6" w:rsidP="00354983">
      <w:pPr>
        <w:pStyle w:val="FootnoteText"/>
        <w:rPr>
          <w:ins w:id="85" w:author="Chris Dillon" w:date="2014-12-01T10:48:00Z"/>
          <w:rFonts w:asciiTheme="minorHAnsi" w:hAnsiTheme="minorHAnsi"/>
          <w:sz w:val="20"/>
          <w:szCs w:val="20"/>
        </w:rPr>
      </w:pPr>
      <w:ins w:id="86" w:author="Chris Dillon" w:date="2014-11-17T10:42:00Z">
        <w:r w:rsidRPr="00B62F82">
          <w:rPr>
            <w:rFonts w:asciiTheme="minorHAnsi" w:hAnsiTheme="minorHAnsi"/>
            <w:sz w:val="20"/>
            <w:szCs w:val="20"/>
          </w:rPr>
          <w:t>3. Requiring ad hoc transformation (allowing informal or casual version of the information in another language to provide more general accessibility)</w:t>
        </w:r>
      </w:ins>
      <w:ins w:id="87" w:author="Chris Dillon" w:date="2014-11-17T10:44:00Z">
        <w:r w:rsidRPr="00B62F82">
          <w:rPr>
            <w:rFonts w:asciiTheme="minorHAnsi" w:hAnsiTheme="minorHAnsi"/>
            <w:sz w:val="20"/>
            <w:szCs w:val="20"/>
          </w:rPr>
          <w:t>”</w:t>
        </w:r>
      </w:ins>
    </w:p>
    <w:p w14:paraId="479AA400" w14:textId="3FE92969" w:rsidR="000F5AA6" w:rsidRPr="00B62F82" w:rsidRDefault="000F5AA6" w:rsidP="00DC4A94">
      <w:pPr>
        <w:pStyle w:val="FootnoteText"/>
        <w:rPr>
          <w:lang w:val="en-GB"/>
        </w:rPr>
      </w:pPr>
      <w:ins w:id="88" w:author="Chris Dillon" w:date="2014-12-01T10:48:00Z">
        <w:r>
          <w:rPr>
            <w:rFonts w:asciiTheme="minorHAnsi" w:hAnsiTheme="minorHAnsi"/>
            <w:sz w:val="20"/>
            <w:szCs w:val="20"/>
          </w:rPr>
          <w:t xml:space="preserve">Both accuracy and consistency </w:t>
        </w:r>
      </w:ins>
      <w:ins w:id="89" w:author="Chris Dillon" w:date="2014-12-01T10:49:00Z">
        <w:r>
          <w:rPr>
            <w:rFonts w:asciiTheme="minorHAnsi" w:hAnsiTheme="minorHAnsi"/>
            <w:sz w:val="20"/>
            <w:szCs w:val="20"/>
          </w:rPr>
          <w:t xml:space="preserve">would </w:t>
        </w:r>
      </w:ins>
      <w:ins w:id="90" w:author="Chris Dillon" w:date="2014-12-01T10:48:00Z">
        <w:r>
          <w:rPr>
            <w:rFonts w:asciiTheme="minorHAnsi" w:hAnsiTheme="minorHAnsi"/>
            <w:sz w:val="20"/>
            <w:szCs w:val="20"/>
          </w:rPr>
          <w:t xml:space="preserve">suffer </w:t>
        </w:r>
      </w:ins>
      <w:ins w:id="91" w:author="Chris Dillon" w:date="2014-12-01T10:49:00Z">
        <w:r>
          <w:rPr>
            <w:rFonts w:asciiTheme="minorHAnsi" w:hAnsiTheme="minorHAnsi"/>
            <w:sz w:val="20"/>
            <w:szCs w:val="20"/>
          </w:rPr>
          <w:t>if large number of actors, for example, registrants</w:t>
        </w:r>
      </w:ins>
      <w:ins w:id="92" w:author="Chris Dillon" w:date="2014-12-01T10:50:00Z">
        <w:r>
          <w:rPr>
            <w:rFonts w:asciiTheme="minorHAnsi" w:hAnsiTheme="minorHAnsi"/>
            <w:sz w:val="20"/>
            <w:szCs w:val="20"/>
          </w:rPr>
          <w:t>,</w:t>
        </w:r>
      </w:ins>
      <w:ins w:id="93" w:author="Chris Dillon" w:date="2014-12-01T10:49:00Z">
        <w:r>
          <w:rPr>
            <w:rFonts w:asciiTheme="minorHAnsi" w:hAnsiTheme="minorHAnsi"/>
            <w:sz w:val="20"/>
            <w:szCs w:val="20"/>
          </w:rPr>
          <w:t xml:space="preserve"> were transforming contact information. </w:t>
        </w:r>
      </w:ins>
    </w:p>
  </w:footnote>
  <w:footnote w:id="7">
    <w:p w14:paraId="3DEB99B1" w14:textId="1F389DB6" w:rsidR="000F5AA6" w:rsidRPr="00730991" w:rsidRDefault="000F5AA6">
      <w:pPr>
        <w:pStyle w:val="FootnoteText"/>
        <w:rPr>
          <w:rFonts w:ascii="Calibri" w:hAnsi="Calibri"/>
          <w:sz w:val="20"/>
          <w:szCs w:val="20"/>
          <w:lang w:val="en-GB"/>
        </w:rPr>
      </w:pPr>
      <w:ins w:id="98" w:author="Chris Dillon" w:date="2014-12-01T10:54:00Z">
        <w:r w:rsidRPr="003679F7">
          <w:rPr>
            <w:rStyle w:val="FootnoteReference"/>
            <w:rFonts w:ascii="Calibri" w:hAnsi="Calibri"/>
            <w:sz w:val="20"/>
            <w:szCs w:val="20"/>
            <w:rPrChange w:id="99" w:author="Chris Dillon" w:date="2014-12-01T10:55:00Z">
              <w:rPr>
                <w:rStyle w:val="FootnoteReference"/>
              </w:rPr>
            </w:rPrChange>
          </w:rPr>
          <w:footnoteRef/>
        </w:r>
        <w:r w:rsidRPr="003679F7">
          <w:rPr>
            <w:rFonts w:ascii="Calibri" w:hAnsi="Calibri"/>
            <w:sz w:val="20"/>
            <w:szCs w:val="20"/>
            <w:rPrChange w:id="100" w:author="Chris Dillon" w:date="2014-12-01T10:55:00Z">
              <w:rPr/>
            </w:rPrChange>
          </w:rPr>
          <w:t xml:space="preserve"> “</w:t>
        </w:r>
        <w:r w:rsidRPr="003679F7">
          <w:rPr>
            <w:rFonts w:ascii="Calibri" w:hAnsi="Calibri"/>
            <w:sz w:val="20"/>
            <w:szCs w:val="20"/>
            <w:lang w:val="en-GB"/>
            <w:rPrChange w:id="101" w:author="Chris Dillon" w:date="2014-12-01T10:55:00Z">
              <w:rPr>
                <w:lang w:val="en-GB"/>
              </w:rPr>
            </w:rPrChange>
          </w:rPr>
          <w:t xml:space="preserve">Transformation” </w:t>
        </w:r>
      </w:ins>
      <w:ins w:id="102" w:author="Chris Dillon" w:date="2014-12-01T10:55:00Z">
        <w:r w:rsidRPr="003679F7">
          <w:rPr>
            <w:rFonts w:ascii="Calibri" w:hAnsi="Calibri"/>
            <w:sz w:val="20"/>
            <w:szCs w:val="20"/>
            <w:lang w:val="en-GB"/>
            <w:rPrChange w:id="103" w:author="Chris Dillon" w:date="2014-12-01T10:55:00Z">
              <w:rPr>
                <w:lang w:val="en-GB"/>
              </w:rPr>
            </w:rPrChange>
          </w:rPr>
          <w:t xml:space="preserve">on its own </w:t>
        </w:r>
      </w:ins>
      <w:ins w:id="104" w:author="Chris Dillon" w:date="2014-12-01T10:54:00Z">
        <w:r w:rsidRPr="003679F7">
          <w:rPr>
            <w:rFonts w:ascii="Calibri" w:hAnsi="Calibri"/>
            <w:sz w:val="20"/>
            <w:szCs w:val="20"/>
            <w:lang w:val="en-GB"/>
            <w:rPrChange w:id="105" w:author="Chris Dillon" w:date="2014-12-01T10:55:00Z">
              <w:rPr>
                <w:lang w:val="en-GB"/>
              </w:rPr>
            </w:rPrChange>
          </w:rPr>
          <w:t xml:space="preserve">is used to mean to refer to </w:t>
        </w:r>
      </w:ins>
      <w:ins w:id="106" w:author="Chris Dillon" w:date="2014-12-01T10:55:00Z">
        <w:r w:rsidRPr="003679F7">
          <w:rPr>
            <w:rFonts w:ascii="Calibri" w:hAnsi="Calibri"/>
            <w:sz w:val="20"/>
            <w:szCs w:val="20"/>
            <w:lang w:val="en-GB"/>
            <w:rPrChange w:id="107" w:author="Chris Dillon" w:date="2014-12-01T10:55:00Z">
              <w:rPr>
                <w:lang w:val="en-GB"/>
              </w:rPr>
            </w:rPrChange>
          </w:rPr>
          <w:t>contact information, not fields, in this report.</w:t>
        </w:r>
      </w:ins>
    </w:p>
  </w:footnote>
  <w:footnote w:id="8">
    <w:p w14:paraId="4CF2C47C"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Pr>
          <w:rFonts w:ascii="Calibri" w:hAnsi="Calibri"/>
          <w:sz w:val="20"/>
          <w:szCs w:val="20"/>
        </w:rPr>
        <w:t xml:space="preserve">See: </w:t>
      </w:r>
      <w:r w:rsidRPr="0069169F">
        <w:rPr>
          <w:rFonts w:ascii="Calibri" w:hAnsi="Calibri"/>
          <w:i/>
          <w:iCs/>
          <w:sz w:val="20"/>
          <w:szCs w:val="20"/>
          <w:lang w:val="en-GB"/>
        </w:rPr>
        <w:t>Study to evaluate available solutions for the submission and display of internationalized contact data</w:t>
      </w:r>
      <w:r w:rsidRPr="0069169F">
        <w:rPr>
          <w:rFonts w:ascii="Calibri" w:hAnsi="Calibri"/>
          <w:sz w:val="20"/>
          <w:szCs w:val="20"/>
          <w:lang w:val="en-GB"/>
        </w:rPr>
        <w:t xml:space="preserve"> for further information </w:t>
      </w:r>
      <w:hyperlink r:id="rId1" w:history="1">
        <w:r w:rsidRPr="0069169F">
          <w:rPr>
            <w:rStyle w:val="Hyperlink"/>
            <w:rFonts w:ascii="Calibri" w:hAnsi="Calibri"/>
            <w:sz w:val="20"/>
            <w:szCs w:val="20"/>
            <w:lang w:val="en-GB"/>
          </w:rPr>
          <w:t>https://www.icann.org/en/system/files/files/transform-dnrd-02jun14-en.pdf</w:t>
        </w:r>
      </w:hyperlink>
      <w:r w:rsidRPr="0069169F">
        <w:rPr>
          <w:rFonts w:ascii="Calibri" w:hAnsi="Calibri"/>
          <w:sz w:val="20"/>
          <w:szCs w:val="20"/>
          <w:lang w:val="en-GB"/>
        </w:rPr>
        <w:t xml:space="preserve">. </w:t>
      </w:r>
    </w:p>
  </w:footnote>
  <w:footnote w:id="9">
    <w:p w14:paraId="2E359B0E" w14:textId="2C571EB6" w:rsidR="000F5AA6" w:rsidRPr="00107BD0" w:rsidRDefault="000F5AA6">
      <w:pPr>
        <w:pStyle w:val="FootnoteText"/>
        <w:rPr>
          <w:rFonts w:asciiTheme="minorHAnsi" w:hAnsiTheme="minorHAnsi"/>
          <w:sz w:val="20"/>
          <w:szCs w:val="20"/>
          <w:lang w:val="en-GB"/>
          <w:rPrChange w:id="137" w:author="Chris Dillon" w:date="2014-12-01T11:21:00Z">
            <w:rPr/>
          </w:rPrChange>
        </w:rPr>
      </w:pPr>
      <w:ins w:id="138" w:author="Chris Dillon" w:date="2014-12-01T11:20:00Z">
        <w:r w:rsidRPr="00730991">
          <w:rPr>
            <w:rStyle w:val="FootnoteReference"/>
            <w:rFonts w:asciiTheme="minorHAnsi" w:hAnsiTheme="minorHAnsi"/>
            <w:sz w:val="20"/>
            <w:szCs w:val="20"/>
          </w:rPr>
          <w:footnoteRef/>
        </w:r>
        <w:r w:rsidRPr="00730991">
          <w:rPr>
            <w:rFonts w:asciiTheme="minorHAnsi" w:hAnsiTheme="minorHAnsi"/>
            <w:sz w:val="20"/>
            <w:szCs w:val="20"/>
          </w:rPr>
          <w:t xml:space="preserve"> A less burdensome alternative may be only future registrations with a retrospective conversion project for old data.</w:t>
        </w:r>
      </w:ins>
    </w:p>
  </w:footnote>
  <w:footnote w:id="10">
    <w:p w14:paraId="18689C72" w14:textId="77777777" w:rsidR="000F5AA6" w:rsidRPr="0069169F" w:rsidRDefault="000F5AA6" w:rsidP="005F1CAD">
      <w:pPr>
        <w:rPr>
          <w:rFonts w:ascii="Calibri" w:eastAsia="Times New Roman"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Mailing list archive: </w:t>
      </w:r>
      <w:hyperlink r:id="rId2" w:history="1">
        <w:r w:rsidRPr="0069169F">
          <w:rPr>
            <w:rStyle w:val="Hyperlink"/>
            <w:rFonts w:ascii="Calibri" w:eastAsia="Times New Roman" w:hAnsi="Calibri" w:cs="Arial"/>
            <w:color w:val="3B73AF"/>
            <w:sz w:val="20"/>
            <w:szCs w:val="20"/>
            <w:shd w:val="clear" w:color="auto" w:fill="FFFFFF"/>
          </w:rPr>
          <w:t>http://forum.icann.org/lists/gnso-contactinfo-pdp-wg/</w:t>
        </w:r>
      </w:hyperlink>
    </w:p>
  </w:footnote>
  <w:footnote w:id="11">
    <w:p w14:paraId="00467B43" w14:textId="7FFD3BF8"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Within the EU Greece and Bulgaria use Greek and Cyrillic scripts respectively.</w:t>
      </w:r>
    </w:p>
  </w:footnote>
  <w:footnote w:id="12">
    <w:p w14:paraId="2AF37582" w14:textId="469FA53F" w:rsidR="000F5AA6" w:rsidRPr="0069169F" w:rsidRDefault="000F5AA6" w:rsidP="00274F74">
      <w:pPr>
        <w:pStyle w:val="FootnoteText"/>
        <w:rPr>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w:t>
      </w:r>
      <w:r>
        <w:rPr>
          <w:rFonts w:ascii="Calibri" w:hAnsi="Calibri"/>
          <w:sz w:val="20"/>
          <w:szCs w:val="20"/>
        </w:rPr>
        <w:t>s</w:t>
      </w:r>
      <w:r w:rsidRPr="0069169F">
        <w:rPr>
          <w:rFonts w:ascii="Calibri" w:hAnsi="Calibri"/>
          <w:sz w:val="20"/>
          <w:szCs w:val="20"/>
        </w:rPr>
        <w:t xml:space="preserve">. The Group noted, however, that FICPI is encouraged to contribute to the forthcoming public comment period and if they </w:t>
      </w:r>
      <w:r>
        <w:rPr>
          <w:rFonts w:ascii="Calibri" w:hAnsi="Calibri"/>
          <w:sz w:val="20"/>
          <w:szCs w:val="20"/>
        </w:rPr>
        <w:t xml:space="preserve">do not </w:t>
      </w:r>
      <w:r w:rsidRPr="0069169F">
        <w:rPr>
          <w:rFonts w:ascii="Calibri" w:hAnsi="Calibri"/>
          <w:sz w:val="20"/>
          <w:szCs w:val="20"/>
        </w:rPr>
        <w:t>do so, t</w:t>
      </w:r>
      <w:r>
        <w:rPr>
          <w:rFonts w:ascii="Calibri" w:hAnsi="Calibri"/>
          <w:sz w:val="20"/>
          <w:szCs w:val="20"/>
        </w:rPr>
        <w:t>he Group will</w:t>
      </w:r>
      <w:r w:rsidRPr="0069169F">
        <w:rPr>
          <w:rFonts w:ascii="Calibri" w:hAnsi="Calibri"/>
          <w:sz w:val="20"/>
          <w:szCs w:val="20"/>
        </w:rPr>
        <w:t xml:space="preserve"> consider its existing contribution more thoroughly at that point.</w:t>
      </w:r>
      <w:r w:rsidRPr="0069169F">
        <w:rPr>
          <w:sz w:val="20"/>
          <w:szCs w:val="20"/>
        </w:rPr>
        <w:t xml:space="preserve"> </w:t>
      </w:r>
    </w:p>
  </w:footnote>
  <w:footnote w:id="13">
    <w:p w14:paraId="58EFD099" w14:textId="77777777" w:rsidR="000F5AA6" w:rsidRPr="0069169F" w:rsidRDefault="000F5AA6" w:rsidP="008E019D">
      <w:pPr>
        <w:widowControl w:val="0"/>
        <w:autoSpaceDE w:val="0"/>
        <w:autoSpaceDN w:val="0"/>
        <w:adjustRightInd w:val="0"/>
        <w:spacing w:before="40"/>
        <w:ind w:left="445" w:right="-20"/>
        <w:rPr>
          <w:rFonts w:ascii="Calibri" w:hAnsi="Calibri" w:cs="Calibri"/>
          <w:color w:val="000000"/>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ICA</w:t>
      </w:r>
      <w:r w:rsidRPr="0069169F">
        <w:rPr>
          <w:rFonts w:ascii="Calibri" w:hAnsi="Calibri" w:cs="Calibri"/>
          <w:color w:val="000000"/>
          <w:spacing w:val="2"/>
          <w:sz w:val="20"/>
          <w:szCs w:val="20"/>
        </w:rPr>
        <w:t>N</w:t>
      </w:r>
      <w:r w:rsidRPr="0069169F">
        <w:rPr>
          <w:rFonts w:ascii="Calibri" w:hAnsi="Calibri" w:cs="Calibri"/>
          <w:color w:val="000000"/>
          <w:sz w:val="20"/>
          <w:szCs w:val="20"/>
        </w:rPr>
        <w:t>N</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Boar</w:t>
      </w:r>
      <w:r w:rsidRPr="0069169F">
        <w:rPr>
          <w:rFonts w:ascii="Calibri" w:hAnsi="Calibri" w:cs="Calibri"/>
          <w:color w:val="000000"/>
          <w:sz w:val="20"/>
          <w:szCs w:val="20"/>
        </w:rPr>
        <w:t>d</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Resolutions</w:t>
      </w:r>
      <w:r w:rsidRPr="0069169F">
        <w:rPr>
          <w:rFonts w:ascii="Calibri" w:hAnsi="Calibri" w:cs="Calibri"/>
          <w:color w:val="000000"/>
          <w:sz w:val="20"/>
          <w:szCs w:val="20"/>
        </w:rPr>
        <w:t>,</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2</w:t>
      </w:r>
      <w:r w:rsidRPr="0069169F">
        <w:rPr>
          <w:rFonts w:ascii="Calibri" w:hAnsi="Calibri" w:cs="Calibri"/>
          <w:color w:val="000000"/>
          <w:sz w:val="20"/>
          <w:szCs w:val="20"/>
        </w:rPr>
        <w:t>6</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Jun</w:t>
      </w:r>
      <w:r w:rsidRPr="0069169F">
        <w:rPr>
          <w:rFonts w:ascii="Calibri" w:hAnsi="Calibri" w:cs="Calibri"/>
          <w:color w:val="000000"/>
          <w:sz w:val="20"/>
          <w:szCs w:val="20"/>
        </w:rPr>
        <w:t>e</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2009</w:t>
      </w:r>
      <w:r w:rsidRPr="0069169F">
        <w:rPr>
          <w:rFonts w:ascii="Calibri" w:hAnsi="Calibri" w:cs="Calibri"/>
          <w:color w:val="000000"/>
          <w:sz w:val="20"/>
          <w:szCs w:val="20"/>
        </w:rPr>
        <w:t>,</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ispla</w:t>
      </w:r>
      <w:r w:rsidRPr="0069169F">
        <w:rPr>
          <w:rFonts w:ascii="Calibri" w:hAnsi="Calibri" w:cs="Calibri"/>
          <w:color w:val="000000"/>
          <w:sz w:val="20"/>
          <w:szCs w:val="20"/>
        </w:rPr>
        <w:t>y</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U</w:t>
      </w:r>
      <w:r w:rsidRPr="0069169F">
        <w:rPr>
          <w:rFonts w:ascii="Calibri" w:hAnsi="Calibri" w:cs="Calibri"/>
          <w:color w:val="000000"/>
          <w:spacing w:val="1"/>
          <w:sz w:val="20"/>
          <w:szCs w:val="20"/>
        </w:rPr>
        <w:t>sag</w:t>
      </w:r>
      <w:r w:rsidRPr="0069169F">
        <w:rPr>
          <w:rFonts w:ascii="Calibri" w:hAnsi="Calibri" w:cs="Calibri"/>
          <w:color w:val="000000"/>
          <w:sz w:val="20"/>
          <w:szCs w:val="20"/>
        </w:rPr>
        <w:t>e</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w w:val="104"/>
          <w:sz w:val="20"/>
          <w:szCs w:val="20"/>
        </w:rPr>
        <w:t>D</w:t>
      </w:r>
      <w:r w:rsidRPr="0069169F">
        <w:rPr>
          <w:rFonts w:ascii="Calibri" w:hAnsi="Calibri" w:cs="Calibri"/>
          <w:color w:val="000000"/>
          <w:spacing w:val="1"/>
          <w:w w:val="104"/>
          <w:sz w:val="20"/>
          <w:szCs w:val="20"/>
        </w:rPr>
        <w:t>ata,</w:t>
      </w:r>
      <w:r w:rsidRPr="0069169F">
        <w:rPr>
          <w:rFonts w:ascii="Calibri" w:hAnsi="Calibri" w:cs="Calibri"/>
          <w:color w:val="000000"/>
          <w:w w:val="104"/>
          <w:sz w:val="20"/>
          <w:szCs w:val="20"/>
        </w:rPr>
        <w:t xml:space="preserve">” </w:t>
      </w:r>
      <w:hyperlink r:id="rId3" w:anchor="6"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org/en/</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inutes/reso</w:t>
        </w:r>
        <w:r w:rsidRPr="0069169F">
          <w:rPr>
            <w:rStyle w:val="Hyperlink"/>
            <w:rFonts w:ascii="Calibri" w:hAnsi="Calibri" w:cs="Calibri"/>
            <w:w w:val="104"/>
            <w:sz w:val="20"/>
            <w:szCs w:val="20"/>
          </w:rPr>
          <w:t>l</w:t>
        </w:r>
        <w:r w:rsidRPr="0069169F">
          <w:rPr>
            <w:rStyle w:val="Hyperlink"/>
            <w:rFonts w:ascii="Calibri" w:hAnsi="Calibri" w:cs="Calibri"/>
            <w:spacing w:val="1"/>
            <w:w w:val="104"/>
            <w:sz w:val="20"/>
            <w:szCs w:val="20"/>
          </w:rPr>
          <w:t>utions</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26jun09.ht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#6</w:t>
        </w:r>
      </w:hyperlink>
      <w:r w:rsidRPr="0069169F">
        <w:rPr>
          <w:rFonts w:ascii="Calibri" w:hAnsi="Calibri" w:cs="Calibri"/>
          <w:color w:val="000000"/>
          <w:spacing w:val="1"/>
          <w:w w:val="104"/>
          <w:sz w:val="20"/>
          <w:szCs w:val="20"/>
        </w:rPr>
        <w:t xml:space="preserve"> </w:t>
      </w:r>
    </w:p>
    <w:p w14:paraId="032253AE" w14:textId="77777777" w:rsidR="000F5AA6" w:rsidRPr="0069169F" w:rsidRDefault="000F5AA6" w:rsidP="008E019D">
      <w:pPr>
        <w:pStyle w:val="FootnoteText"/>
        <w:rPr>
          <w:rFonts w:ascii="Calibri" w:hAnsi="Calibri"/>
          <w:sz w:val="20"/>
          <w:szCs w:val="20"/>
        </w:rPr>
      </w:pPr>
    </w:p>
  </w:footnote>
  <w:footnote w:id="14">
    <w:p w14:paraId="56F0E25F" w14:textId="77777777" w:rsidR="000F5AA6" w:rsidRPr="0069169F" w:rsidRDefault="000F5AA6"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Interi</w:t>
      </w:r>
      <w:r w:rsidRPr="0069169F">
        <w:rPr>
          <w:rFonts w:ascii="Calibri" w:hAnsi="Calibri" w:cs="Calibri"/>
          <w:color w:val="000000"/>
          <w:sz w:val="20"/>
          <w:szCs w:val="20"/>
        </w:rPr>
        <w:t>m</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ins w:id="182" w:author="Chris Dillon" w:date="2014-10-24T09:42: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http://gnso.icann.org/</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ssues/</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w:instrText>
      </w:r>
      <w:r w:rsidRPr="0069169F">
        <w:rPr>
          <w:rFonts w:ascii="Calibri" w:hAnsi="Calibri" w:cs="Calibri"/>
          <w:color w:val="000000"/>
          <w:spacing w:val="2"/>
          <w:w w:val="104"/>
          <w:sz w:val="20"/>
          <w:szCs w:val="20"/>
        </w:rPr>
        <w:instrText>d</w:instrText>
      </w:r>
      <w:r w:rsidRPr="0069169F">
        <w:rPr>
          <w:rFonts w:ascii="Calibri" w:hAnsi="Calibri" w:cs="Calibri"/>
          <w:color w:val="000000"/>
          <w:w w:val="104"/>
          <w:sz w:val="20"/>
          <w:szCs w:val="20"/>
        </w:rPr>
        <w:instrText>-</w:instrText>
      </w:r>
      <w:r w:rsidRPr="0069169F">
        <w:rPr>
          <w:rFonts w:ascii="Calibri" w:hAnsi="Calibri" w:cs="Calibri"/>
          <w:color w:val="000000"/>
          <w:spacing w:val="2"/>
          <w:w w:val="104"/>
          <w:sz w:val="20"/>
          <w:szCs w:val="20"/>
        </w:rPr>
        <w:instrText>w</w:instrText>
      </w:r>
      <w:r w:rsidRPr="0069169F">
        <w:rPr>
          <w:rFonts w:ascii="Calibri" w:hAnsi="Calibri" w:cs="Calibri"/>
          <w:color w:val="000000"/>
          <w:spacing w:val="1"/>
          <w:w w:val="104"/>
          <w:sz w:val="20"/>
          <w:szCs w:val="20"/>
        </w:rPr>
        <w:instrText>g</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f</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nal</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report</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15nov10‐en.pdf</w:instrText>
      </w:r>
      <w:ins w:id="183" w:author="Chris Dillon" w:date="2014-10-24T09:42: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http://gnso.icann.org/</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ssues/</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w:t>
      </w:r>
      <w:r w:rsidRPr="00E912F4">
        <w:rPr>
          <w:rStyle w:val="Hyperlink"/>
          <w:rFonts w:ascii="Calibri" w:hAnsi="Calibri" w:cs="Calibri"/>
          <w:spacing w:val="2"/>
          <w:w w:val="104"/>
          <w:sz w:val="20"/>
          <w:szCs w:val="20"/>
        </w:rPr>
        <w:t>d</w:t>
      </w:r>
      <w:r w:rsidRPr="00E912F4">
        <w:rPr>
          <w:rStyle w:val="Hyperlink"/>
          <w:rFonts w:ascii="Calibri" w:hAnsi="Calibri" w:cs="Calibri"/>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g</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report</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15nov10‐en.pdf</w:t>
      </w:r>
      <w:ins w:id="184" w:author="Chris Dillon" w:date="2014-10-24T09:42:00Z">
        <w:r>
          <w:rPr>
            <w:rFonts w:ascii="Calibri" w:hAnsi="Calibri" w:cs="Calibri"/>
            <w:color w:val="000000"/>
            <w:spacing w:val="1"/>
            <w:w w:val="104"/>
            <w:sz w:val="20"/>
            <w:szCs w:val="20"/>
          </w:rPr>
          <w:fldChar w:fldCharType="end"/>
        </w:r>
      </w:ins>
      <w:r w:rsidRPr="0069169F">
        <w:rPr>
          <w:rFonts w:ascii="Calibri" w:hAnsi="Calibri" w:cs="Calibri"/>
          <w:color w:val="000000"/>
          <w:w w:val="104"/>
          <w:sz w:val="20"/>
          <w:szCs w:val="20"/>
        </w:rPr>
        <w:t>.</w:t>
      </w:r>
    </w:p>
  </w:footnote>
  <w:footnote w:id="15">
    <w:p w14:paraId="72293E23" w14:textId="5295660A" w:rsidR="000F5AA6" w:rsidRPr="0069169F" w:rsidRDefault="000F5AA6"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raf</w:t>
      </w:r>
      <w:r w:rsidRPr="0069169F">
        <w:rPr>
          <w:rFonts w:ascii="Calibri" w:hAnsi="Calibri" w:cs="Calibri"/>
          <w:color w:val="000000"/>
          <w:sz w:val="20"/>
          <w:szCs w:val="20"/>
        </w:rPr>
        <w:t>t</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del w:id="185" w:author="Chris Dillon" w:date="2014-10-24T09:47:00Z">
        <w:r w:rsidRPr="0069169F" w:rsidDel="00670C69">
          <w:rPr>
            <w:rFonts w:ascii="Calibri" w:hAnsi="Calibri" w:cs="Calibri"/>
            <w:color w:val="000000"/>
            <w:sz w:val="20"/>
            <w:szCs w:val="20"/>
          </w:rPr>
          <w:delText>-</w:delText>
        </w:r>
      </w:del>
      <w:r w:rsidRPr="00670C69">
        <w:t xml:space="preserve"> </w:t>
      </w:r>
      <w:hyperlink r:id="rId4" w:history="1">
        <w:r w:rsidRPr="00670C69">
          <w:rPr>
            <w:rStyle w:val="Hyperlink"/>
            <w:rFonts w:ascii="Calibri" w:hAnsi="Calibri" w:cs="Calibri"/>
            <w:sz w:val="20"/>
            <w:szCs w:val="20"/>
          </w:rPr>
          <w:t>http://gnso.icann.org/issues/ird/ird-draft-final-report-03oct11-en.pdf</w:t>
        </w:r>
      </w:hyperlink>
      <w:r w:rsidRPr="0069169F">
        <w:rPr>
          <w:rFonts w:ascii="Calibri" w:hAnsi="Calibri" w:cs="Calibri"/>
          <w:color w:val="000000"/>
          <w:w w:val="104"/>
          <w:sz w:val="20"/>
          <w:szCs w:val="20"/>
        </w:rPr>
        <w:t>.</w:t>
      </w:r>
    </w:p>
  </w:footnote>
  <w:footnote w:id="16">
    <w:p w14:paraId="3341BD93" w14:textId="77777777" w:rsidR="000F5AA6" w:rsidRPr="0069169F" w:rsidRDefault="000F5AA6"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h</w:t>
      </w:r>
      <w:hyperlink r:id="rId5" w:history="1">
        <w:r w:rsidRPr="00670C69">
          <w:rPr>
            <w:rStyle w:val="Hyperlink"/>
            <w:rFonts w:ascii="Calibri" w:hAnsi="Calibri" w:cs="Calibri"/>
            <w:spacing w:val="1"/>
            <w:w w:val="104"/>
            <w:sz w:val="20"/>
            <w:szCs w:val="20"/>
          </w:rPr>
          <w:t>ttp://gnso</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org/en/issues/ird/fina</w:t>
        </w:r>
        <w:r w:rsidRPr="00670C69">
          <w:rPr>
            <w:rStyle w:val="Hyperlink"/>
            <w:rFonts w:ascii="Calibri" w:hAnsi="Calibri" w:cs="Calibri"/>
            <w:w w:val="104"/>
            <w:sz w:val="20"/>
            <w:szCs w:val="20"/>
          </w:rPr>
          <w:t>l-</w:t>
        </w:r>
        <w:r w:rsidRPr="00670C69">
          <w:rPr>
            <w:rStyle w:val="Hyperlink"/>
            <w:rFonts w:ascii="Calibri" w:hAnsi="Calibri" w:cs="Calibri"/>
            <w:spacing w:val="1"/>
            <w:w w:val="104"/>
            <w:sz w:val="20"/>
            <w:szCs w:val="20"/>
          </w:rPr>
          <w:t>report‐ird</w:t>
        </w:r>
        <w:r w:rsidRPr="00670C69">
          <w:rPr>
            <w:rStyle w:val="Hyperlink"/>
            <w:rFonts w:ascii="Calibri" w:hAnsi="Calibri" w:cs="Calibri"/>
            <w:w w:val="104"/>
            <w:sz w:val="20"/>
            <w:szCs w:val="20"/>
          </w:rPr>
          <w:t>-</w:t>
        </w:r>
        <w:r w:rsidRPr="00670C69">
          <w:rPr>
            <w:rStyle w:val="Hyperlink"/>
            <w:rFonts w:ascii="Calibri" w:hAnsi="Calibri" w:cs="Calibri"/>
            <w:spacing w:val="2"/>
            <w:w w:val="104"/>
            <w:sz w:val="20"/>
            <w:szCs w:val="20"/>
          </w:rPr>
          <w:t>w</w:t>
        </w:r>
        <w:r w:rsidRPr="00670C69">
          <w:rPr>
            <w:rStyle w:val="Hyperlink"/>
            <w:rFonts w:ascii="Calibri" w:hAnsi="Calibri" w:cs="Calibri"/>
            <w:spacing w:val="1"/>
            <w:w w:val="104"/>
            <w:sz w:val="20"/>
            <w:szCs w:val="20"/>
          </w:rPr>
          <w:t>g</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07</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ay12</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r w:rsidRPr="00670C69">
          <w:rPr>
            <w:rStyle w:val="Hyperlink"/>
            <w:rFonts w:ascii="Calibri" w:hAnsi="Calibri" w:cs="Calibri"/>
            <w:w w:val="104"/>
            <w:sz w:val="20"/>
            <w:szCs w:val="20"/>
          </w:rPr>
          <w:t>.</w:t>
        </w:r>
      </w:hyperlink>
    </w:p>
  </w:footnote>
  <w:footnote w:id="17">
    <w:p w14:paraId="7C1289CA" w14:textId="77777777" w:rsidR="000F5AA6" w:rsidRPr="0069169F" w:rsidRDefault="000F5AA6"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187"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otions+27+June+2012</w:instrText>
      </w:r>
      <w:ins w:id="188"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otions+27+June+2012</w:t>
      </w:r>
      <w:ins w:id="189"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 xml:space="preserve">. </w:t>
        </w:r>
      </w:ins>
    </w:p>
  </w:footnote>
  <w:footnote w:id="18">
    <w:p w14:paraId="6E3CFEF8" w14:textId="77777777" w:rsidR="000F5AA6" w:rsidRPr="0069169F" w:rsidRDefault="000F5AA6"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190"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otions+17+</w:instrText>
      </w:r>
      <w:r w:rsidRPr="0069169F">
        <w:rPr>
          <w:rFonts w:ascii="Calibri" w:hAnsi="Calibri" w:cs="Calibri"/>
          <w:color w:val="000000"/>
          <w:spacing w:val="2"/>
          <w:w w:val="104"/>
          <w:sz w:val="20"/>
          <w:szCs w:val="20"/>
        </w:rPr>
        <w:instrText>O</w:instrText>
      </w:r>
      <w:r w:rsidRPr="0069169F">
        <w:rPr>
          <w:rFonts w:ascii="Calibri" w:hAnsi="Calibri" w:cs="Calibri"/>
          <w:color w:val="000000"/>
          <w:spacing w:val="1"/>
          <w:w w:val="104"/>
          <w:sz w:val="20"/>
          <w:szCs w:val="20"/>
        </w:rPr>
        <w:instrText>ctober+201</w:instrText>
      </w:r>
      <w:r w:rsidRPr="0069169F">
        <w:rPr>
          <w:rFonts w:ascii="Calibri" w:hAnsi="Calibri" w:cs="Calibri"/>
          <w:color w:val="000000"/>
          <w:w w:val="104"/>
          <w:sz w:val="20"/>
          <w:szCs w:val="20"/>
        </w:rPr>
        <w:instrText>2</w:instrText>
      </w:r>
      <w:ins w:id="191"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otions+17+</w:t>
      </w:r>
      <w:r w:rsidRPr="00E912F4">
        <w:rPr>
          <w:rStyle w:val="Hyperlink"/>
          <w:rFonts w:ascii="Calibri" w:hAnsi="Calibri" w:cs="Calibri"/>
          <w:spacing w:val="2"/>
          <w:w w:val="104"/>
          <w:sz w:val="20"/>
          <w:szCs w:val="20"/>
        </w:rPr>
        <w:t>O</w:t>
      </w:r>
      <w:r w:rsidRPr="00E912F4">
        <w:rPr>
          <w:rStyle w:val="Hyperlink"/>
          <w:rFonts w:ascii="Calibri" w:hAnsi="Calibri" w:cs="Calibri"/>
          <w:spacing w:val="1"/>
          <w:w w:val="104"/>
          <w:sz w:val="20"/>
          <w:szCs w:val="20"/>
        </w:rPr>
        <w:t>ctober+201</w:t>
      </w:r>
      <w:r w:rsidRPr="00E912F4">
        <w:rPr>
          <w:rStyle w:val="Hyperlink"/>
          <w:rFonts w:ascii="Calibri" w:hAnsi="Calibri" w:cs="Calibri"/>
          <w:w w:val="104"/>
          <w:sz w:val="20"/>
          <w:szCs w:val="20"/>
        </w:rPr>
        <w:t>2</w:t>
      </w:r>
      <w:ins w:id="192"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w:t>
        </w:r>
        <w:r>
          <w:rPr>
            <w:rFonts w:ascii="Calibri" w:hAnsi="Calibri" w:cs="Calibri"/>
            <w:color w:val="000000"/>
            <w:w w:val="104"/>
            <w:sz w:val="20"/>
            <w:szCs w:val="20"/>
          </w:rPr>
          <w:t xml:space="preserve"> </w:t>
        </w:r>
      </w:ins>
    </w:p>
  </w:footnote>
  <w:footnote w:id="19">
    <w:p w14:paraId="350E6236" w14:textId="77777777" w:rsidR="000F5AA6" w:rsidRPr="0069169F" w:rsidRDefault="000F5AA6"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SAC051</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Ter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inolog</w:t>
      </w:r>
      <w:r w:rsidRPr="0069169F">
        <w:rPr>
          <w:rFonts w:ascii="Calibri" w:hAnsi="Calibri" w:cs="Calibri"/>
          <w:color w:val="000000"/>
          <w:sz w:val="20"/>
          <w:szCs w:val="20"/>
        </w:rPr>
        <w:t>y</w:t>
      </w:r>
      <w:r w:rsidRPr="0069169F">
        <w:rPr>
          <w:rFonts w:ascii="Calibri" w:hAnsi="Calibri" w:cs="Calibri"/>
          <w:color w:val="000000"/>
          <w:spacing w:val="38"/>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Structur</w:t>
      </w:r>
      <w:r w:rsidRPr="0069169F">
        <w:rPr>
          <w:rFonts w:ascii="Calibri" w:hAnsi="Calibri" w:cs="Calibri"/>
          <w:color w:val="000000"/>
          <w:sz w:val="20"/>
          <w:szCs w:val="20"/>
        </w:rPr>
        <w:t>e</w:t>
      </w:r>
      <w:r w:rsidRPr="0069169F">
        <w:rPr>
          <w:rFonts w:ascii="Calibri" w:hAnsi="Calibri" w:cs="Calibri"/>
          <w:color w:val="000000"/>
          <w:spacing w:val="29"/>
          <w:sz w:val="20"/>
          <w:szCs w:val="20"/>
        </w:rPr>
        <w:t xml:space="preserve"> </w:t>
      </w:r>
      <w:r w:rsidRPr="0069169F">
        <w:rPr>
          <w:rFonts w:ascii="Calibri" w:hAnsi="Calibri" w:cs="Calibri"/>
          <w:color w:val="000000"/>
          <w:spacing w:val="1"/>
          <w:w w:val="104"/>
          <w:sz w:val="20"/>
          <w:szCs w:val="20"/>
        </w:rPr>
        <w:t>at</w:t>
      </w:r>
      <w:hyperlink r:id="rId6" w:history="1">
        <w:r w:rsidRPr="00670C69">
          <w:rPr>
            <w:rStyle w:val="Hyperlink"/>
            <w:rFonts w:ascii="Calibri" w:hAnsi="Calibri" w:cs="Calibri"/>
            <w:spacing w:val="1"/>
            <w:w w:val="104"/>
            <w:sz w:val="20"/>
            <w:szCs w:val="20"/>
          </w:rPr>
          <w:t xml:space="preserve"> http://</w:t>
        </w:r>
        <w:r w:rsidRPr="00670C69">
          <w:rPr>
            <w:rStyle w:val="Hyperlink"/>
            <w:rFonts w:ascii="Calibri" w:hAnsi="Calibri" w:cs="Calibri"/>
            <w:spacing w:val="2"/>
            <w:w w:val="104"/>
            <w:sz w:val="20"/>
            <w:szCs w:val="20"/>
          </w:rPr>
          <w:t>www</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org/en/groups/ssac/docu</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ents/sac</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051</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0">
    <w:p w14:paraId="03DA7DAC"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Anne</w:t>
      </w:r>
      <w:r w:rsidRPr="0069169F">
        <w:rPr>
          <w:rFonts w:ascii="Calibri" w:hAnsi="Calibri" w:cs="Calibri"/>
          <w:color w:val="000000"/>
          <w:sz w:val="20"/>
          <w:szCs w:val="20"/>
        </w:rPr>
        <w:t>x</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w:t>
      </w:r>
      <w:r w:rsidRPr="0069169F">
        <w:rPr>
          <w:rFonts w:ascii="Calibri" w:hAnsi="Calibri" w:cs="Calibri"/>
          <w:color w:val="000000"/>
          <w:spacing w:val="9"/>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ifferen</w:t>
      </w:r>
      <w:r w:rsidRPr="0069169F">
        <w:rPr>
          <w:rFonts w:ascii="Calibri" w:hAnsi="Calibri" w:cs="Calibri"/>
          <w:color w:val="000000"/>
          <w:sz w:val="20"/>
          <w:szCs w:val="20"/>
        </w:rPr>
        <w:t>t</w:t>
      </w:r>
      <w:r w:rsidRPr="0069169F">
        <w:rPr>
          <w:rFonts w:ascii="Calibri" w:hAnsi="Calibri" w:cs="Calibri"/>
          <w:color w:val="000000"/>
          <w:spacing w:val="28"/>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odel</w:t>
      </w:r>
      <w:r w:rsidRPr="0069169F">
        <w:rPr>
          <w:rFonts w:ascii="Calibri" w:hAnsi="Calibri" w:cs="Calibri"/>
          <w:color w:val="000000"/>
          <w:sz w:val="20"/>
          <w:szCs w:val="20"/>
        </w:rPr>
        <w:t>s</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Propose</w:t>
      </w:r>
      <w:r w:rsidRPr="0069169F">
        <w:rPr>
          <w:rFonts w:ascii="Calibri" w:hAnsi="Calibri" w:cs="Calibri"/>
          <w:color w:val="000000"/>
          <w:sz w:val="20"/>
          <w:szCs w:val="20"/>
        </w:rPr>
        <w:t>d</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i</w:t>
      </w:r>
      <w:r w:rsidRPr="0069169F">
        <w:rPr>
          <w:rFonts w:ascii="Calibri" w:hAnsi="Calibri" w:cs="Calibri"/>
          <w:color w:val="000000"/>
          <w:sz w:val="20"/>
          <w:szCs w:val="20"/>
        </w:rPr>
        <w:t>n</w:t>
      </w:r>
      <w:r w:rsidRPr="0069169F">
        <w:rPr>
          <w:rFonts w:ascii="Calibri" w:hAnsi="Calibri" w:cs="Calibri"/>
          <w:color w:val="000000"/>
          <w:spacing w:val="8"/>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w:t>
      </w:r>
      <w:r w:rsidRPr="0069169F">
        <w:rPr>
          <w:rFonts w:ascii="Calibri" w:hAnsi="Calibri" w:cs="Calibri"/>
          <w:color w:val="000000"/>
          <w:w w:val="103"/>
          <w:sz w:val="20"/>
          <w:szCs w:val="20"/>
        </w:rPr>
        <w:t>n</w:t>
      </w:r>
      <w:r w:rsidRPr="0069169F">
        <w:rPr>
          <w:rFonts w:ascii="Calibri" w:hAnsi="Calibri" w:cs="Calibri"/>
          <w:color w:val="000000"/>
          <w:spacing w:val="1"/>
          <w:w w:val="103"/>
          <w:sz w:val="20"/>
          <w:szCs w:val="20"/>
        </w:rPr>
        <w:t>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Fina</w:t>
      </w:r>
      <w:r w:rsidRPr="0069169F">
        <w:rPr>
          <w:rFonts w:ascii="Calibri" w:hAnsi="Calibri" w:cs="Calibri"/>
          <w:color w:val="000000"/>
          <w:w w:val="104"/>
          <w:sz w:val="20"/>
          <w:szCs w:val="20"/>
        </w:rPr>
        <w:t>l</w:t>
      </w:r>
    </w:p>
  </w:footnote>
  <w:footnote w:id="21">
    <w:p w14:paraId="7013F0F8"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Affir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atio</w:t>
      </w:r>
      <w:r w:rsidRPr="0069169F">
        <w:rPr>
          <w:rFonts w:ascii="Calibri" w:hAnsi="Calibri" w:cs="Calibri"/>
          <w:color w:val="000000"/>
          <w:sz w:val="20"/>
          <w:szCs w:val="20"/>
        </w:rPr>
        <w:t>n</w:t>
      </w:r>
      <w:r w:rsidRPr="0069169F">
        <w:rPr>
          <w:rFonts w:ascii="Calibri" w:hAnsi="Calibri" w:cs="Calibri"/>
          <w:color w:val="000000"/>
          <w:spacing w:val="35"/>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it</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ent</w:t>
      </w:r>
      <w:r w:rsidRPr="0069169F">
        <w:rPr>
          <w:rFonts w:ascii="Calibri" w:hAnsi="Calibri" w:cs="Calibri"/>
          <w:color w:val="000000"/>
          <w:sz w:val="20"/>
          <w:szCs w:val="20"/>
        </w:rPr>
        <w:t>s</w:t>
      </w:r>
      <w:r w:rsidRPr="0069169F">
        <w:rPr>
          <w:rFonts w:ascii="Calibri" w:hAnsi="Calibri" w:cs="Calibri"/>
          <w:color w:val="000000"/>
          <w:spacing w:val="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7"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.icann.org/en/about/agree</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ents/aoc/affir</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atio</w:t>
        </w:r>
        <w:r w:rsidRPr="0069169F">
          <w:rPr>
            <w:rStyle w:val="Hyperlink"/>
            <w:rFonts w:ascii="Calibri" w:hAnsi="Calibri" w:cs="Calibri"/>
            <w:spacing w:val="-2"/>
            <w:w w:val="104"/>
            <w:sz w:val="20"/>
            <w:szCs w:val="20"/>
          </w:rPr>
          <w:t>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of</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co</w:t>
        </w:r>
        <w:r w:rsidRPr="0069169F">
          <w:rPr>
            <w:rStyle w:val="Hyperlink"/>
            <w:rFonts w:ascii="Calibri" w:hAnsi="Calibri" w:cs="Calibri"/>
            <w:spacing w:val="2"/>
            <w:w w:val="104"/>
            <w:sz w:val="20"/>
            <w:szCs w:val="20"/>
          </w:rPr>
          <w:t>mm</w:t>
        </w:r>
        <w:r w:rsidRPr="0069169F">
          <w:rPr>
            <w:rStyle w:val="Hyperlink"/>
            <w:rFonts w:ascii="Calibri" w:hAnsi="Calibri" w:cs="Calibri"/>
            <w:spacing w:val="1"/>
            <w:w w:val="104"/>
            <w:sz w:val="20"/>
            <w:szCs w:val="20"/>
          </w:rPr>
          <w:t>it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ents‐30sep09‐en.ht</w:t>
        </w:r>
        <w:r w:rsidRPr="0069169F">
          <w:rPr>
            <w:rStyle w:val="Hyperlink"/>
            <w:rFonts w:ascii="Calibri" w:hAnsi="Calibri" w:cs="Calibri"/>
            <w:spacing w:val="2"/>
            <w:w w:val="104"/>
            <w:sz w:val="20"/>
            <w:szCs w:val="20"/>
          </w:rPr>
          <w:t>m</w:t>
        </w:r>
      </w:hyperlink>
      <w:r w:rsidRPr="0069169F">
        <w:rPr>
          <w:rFonts w:ascii="Calibri" w:hAnsi="Calibri" w:cs="Calibri"/>
          <w:color w:val="000000"/>
          <w:w w:val="104"/>
          <w:sz w:val="20"/>
          <w:szCs w:val="20"/>
        </w:rPr>
        <w:t>.</w:t>
      </w:r>
    </w:p>
  </w:footnote>
  <w:footnote w:id="22">
    <w:p w14:paraId="481050DB"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w:t>
      </w:r>
      <w:r w:rsidRPr="0069169F">
        <w:rPr>
          <w:rFonts w:ascii="Calibri" w:hAnsi="Calibri" w:cs="Calibri"/>
          <w:color w:val="000000"/>
          <w:sz w:val="20"/>
          <w:szCs w:val="20"/>
        </w:rPr>
        <w:t>rt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at</w:t>
      </w:r>
      <w:r w:rsidRPr="0069169F">
        <w:rPr>
          <w:rFonts w:ascii="Calibri" w:hAnsi="Calibri" w:cs="Calibri"/>
          <w:color w:val="000000"/>
          <w:sz w:val="20"/>
          <w:szCs w:val="20"/>
        </w:rPr>
        <w:t>:</w:t>
      </w:r>
      <w:r w:rsidRPr="0069169F">
        <w:rPr>
          <w:rFonts w:ascii="Calibri" w:hAnsi="Calibri" w:cs="Calibri"/>
          <w:color w:val="000000"/>
          <w:spacing w:val="10"/>
          <w:sz w:val="20"/>
          <w:szCs w:val="20"/>
        </w:rPr>
        <w:t xml:space="preserve"> </w:t>
      </w:r>
      <w:hyperlink r:id="rId8"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.icann.org/en/about/aoc</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rev</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e</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ho</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nal-report‐11</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ay12‐en.pdf</w:t>
        </w:r>
      </w:hyperlink>
      <w:r>
        <w:rPr>
          <w:rFonts w:ascii="Calibri" w:hAnsi="Calibri" w:cs="Calibri"/>
          <w:color w:val="000000"/>
          <w:spacing w:val="1"/>
          <w:w w:val="104"/>
          <w:sz w:val="20"/>
          <w:szCs w:val="20"/>
        </w:rPr>
        <w:t xml:space="preserve"> </w:t>
      </w:r>
    </w:p>
  </w:footnote>
  <w:footnote w:id="23">
    <w:p w14:paraId="34FAB7A7" w14:textId="77777777" w:rsidR="000F5AA6" w:rsidRPr="0069169F" w:rsidRDefault="000F5AA6"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SAC055</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Blin</w:t>
      </w:r>
      <w:r w:rsidRPr="0069169F">
        <w:rPr>
          <w:rFonts w:ascii="Calibri" w:hAnsi="Calibri" w:cs="Calibri"/>
          <w:color w:val="000000"/>
          <w:sz w:val="20"/>
          <w:szCs w:val="20"/>
        </w:rPr>
        <w:t>d</w:t>
      </w:r>
      <w:r w:rsidRPr="0069169F">
        <w:rPr>
          <w:rFonts w:ascii="Calibri" w:hAnsi="Calibri" w:cs="Calibri"/>
          <w:color w:val="000000"/>
          <w:spacing w:val="17"/>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w:t>
      </w:r>
      <w:r w:rsidRPr="0069169F">
        <w:rPr>
          <w:rFonts w:ascii="Calibri" w:hAnsi="Calibri" w:cs="Calibri"/>
          <w:color w:val="000000"/>
          <w:sz w:val="20"/>
          <w:szCs w:val="20"/>
        </w:rPr>
        <w:t>n</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Elephan</w:t>
      </w:r>
      <w:r w:rsidRPr="0069169F">
        <w:rPr>
          <w:rFonts w:ascii="Calibri" w:hAnsi="Calibri" w:cs="Calibri"/>
          <w:color w:val="000000"/>
          <w:sz w:val="20"/>
          <w:szCs w:val="20"/>
        </w:rPr>
        <w:t>t</w:t>
      </w:r>
      <w:r w:rsidRPr="0069169F">
        <w:rPr>
          <w:rFonts w:ascii="Calibri" w:hAnsi="Calibri" w:cs="Calibri"/>
          <w:color w:val="000000"/>
          <w:spacing w:val="27"/>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en</w:t>
      </w:r>
      <w:r w:rsidRPr="0069169F">
        <w:rPr>
          <w:rFonts w:ascii="Calibri" w:hAnsi="Calibri" w:cs="Calibri"/>
          <w:color w:val="000000"/>
          <w:sz w:val="20"/>
          <w:szCs w:val="20"/>
        </w:rPr>
        <w:t>t</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w w:val="104"/>
          <w:sz w:val="20"/>
          <w:szCs w:val="20"/>
        </w:rPr>
        <w:t>Report</w:t>
      </w:r>
      <w:r w:rsidRPr="0069169F">
        <w:rPr>
          <w:rFonts w:ascii="Calibri" w:hAnsi="Calibri" w:cs="Calibri"/>
          <w:color w:val="000000"/>
          <w:w w:val="10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9"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.icann.org/en/groups/</w:t>
        </w:r>
        <w:proofErr w:type="spellStart"/>
        <w:r w:rsidRPr="00E912F4">
          <w:rPr>
            <w:rStyle w:val="Hyperlink"/>
            <w:rFonts w:ascii="Calibri" w:hAnsi="Calibri" w:cs="Calibri"/>
            <w:spacing w:val="1"/>
            <w:w w:val="104"/>
            <w:sz w:val="20"/>
            <w:szCs w:val="20"/>
          </w:rPr>
          <w:t>ssac</w:t>
        </w:r>
        <w:proofErr w:type="spellEnd"/>
        <w:r w:rsidRPr="00E912F4">
          <w:rPr>
            <w:rStyle w:val="Hyperlink"/>
            <w:rFonts w:ascii="Calibri" w:hAnsi="Calibri" w:cs="Calibri"/>
            <w:spacing w:val="1"/>
            <w:w w:val="104"/>
            <w:sz w:val="20"/>
            <w:szCs w:val="20"/>
          </w:rPr>
          <w:t>/docu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ents/sac‐055‐en.pdf</w:t>
        </w:r>
      </w:hyperlink>
      <w:r w:rsidRPr="0069169F">
        <w:rPr>
          <w:rFonts w:ascii="Calibri" w:hAnsi="Calibri" w:cs="Calibri"/>
          <w:color w:val="000000"/>
          <w:w w:val="104"/>
          <w:sz w:val="20"/>
          <w:szCs w:val="20"/>
        </w:rPr>
        <w:t>.</w:t>
      </w:r>
    </w:p>
  </w:footnote>
  <w:footnote w:id="24">
    <w:p w14:paraId="11645032" w14:textId="77777777" w:rsidR="000F5AA6" w:rsidRPr="0069169F" w:rsidRDefault="000F5AA6">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hyperlink r:id="rId10" w:anchor="1.a"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ents/reso</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ution</w:t>
        </w:r>
        <w:r w:rsidRPr="00E912F4">
          <w:rPr>
            <w:rStyle w:val="Hyperlink"/>
            <w:rFonts w:ascii="Calibri" w:hAnsi="Calibri" w:cs="Calibri"/>
            <w:w w:val="104"/>
            <w:sz w:val="20"/>
            <w:szCs w:val="20"/>
          </w:rPr>
          <w:t>s</w:t>
        </w:r>
        <w:r w:rsidRPr="00E912F4">
          <w:rPr>
            <w:rStyle w:val="Hyperlink"/>
            <w:rFonts w:ascii="Calibri" w:hAnsi="Calibri" w:cs="Calibri"/>
            <w:spacing w:val="1"/>
            <w:w w:val="104"/>
            <w:sz w:val="20"/>
            <w:szCs w:val="20"/>
          </w:rPr>
          <w:t>‐08nov12‐en.ht</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#1.a</w:t>
        </w:r>
      </w:hyperlink>
      <w:r>
        <w:rPr>
          <w:rFonts w:ascii="Calibri" w:hAnsi="Calibri" w:cs="Calibri"/>
          <w:color w:val="000000"/>
          <w:spacing w:val="1"/>
          <w:w w:val="104"/>
          <w:sz w:val="20"/>
          <w:szCs w:val="20"/>
        </w:rPr>
        <w:t xml:space="preserve"> </w:t>
      </w:r>
    </w:p>
  </w:footnote>
  <w:footnote w:id="25">
    <w:p w14:paraId="50654F6D" w14:textId="77777777" w:rsidR="000F5AA6" w:rsidRPr="0069169F" w:rsidRDefault="000F5AA6"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sz w:val="20"/>
          <w:szCs w:val="20"/>
        </w:rPr>
        <w:t>Actio</w:t>
      </w:r>
      <w:r w:rsidRPr="0069169F">
        <w:rPr>
          <w:rFonts w:ascii="Calibri" w:hAnsi="Calibri" w:cs="Calibri"/>
          <w:color w:val="000000"/>
          <w:sz w:val="20"/>
          <w:szCs w:val="20"/>
        </w:rPr>
        <w:t>n</w:t>
      </w:r>
      <w:r w:rsidRPr="0069169F">
        <w:rPr>
          <w:rFonts w:ascii="Calibri" w:hAnsi="Calibri" w:cs="Calibri"/>
          <w:color w:val="000000"/>
          <w:spacing w:val="21"/>
          <w:sz w:val="20"/>
          <w:szCs w:val="20"/>
        </w:rPr>
        <w:t xml:space="preserve"> </w:t>
      </w:r>
      <w:r w:rsidRPr="0069169F">
        <w:rPr>
          <w:rFonts w:ascii="Calibri" w:hAnsi="Calibri" w:cs="Calibri"/>
          <w:color w:val="000000"/>
          <w:spacing w:val="1"/>
          <w:sz w:val="20"/>
          <w:szCs w:val="20"/>
        </w:rPr>
        <w:t>Pla</w:t>
      </w:r>
      <w:r w:rsidRPr="0069169F">
        <w:rPr>
          <w:rFonts w:ascii="Calibri" w:hAnsi="Calibri" w:cs="Calibri"/>
          <w:color w:val="000000"/>
          <w:sz w:val="20"/>
          <w:szCs w:val="20"/>
        </w:rPr>
        <w:t>n</w:t>
      </w:r>
      <w:r w:rsidRPr="0069169F">
        <w:rPr>
          <w:rFonts w:ascii="Calibri" w:hAnsi="Calibri" w:cs="Calibri"/>
          <w:color w:val="000000"/>
          <w:spacing w:val="15"/>
          <w:sz w:val="20"/>
          <w:szCs w:val="20"/>
        </w:rPr>
        <w:t xml:space="preserve"> </w:t>
      </w:r>
      <w:r w:rsidRPr="0069169F">
        <w:rPr>
          <w:rFonts w:ascii="Calibri" w:hAnsi="Calibri" w:cs="Calibri"/>
          <w:color w:val="000000"/>
          <w:spacing w:val="1"/>
          <w:sz w:val="20"/>
          <w:szCs w:val="20"/>
        </w:rPr>
        <w:t>t</w:t>
      </w:r>
      <w:r w:rsidRPr="0069169F">
        <w:rPr>
          <w:rFonts w:ascii="Calibri" w:hAnsi="Calibri" w:cs="Calibri"/>
          <w:color w:val="000000"/>
          <w:sz w:val="20"/>
          <w:szCs w:val="20"/>
        </w:rPr>
        <w:t>o</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Addres</w:t>
      </w:r>
      <w:r w:rsidRPr="0069169F">
        <w:rPr>
          <w:rFonts w:ascii="Calibri" w:hAnsi="Calibri" w:cs="Calibri"/>
          <w:color w:val="000000"/>
          <w:sz w:val="20"/>
          <w:szCs w:val="20"/>
        </w:rPr>
        <w:t>s</w:t>
      </w:r>
      <w:r w:rsidRPr="0069169F">
        <w:rPr>
          <w:rFonts w:ascii="Calibri" w:hAnsi="Calibri" w:cs="Calibri"/>
          <w:color w:val="000000"/>
          <w:spacing w:val="25"/>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w w:val="103"/>
          <w:sz w:val="20"/>
          <w:szCs w:val="20"/>
        </w:rPr>
        <w:t>Reco</w:t>
      </w:r>
      <w:r w:rsidRPr="0069169F">
        <w:rPr>
          <w:rFonts w:ascii="Calibri" w:hAnsi="Calibri" w:cs="Calibri"/>
          <w:color w:val="000000"/>
          <w:spacing w:val="2"/>
          <w:w w:val="103"/>
          <w:sz w:val="20"/>
          <w:szCs w:val="20"/>
        </w:rPr>
        <w:t>mm</w:t>
      </w:r>
      <w:r w:rsidRPr="0069169F">
        <w:rPr>
          <w:rFonts w:ascii="Calibri" w:hAnsi="Calibri" w:cs="Calibri"/>
          <w:color w:val="000000"/>
          <w:spacing w:val="1"/>
          <w:w w:val="103"/>
          <w:sz w:val="20"/>
          <w:szCs w:val="20"/>
        </w:rPr>
        <w:t>endation</w:t>
      </w:r>
      <w:r w:rsidRPr="0069169F">
        <w:rPr>
          <w:rFonts w:ascii="Calibri" w:hAnsi="Calibri" w:cs="Calibri"/>
          <w:color w:val="000000"/>
          <w:w w:val="103"/>
          <w:sz w:val="20"/>
          <w:szCs w:val="20"/>
        </w:rPr>
        <w:t>s</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 xml:space="preserve">: </w:t>
      </w:r>
      <w:hyperlink r:id="rId11"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ents/briefing‐</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aterials‐1</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08nov12</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6">
    <w:p w14:paraId="59A4EA74" w14:textId="77777777" w:rsidR="000F5AA6" w:rsidRPr="00253DFC" w:rsidRDefault="000F5AA6">
      <w:pPr>
        <w:pStyle w:val="FootnoteText"/>
        <w:rPr>
          <w:rFonts w:ascii="Calibri" w:hAnsi="Calibri"/>
          <w:sz w:val="20"/>
          <w:szCs w:val="20"/>
        </w:rPr>
      </w:pPr>
      <w:r w:rsidRPr="00253DFC">
        <w:rPr>
          <w:rStyle w:val="FootnoteReference"/>
          <w:rFonts w:ascii="Calibri" w:hAnsi="Calibri"/>
          <w:sz w:val="20"/>
          <w:szCs w:val="20"/>
        </w:rPr>
        <w:footnoteRef/>
      </w:r>
      <w:r w:rsidRPr="00253DFC">
        <w:rPr>
          <w:rFonts w:ascii="Calibri" w:hAnsi="Calibri"/>
          <w:sz w:val="20"/>
          <w:szCs w:val="20"/>
        </w:rPr>
        <w:t xml:space="preserve"> See the EWG homepage for all information, including membership, Initial Report, Status Report, and Final Report: </w:t>
      </w:r>
      <w:hyperlink r:id="rId12" w:history="1">
        <w:r w:rsidRPr="00D0136A">
          <w:rPr>
            <w:rStyle w:val="Hyperlink"/>
            <w:rFonts w:ascii="Calibri" w:hAnsi="Calibri"/>
            <w:sz w:val="20"/>
            <w:szCs w:val="20"/>
          </w:rPr>
          <w:t>https://community.icann.org/x/VQZlAg</w:t>
        </w:r>
      </w:hyperlink>
      <w:r>
        <w:rPr>
          <w:rFonts w:ascii="Calibri" w:hAnsi="Calibri"/>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697955" w14:textId="77777777" w:rsidR="000F5AA6" w:rsidRDefault="000F5AA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9E352D" w14:textId="382135B1" w:rsidR="000F5AA6" w:rsidRPr="008C6932" w:rsidRDefault="000F5AA6">
    <w:pPr>
      <w:pStyle w:val="Header"/>
      <w:rPr>
        <w:rFonts w:ascii="Calibri" w:hAnsi="Calibri"/>
        <w:sz w:val="16"/>
        <w:szCs w:val="16"/>
      </w:rPr>
    </w:pPr>
    <w:r>
      <w:rPr>
        <w:rFonts w:ascii="Calibri" w:hAnsi="Calibri"/>
        <w:noProof/>
        <w:sz w:val="16"/>
        <w:szCs w:val="16"/>
      </w:rPr>
      <w:pict w14:anchorId="3BE72E1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94986" o:spid="_x0000_s2049" type="#_x0000_t136" style="position:absolute;margin-left:0;margin-top:0;width:425.5pt;height:159.55pt;rotation:315;z-index:-251658752;mso-position-horizontal:center;mso-position-horizontal-relative:margin;mso-position-vertical:center;mso-position-vertical-relative:margin" o:allowincell="f" fillcolor="silver" stroked="f">
          <v:fill opacity=".5"/>
          <v:textpath style="font-family:&quot;Calibri&quot;;font-size:1pt" string="DRAFT V6a"/>
          <w10:wrap anchorx="margin" anchory="margin"/>
        </v:shape>
      </w:pict>
    </w:r>
    <w:r w:rsidRPr="008C6932">
      <w:rPr>
        <w:rFonts w:ascii="Calibri" w:hAnsi="Calibri"/>
        <w:sz w:val="16"/>
        <w:szCs w:val="16"/>
      </w:rPr>
      <w:t xml:space="preserve">Initial Report on </w:t>
    </w:r>
    <w:r>
      <w:rPr>
        <w:rFonts w:ascii="Calibri" w:hAnsi="Calibri"/>
        <w:sz w:val="16"/>
        <w:szCs w:val="16"/>
      </w:rPr>
      <w:t xml:space="preserve">the </w:t>
    </w:r>
    <w:r w:rsidRPr="008C6932">
      <w:rPr>
        <w:rFonts w:ascii="Calibri" w:hAnsi="Calibri"/>
        <w:sz w:val="16"/>
        <w:szCs w:val="16"/>
      </w:rPr>
      <w:t xml:space="preserve">Translation and Transliteration of Contact Information </w:t>
    </w:r>
    <w:r>
      <w:rPr>
        <w:rFonts w:ascii="Calibri" w:hAnsi="Calibri"/>
        <w:sz w:val="16"/>
        <w:szCs w:val="16"/>
      </w:rPr>
      <w:t>PDP</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CF3E27C" w14:textId="77777777" w:rsidR="000F5AA6" w:rsidRDefault="000F5AA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AAC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BF1F96"/>
    <w:multiLevelType w:val="hybridMultilevel"/>
    <w:tmpl w:val="E3CE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7AE5"/>
    <w:multiLevelType w:val="hybridMultilevel"/>
    <w:tmpl w:val="F1C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31B30"/>
    <w:multiLevelType w:val="hybridMultilevel"/>
    <w:tmpl w:val="8FB4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871DC3"/>
    <w:multiLevelType w:val="hybridMultilevel"/>
    <w:tmpl w:val="D9BE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235EA"/>
    <w:multiLevelType w:val="hybridMultilevel"/>
    <w:tmpl w:val="349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E42E1F"/>
    <w:multiLevelType w:val="hybridMultilevel"/>
    <w:tmpl w:val="423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81B2A"/>
    <w:multiLevelType w:val="hybridMultilevel"/>
    <w:tmpl w:val="7D7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9"/>
  </w:num>
  <w:num w:numId="5">
    <w:abstractNumId w:val="4"/>
  </w:num>
  <w:num w:numId="6">
    <w:abstractNumId w:val="8"/>
  </w:num>
  <w:num w:numId="7">
    <w:abstractNumId w:val="6"/>
  </w:num>
  <w:num w:numId="8">
    <w:abstractNumId w:val="10"/>
  </w:num>
  <w:num w:numId="9">
    <w:abstractNumId w:val="5"/>
  </w:num>
  <w:num w:numId="10">
    <w:abstractNumId w:val="2"/>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D64"/>
    <w:rsid w:val="00004176"/>
    <w:rsid w:val="00021F2E"/>
    <w:rsid w:val="00023886"/>
    <w:rsid w:val="0004115D"/>
    <w:rsid w:val="0005012A"/>
    <w:rsid w:val="000578F6"/>
    <w:rsid w:val="00062F73"/>
    <w:rsid w:val="00064AB1"/>
    <w:rsid w:val="00073DFD"/>
    <w:rsid w:val="00074F8A"/>
    <w:rsid w:val="0007524B"/>
    <w:rsid w:val="00083DAB"/>
    <w:rsid w:val="000A3B7D"/>
    <w:rsid w:val="000A4E76"/>
    <w:rsid w:val="000A6C2C"/>
    <w:rsid w:val="000B2565"/>
    <w:rsid w:val="000B3B1D"/>
    <w:rsid w:val="000B754C"/>
    <w:rsid w:val="000C0640"/>
    <w:rsid w:val="000C2E22"/>
    <w:rsid w:val="000D5C60"/>
    <w:rsid w:val="000E55CD"/>
    <w:rsid w:val="000E59C6"/>
    <w:rsid w:val="000F5AA6"/>
    <w:rsid w:val="000F7A9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917A3"/>
    <w:rsid w:val="00197D41"/>
    <w:rsid w:val="001A17B8"/>
    <w:rsid w:val="001B3064"/>
    <w:rsid w:val="001B417B"/>
    <w:rsid w:val="001C4B71"/>
    <w:rsid w:val="001C577A"/>
    <w:rsid w:val="001C5A1B"/>
    <w:rsid w:val="001C7934"/>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306E1"/>
    <w:rsid w:val="00232AAA"/>
    <w:rsid w:val="00245146"/>
    <w:rsid w:val="002458D0"/>
    <w:rsid w:val="00253DFC"/>
    <w:rsid w:val="00254330"/>
    <w:rsid w:val="00263216"/>
    <w:rsid w:val="00266721"/>
    <w:rsid w:val="00266B85"/>
    <w:rsid w:val="00274F74"/>
    <w:rsid w:val="00285042"/>
    <w:rsid w:val="0029052E"/>
    <w:rsid w:val="00291743"/>
    <w:rsid w:val="002921F1"/>
    <w:rsid w:val="00296F77"/>
    <w:rsid w:val="002A625E"/>
    <w:rsid w:val="002A726E"/>
    <w:rsid w:val="002B0BB2"/>
    <w:rsid w:val="002B0EFE"/>
    <w:rsid w:val="002C5A31"/>
    <w:rsid w:val="002C675A"/>
    <w:rsid w:val="002D2A23"/>
    <w:rsid w:val="002D46E3"/>
    <w:rsid w:val="002E34AD"/>
    <w:rsid w:val="002E69FF"/>
    <w:rsid w:val="002E7BE4"/>
    <w:rsid w:val="003026E5"/>
    <w:rsid w:val="00305880"/>
    <w:rsid w:val="00305A37"/>
    <w:rsid w:val="00306A15"/>
    <w:rsid w:val="0032099D"/>
    <w:rsid w:val="00326F51"/>
    <w:rsid w:val="0032731D"/>
    <w:rsid w:val="0034492C"/>
    <w:rsid w:val="00346822"/>
    <w:rsid w:val="00354983"/>
    <w:rsid w:val="00362913"/>
    <w:rsid w:val="003679F7"/>
    <w:rsid w:val="003743B7"/>
    <w:rsid w:val="003957BC"/>
    <w:rsid w:val="003972B6"/>
    <w:rsid w:val="003A20CE"/>
    <w:rsid w:val="003A7C23"/>
    <w:rsid w:val="003D6D3F"/>
    <w:rsid w:val="003F1D7A"/>
    <w:rsid w:val="003F47A3"/>
    <w:rsid w:val="003F76EE"/>
    <w:rsid w:val="004008EC"/>
    <w:rsid w:val="00405702"/>
    <w:rsid w:val="0041139C"/>
    <w:rsid w:val="004124EF"/>
    <w:rsid w:val="00415ED6"/>
    <w:rsid w:val="004203A5"/>
    <w:rsid w:val="00422D37"/>
    <w:rsid w:val="00434384"/>
    <w:rsid w:val="00441386"/>
    <w:rsid w:val="00442D52"/>
    <w:rsid w:val="0044642C"/>
    <w:rsid w:val="00454F51"/>
    <w:rsid w:val="00460DF7"/>
    <w:rsid w:val="00464F8E"/>
    <w:rsid w:val="00472D67"/>
    <w:rsid w:val="00492A74"/>
    <w:rsid w:val="00493960"/>
    <w:rsid w:val="004A004A"/>
    <w:rsid w:val="004A5589"/>
    <w:rsid w:val="004A70A7"/>
    <w:rsid w:val="004D0AFC"/>
    <w:rsid w:val="004D3280"/>
    <w:rsid w:val="004D59AA"/>
    <w:rsid w:val="004E3592"/>
    <w:rsid w:val="004E457F"/>
    <w:rsid w:val="004E6432"/>
    <w:rsid w:val="004E7C78"/>
    <w:rsid w:val="00503111"/>
    <w:rsid w:val="00511CC0"/>
    <w:rsid w:val="00536EB6"/>
    <w:rsid w:val="00547472"/>
    <w:rsid w:val="00553E32"/>
    <w:rsid w:val="005623CD"/>
    <w:rsid w:val="0057582F"/>
    <w:rsid w:val="005920EE"/>
    <w:rsid w:val="005928A0"/>
    <w:rsid w:val="005A029F"/>
    <w:rsid w:val="005A0B54"/>
    <w:rsid w:val="005A2430"/>
    <w:rsid w:val="005A4A93"/>
    <w:rsid w:val="005A7F47"/>
    <w:rsid w:val="005E1A11"/>
    <w:rsid w:val="005E2068"/>
    <w:rsid w:val="005F1CAD"/>
    <w:rsid w:val="005F42C7"/>
    <w:rsid w:val="00605C1E"/>
    <w:rsid w:val="0060619C"/>
    <w:rsid w:val="00607447"/>
    <w:rsid w:val="006129C5"/>
    <w:rsid w:val="00623EEC"/>
    <w:rsid w:val="006379A6"/>
    <w:rsid w:val="00643591"/>
    <w:rsid w:val="006637E5"/>
    <w:rsid w:val="00670C69"/>
    <w:rsid w:val="00671342"/>
    <w:rsid w:val="0069169F"/>
    <w:rsid w:val="0069170F"/>
    <w:rsid w:val="00692590"/>
    <w:rsid w:val="00694636"/>
    <w:rsid w:val="006B5E94"/>
    <w:rsid w:val="006C08C1"/>
    <w:rsid w:val="006C1D4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616"/>
    <w:rsid w:val="007656F7"/>
    <w:rsid w:val="007724F6"/>
    <w:rsid w:val="00772805"/>
    <w:rsid w:val="007729CE"/>
    <w:rsid w:val="00773B73"/>
    <w:rsid w:val="007845EC"/>
    <w:rsid w:val="00784E63"/>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8270C"/>
    <w:rsid w:val="0089308E"/>
    <w:rsid w:val="008A25BE"/>
    <w:rsid w:val="008B5038"/>
    <w:rsid w:val="008C6932"/>
    <w:rsid w:val="008D4A55"/>
    <w:rsid w:val="008D7DF6"/>
    <w:rsid w:val="008D7EEF"/>
    <w:rsid w:val="008E019D"/>
    <w:rsid w:val="008E0A0E"/>
    <w:rsid w:val="008E2CC9"/>
    <w:rsid w:val="008E40E9"/>
    <w:rsid w:val="008E60FD"/>
    <w:rsid w:val="008E638F"/>
    <w:rsid w:val="008F036A"/>
    <w:rsid w:val="00911EC2"/>
    <w:rsid w:val="0091602D"/>
    <w:rsid w:val="00920343"/>
    <w:rsid w:val="00923C54"/>
    <w:rsid w:val="00924F5C"/>
    <w:rsid w:val="00927EA4"/>
    <w:rsid w:val="00930A37"/>
    <w:rsid w:val="00943259"/>
    <w:rsid w:val="00972782"/>
    <w:rsid w:val="00972830"/>
    <w:rsid w:val="009836FF"/>
    <w:rsid w:val="00997435"/>
    <w:rsid w:val="009A0DF7"/>
    <w:rsid w:val="009A495D"/>
    <w:rsid w:val="009C0EAD"/>
    <w:rsid w:val="009C2D37"/>
    <w:rsid w:val="009C31DF"/>
    <w:rsid w:val="009C5259"/>
    <w:rsid w:val="009C6EDA"/>
    <w:rsid w:val="009C7B57"/>
    <w:rsid w:val="009D6F0E"/>
    <w:rsid w:val="009E0E75"/>
    <w:rsid w:val="009E295E"/>
    <w:rsid w:val="009E3CAC"/>
    <w:rsid w:val="009E4BEA"/>
    <w:rsid w:val="00A36AF8"/>
    <w:rsid w:val="00A45E4D"/>
    <w:rsid w:val="00A51ED6"/>
    <w:rsid w:val="00A72B86"/>
    <w:rsid w:val="00A73CD2"/>
    <w:rsid w:val="00A7418E"/>
    <w:rsid w:val="00A83220"/>
    <w:rsid w:val="00A83976"/>
    <w:rsid w:val="00A859E6"/>
    <w:rsid w:val="00A979C0"/>
    <w:rsid w:val="00AA3D59"/>
    <w:rsid w:val="00AA6ED8"/>
    <w:rsid w:val="00AA7FD4"/>
    <w:rsid w:val="00AB4375"/>
    <w:rsid w:val="00AB75F1"/>
    <w:rsid w:val="00AC2416"/>
    <w:rsid w:val="00AC2C75"/>
    <w:rsid w:val="00AC7AA4"/>
    <w:rsid w:val="00AD03E7"/>
    <w:rsid w:val="00AD0F03"/>
    <w:rsid w:val="00AE348A"/>
    <w:rsid w:val="00AE3A77"/>
    <w:rsid w:val="00B0652A"/>
    <w:rsid w:val="00B13444"/>
    <w:rsid w:val="00B16967"/>
    <w:rsid w:val="00B17D2E"/>
    <w:rsid w:val="00B22F7C"/>
    <w:rsid w:val="00B2504F"/>
    <w:rsid w:val="00B25FF3"/>
    <w:rsid w:val="00B26A23"/>
    <w:rsid w:val="00B3542F"/>
    <w:rsid w:val="00B36419"/>
    <w:rsid w:val="00B36938"/>
    <w:rsid w:val="00B370A2"/>
    <w:rsid w:val="00B37FAE"/>
    <w:rsid w:val="00B411CF"/>
    <w:rsid w:val="00B544EF"/>
    <w:rsid w:val="00B56EDC"/>
    <w:rsid w:val="00B62F82"/>
    <w:rsid w:val="00B630AB"/>
    <w:rsid w:val="00B6360B"/>
    <w:rsid w:val="00B67771"/>
    <w:rsid w:val="00B9725E"/>
    <w:rsid w:val="00BB1B8F"/>
    <w:rsid w:val="00BB6267"/>
    <w:rsid w:val="00BC0D9F"/>
    <w:rsid w:val="00BC13F5"/>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86433"/>
    <w:rsid w:val="00C8743E"/>
    <w:rsid w:val="00C87617"/>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336A"/>
    <w:rsid w:val="00D23F9A"/>
    <w:rsid w:val="00D31908"/>
    <w:rsid w:val="00D33FCB"/>
    <w:rsid w:val="00D34549"/>
    <w:rsid w:val="00D450CA"/>
    <w:rsid w:val="00D528CD"/>
    <w:rsid w:val="00D54503"/>
    <w:rsid w:val="00D55A0F"/>
    <w:rsid w:val="00D66AFA"/>
    <w:rsid w:val="00D67500"/>
    <w:rsid w:val="00D7104B"/>
    <w:rsid w:val="00D8333A"/>
    <w:rsid w:val="00D94166"/>
    <w:rsid w:val="00D9417A"/>
    <w:rsid w:val="00D9798B"/>
    <w:rsid w:val="00DA0C26"/>
    <w:rsid w:val="00DB399E"/>
    <w:rsid w:val="00DB530A"/>
    <w:rsid w:val="00DB58BA"/>
    <w:rsid w:val="00DC4A94"/>
    <w:rsid w:val="00DD06F3"/>
    <w:rsid w:val="00DD491D"/>
    <w:rsid w:val="00DD68F5"/>
    <w:rsid w:val="00DD7EB8"/>
    <w:rsid w:val="00DE43EF"/>
    <w:rsid w:val="00DE44B0"/>
    <w:rsid w:val="00DF185F"/>
    <w:rsid w:val="00DF25DE"/>
    <w:rsid w:val="00E00910"/>
    <w:rsid w:val="00E02A5F"/>
    <w:rsid w:val="00E06158"/>
    <w:rsid w:val="00E106F9"/>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605"/>
    <w:rsid w:val="00EA5126"/>
    <w:rsid w:val="00EB6500"/>
    <w:rsid w:val="00EC00A5"/>
    <w:rsid w:val="00EC3019"/>
    <w:rsid w:val="00EE0007"/>
    <w:rsid w:val="00EE662A"/>
    <w:rsid w:val="00EF110A"/>
    <w:rsid w:val="00EF75B6"/>
    <w:rsid w:val="00F0266E"/>
    <w:rsid w:val="00F02CAF"/>
    <w:rsid w:val="00F101D1"/>
    <w:rsid w:val="00F10F0D"/>
    <w:rsid w:val="00F2389B"/>
    <w:rsid w:val="00F2404C"/>
    <w:rsid w:val="00F262B8"/>
    <w:rsid w:val="00F445AB"/>
    <w:rsid w:val="00F51DA5"/>
    <w:rsid w:val="00F51F36"/>
    <w:rsid w:val="00F65F56"/>
    <w:rsid w:val="00F67B11"/>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60B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C9911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zh-CN" w:bidi="he-I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D34549"/>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32AAA"/>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D34549"/>
    <w:rPr>
      <w:rFonts w:ascii="Calibri" w:eastAsia="MS Gothic" w:hAnsi="Calibri" w:cs="Times New Roman"/>
      <w:b/>
      <w:bCs/>
      <w:kern w:val="32"/>
      <w:sz w:val="32"/>
      <w:szCs w:val="32"/>
      <w:lang w:val="en-US"/>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cs="Times New Roman"/>
      <w:b/>
      <w:bCs/>
      <w:i/>
      <w:iCs/>
      <w:sz w:val="28"/>
      <w:szCs w:val="28"/>
      <w:lang w:val="en-US"/>
    </w:rPr>
  </w:style>
  <w:style w:type="character" w:customStyle="1" w:styleId="Heading3Char">
    <w:name w:val="Heading 3 Char"/>
    <w:link w:val="Heading3"/>
    <w:uiPriority w:val="9"/>
    <w:rsid w:val="007903BD"/>
    <w:rPr>
      <w:rFonts w:ascii="Calibri" w:eastAsia="MS Gothic" w:hAnsi="Calibri" w:cs="Times New Roman"/>
      <w:b/>
      <w:bCs/>
      <w:sz w:val="26"/>
      <w:szCs w:val="26"/>
      <w:lang w:val="en-US"/>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zh-CN" w:bidi="he-I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D34549"/>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32AAA"/>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D34549"/>
    <w:rPr>
      <w:rFonts w:ascii="Calibri" w:eastAsia="MS Gothic" w:hAnsi="Calibri" w:cs="Times New Roman"/>
      <w:b/>
      <w:bCs/>
      <w:kern w:val="32"/>
      <w:sz w:val="32"/>
      <w:szCs w:val="32"/>
      <w:lang w:val="en-US"/>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cs="Times New Roman"/>
      <w:b/>
      <w:bCs/>
      <w:i/>
      <w:iCs/>
      <w:sz w:val="28"/>
      <w:szCs w:val="28"/>
      <w:lang w:val="en-US"/>
    </w:rPr>
  </w:style>
  <w:style w:type="character" w:customStyle="1" w:styleId="Heading3Char">
    <w:name w:val="Heading 3 Char"/>
    <w:link w:val="Heading3"/>
    <w:uiPriority w:val="9"/>
    <w:rsid w:val="007903BD"/>
    <w:rPr>
      <w:rFonts w:ascii="Calibri" w:eastAsia="MS Gothic" w:hAnsi="Calibri" w:cs="Times New Roman"/>
      <w:b/>
      <w:bCs/>
      <w:sz w:val="26"/>
      <w:szCs w:val="26"/>
      <w:lang w:val="en-US"/>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909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nso.icann.org/en/issues/gtlds/transliteration-contact-charter-20nov13-en.pdf" TargetMode="External"/><Relationship Id="rId20" Type="http://schemas.openxmlformats.org/officeDocument/2006/relationships/hyperlink" Target="https://community.icann.org/download/attachments/47259624/Public%20comment%20review%20tool%20T%26T%20-%2005%20May%202014.pdf?version=1&amp;modificationDate=1399293233000&amp;api=v2" TargetMode="External"/><Relationship Id="rId21" Type="http://schemas.openxmlformats.org/officeDocument/2006/relationships/hyperlink" Target="https://community.icann.org/display/tatcipdp/13+Community+Input" TargetMode="External"/><Relationship Id="rId22" Type="http://schemas.openxmlformats.org/officeDocument/2006/relationships/hyperlink" Target="http://gnso.icann.org/en/issues/gtlds/transliteration-contact-final-21mar13-en.pdf" TargetMode="External"/><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3.xml"/><Relationship Id="rId28" Type="http://schemas.openxmlformats.org/officeDocument/2006/relationships/footer" Target="footer3.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1/relationships/people" Target="people.xml"/><Relationship Id="rId32" Type="http://schemas.microsoft.com/office/2011/relationships/commentsExtended" Target="commentsExtended.xml"/><Relationship Id="rId10" Type="http://schemas.openxmlformats.org/officeDocument/2006/relationships/hyperlink" Target="https://community.icann.org/display/tatcipdp/12+Workplan" TargetMode="External"/><Relationship Id="rId11" Type="http://schemas.openxmlformats.org/officeDocument/2006/relationships/hyperlink" Target="https://community.icann.org/display/tatcipdp/13+Community+Input" TargetMode="External"/><Relationship Id="rId12" Type="http://schemas.openxmlformats.org/officeDocument/2006/relationships/hyperlink" Target="https://community.icann.org/x/WDd-Ag" TargetMode="External"/><Relationship Id="rId13" Type="http://schemas.openxmlformats.org/officeDocument/2006/relationships/hyperlink" Target="https://community.icann.org/x/VlF-Ag" TargetMode="External"/><Relationship Id="rId14" Type="http://schemas.openxmlformats.org/officeDocument/2006/relationships/hyperlink" Target="http://forum.icann.org/lists/gnso-contactinfo-pdp-wg/" TargetMode="External"/><Relationship Id="rId15" Type="http://schemas.openxmlformats.org/officeDocument/2006/relationships/hyperlink" Target="https://community.icann.org/x/WwmuAg" TargetMode="External"/><Relationship Id="rId16" Type="http://schemas.openxmlformats.org/officeDocument/2006/relationships/comments" Target="comments.xml"/><Relationship Id="rId17" Type="http://schemas.openxmlformats.org/officeDocument/2006/relationships/image" Target="media/image1.jpeg"/><Relationship Id="rId18" Type="http://schemas.openxmlformats.org/officeDocument/2006/relationships/hyperlink" Target="https://community.icann.org/display/gnsocouncilmeetings/GNSO+Working+Session+Singapore++Saturday+2014-03-22" TargetMode="External"/><Relationship Id="rId19" Type="http://schemas.openxmlformats.org/officeDocument/2006/relationships/hyperlink" Target="http://singapore49.icann.org/en/schedule/mon-transliteration-contac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1" Type="http://schemas.openxmlformats.org/officeDocument/2006/relationships/hyperlink" Target="http://www.icann.org/en/groups/board/documents/briefing&#8208;materials&#8208;1-08nov12-en.pdf" TargetMode="External"/><Relationship Id="rId12" Type="http://schemas.openxmlformats.org/officeDocument/2006/relationships/hyperlink" Target="https://community.icann.org/x/VQZlAg" TargetMode="External"/><Relationship Id="rId1" Type="http://schemas.openxmlformats.org/officeDocument/2006/relationships/hyperlink" Target="https://www.icann.org/en/system/files/files/transform-dnrd-02jun14-en.pdf" TargetMode="External"/><Relationship Id="rId2" Type="http://schemas.openxmlformats.org/officeDocument/2006/relationships/hyperlink" Target="http://forum.icann.org/lists/gnso-contactinfo-pdp-wg/" TargetMode="External"/><Relationship Id="rId3" Type="http://schemas.openxmlformats.org/officeDocument/2006/relationships/hyperlink" Target="http://www.icann.org/en/minutes/resolutions-&#173;&#8208;26jun09.htm" TargetMode="External"/><Relationship Id="rId4" Type="http://schemas.openxmlformats.org/officeDocument/2006/relationships/hyperlink" Target="http://gnso.icann.org/issues/ird/ird-draft-final-report-03oct11-en.pdf" TargetMode="External"/><Relationship Id="rId5" Type="http://schemas.openxmlformats.org/officeDocument/2006/relationships/hyperlink" Target="http://gnso.icann.org/en/issues/ird/final-report&#8208;ird-wg-07may12-en.pdf" TargetMode="External"/><Relationship Id="rId6" Type="http://schemas.openxmlformats.org/officeDocument/2006/relationships/hyperlink" Target="http://www.icann.org/en/groups/ssac/documents/sac-&#173;051-en.pdf" TargetMode="External"/><Relationship Id="rId7" Type="http://schemas.openxmlformats.org/officeDocument/2006/relationships/hyperlink" Target="http://www.icann.org/en/about/agreements/aoc/affirmation-of%E2%80%90commitments%E2%80%9030sep09%E2%80%90en.htm" TargetMode="External"/><Relationship Id="rId8" Type="http://schemas.openxmlformats.org/officeDocument/2006/relationships/hyperlink" Target="http://www.icann.org/en/about/aoc-review/whois/final-report&#8208;11may12&#8208;en.pdf" TargetMode="External"/><Relationship Id="rId9" Type="http://schemas.openxmlformats.org/officeDocument/2006/relationships/hyperlink" Target="http://www.icann.org/en/groups/ssac/documents/sac&#8208;055&#8208;en.pdf" TargetMode="External"/><Relationship Id="rId10"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59124-3B29-1C49-8156-9D653695B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24</Pages>
  <Words>4877</Words>
  <Characters>27801</Characters>
  <Application>Microsoft Macintosh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32613</CharactersWithSpaces>
  <SharedDoc>false</SharedDoc>
  <HLinks>
    <vt:vector size="174" baseType="variant">
      <vt:variant>
        <vt:i4>6946912</vt:i4>
      </vt:variant>
      <vt:variant>
        <vt:i4>57</vt:i4>
      </vt:variant>
      <vt:variant>
        <vt:i4>0</vt:i4>
      </vt:variant>
      <vt:variant>
        <vt:i4>5</vt:i4>
      </vt:variant>
      <vt:variant>
        <vt:lpwstr>http://gnso.icann.org/en/issues/gtlds/transliteration-contact-final-21mar13-en.pdf</vt:lpwstr>
      </vt:variant>
      <vt:variant>
        <vt:lpwstr/>
      </vt:variant>
      <vt:variant>
        <vt:i4>4063268</vt:i4>
      </vt:variant>
      <vt:variant>
        <vt:i4>54</vt:i4>
      </vt:variant>
      <vt:variant>
        <vt:i4>0</vt:i4>
      </vt:variant>
      <vt:variant>
        <vt:i4>5</vt:i4>
      </vt:variant>
      <vt:variant>
        <vt:lpwstr>https://community.icann.org/display/tatcipdp/13+Community+Input</vt:lpwstr>
      </vt:variant>
      <vt:variant>
        <vt:lpwstr/>
      </vt:variant>
      <vt:variant>
        <vt:i4>6946877</vt:i4>
      </vt:variant>
      <vt:variant>
        <vt:i4>51</vt:i4>
      </vt:variant>
      <vt:variant>
        <vt:i4>0</vt:i4>
      </vt:variant>
      <vt:variant>
        <vt:i4>5</vt:i4>
      </vt:variant>
      <vt:variant>
        <vt:lpwstr>https://community.icann.org/download/attachments/47259624/Public%20comment%20review%20tool%20T%2526T%20-%2005%20May%202014.pdf?version=1&amp;modificationDate=1399293233000&amp;api=v2</vt:lpwstr>
      </vt:variant>
      <vt:variant>
        <vt:lpwstr/>
      </vt:variant>
      <vt:variant>
        <vt:i4>4259913</vt:i4>
      </vt:variant>
      <vt:variant>
        <vt:i4>48</vt:i4>
      </vt:variant>
      <vt:variant>
        <vt:i4>0</vt:i4>
      </vt:variant>
      <vt:variant>
        <vt:i4>5</vt:i4>
      </vt:variant>
      <vt:variant>
        <vt:lpwstr>http://singapore49.icann.org/en/schedule/mon-transliteration-contact</vt:lpwstr>
      </vt:variant>
      <vt:variant>
        <vt:lpwstr/>
      </vt:variant>
      <vt:variant>
        <vt:i4>3670123</vt:i4>
      </vt:variant>
      <vt:variant>
        <vt:i4>45</vt:i4>
      </vt:variant>
      <vt:variant>
        <vt:i4>0</vt:i4>
      </vt:variant>
      <vt:variant>
        <vt:i4>5</vt:i4>
      </vt:variant>
      <vt:variant>
        <vt:lpwstr>https://community.icann.org/display/gnsocouncilmeetings/GNSO+Working+Session+Singapore++Saturday+2014-03-22</vt:lpwstr>
      </vt:variant>
      <vt:variant>
        <vt:lpwstr/>
      </vt:variant>
      <vt:variant>
        <vt:i4>6684796</vt:i4>
      </vt:variant>
      <vt:variant>
        <vt:i4>42</vt:i4>
      </vt:variant>
      <vt:variant>
        <vt:i4>0</vt:i4>
      </vt:variant>
      <vt:variant>
        <vt:i4>5</vt:i4>
      </vt:variant>
      <vt:variant>
        <vt:lpwstr>https://www.icann.org/en/system/files/files/final-report-06jun14-en.pdf</vt:lpwstr>
      </vt:variant>
      <vt:variant>
        <vt:lpwstr/>
      </vt:variant>
      <vt:variant>
        <vt:i4>1245254</vt:i4>
      </vt:variant>
      <vt:variant>
        <vt:i4>39</vt:i4>
      </vt:variant>
      <vt:variant>
        <vt:i4>0</vt:i4>
      </vt:variant>
      <vt:variant>
        <vt:i4>5</vt:i4>
      </vt:variant>
      <vt:variant>
        <vt:lpwstr>https://community.icann.org/x/WwmuAg</vt:lpwstr>
      </vt:variant>
      <vt:variant>
        <vt:lpwstr/>
      </vt:variant>
      <vt:variant>
        <vt:i4>1900574</vt:i4>
      </vt:variant>
      <vt:variant>
        <vt:i4>36</vt:i4>
      </vt:variant>
      <vt:variant>
        <vt:i4>0</vt:i4>
      </vt:variant>
      <vt:variant>
        <vt:i4>5</vt:i4>
      </vt:variant>
      <vt:variant>
        <vt:lpwstr>http://forum.icann.org/lists/gnso-contactinfo-pdp-wg/</vt:lpwstr>
      </vt:variant>
      <vt:variant>
        <vt:lpwstr/>
      </vt:variant>
      <vt:variant>
        <vt:i4>5242956</vt:i4>
      </vt:variant>
      <vt:variant>
        <vt:i4>33</vt:i4>
      </vt:variant>
      <vt:variant>
        <vt:i4>0</vt:i4>
      </vt:variant>
      <vt:variant>
        <vt:i4>5</vt:i4>
      </vt:variant>
      <vt:variant>
        <vt:lpwstr>https://community.icann.org/x/VlF-Ag</vt:lpwstr>
      </vt:variant>
      <vt:variant>
        <vt:lpwstr/>
      </vt:variant>
      <vt:variant>
        <vt:i4>5767247</vt:i4>
      </vt:variant>
      <vt:variant>
        <vt:i4>30</vt:i4>
      </vt:variant>
      <vt:variant>
        <vt:i4>0</vt:i4>
      </vt:variant>
      <vt:variant>
        <vt:i4>5</vt:i4>
      </vt:variant>
      <vt:variant>
        <vt:lpwstr>https://community.icann.org/x/WDd-Ag</vt:lpwstr>
      </vt:variant>
      <vt:variant>
        <vt:lpwstr/>
      </vt:variant>
      <vt:variant>
        <vt:i4>4063268</vt:i4>
      </vt:variant>
      <vt:variant>
        <vt:i4>27</vt:i4>
      </vt:variant>
      <vt:variant>
        <vt:i4>0</vt:i4>
      </vt:variant>
      <vt:variant>
        <vt:i4>5</vt:i4>
      </vt:variant>
      <vt:variant>
        <vt:lpwstr>https://community.icann.org/display/tatcipdp/13+Community+Input</vt:lpwstr>
      </vt:variant>
      <vt:variant>
        <vt:lpwstr/>
      </vt:variant>
      <vt:variant>
        <vt:i4>1048643</vt:i4>
      </vt:variant>
      <vt:variant>
        <vt:i4>24</vt:i4>
      </vt:variant>
      <vt:variant>
        <vt:i4>0</vt:i4>
      </vt:variant>
      <vt:variant>
        <vt:i4>5</vt:i4>
      </vt:variant>
      <vt:variant>
        <vt:lpwstr>https://community.icann.org/display/tatcipdp/12+Workplan</vt:lpwstr>
      </vt:variant>
      <vt:variant>
        <vt:lpwstr/>
      </vt:variant>
      <vt:variant>
        <vt:i4>1179655</vt:i4>
      </vt:variant>
      <vt:variant>
        <vt:i4>21</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http://www.icann.org/en/groups/board/documents/briefing‐materials‐1-08nov12-en.pdf</vt:lpwstr>
      </vt:variant>
      <vt:variant>
        <vt:lpwstr/>
      </vt:variant>
      <vt:variant>
        <vt:i4>6619176</vt:i4>
      </vt:variant>
      <vt:variant>
        <vt:i4>39</vt:i4>
      </vt:variant>
      <vt:variant>
        <vt:i4>0</vt:i4>
      </vt:variant>
      <vt:variant>
        <vt:i4>5</vt:i4>
      </vt:variant>
      <vt:variant>
        <vt:lpwstr>http://www.icann.org/en/groups/board/documents/resolutions‐08nov12‐en.htm</vt:lpwstr>
      </vt:variant>
      <vt:variant>
        <vt:lpwstr>1.a</vt:lpwstr>
      </vt:variant>
      <vt:variant>
        <vt:i4>5111882</vt:i4>
      </vt:variant>
      <vt:variant>
        <vt:i4>36</vt:i4>
      </vt:variant>
      <vt:variant>
        <vt:i4>0</vt:i4>
      </vt:variant>
      <vt:variant>
        <vt:i4>5</vt:i4>
      </vt:variant>
      <vt:variant>
        <vt:lpwstr>http://www.icann.org/en/groups/ssac/documents/sac‐055‐en.pdf</vt:lpwstr>
      </vt:variant>
      <vt:variant>
        <vt:lpwstr/>
      </vt:variant>
      <vt:variant>
        <vt:i4>6815803</vt:i4>
      </vt:variant>
      <vt:variant>
        <vt:i4>33</vt:i4>
      </vt:variant>
      <vt:variant>
        <vt:i4>0</vt:i4>
      </vt:variant>
      <vt:variant>
        <vt:i4>5</vt:i4>
      </vt:variant>
      <vt:variant>
        <vt:lpwstr>http://www.icann.org/en/about/aoc-review/whois/final-report‐11may12‐en.pdf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203</vt:i4>
      </vt:variant>
      <vt:variant>
        <vt:i4>27</vt:i4>
      </vt:variant>
      <vt:variant>
        <vt:i4>0</vt:i4>
      </vt:variant>
      <vt:variant>
        <vt:i4>5</vt:i4>
      </vt:variant>
      <vt:variant>
        <vt:lpwstr>http://www.icann.org/en/groups/ssac/documents/sac-­051-en.pdf</vt:lpwstr>
      </vt:variant>
      <vt:variant>
        <vt:lpwstr/>
      </vt:variant>
      <vt:variant>
        <vt:i4>3276843</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3285073</vt:i4>
      </vt:variant>
      <vt:variant>
        <vt:i4>18</vt:i4>
      </vt:variant>
      <vt:variant>
        <vt:i4>0</vt:i4>
      </vt:variant>
      <vt:variant>
        <vt:i4>5</vt:i4>
      </vt:variant>
      <vt:variant>
        <vt:lpwstr>http://gnso.icann.org/en/issues/ird/final-report‐ird-wg-07may12-en.pdf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2957327</vt:i4>
      </vt:variant>
      <vt:variant>
        <vt:i4>12</vt:i4>
      </vt:variant>
      <vt:variant>
        <vt:i4>0</vt:i4>
      </vt:variant>
      <vt:variant>
        <vt:i4>5</vt:i4>
      </vt:variant>
      <vt:variant>
        <vt:lpwstr>http://gnso.icann.org/issues/ird/ird-wg-final-report-15nov10‐en.pdf</vt:lpwstr>
      </vt:variant>
      <vt:variant>
        <vt:lpwstr/>
      </vt:variant>
      <vt:variant>
        <vt:i4>540344509</vt:i4>
      </vt:variant>
      <vt:variant>
        <vt:i4>9</vt:i4>
      </vt:variant>
      <vt:variant>
        <vt:i4>0</vt:i4>
      </vt:variant>
      <vt:variant>
        <vt:i4>5</vt:i4>
      </vt:variant>
      <vt:variant>
        <vt:lpwstr>http://www.icann.org/en/minutes/resolutions-­‐26jun09.htm</vt:lpwstr>
      </vt:variant>
      <vt:variant>
        <vt:lpwstr>6</vt:lpwstr>
      </vt:variant>
      <vt:variant>
        <vt:i4>1900574</vt:i4>
      </vt:variant>
      <vt:variant>
        <vt:i4>6</vt:i4>
      </vt:variant>
      <vt:variant>
        <vt:i4>0</vt:i4>
      </vt:variant>
      <vt:variant>
        <vt:i4>5</vt:i4>
      </vt:variant>
      <vt:variant>
        <vt:lpwstr>http://forum.icann.org/lists/gnso-contactinfo-pdp-wg/</vt:lpwstr>
      </vt:variant>
      <vt:variant>
        <vt:lpwstr/>
      </vt:variant>
      <vt:variant>
        <vt:i4>1179678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Jim Galvin</cp:lastModifiedBy>
  <cp:revision>4</cp:revision>
  <cp:lastPrinted>2014-12-01T12:12:00Z</cp:lastPrinted>
  <dcterms:created xsi:type="dcterms:W3CDTF">2014-12-03T15:33:00Z</dcterms:created>
  <dcterms:modified xsi:type="dcterms:W3CDTF">2014-12-05T13:48:00Z</dcterms:modified>
</cp:coreProperties>
</file>