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932" w:rsidRPr="00CB43B0" w:rsidRDefault="008C6932" w:rsidP="008C6932">
      <w:pPr>
        <w:spacing w:line="360" w:lineRule="auto"/>
        <w:jc w:val="center"/>
        <w:rPr>
          <w:rFonts w:ascii="Calibri" w:hAnsi="Calibri"/>
          <w:b/>
          <w:color w:val="3366FF"/>
          <w:sz w:val="36"/>
          <w:lang w:val="en-GB"/>
        </w:rPr>
      </w:pPr>
    </w:p>
    <w:p w:rsidR="008C6932" w:rsidRDefault="008C6932" w:rsidP="008C6932">
      <w:pPr>
        <w:spacing w:line="360" w:lineRule="auto"/>
        <w:jc w:val="center"/>
        <w:rPr>
          <w:rFonts w:ascii="Calibri" w:hAnsi="Calibri"/>
          <w:b/>
          <w:color w:val="3366FF"/>
          <w:sz w:val="36"/>
          <w:szCs w:val="36"/>
        </w:rPr>
      </w:pPr>
    </w:p>
    <w:p w:rsidR="008C6932" w:rsidRPr="008C6932" w:rsidRDefault="008C6932" w:rsidP="008C6932">
      <w:pPr>
        <w:spacing w:line="360" w:lineRule="auto"/>
        <w:jc w:val="center"/>
        <w:rPr>
          <w:rFonts w:ascii="Calibri" w:hAnsi="Calibri"/>
          <w:b/>
          <w:color w:val="3366FF"/>
          <w:sz w:val="44"/>
          <w:szCs w:val="44"/>
        </w:rPr>
      </w:pPr>
    </w:p>
    <w:p w:rsidR="007A6B2B" w:rsidRPr="008C6932" w:rsidRDefault="007A6B2B" w:rsidP="00D8333A">
      <w:pPr>
        <w:spacing w:line="360" w:lineRule="auto"/>
        <w:jc w:val="center"/>
        <w:rPr>
          <w:rFonts w:ascii="Calibri" w:hAnsi="Calibri"/>
          <w:b/>
          <w:color w:val="3366FF"/>
          <w:sz w:val="44"/>
          <w:szCs w:val="44"/>
        </w:rPr>
      </w:pPr>
      <w:r w:rsidRPr="008C6932">
        <w:rPr>
          <w:rFonts w:ascii="Calibri" w:hAnsi="Calibri"/>
          <w:b/>
          <w:color w:val="3366FF"/>
          <w:sz w:val="44"/>
          <w:szCs w:val="44"/>
        </w:rPr>
        <w:t xml:space="preserve">Initial Report </w:t>
      </w:r>
      <w:r w:rsidR="008C6932" w:rsidRPr="008C6932">
        <w:rPr>
          <w:rFonts w:ascii="Calibri" w:hAnsi="Calibri"/>
          <w:b/>
          <w:color w:val="3366FF"/>
          <w:sz w:val="44"/>
          <w:szCs w:val="44"/>
        </w:rPr>
        <w:t>on the Translation and Transliteration of Contact Information</w:t>
      </w:r>
      <w:r w:rsidR="00E24698">
        <w:rPr>
          <w:rFonts w:ascii="Calibri" w:hAnsi="Calibri"/>
          <w:b/>
          <w:color w:val="3366FF"/>
          <w:sz w:val="44"/>
          <w:szCs w:val="44"/>
        </w:rPr>
        <w:br/>
      </w:r>
      <w:r w:rsidR="008C6932" w:rsidRPr="008C6932">
        <w:rPr>
          <w:rFonts w:ascii="Calibri" w:hAnsi="Calibri"/>
          <w:b/>
          <w:color w:val="3366FF"/>
          <w:sz w:val="44"/>
          <w:szCs w:val="44"/>
        </w:rPr>
        <w:t>Policy Develop</w:t>
      </w:r>
      <w:r w:rsidR="009A0DF7">
        <w:rPr>
          <w:rFonts w:ascii="Calibri" w:hAnsi="Calibri"/>
          <w:b/>
          <w:color w:val="3366FF"/>
          <w:sz w:val="44"/>
          <w:szCs w:val="44"/>
        </w:rPr>
        <w:t>ment</w:t>
      </w:r>
      <w:r w:rsidR="008C6932" w:rsidRPr="008C6932">
        <w:rPr>
          <w:rFonts w:ascii="Calibri" w:hAnsi="Calibri"/>
          <w:b/>
          <w:color w:val="3366FF"/>
          <w:sz w:val="44"/>
          <w:szCs w:val="44"/>
        </w:rPr>
        <w:t xml:space="preserve"> Process</w:t>
      </w:r>
    </w:p>
    <w:p w:rsidR="008C6932" w:rsidRPr="008C6932" w:rsidRDefault="008C6932" w:rsidP="00362913">
      <w:pPr>
        <w:spacing w:line="360" w:lineRule="auto"/>
        <w:rPr>
          <w:rFonts w:ascii="Calibri" w:hAnsi="Calibri"/>
          <w:sz w:val="22"/>
          <w:szCs w:val="22"/>
        </w:rPr>
      </w:pPr>
    </w:p>
    <w:p w:rsidR="008C6932" w:rsidRPr="008C6932" w:rsidRDefault="008C6932" w:rsidP="00362913">
      <w:pPr>
        <w:spacing w:line="360" w:lineRule="auto"/>
        <w:rPr>
          <w:rFonts w:ascii="Calibri" w:hAnsi="Calibri"/>
          <w:sz w:val="22"/>
          <w:szCs w:val="22"/>
        </w:rPr>
      </w:pPr>
    </w:p>
    <w:p w:rsidR="008C6932" w:rsidRPr="008C6932" w:rsidRDefault="008C6932" w:rsidP="00362913">
      <w:pPr>
        <w:spacing w:line="360" w:lineRule="auto"/>
        <w:rPr>
          <w:rFonts w:ascii="Calibri" w:hAnsi="Calibri"/>
          <w:sz w:val="22"/>
          <w:szCs w:val="22"/>
        </w:rPr>
      </w:pPr>
    </w:p>
    <w:p w:rsidR="008C6932" w:rsidRPr="008C6932" w:rsidRDefault="008C6932" w:rsidP="00362913">
      <w:pPr>
        <w:spacing w:line="360" w:lineRule="auto"/>
        <w:rPr>
          <w:rFonts w:ascii="Calibri" w:hAnsi="Calibri"/>
          <w:b/>
          <w:color w:val="3366FF"/>
          <w:sz w:val="30"/>
          <w:szCs w:val="30"/>
        </w:rPr>
      </w:pPr>
      <w:r w:rsidRPr="008C6932">
        <w:rPr>
          <w:rFonts w:ascii="Calibri" w:hAnsi="Calibri"/>
          <w:b/>
          <w:color w:val="3366FF"/>
          <w:sz w:val="30"/>
          <w:szCs w:val="30"/>
        </w:rPr>
        <w:t>Status of this Document</w:t>
      </w:r>
    </w:p>
    <w:p w:rsidR="008C6932" w:rsidRPr="008C6932" w:rsidRDefault="008C6932" w:rsidP="00C60B5B">
      <w:pPr>
        <w:spacing w:line="360" w:lineRule="auto"/>
        <w:rPr>
          <w:rFonts w:ascii="Calibri" w:hAnsi="Calibri"/>
          <w:sz w:val="22"/>
          <w:szCs w:val="22"/>
        </w:rPr>
      </w:pPr>
      <w:r w:rsidRPr="008C6932">
        <w:rPr>
          <w:rFonts w:ascii="Calibri" w:hAnsi="Calibri"/>
          <w:sz w:val="22"/>
          <w:szCs w:val="22"/>
        </w:rPr>
        <w:t xml:space="preserve">This is </w:t>
      </w:r>
      <w:r w:rsidR="00E24698">
        <w:rPr>
          <w:rFonts w:ascii="Calibri" w:hAnsi="Calibri"/>
          <w:sz w:val="22"/>
          <w:szCs w:val="22"/>
        </w:rPr>
        <w:t>the i</w:t>
      </w:r>
      <w:r w:rsidRPr="008C6932">
        <w:rPr>
          <w:rFonts w:ascii="Calibri" w:hAnsi="Calibri"/>
          <w:sz w:val="22"/>
          <w:szCs w:val="22"/>
        </w:rPr>
        <w:t xml:space="preserve">nitial </w:t>
      </w:r>
      <w:r w:rsidR="00E24698">
        <w:rPr>
          <w:rFonts w:ascii="Calibri" w:hAnsi="Calibri"/>
          <w:sz w:val="22"/>
          <w:szCs w:val="22"/>
        </w:rPr>
        <w:t>r</w:t>
      </w:r>
      <w:r w:rsidRPr="008C6932">
        <w:rPr>
          <w:rFonts w:ascii="Calibri" w:hAnsi="Calibri"/>
          <w:sz w:val="22"/>
          <w:szCs w:val="22"/>
        </w:rPr>
        <w:t>eport of the Translation and Transliteration of Contact Information PDP Working Group</w:t>
      </w:r>
      <w:r w:rsidR="00CA21F6">
        <w:rPr>
          <w:rFonts w:ascii="Calibri" w:hAnsi="Calibri"/>
          <w:sz w:val="22"/>
          <w:szCs w:val="22"/>
        </w:rPr>
        <w:t xml:space="preserve"> for submission to the community to seek public comment</w:t>
      </w:r>
      <w:r w:rsidRPr="008C6932">
        <w:rPr>
          <w:rFonts w:ascii="Calibri" w:hAnsi="Calibri"/>
          <w:sz w:val="22"/>
          <w:szCs w:val="22"/>
        </w:rPr>
        <w:t xml:space="preserve">. </w:t>
      </w:r>
      <w:r w:rsidR="00CA21F6">
        <w:rPr>
          <w:rFonts w:ascii="Calibri" w:hAnsi="Calibri"/>
          <w:sz w:val="22"/>
          <w:szCs w:val="22"/>
        </w:rPr>
        <w:t>A Final Report will be prepared following public comment and presented to the GNSO Council.</w:t>
      </w:r>
    </w:p>
    <w:p w:rsidR="008C6932" w:rsidRPr="008C6932" w:rsidRDefault="008C6932" w:rsidP="00362913">
      <w:pPr>
        <w:spacing w:line="360" w:lineRule="auto"/>
        <w:rPr>
          <w:rFonts w:ascii="Calibri" w:hAnsi="Calibri"/>
          <w:sz w:val="22"/>
          <w:szCs w:val="22"/>
        </w:rPr>
      </w:pPr>
    </w:p>
    <w:p w:rsidR="008C6932" w:rsidRDefault="008C6932" w:rsidP="00362913">
      <w:pPr>
        <w:spacing w:line="360" w:lineRule="auto"/>
        <w:rPr>
          <w:rFonts w:ascii="Calibri" w:hAnsi="Calibri"/>
          <w:b/>
          <w:sz w:val="22"/>
          <w:szCs w:val="22"/>
        </w:rPr>
      </w:pPr>
    </w:p>
    <w:p w:rsidR="007A6B2B" w:rsidRDefault="007A6B2B" w:rsidP="00362913">
      <w:pPr>
        <w:spacing w:line="360" w:lineRule="auto"/>
        <w:rPr>
          <w:rFonts w:ascii="Calibri" w:hAnsi="Calibri"/>
          <w:b/>
          <w:sz w:val="22"/>
          <w:szCs w:val="22"/>
        </w:rPr>
      </w:pPr>
    </w:p>
    <w:p w:rsidR="00B9725E" w:rsidRPr="00362913" w:rsidRDefault="007A6B2B" w:rsidP="00362913">
      <w:pPr>
        <w:spacing w:line="360" w:lineRule="auto"/>
        <w:rPr>
          <w:rFonts w:ascii="Calibri" w:hAnsi="Calibri"/>
          <w:b/>
          <w:sz w:val="22"/>
          <w:szCs w:val="22"/>
        </w:rPr>
      </w:pPr>
      <w:r>
        <w:rPr>
          <w:rFonts w:ascii="Calibri" w:hAnsi="Calibri"/>
          <w:b/>
          <w:sz w:val="22"/>
          <w:szCs w:val="22"/>
        </w:rPr>
        <w:br w:type="page"/>
      </w:r>
      <w:del w:id="0" w:author="Lars HOFFMANN" w:date="2014-12-11T18:58:00Z">
        <w:r w:rsidR="00811829" w:rsidRPr="00362913" w:rsidDel="009376C6">
          <w:rPr>
            <w:rFonts w:ascii="Calibri" w:hAnsi="Calibri"/>
            <w:b/>
            <w:sz w:val="22"/>
            <w:szCs w:val="22"/>
          </w:rPr>
          <w:delText>Table of Content</w:delText>
        </w:r>
      </w:del>
    </w:p>
    <w:p w:rsidR="00083B84" w:rsidRPr="00083B84" w:rsidRDefault="00083B84">
      <w:pPr>
        <w:pStyle w:val="TOC1"/>
        <w:tabs>
          <w:tab w:val="left" w:pos="426"/>
          <w:tab w:val="right" w:leader="dot" w:pos="8290"/>
        </w:tabs>
        <w:rPr>
          <w:ins w:id="1" w:author="Lars HOFFMANN" w:date="2014-12-12T08:46:00Z"/>
          <w:sz w:val="32"/>
          <w:szCs w:val="22"/>
          <w:rPrChange w:id="2" w:author="Lars HOFFMANN" w:date="2014-12-12T08:47:00Z">
            <w:rPr>
              <w:ins w:id="3" w:author="Lars HOFFMANN" w:date="2014-12-12T08:46:00Z"/>
              <w:sz w:val="22"/>
              <w:szCs w:val="22"/>
            </w:rPr>
          </w:rPrChange>
        </w:rPr>
      </w:pPr>
      <w:ins w:id="4" w:author="Lars HOFFMANN" w:date="2014-12-12T08:46:00Z">
        <w:r w:rsidRPr="00083B84">
          <w:rPr>
            <w:sz w:val="32"/>
            <w:szCs w:val="22"/>
            <w:rPrChange w:id="5" w:author="Lars HOFFMANN" w:date="2014-12-12T08:47:00Z">
              <w:rPr>
                <w:sz w:val="22"/>
                <w:szCs w:val="22"/>
              </w:rPr>
            </w:rPrChange>
          </w:rPr>
          <w:lastRenderedPageBreak/>
          <w:t>Table of Content</w:t>
        </w:r>
      </w:ins>
    </w:p>
    <w:p w:rsidR="00083B84" w:rsidRDefault="00083B84">
      <w:pPr>
        <w:pStyle w:val="TOC1"/>
        <w:tabs>
          <w:tab w:val="left" w:pos="426"/>
          <w:tab w:val="right" w:leader="dot" w:pos="8290"/>
        </w:tabs>
        <w:rPr>
          <w:ins w:id="6" w:author="Lars HOFFMANN" w:date="2014-12-12T08:46:00Z"/>
          <w:sz w:val="22"/>
          <w:szCs w:val="22"/>
        </w:rPr>
      </w:pPr>
    </w:p>
    <w:p w:rsidR="00083B84" w:rsidRDefault="00362913">
      <w:pPr>
        <w:pStyle w:val="TOC1"/>
        <w:tabs>
          <w:tab w:val="left" w:pos="426"/>
          <w:tab w:val="right" w:leader="dot" w:pos="8290"/>
        </w:tabs>
        <w:rPr>
          <w:ins w:id="7" w:author="Lars HOFFMANN" w:date="2014-12-12T08:46:00Z"/>
          <w:rFonts w:asciiTheme="minorHAnsi" w:eastAsiaTheme="minorEastAsia" w:hAnsiTheme="minorHAnsi" w:cstheme="minorBidi"/>
          <w:b w:val="0"/>
          <w:noProof/>
          <w:color w:val="auto"/>
          <w:lang w:val="en-GB" w:eastAsia="ja-JP"/>
        </w:rPr>
      </w:pPr>
      <w:r>
        <w:rPr>
          <w:sz w:val="22"/>
          <w:szCs w:val="22"/>
        </w:rPr>
        <w:fldChar w:fldCharType="begin"/>
      </w:r>
      <w:r>
        <w:rPr>
          <w:sz w:val="22"/>
          <w:szCs w:val="22"/>
        </w:rPr>
        <w:instrText xml:space="preserve"> TOC \o "1-1" </w:instrText>
      </w:r>
      <w:r>
        <w:rPr>
          <w:sz w:val="22"/>
          <w:szCs w:val="22"/>
        </w:rPr>
        <w:fldChar w:fldCharType="separate"/>
      </w:r>
      <w:ins w:id="8" w:author="Lars HOFFMANN" w:date="2014-12-12T08:46:00Z">
        <w:r w:rsidR="00083B84">
          <w:rPr>
            <w:noProof/>
          </w:rPr>
          <w:t>1.</w:t>
        </w:r>
        <w:r w:rsidR="00083B84">
          <w:rPr>
            <w:rFonts w:asciiTheme="minorHAnsi" w:eastAsiaTheme="minorEastAsia" w:hAnsiTheme="minorHAnsi" w:cstheme="minorBidi"/>
            <w:b w:val="0"/>
            <w:noProof/>
            <w:color w:val="auto"/>
            <w:lang w:val="en-GB" w:eastAsia="ja-JP"/>
          </w:rPr>
          <w:tab/>
        </w:r>
        <w:r w:rsidR="00083B84">
          <w:rPr>
            <w:noProof/>
          </w:rPr>
          <w:t>Executive Summary</w:t>
        </w:r>
        <w:r w:rsidR="00083B84">
          <w:rPr>
            <w:noProof/>
          </w:rPr>
          <w:tab/>
        </w:r>
        <w:r w:rsidR="00083B84">
          <w:rPr>
            <w:noProof/>
          </w:rPr>
          <w:fldChar w:fldCharType="begin"/>
        </w:r>
        <w:r w:rsidR="00083B84">
          <w:rPr>
            <w:noProof/>
          </w:rPr>
          <w:instrText xml:space="preserve"> PAGEREF _Toc279993323 \h </w:instrText>
        </w:r>
      </w:ins>
      <w:r w:rsidR="00083B84">
        <w:rPr>
          <w:noProof/>
        </w:rPr>
      </w:r>
      <w:r w:rsidR="00083B84">
        <w:rPr>
          <w:noProof/>
        </w:rPr>
        <w:fldChar w:fldCharType="separate"/>
      </w:r>
      <w:ins w:id="9" w:author="Chris Dillon" w:date="2014-12-12T11:15:00Z">
        <w:r w:rsidR="00DF55A2">
          <w:rPr>
            <w:noProof/>
          </w:rPr>
          <w:t>3</w:t>
        </w:r>
      </w:ins>
      <w:ins w:id="10" w:author="Lars HOFFMANN" w:date="2014-12-12T08:46:00Z">
        <w:r w:rsidR="00083B84">
          <w:rPr>
            <w:noProof/>
          </w:rPr>
          <w:fldChar w:fldCharType="end"/>
        </w:r>
      </w:ins>
    </w:p>
    <w:p w:rsidR="00083B84" w:rsidRDefault="00083B84">
      <w:pPr>
        <w:pStyle w:val="TOC1"/>
        <w:tabs>
          <w:tab w:val="left" w:pos="426"/>
          <w:tab w:val="right" w:leader="dot" w:pos="8290"/>
        </w:tabs>
        <w:rPr>
          <w:ins w:id="11" w:author="Lars HOFFMANN" w:date="2014-12-12T08:46:00Z"/>
          <w:rFonts w:asciiTheme="minorHAnsi" w:eastAsiaTheme="minorEastAsia" w:hAnsiTheme="minorHAnsi" w:cstheme="minorBidi"/>
          <w:b w:val="0"/>
          <w:noProof/>
          <w:color w:val="auto"/>
          <w:lang w:val="en-GB" w:eastAsia="ja-JP"/>
        </w:rPr>
      </w:pPr>
      <w:ins w:id="12" w:author="Lars HOFFMANN" w:date="2014-12-12T08:46:00Z">
        <w:r>
          <w:rPr>
            <w:noProof/>
          </w:rPr>
          <w:t>2.</w:t>
        </w:r>
        <w:r>
          <w:rPr>
            <w:rFonts w:asciiTheme="minorHAnsi" w:eastAsiaTheme="minorEastAsia" w:hAnsiTheme="minorHAnsi" w:cstheme="minorBidi"/>
            <w:b w:val="0"/>
            <w:noProof/>
            <w:color w:val="auto"/>
            <w:lang w:val="en-GB" w:eastAsia="ja-JP"/>
          </w:rPr>
          <w:tab/>
        </w:r>
        <w:r>
          <w:rPr>
            <w:noProof/>
          </w:rPr>
          <w:t>Objectives and Next Steps</w:t>
        </w:r>
        <w:r>
          <w:rPr>
            <w:noProof/>
          </w:rPr>
          <w:tab/>
        </w:r>
        <w:r>
          <w:rPr>
            <w:noProof/>
          </w:rPr>
          <w:fldChar w:fldCharType="begin"/>
        </w:r>
        <w:r>
          <w:rPr>
            <w:noProof/>
          </w:rPr>
          <w:instrText xml:space="preserve"> PAGEREF _Toc279993324 \h </w:instrText>
        </w:r>
      </w:ins>
      <w:r>
        <w:rPr>
          <w:noProof/>
        </w:rPr>
      </w:r>
      <w:r>
        <w:rPr>
          <w:noProof/>
        </w:rPr>
        <w:fldChar w:fldCharType="separate"/>
      </w:r>
      <w:ins w:id="13" w:author="Chris Dillon" w:date="2014-12-12T11:15:00Z">
        <w:r w:rsidR="00DF55A2">
          <w:rPr>
            <w:noProof/>
          </w:rPr>
          <w:t>10</w:t>
        </w:r>
      </w:ins>
      <w:ins w:id="14" w:author="Lars HOFFMANN" w:date="2014-12-12T08:46:00Z">
        <w:r>
          <w:rPr>
            <w:noProof/>
          </w:rPr>
          <w:fldChar w:fldCharType="end"/>
        </w:r>
      </w:ins>
    </w:p>
    <w:p w:rsidR="00083B84" w:rsidRDefault="00083B84">
      <w:pPr>
        <w:pStyle w:val="TOC1"/>
        <w:tabs>
          <w:tab w:val="left" w:pos="426"/>
          <w:tab w:val="right" w:leader="dot" w:pos="8290"/>
        </w:tabs>
        <w:rPr>
          <w:ins w:id="15" w:author="Lars HOFFMANN" w:date="2014-12-12T08:46:00Z"/>
          <w:rFonts w:asciiTheme="minorHAnsi" w:eastAsiaTheme="minorEastAsia" w:hAnsiTheme="minorHAnsi" w:cstheme="minorBidi"/>
          <w:b w:val="0"/>
          <w:noProof/>
          <w:color w:val="auto"/>
          <w:lang w:val="en-GB" w:eastAsia="ja-JP"/>
        </w:rPr>
      </w:pPr>
      <w:ins w:id="16" w:author="Lars HOFFMANN" w:date="2014-12-12T08:46:00Z">
        <w:r>
          <w:rPr>
            <w:noProof/>
          </w:rPr>
          <w:t>3.</w:t>
        </w:r>
        <w:r>
          <w:rPr>
            <w:rFonts w:asciiTheme="minorHAnsi" w:eastAsiaTheme="minorEastAsia" w:hAnsiTheme="minorHAnsi" w:cstheme="minorBidi"/>
            <w:b w:val="0"/>
            <w:noProof/>
            <w:color w:val="auto"/>
            <w:lang w:val="en-GB" w:eastAsia="ja-JP"/>
          </w:rPr>
          <w:tab/>
        </w:r>
        <w:r>
          <w:rPr>
            <w:noProof/>
          </w:rPr>
          <w:t>Mission and Scope</w:t>
        </w:r>
        <w:r>
          <w:rPr>
            <w:noProof/>
          </w:rPr>
          <w:tab/>
        </w:r>
        <w:r>
          <w:rPr>
            <w:noProof/>
          </w:rPr>
          <w:fldChar w:fldCharType="begin"/>
        </w:r>
        <w:r>
          <w:rPr>
            <w:noProof/>
          </w:rPr>
          <w:instrText xml:space="preserve"> PAGEREF _Toc279993325 \h </w:instrText>
        </w:r>
      </w:ins>
      <w:r>
        <w:rPr>
          <w:noProof/>
        </w:rPr>
      </w:r>
      <w:r>
        <w:rPr>
          <w:noProof/>
        </w:rPr>
        <w:fldChar w:fldCharType="separate"/>
      </w:r>
      <w:ins w:id="17" w:author="Chris Dillon" w:date="2014-12-12T11:15:00Z">
        <w:r w:rsidR="00DF55A2">
          <w:rPr>
            <w:noProof/>
          </w:rPr>
          <w:t>11</w:t>
        </w:r>
      </w:ins>
      <w:ins w:id="18" w:author="Lars HOFFMANN" w:date="2014-12-12T08:46:00Z">
        <w:r>
          <w:rPr>
            <w:noProof/>
          </w:rPr>
          <w:fldChar w:fldCharType="end"/>
        </w:r>
      </w:ins>
    </w:p>
    <w:p w:rsidR="00083B84" w:rsidRDefault="00083B84">
      <w:pPr>
        <w:pStyle w:val="TOC1"/>
        <w:tabs>
          <w:tab w:val="left" w:pos="426"/>
          <w:tab w:val="right" w:leader="dot" w:pos="8290"/>
        </w:tabs>
        <w:rPr>
          <w:ins w:id="19" w:author="Lars HOFFMANN" w:date="2014-12-12T08:46:00Z"/>
          <w:rFonts w:asciiTheme="minorHAnsi" w:eastAsiaTheme="minorEastAsia" w:hAnsiTheme="minorHAnsi" w:cstheme="minorBidi"/>
          <w:b w:val="0"/>
          <w:noProof/>
          <w:color w:val="auto"/>
          <w:lang w:val="en-GB" w:eastAsia="ja-JP"/>
        </w:rPr>
      </w:pPr>
      <w:ins w:id="20" w:author="Lars HOFFMANN" w:date="2014-12-12T08:46:00Z">
        <w:r>
          <w:rPr>
            <w:noProof/>
          </w:rPr>
          <w:t>4.</w:t>
        </w:r>
        <w:r>
          <w:rPr>
            <w:rFonts w:asciiTheme="minorHAnsi" w:eastAsiaTheme="minorEastAsia" w:hAnsiTheme="minorHAnsi" w:cstheme="minorBidi"/>
            <w:b w:val="0"/>
            <w:noProof/>
            <w:color w:val="auto"/>
            <w:lang w:val="en-GB" w:eastAsia="ja-JP"/>
          </w:rPr>
          <w:tab/>
        </w:r>
        <w:r>
          <w:rPr>
            <w:noProof/>
          </w:rPr>
          <w:t>Approach taken by the Working Group</w:t>
        </w:r>
        <w:r>
          <w:rPr>
            <w:noProof/>
          </w:rPr>
          <w:tab/>
        </w:r>
        <w:r>
          <w:rPr>
            <w:noProof/>
          </w:rPr>
          <w:fldChar w:fldCharType="begin"/>
        </w:r>
        <w:r>
          <w:rPr>
            <w:noProof/>
          </w:rPr>
          <w:instrText xml:space="preserve"> PAGEREF _Toc279993326 \h </w:instrText>
        </w:r>
      </w:ins>
      <w:r>
        <w:rPr>
          <w:noProof/>
        </w:rPr>
      </w:r>
      <w:r>
        <w:rPr>
          <w:noProof/>
        </w:rPr>
        <w:fldChar w:fldCharType="separate"/>
      </w:r>
      <w:ins w:id="21" w:author="Chris Dillon" w:date="2014-12-12T11:15:00Z">
        <w:r w:rsidR="00DF55A2">
          <w:rPr>
            <w:noProof/>
          </w:rPr>
          <w:t>13</w:t>
        </w:r>
      </w:ins>
      <w:ins w:id="22" w:author="Lars HOFFMANN" w:date="2014-12-12T08:46:00Z">
        <w:r>
          <w:rPr>
            <w:noProof/>
          </w:rPr>
          <w:fldChar w:fldCharType="end"/>
        </w:r>
      </w:ins>
    </w:p>
    <w:p w:rsidR="00083B84" w:rsidRDefault="00083B84">
      <w:pPr>
        <w:pStyle w:val="TOC1"/>
        <w:tabs>
          <w:tab w:val="left" w:pos="426"/>
          <w:tab w:val="right" w:leader="dot" w:pos="8290"/>
        </w:tabs>
        <w:rPr>
          <w:ins w:id="23" w:author="Lars HOFFMANN" w:date="2014-12-12T08:46:00Z"/>
          <w:rFonts w:asciiTheme="minorHAnsi" w:eastAsiaTheme="minorEastAsia" w:hAnsiTheme="minorHAnsi" w:cstheme="minorBidi"/>
          <w:b w:val="0"/>
          <w:noProof/>
          <w:color w:val="auto"/>
          <w:lang w:val="en-GB" w:eastAsia="ja-JP"/>
        </w:rPr>
      </w:pPr>
      <w:ins w:id="24" w:author="Lars HOFFMANN" w:date="2014-12-12T08:46:00Z">
        <w:r>
          <w:rPr>
            <w:noProof/>
          </w:rPr>
          <w:t>5.</w:t>
        </w:r>
        <w:r>
          <w:rPr>
            <w:rFonts w:asciiTheme="minorHAnsi" w:eastAsiaTheme="minorEastAsia" w:hAnsiTheme="minorHAnsi" w:cstheme="minorBidi"/>
            <w:b w:val="0"/>
            <w:noProof/>
            <w:color w:val="auto"/>
            <w:lang w:val="en-GB" w:eastAsia="ja-JP"/>
          </w:rPr>
          <w:tab/>
        </w:r>
        <w:r>
          <w:rPr>
            <w:noProof/>
          </w:rPr>
          <w:t>Deliberation and Recommendations</w:t>
        </w:r>
        <w:r>
          <w:rPr>
            <w:noProof/>
          </w:rPr>
          <w:tab/>
        </w:r>
        <w:r>
          <w:rPr>
            <w:noProof/>
          </w:rPr>
          <w:fldChar w:fldCharType="begin"/>
        </w:r>
        <w:r>
          <w:rPr>
            <w:noProof/>
          </w:rPr>
          <w:instrText xml:space="preserve"> PAGEREF _Toc279993327 \h </w:instrText>
        </w:r>
      </w:ins>
      <w:r>
        <w:rPr>
          <w:noProof/>
        </w:rPr>
      </w:r>
      <w:r>
        <w:rPr>
          <w:noProof/>
        </w:rPr>
        <w:fldChar w:fldCharType="separate"/>
      </w:r>
      <w:ins w:id="25" w:author="Chris Dillon" w:date="2014-12-12T11:15:00Z">
        <w:r w:rsidR="00DF55A2">
          <w:rPr>
            <w:noProof/>
          </w:rPr>
          <w:t>16</w:t>
        </w:r>
      </w:ins>
      <w:ins w:id="26" w:author="Lars HOFFMANN" w:date="2014-12-12T08:46:00Z">
        <w:r>
          <w:rPr>
            <w:noProof/>
          </w:rPr>
          <w:fldChar w:fldCharType="end"/>
        </w:r>
      </w:ins>
    </w:p>
    <w:p w:rsidR="00083B84" w:rsidRDefault="00083B84">
      <w:pPr>
        <w:pStyle w:val="TOC1"/>
        <w:tabs>
          <w:tab w:val="left" w:pos="426"/>
          <w:tab w:val="right" w:leader="dot" w:pos="8290"/>
        </w:tabs>
        <w:rPr>
          <w:ins w:id="27" w:author="Lars HOFFMANN" w:date="2014-12-12T08:46:00Z"/>
          <w:rFonts w:asciiTheme="minorHAnsi" w:eastAsiaTheme="minorEastAsia" w:hAnsiTheme="minorHAnsi" w:cstheme="minorBidi"/>
          <w:b w:val="0"/>
          <w:noProof/>
          <w:color w:val="auto"/>
          <w:lang w:val="en-GB" w:eastAsia="ja-JP"/>
        </w:rPr>
      </w:pPr>
      <w:ins w:id="28" w:author="Lars HOFFMANN" w:date="2014-12-12T08:46:00Z">
        <w:r>
          <w:rPr>
            <w:noProof/>
          </w:rPr>
          <w:t>6.</w:t>
        </w:r>
        <w:r>
          <w:rPr>
            <w:rFonts w:asciiTheme="minorHAnsi" w:eastAsiaTheme="minorEastAsia" w:hAnsiTheme="minorHAnsi" w:cstheme="minorBidi"/>
            <w:b w:val="0"/>
            <w:noProof/>
            <w:color w:val="auto"/>
            <w:lang w:val="en-GB" w:eastAsia="ja-JP"/>
          </w:rPr>
          <w:tab/>
        </w:r>
        <w:r>
          <w:rPr>
            <w:noProof/>
          </w:rPr>
          <w:t>Community Input</w:t>
        </w:r>
        <w:r>
          <w:rPr>
            <w:noProof/>
          </w:rPr>
          <w:tab/>
        </w:r>
        <w:r>
          <w:rPr>
            <w:noProof/>
          </w:rPr>
          <w:fldChar w:fldCharType="begin"/>
        </w:r>
        <w:r>
          <w:rPr>
            <w:noProof/>
          </w:rPr>
          <w:instrText xml:space="preserve"> PAGEREF _Toc279993328 \h </w:instrText>
        </w:r>
      </w:ins>
      <w:r>
        <w:rPr>
          <w:noProof/>
        </w:rPr>
      </w:r>
      <w:r>
        <w:rPr>
          <w:noProof/>
        </w:rPr>
        <w:fldChar w:fldCharType="separate"/>
      </w:r>
      <w:ins w:id="29" w:author="Chris Dillon" w:date="2014-12-12T11:15:00Z">
        <w:r w:rsidR="00DF55A2">
          <w:rPr>
            <w:noProof/>
          </w:rPr>
          <w:t>23</w:t>
        </w:r>
      </w:ins>
      <w:ins w:id="30" w:author="Lars HOFFMANN" w:date="2014-12-12T08:46:00Z">
        <w:r>
          <w:rPr>
            <w:noProof/>
          </w:rPr>
          <w:fldChar w:fldCharType="end"/>
        </w:r>
      </w:ins>
    </w:p>
    <w:p w:rsidR="00083B84" w:rsidRDefault="00083B84">
      <w:pPr>
        <w:pStyle w:val="TOC1"/>
        <w:tabs>
          <w:tab w:val="left" w:pos="426"/>
          <w:tab w:val="right" w:leader="dot" w:pos="8290"/>
        </w:tabs>
        <w:rPr>
          <w:ins w:id="31" w:author="Lars HOFFMANN" w:date="2014-12-12T08:46:00Z"/>
          <w:rFonts w:asciiTheme="minorHAnsi" w:eastAsiaTheme="minorEastAsia" w:hAnsiTheme="minorHAnsi" w:cstheme="minorBidi"/>
          <w:b w:val="0"/>
          <w:noProof/>
          <w:color w:val="auto"/>
          <w:lang w:val="en-GB" w:eastAsia="ja-JP"/>
        </w:rPr>
      </w:pPr>
      <w:ins w:id="32" w:author="Lars HOFFMANN" w:date="2014-12-12T08:46:00Z">
        <w:r>
          <w:rPr>
            <w:noProof/>
          </w:rPr>
          <w:t>7.</w:t>
        </w:r>
        <w:r>
          <w:rPr>
            <w:rFonts w:asciiTheme="minorHAnsi" w:eastAsiaTheme="minorEastAsia" w:hAnsiTheme="minorHAnsi" w:cstheme="minorBidi"/>
            <w:b w:val="0"/>
            <w:noProof/>
            <w:color w:val="auto"/>
            <w:lang w:val="en-GB" w:eastAsia="ja-JP"/>
          </w:rPr>
          <w:tab/>
        </w:r>
        <w:r>
          <w:rPr>
            <w:noProof/>
          </w:rPr>
          <w:t>Background</w:t>
        </w:r>
        <w:r>
          <w:rPr>
            <w:noProof/>
          </w:rPr>
          <w:tab/>
        </w:r>
        <w:r>
          <w:rPr>
            <w:noProof/>
          </w:rPr>
          <w:fldChar w:fldCharType="begin"/>
        </w:r>
        <w:r>
          <w:rPr>
            <w:noProof/>
          </w:rPr>
          <w:instrText xml:space="preserve"> PAGEREF _Toc279993329 \h </w:instrText>
        </w:r>
      </w:ins>
      <w:r>
        <w:rPr>
          <w:noProof/>
        </w:rPr>
      </w:r>
      <w:r>
        <w:rPr>
          <w:noProof/>
        </w:rPr>
        <w:fldChar w:fldCharType="separate"/>
      </w:r>
      <w:ins w:id="33" w:author="Chris Dillon" w:date="2014-12-12T11:15:00Z">
        <w:r w:rsidR="00DF55A2">
          <w:rPr>
            <w:noProof/>
          </w:rPr>
          <w:t>24</w:t>
        </w:r>
      </w:ins>
      <w:ins w:id="34" w:author="Lars HOFFMANN" w:date="2014-12-12T08:46:00Z">
        <w:r>
          <w:rPr>
            <w:noProof/>
          </w:rPr>
          <w:fldChar w:fldCharType="end"/>
        </w:r>
      </w:ins>
    </w:p>
    <w:p w:rsidR="00811829" w:rsidRPr="00811829" w:rsidRDefault="00362913" w:rsidP="00362913">
      <w:pPr>
        <w:spacing w:line="360" w:lineRule="auto"/>
        <w:rPr>
          <w:rFonts w:ascii="Calibri" w:hAnsi="Calibri"/>
          <w:sz w:val="22"/>
          <w:szCs w:val="22"/>
        </w:rPr>
      </w:pPr>
      <w:r>
        <w:rPr>
          <w:rFonts w:ascii="Calibri" w:hAnsi="Calibri"/>
          <w:sz w:val="22"/>
          <w:szCs w:val="22"/>
        </w:rPr>
        <w:fldChar w:fldCharType="end"/>
      </w:r>
    </w:p>
    <w:p w:rsidR="00773B73" w:rsidRPr="009376C6" w:rsidRDefault="00B9725E" w:rsidP="00083B84">
      <w:pPr>
        <w:pStyle w:val="Heading1"/>
        <w:numPr>
          <w:ilvl w:val="0"/>
          <w:numId w:val="12"/>
        </w:numPr>
        <w:rPr>
          <w:sz w:val="32"/>
          <w:rPrChange w:id="35" w:author="Lars HOFFMANN" w:date="2014-12-11T18:58:00Z">
            <w:rPr/>
          </w:rPrChange>
        </w:rPr>
      </w:pPr>
      <w:r w:rsidRPr="00811829">
        <w:br w:type="page"/>
      </w:r>
      <w:bookmarkStart w:id="36" w:name="_Toc279993323"/>
      <w:ins w:id="37" w:author="Lars HOFFMANN" w:date="2014-12-11T18:58:00Z">
        <w:r w:rsidR="009376C6" w:rsidRPr="009376C6">
          <w:rPr>
            <w:sz w:val="32"/>
            <w:rPrChange w:id="38" w:author="Lars HOFFMANN" w:date="2014-12-11T18:58:00Z">
              <w:rPr/>
            </w:rPrChange>
          </w:rPr>
          <w:lastRenderedPageBreak/>
          <w:t>E</w:t>
        </w:r>
      </w:ins>
      <w:del w:id="39" w:author="Lars HOFFMANN" w:date="2014-12-11T18:58:00Z">
        <w:r w:rsidR="0018755D" w:rsidRPr="009376C6" w:rsidDel="009376C6">
          <w:rPr>
            <w:sz w:val="32"/>
            <w:rPrChange w:id="40" w:author="Lars HOFFMANN" w:date="2014-12-11T18:58:00Z">
              <w:rPr/>
            </w:rPrChange>
          </w:rPr>
          <w:delText xml:space="preserve">1. </w:delText>
        </w:r>
        <w:r w:rsidR="00CF2D64" w:rsidRPr="009376C6" w:rsidDel="009376C6">
          <w:rPr>
            <w:sz w:val="32"/>
            <w:rPrChange w:id="41" w:author="Lars HOFFMANN" w:date="2014-12-11T18:58:00Z">
              <w:rPr/>
            </w:rPrChange>
          </w:rPr>
          <w:delText>E</w:delText>
        </w:r>
      </w:del>
      <w:r w:rsidR="00CF2D64" w:rsidRPr="009376C6">
        <w:rPr>
          <w:sz w:val="32"/>
          <w:rPrChange w:id="42" w:author="Lars HOFFMANN" w:date="2014-12-11T18:58:00Z">
            <w:rPr/>
          </w:rPrChange>
        </w:rPr>
        <w:t>xecutive Summary</w:t>
      </w:r>
      <w:bookmarkEnd w:id="36"/>
    </w:p>
    <w:p w:rsidR="00237F22" w:rsidRDefault="00237F22" w:rsidP="00811829">
      <w:pPr>
        <w:rPr>
          <w:rFonts w:ascii="Calibri" w:hAnsi="Calibri"/>
        </w:rPr>
      </w:pPr>
    </w:p>
    <w:p w:rsidR="00237F22" w:rsidRDefault="00237F22" w:rsidP="00811829">
      <w:pPr>
        <w:rPr>
          <w:rFonts w:ascii="Calibri" w:hAnsi="Calibri"/>
        </w:rPr>
      </w:pPr>
    </w:p>
    <w:p w:rsidR="00237F22" w:rsidRPr="006A0C55" w:rsidRDefault="00303E8A" w:rsidP="00811829">
      <w:pPr>
        <w:rPr>
          <w:rFonts w:ascii="Calibri" w:hAnsi="Calibri"/>
          <w:b/>
          <w:sz w:val="22"/>
          <w:szCs w:val="22"/>
        </w:rPr>
      </w:pPr>
      <w:r w:rsidRPr="006A0C55">
        <w:rPr>
          <w:rFonts w:ascii="Calibri" w:hAnsi="Calibri"/>
          <w:b/>
          <w:sz w:val="22"/>
          <w:szCs w:val="22"/>
        </w:rPr>
        <w:t xml:space="preserve">1.1 </w:t>
      </w:r>
      <w:r w:rsidR="00237F22" w:rsidRPr="006A0C55">
        <w:rPr>
          <w:rFonts w:ascii="Calibri" w:hAnsi="Calibri"/>
          <w:b/>
          <w:sz w:val="22"/>
          <w:szCs w:val="22"/>
        </w:rPr>
        <w:t>Background</w:t>
      </w:r>
    </w:p>
    <w:p w:rsidR="00237F22" w:rsidRDefault="00237F22" w:rsidP="00811829">
      <w:pPr>
        <w:rPr>
          <w:rFonts w:ascii="Calibri" w:hAnsi="Calibri"/>
          <w:sz w:val="22"/>
          <w:szCs w:val="22"/>
        </w:rPr>
      </w:pPr>
    </w:p>
    <w:p w:rsidR="006A0C55" w:rsidRPr="00434384" w:rsidRDefault="006A0C55" w:rsidP="006A0C55">
      <w:pPr>
        <w:spacing w:line="360" w:lineRule="auto"/>
        <w:rPr>
          <w:rFonts w:ascii="Calibri" w:hAnsi="Calibri"/>
          <w:sz w:val="22"/>
          <w:szCs w:val="22"/>
        </w:rPr>
      </w:pPr>
      <w:r>
        <w:rPr>
          <w:rFonts w:ascii="Calibri" w:hAnsi="Calibri"/>
          <w:sz w:val="22"/>
          <w:szCs w:val="22"/>
        </w:rPr>
        <w:t xml:space="preserve">The Translation and Transliteration of Contact Information Policy Development Process (PDP) Working Group is concerned with the way that contact information data – commonly referred to as ‘Whois’ – are collected and displayed within generic top-level domains (gTLDs). </w:t>
      </w:r>
      <w:r w:rsidRPr="00434384">
        <w:rPr>
          <w:rFonts w:ascii="Calibri" w:hAnsi="Calibri"/>
          <w:sz w:val="22"/>
          <w:szCs w:val="22"/>
        </w:rPr>
        <w:t xml:space="preserve">According </w:t>
      </w:r>
      <w:r>
        <w:rPr>
          <w:rFonts w:ascii="Calibri" w:hAnsi="Calibri"/>
          <w:sz w:val="22"/>
          <w:szCs w:val="22"/>
        </w:rPr>
        <w:t xml:space="preserve">to </w:t>
      </w:r>
      <w:r w:rsidRPr="00434384">
        <w:rPr>
          <w:rFonts w:ascii="Calibri" w:hAnsi="Calibri"/>
          <w:sz w:val="22"/>
          <w:szCs w:val="22"/>
        </w:rPr>
        <w:t xml:space="preserve">the </w:t>
      </w:r>
      <w:hyperlink r:id="rId8" w:history="1">
        <w:r w:rsidRPr="00434384">
          <w:rPr>
            <w:rStyle w:val="Hyperlink"/>
            <w:rFonts w:ascii="Calibri" w:hAnsi="Calibri"/>
            <w:sz w:val="22"/>
            <w:szCs w:val="22"/>
          </w:rPr>
          <w:t>Charter</w:t>
        </w:r>
      </w:hyperlink>
      <w:r w:rsidRPr="00434384">
        <w:rPr>
          <w:rFonts w:ascii="Calibri" w:hAnsi="Calibri"/>
          <w:sz w:val="22"/>
          <w:szCs w:val="22"/>
        </w:rPr>
        <w:t xml:space="preserve"> (see also Annex A), the PDP Working Group “is tasked to provide the GNSO Council with a policy recommendation regarding the translation and transliteration of contact information. As part of its deliberations on this issue, the PDP</w:t>
      </w:r>
      <w:del w:id="43" w:author="Lars HOFFMANN" w:date="2014-12-11T18:56:00Z">
        <w:r w:rsidRPr="00434384" w:rsidDel="009376C6">
          <w:rPr>
            <w:rFonts w:ascii="Calibri" w:hAnsi="Calibri"/>
            <w:sz w:val="22"/>
            <w:szCs w:val="22"/>
          </w:rPr>
          <w:delText xml:space="preserve"> WG </w:delText>
        </w:r>
      </w:del>
      <w:ins w:id="44" w:author="Lars HOFFMANN" w:date="2014-12-11T18:56:00Z">
        <w:r w:rsidR="009376C6">
          <w:rPr>
            <w:rFonts w:ascii="Calibri" w:hAnsi="Calibri"/>
            <w:sz w:val="22"/>
            <w:szCs w:val="22"/>
          </w:rPr>
          <w:t xml:space="preserve"> Working Group </w:t>
        </w:r>
      </w:ins>
      <w:r w:rsidRPr="00434384">
        <w:rPr>
          <w:rFonts w:ascii="Calibri" w:hAnsi="Calibri"/>
          <w:sz w:val="22"/>
          <w:szCs w:val="22"/>
        </w:rPr>
        <w:t xml:space="preserve">should, at a minimum, consider the following issues: </w:t>
      </w:r>
    </w:p>
    <w:p w:rsidR="006A0C55" w:rsidRPr="00434384" w:rsidRDefault="006A0C55" w:rsidP="006A0C55">
      <w:pPr>
        <w:spacing w:line="360" w:lineRule="auto"/>
        <w:rPr>
          <w:rFonts w:ascii="Calibri" w:hAnsi="Calibri"/>
          <w:sz w:val="22"/>
          <w:szCs w:val="22"/>
        </w:rPr>
      </w:pPr>
    </w:p>
    <w:p w:rsidR="006A0C55" w:rsidRPr="00434384" w:rsidRDefault="006A0C55" w:rsidP="006A0C55">
      <w:pPr>
        <w:numPr>
          <w:ilvl w:val="0"/>
          <w:numId w:val="4"/>
        </w:numPr>
        <w:spacing w:line="360" w:lineRule="auto"/>
        <w:rPr>
          <w:rFonts w:ascii="Calibri" w:hAnsi="Calibri"/>
          <w:sz w:val="22"/>
          <w:szCs w:val="22"/>
        </w:rPr>
      </w:pPr>
      <w:r w:rsidRPr="00434384">
        <w:rPr>
          <w:rFonts w:ascii="Calibri" w:hAnsi="Calibri"/>
          <w:sz w:val="22"/>
          <w:szCs w:val="22"/>
        </w:rPr>
        <w:t>Whether it is desirable to translate contact information to a single common language or transliterate contact information to a single common script?</w:t>
      </w:r>
    </w:p>
    <w:p w:rsidR="006A0C55" w:rsidRPr="00434384" w:rsidRDefault="006A0C55">
      <w:pPr>
        <w:numPr>
          <w:ilvl w:val="0"/>
          <w:numId w:val="4"/>
        </w:numPr>
        <w:spacing w:line="360" w:lineRule="auto"/>
        <w:rPr>
          <w:rFonts w:ascii="Calibri" w:hAnsi="Calibri"/>
          <w:sz w:val="22"/>
          <w:szCs w:val="22"/>
        </w:rPr>
      </w:pPr>
      <w:r w:rsidRPr="00434384">
        <w:rPr>
          <w:rFonts w:ascii="Calibri" w:hAnsi="Calibri"/>
          <w:sz w:val="22"/>
          <w:szCs w:val="22"/>
        </w:rPr>
        <w:t xml:space="preserve">Who should decide who should bear the burden </w:t>
      </w:r>
      <w:r>
        <w:rPr>
          <w:rFonts w:ascii="Calibri" w:hAnsi="Calibri"/>
          <w:sz w:val="22"/>
          <w:szCs w:val="22"/>
        </w:rPr>
        <w:t xml:space="preserve">[of] </w:t>
      </w:r>
      <w:r w:rsidRPr="00434384">
        <w:rPr>
          <w:rFonts w:ascii="Calibri" w:hAnsi="Calibri"/>
          <w:sz w:val="22"/>
          <w:szCs w:val="22"/>
        </w:rPr>
        <w:t>translating contact information to a single common language or transliterating contact information to a single common script?</w:t>
      </w:r>
    </w:p>
    <w:p w:rsidR="006A0C55" w:rsidRPr="006851F2" w:rsidRDefault="006A0C55" w:rsidP="00811829">
      <w:pPr>
        <w:rPr>
          <w:rFonts w:ascii="Calibri" w:hAnsi="Calibri"/>
          <w:sz w:val="22"/>
          <w:szCs w:val="22"/>
        </w:rPr>
      </w:pPr>
    </w:p>
    <w:p w:rsidR="00C92E87" w:rsidRPr="006851F2" w:rsidRDefault="00C92E87" w:rsidP="00811829">
      <w:pPr>
        <w:rPr>
          <w:rFonts w:ascii="Calibri" w:hAnsi="Calibri"/>
          <w:sz w:val="22"/>
          <w:szCs w:val="22"/>
        </w:rPr>
      </w:pPr>
    </w:p>
    <w:p w:rsidR="00237F22" w:rsidRPr="006A0C55" w:rsidRDefault="00303E8A" w:rsidP="00811829">
      <w:pPr>
        <w:rPr>
          <w:rFonts w:ascii="Calibri" w:hAnsi="Calibri"/>
          <w:b/>
          <w:sz w:val="22"/>
          <w:szCs w:val="22"/>
        </w:rPr>
      </w:pPr>
      <w:r w:rsidRPr="006A0C55">
        <w:rPr>
          <w:rFonts w:ascii="Calibri" w:hAnsi="Calibri"/>
          <w:b/>
          <w:sz w:val="22"/>
          <w:szCs w:val="22"/>
        </w:rPr>
        <w:t xml:space="preserve">1.2 </w:t>
      </w:r>
      <w:r w:rsidR="00C92E87" w:rsidRPr="006A0C55">
        <w:rPr>
          <w:rFonts w:ascii="Calibri" w:hAnsi="Calibri"/>
          <w:b/>
          <w:sz w:val="22"/>
          <w:szCs w:val="22"/>
        </w:rPr>
        <w:t>Deliberations</w:t>
      </w:r>
    </w:p>
    <w:p w:rsidR="00237F22" w:rsidRPr="006851F2" w:rsidRDefault="00237F22" w:rsidP="00811829">
      <w:pPr>
        <w:rPr>
          <w:rFonts w:ascii="Calibri" w:hAnsi="Calibri"/>
          <w:sz w:val="22"/>
          <w:szCs w:val="22"/>
        </w:rPr>
      </w:pPr>
    </w:p>
    <w:p w:rsidR="0018755D" w:rsidRPr="006851F2" w:rsidRDefault="00A82E11" w:rsidP="00A82E11">
      <w:pPr>
        <w:spacing w:line="360" w:lineRule="auto"/>
        <w:rPr>
          <w:rFonts w:ascii="Calibri" w:hAnsi="Calibri"/>
          <w:sz w:val="22"/>
          <w:szCs w:val="22"/>
          <w:lang w:val="en-GB"/>
        </w:rPr>
      </w:pPr>
      <w:r w:rsidRPr="006851F2">
        <w:rPr>
          <w:rFonts w:ascii="Calibri" w:hAnsi="Calibri"/>
          <w:sz w:val="22"/>
          <w:szCs w:val="22"/>
          <w:lang w:val="en-GB"/>
        </w:rPr>
        <w:t xml:space="preserve">A key issue that emerged early on in the </w:t>
      </w:r>
      <w:ins w:id="45" w:author="Chris Dillon" w:date="2014-12-12T10:24:00Z">
        <w:r w:rsidR="00C7681E">
          <w:rPr>
            <w:rFonts w:ascii="Calibri" w:hAnsi="Calibri"/>
            <w:sz w:val="22"/>
            <w:szCs w:val="22"/>
            <w:lang w:val="en-GB"/>
          </w:rPr>
          <w:t xml:space="preserve">Working </w:t>
        </w:r>
      </w:ins>
      <w:r w:rsidRPr="006851F2">
        <w:rPr>
          <w:rFonts w:ascii="Calibri" w:hAnsi="Calibri"/>
          <w:sz w:val="22"/>
          <w:szCs w:val="22"/>
          <w:lang w:val="en-GB"/>
        </w:rPr>
        <w:t xml:space="preserve">Group’s discussion was the agreement that their recommendation should bear in mind that the main purpose of </w:t>
      </w:r>
      <w:r w:rsidR="0041728F" w:rsidRPr="006851F2">
        <w:rPr>
          <w:rFonts w:ascii="Calibri" w:hAnsi="Calibri"/>
          <w:sz w:val="22"/>
          <w:szCs w:val="22"/>
          <w:lang w:val="en-GB"/>
        </w:rPr>
        <w:t>translated and/or transliterated data (</w:t>
      </w:r>
      <w:r w:rsidRPr="006851F2">
        <w:rPr>
          <w:rFonts w:ascii="Calibri" w:hAnsi="Calibri"/>
          <w:sz w:val="22"/>
          <w:szCs w:val="22"/>
          <w:lang w:val="en-GB"/>
        </w:rPr>
        <w:t>transformed</w:t>
      </w:r>
      <w:r w:rsidRPr="006851F2">
        <w:rPr>
          <w:rStyle w:val="FootnoteReference"/>
          <w:rFonts w:ascii="Calibri" w:hAnsi="Calibri"/>
          <w:sz w:val="22"/>
          <w:szCs w:val="22"/>
          <w:lang w:val="en-GB"/>
        </w:rPr>
        <w:footnoteReference w:id="2"/>
      </w:r>
      <w:r w:rsidRPr="006851F2">
        <w:rPr>
          <w:rFonts w:ascii="Calibri" w:hAnsi="Calibri"/>
          <w:sz w:val="22"/>
          <w:szCs w:val="22"/>
          <w:lang w:val="en-GB"/>
        </w:rPr>
        <w:t xml:space="preserve"> data</w:t>
      </w:r>
      <w:r w:rsidR="0041728F" w:rsidRPr="006851F2">
        <w:rPr>
          <w:rFonts w:ascii="Calibri" w:hAnsi="Calibri"/>
          <w:sz w:val="22"/>
          <w:szCs w:val="22"/>
          <w:lang w:val="en-GB"/>
        </w:rPr>
        <w:t>)</w:t>
      </w:r>
      <w:r w:rsidRPr="006851F2">
        <w:rPr>
          <w:rFonts w:ascii="Calibri" w:hAnsi="Calibri"/>
          <w:sz w:val="22"/>
          <w:szCs w:val="22"/>
          <w:lang w:val="en-GB"/>
        </w:rPr>
        <w:t xml:space="preserve"> is to allow those not familiar with the original script of a contact information entry, to contact the registrant. This means that the </w:t>
      </w:r>
      <w:r w:rsidRPr="006851F2">
        <w:rPr>
          <w:rFonts w:ascii="Calibri" w:hAnsi="Calibri"/>
          <w:b/>
          <w:sz w:val="22"/>
          <w:szCs w:val="22"/>
          <w:lang w:val="en-GB"/>
        </w:rPr>
        <w:t>accuracy</w:t>
      </w:r>
      <w:r w:rsidRPr="006851F2">
        <w:rPr>
          <w:rFonts w:ascii="Calibri" w:hAnsi="Calibri"/>
          <w:sz w:val="22"/>
          <w:szCs w:val="22"/>
          <w:lang w:val="en-GB"/>
        </w:rPr>
        <w:t xml:space="preserve"> of contact information data that are entered and displayed </w:t>
      </w:r>
      <w:r w:rsidRPr="006851F2">
        <w:rPr>
          <w:rFonts w:ascii="Calibri" w:hAnsi="Calibri"/>
          <w:b/>
          <w:sz w:val="22"/>
          <w:szCs w:val="22"/>
          <w:lang w:val="en-GB"/>
        </w:rPr>
        <w:t>is paramount</w:t>
      </w:r>
      <w:r w:rsidRPr="006851F2">
        <w:rPr>
          <w:rFonts w:ascii="Calibri" w:hAnsi="Calibri"/>
          <w:sz w:val="22"/>
          <w:szCs w:val="22"/>
          <w:lang w:val="en-GB"/>
        </w:rPr>
        <w:t xml:space="preserve">. </w:t>
      </w:r>
    </w:p>
    <w:p w:rsidR="00303E8A" w:rsidRPr="006851F2" w:rsidRDefault="0018755D">
      <w:pPr>
        <w:spacing w:line="360" w:lineRule="auto"/>
        <w:rPr>
          <w:rFonts w:ascii="Calibri" w:hAnsi="Calibri"/>
          <w:sz w:val="22"/>
          <w:szCs w:val="22"/>
          <w:lang w:val="en-GB"/>
        </w:rPr>
      </w:pPr>
      <w:r w:rsidRPr="006851F2">
        <w:rPr>
          <w:rFonts w:ascii="Calibri" w:hAnsi="Calibri"/>
          <w:sz w:val="22"/>
          <w:szCs w:val="22"/>
          <w:lang w:val="en-GB"/>
        </w:rPr>
        <w:t>The Working Group has been very through in its analysis of the various arguments in favour and opposing the recommendation of mandatory translation/transliteration of contact information data – as can be seen below and also in Section 5 of this Initial Report. Once this Initial Report is open to Public Comment, the</w:t>
      </w:r>
      <w:del w:id="46" w:author="Lars HOFFMANN" w:date="2014-12-11T18:56:00Z">
        <w:r w:rsidR="00A82E11" w:rsidRPr="006851F2" w:rsidDel="009376C6">
          <w:rPr>
            <w:rFonts w:ascii="Calibri" w:hAnsi="Calibri"/>
            <w:sz w:val="22"/>
            <w:szCs w:val="22"/>
            <w:lang w:val="en-GB"/>
          </w:rPr>
          <w:delText xml:space="preserve"> WG </w:delText>
        </w:r>
      </w:del>
      <w:ins w:id="47" w:author="Lars HOFFMANN" w:date="2014-12-11T18:56:00Z">
        <w:r w:rsidR="009376C6">
          <w:rPr>
            <w:rFonts w:ascii="Calibri" w:hAnsi="Calibri"/>
            <w:sz w:val="22"/>
            <w:szCs w:val="22"/>
            <w:lang w:val="en-GB"/>
          </w:rPr>
          <w:t xml:space="preserve"> Working Group </w:t>
        </w:r>
      </w:ins>
      <w:r w:rsidR="00A82E11" w:rsidRPr="006851F2">
        <w:rPr>
          <w:rFonts w:ascii="Calibri" w:hAnsi="Calibri"/>
          <w:sz w:val="22"/>
          <w:szCs w:val="22"/>
          <w:lang w:val="en-GB"/>
        </w:rPr>
        <w:t xml:space="preserve">members </w:t>
      </w:r>
      <w:r w:rsidR="00A82E11" w:rsidRPr="006851F2">
        <w:rPr>
          <w:rFonts w:ascii="Calibri" w:hAnsi="Calibri"/>
          <w:b/>
          <w:sz w:val="22"/>
          <w:szCs w:val="22"/>
          <w:lang w:val="en-GB"/>
        </w:rPr>
        <w:t>strongly encourage the Community to provide additional arguments in favour/opposing mandatory transformation of contact information data</w:t>
      </w:r>
      <w:r w:rsidR="00A82E11" w:rsidRPr="006851F2">
        <w:rPr>
          <w:rFonts w:ascii="Calibri" w:hAnsi="Calibri"/>
          <w:sz w:val="22"/>
          <w:szCs w:val="22"/>
          <w:lang w:val="en-GB"/>
        </w:rPr>
        <w:t xml:space="preserve"> further to facilitate the W</w:t>
      </w:r>
      <w:ins w:id="48" w:author="Chris Dillon" w:date="2014-12-12T10:25:00Z">
        <w:r w:rsidR="00C7681E">
          <w:rPr>
            <w:rFonts w:ascii="Calibri" w:hAnsi="Calibri"/>
            <w:sz w:val="22"/>
            <w:szCs w:val="22"/>
            <w:lang w:val="en-GB"/>
          </w:rPr>
          <w:t xml:space="preserve">orking </w:t>
        </w:r>
      </w:ins>
      <w:r w:rsidR="00A82E11" w:rsidRPr="006851F2">
        <w:rPr>
          <w:rFonts w:ascii="Calibri" w:hAnsi="Calibri"/>
          <w:sz w:val="22"/>
          <w:szCs w:val="22"/>
          <w:lang w:val="en-GB"/>
        </w:rPr>
        <w:t>G</w:t>
      </w:r>
      <w:ins w:id="49" w:author="Chris Dillon" w:date="2014-12-12T10:25:00Z">
        <w:r w:rsidR="00C7681E">
          <w:rPr>
            <w:rFonts w:ascii="Calibri" w:hAnsi="Calibri"/>
            <w:sz w:val="22"/>
            <w:szCs w:val="22"/>
            <w:lang w:val="en-GB"/>
          </w:rPr>
          <w:t>roup</w:t>
        </w:r>
      </w:ins>
      <w:r w:rsidR="00A82E11" w:rsidRPr="006851F2">
        <w:rPr>
          <w:rFonts w:ascii="Calibri" w:hAnsi="Calibri"/>
          <w:sz w:val="22"/>
          <w:szCs w:val="22"/>
          <w:lang w:val="en-GB"/>
        </w:rPr>
        <w:t xml:space="preserve">’s </w:t>
      </w:r>
      <w:r w:rsidR="00A82E11" w:rsidRPr="006851F2">
        <w:rPr>
          <w:rFonts w:ascii="Calibri" w:hAnsi="Calibri"/>
          <w:sz w:val="22"/>
          <w:szCs w:val="22"/>
          <w:lang w:val="en-GB"/>
        </w:rPr>
        <w:lastRenderedPageBreak/>
        <w:t>consensus</w:t>
      </w:r>
      <w:r w:rsidR="00A902EB">
        <w:rPr>
          <w:rFonts w:ascii="Calibri" w:hAnsi="Calibri"/>
          <w:sz w:val="22"/>
          <w:szCs w:val="22"/>
          <w:lang w:val="en-GB"/>
        </w:rPr>
        <w:t>-</w:t>
      </w:r>
      <w:r w:rsidR="00A82E11" w:rsidRPr="006851F2">
        <w:rPr>
          <w:rFonts w:ascii="Calibri" w:hAnsi="Calibri"/>
          <w:sz w:val="22"/>
          <w:szCs w:val="22"/>
          <w:lang w:val="en-GB"/>
        </w:rPr>
        <w:t>building process.</w:t>
      </w:r>
      <w:ins w:id="50" w:author="Lars HOFFMANN" w:date="2014-12-11T18:37:00Z">
        <w:r w:rsidR="00F57DB2">
          <w:rPr>
            <w:rFonts w:ascii="Calibri" w:hAnsi="Calibri"/>
            <w:sz w:val="22"/>
            <w:szCs w:val="22"/>
            <w:lang w:val="en-GB"/>
          </w:rPr>
          <w:t xml:space="preserve"> Regardless of which side public comment contributions may take, the Working Group would like to request that contributing parties also reflect on the second Charter question. The Community </w:t>
        </w:r>
      </w:ins>
      <w:ins w:id="51" w:author="Lars HOFFMANN" w:date="2014-12-11T18:39:00Z">
        <w:r w:rsidR="00F57DB2">
          <w:rPr>
            <w:rFonts w:ascii="Calibri" w:hAnsi="Calibri"/>
            <w:sz w:val="22"/>
            <w:szCs w:val="22"/>
            <w:lang w:val="en-GB"/>
          </w:rPr>
          <w:t xml:space="preserve">is therefore also encouraged to </w:t>
        </w:r>
      </w:ins>
      <w:ins w:id="52" w:author="Lars HOFFMANN" w:date="2014-12-11T18:37:00Z">
        <w:r w:rsidR="00F57DB2" w:rsidRPr="00F57DB2">
          <w:rPr>
            <w:rFonts w:ascii="Calibri" w:hAnsi="Calibri"/>
            <w:b/>
            <w:sz w:val="22"/>
            <w:szCs w:val="22"/>
            <w:lang w:val="en-GB"/>
          </w:rPr>
          <w:t xml:space="preserve">submit </w:t>
        </w:r>
      </w:ins>
      <w:ins w:id="53" w:author="Lars HOFFMANN" w:date="2014-12-11T18:40:00Z">
        <w:r w:rsidR="00F57DB2">
          <w:rPr>
            <w:rFonts w:ascii="Calibri" w:hAnsi="Calibri"/>
            <w:b/>
            <w:sz w:val="22"/>
            <w:szCs w:val="22"/>
            <w:lang w:val="en-GB"/>
          </w:rPr>
          <w:t>its</w:t>
        </w:r>
      </w:ins>
      <w:ins w:id="54" w:author="Lars HOFFMANN" w:date="2014-12-11T18:37:00Z">
        <w:r w:rsidR="00F57DB2" w:rsidRPr="00F57DB2">
          <w:rPr>
            <w:rFonts w:ascii="Calibri" w:hAnsi="Calibri"/>
            <w:b/>
            <w:sz w:val="22"/>
            <w:szCs w:val="22"/>
            <w:lang w:val="en-GB"/>
          </w:rPr>
          <w:t xml:space="preserve"> views on who they believe </w:t>
        </w:r>
      </w:ins>
      <w:ins w:id="55" w:author="Lars HOFFMANN" w:date="2014-12-11T18:38:00Z">
        <w:r w:rsidR="00F57DB2" w:rsidRPr="00F57DB2">
          <w:rPr>
            <w:rFonts w:ascii="Calibri" w:hAnsi="Calibri"/>
            <w:b/>
            <w:sz w:val="22"/>
            <w:szCs w:val="22"/>
            <w:lang w:val="en-GB"/>
          </w:rPr>
          <w:t xml:space="preserve">should decide </w:t>
        </w:r>
      </w:ins>
      <w:ins w:id="56" w:author="Lars HOFFMANN" w:date="2014-12-11T18:39:00Z">
        <w:r w:rsidR="00F57DB2" w:rsidRPr="00DF7484">
          <w:rPr>
            <w:rFonts w:ascii="Calibri" w:hAnsi="Calibri"/>
            <w:b/>
            <w:sz w:val="22"/>
            <w:szCs w:val="22"/>
            <w:lang w:val="en-GB"/>
          </w:rPr>
          <w:t xml:space="preserve">– and why – </w:t>
        </w:r>
      </w:ins>
      <w:ins w:id="57" w:author="Lars HOFFMANN" w:date="2014-12-11T18:38:00Z">
        <w:r w:rsidR="00F57DB2" w:rsidRPr="00F57DB2">
          <w:rPr>
            <w:rFonts w:ascii="Calibri" w:hAnsi="Calibri"/>
            <w:b/>
            <w:sz w:val="22"/>
            <w:szCs w:val="22"/>
            <w:lang w:val="en-GB"/>
          </w:rPr>
          <w:t>who carries the financial burden</w:t>
        </w:r>
        <w:r w:rsidR="00F57DB2">
          <w:rPr>
            <w:rFonts w:ascii="Calibri" w:hAnsi="Calibri"/>
            <w:sz w:val="22"/>
            <w:szCs w:val="22"/>
            <w:lang w:val="en-GB"/>
          </w:rPr>
          <w:t xml:space="preserve"> if the Working Group was to recommend mandatory translation/transformation of contact data in its Final Report.</w:t>
        </w:r>
      </w:ins>
    </w:p>
    <w:p w:rsidR="00303E8A" w:rsidRPr="006851F2" w:rsidRDefault="00303E8A" w:rsidP="00A82E11">
      <w:pPr>
        <w:spacing w:line="360" w:lineRule="auto"/>
        <w:rPr>
          <w:rFonts w:ascii="Calibri" w:hAnsi="Calibri"/>
          <w:sz w:val="22"/>
          <w:szCs w:val="22"/>
          <w:lang w:val="en-GB"/>
        </w:rPr>
      </w:pPr>
    </w:p>
    <w:p w:rsidR="00A82E11" w:rsidRPr="006851F2" w:rsidRDefault="00303E8A" w:rsidP="00625FDD">
      <w:pPr>
        <w:spacing w:line="360" w:lineRule="auto"/>
        <w:rPr>
          <w:rFonts w:ascii="Calibri" w:hAnsi="Calibri"/>
          <w:i/>
          <w:sz w:val="22"/>
          <w:szCs w:val="22"/>
          <w:lang w:val="en-GB"/>
        </w:rPr>
      </w:pPr>
      <w:r w:rsidRPr="006851F2">
        <w:rPr>
          <w:rFonts w:ascii="Calibri" w:hAnsi="Calibri"/>
          <w:i/>
          <w:sz w:val="22"/>
          <w:szCs w:val="22"/>
          <w:lang w:val="en-GB"/>
        </w:rPr>
        <w:t xml:space="preserve">1.2.1 </w:t>
      </w:r>
      <w:r w:rsidR="00A82E11" w:rsidRPr="006851F2">
        <w:rPr>
          <w:rFonts w:ascii="Calibri" w:hAnsi="Calibri"/>
          <w:i/>
          <w:sz w:val="22"/>
          <w:szCs w:val="22"/>
          <w:lang w:val="en-GB"/>
        </w:rPr>
        <w:t>Working Group’s arguments supporting mandatory transformation of contact information in all generic top-level domains</w:t>
      </w:r>
    </w:p>
    <w:p w:rsidR="00A82E11" w:rsidRPr="006851F2" w:rsidRDefault="00A82E11" w:rsidP="00A82E11">
      <w:pPr>
        <w:spacing w:line="360" w:lineRule="auto"/>
        <w:rPr>
          <w:rFonts w:ascii="Calibri" w:hAnsi="Calibri"/>
          <w:sz w:val="22"/>
          <w:szCs w:val="22"/>
          <w:lang w:val="en-GB"/>
        </w:rPr>
      </w:pPr>
    </w:p>
    <w:p w:rsidR="00A82E11" w:rsidRPr="006851F2" w:rsidRDefault="00A82E11" w:rsidP="00A82E11">
      <w:pPr>
        <w:numPr>
          <w:ilvl w:val="0"/>
          <w:numId w:val="6"/>
        </w:numPr>
        <w:spacing w:line="360" w:lineRule="auto"/>
        <w:rPr>
          <w:rFonts w:ascii="Calibri" w:hAnsi="Calibri"/>
          <w:sz w:val="22"/>
          <w:szCs w:val="22"/>
          <w:lang w:val="en-GB"/>
        </w:rPr>
      </w:pPr>
      <w:r w:rsidRPr="006851F2">
        <w:rPr>
          <w:rFonts w:ascii="Calibri" w:hAnsi="Calibri"/>
          <w:sz w:val="22"/>
          <w:szCs w:val="22"/>
          <w:lang w:val="en-GB"/>
        </w:rPr>
        <w:t>Mandatory transformation of all contact information into a single script would allow for a transparent, accessible and, arguably, more easily searchable</w:t>
      </w:r>
      <w:r w:rsidRPr="006851F2">
        <w:rPr>
          <w:rStyle w:val="FootnoteReference"/>
          <w:rFonts w:ascii="Calibri" w:hAnsi="Calibri"/>
          <w:sz w:val="22"/>
          <w:szCs w:val="22"/>
          <w:lang w:val="en-GB"/>
        </w:rPr>
        <w:footnoteReference w:id="3"/>
      </w:r>
      <w:r w:rsidRPr="006851F2">
        <w:rPr>
          <w:rFonts w:ascii="Calibri" w:hAnsi="Calibri"/>
          <w:sz w:val="22"/>
          <w:szCs w:val="22"/>
          <w:lang w:val="en-GB"/>
        </w:rPr>
        <w:t xml:space="preserve"> database. Currently all data returned from the Whois database in generic top level domains (gTLDs) are provided in ASCII and such uniformity renders it a very useful global resource. Having a database with a potentially unlimited number of scripts/languages might create logistical problems in the long run. </w:t>
      </w:r>
    </w:p>
    <w:p w:rsidR="00A82E11" w:rsidRPr="006851F2" w:rsidRDefault="00A82E11">
      <w:pPr>
        <w:numPr>
          <w:ilvl w:val="0"/>
          <w:numId w:val="6"/>
        </w:numPr>
        <w:spacing w:line="360" w:lineRule="auto"/>
        <w:rPr>
          <w:rFonts w:ascii="Calibri" w:hAnsi="Calibri"/>
          <w:sz w:val="22"/>
          <w:szCs w:val="22"/>
          <w:lang w:val="en-GB"/>
        </w:rPr>
      </w:pPr>
      <w:r w:rsidRPr="006851F2">
        <w:rPr>
          <w:rFonts w:ascii="Calibri" w:hAnsi="Calibri"/>
          <w:sz w:val="22"/>
          <w:szCs w:val="22"/>
          <w:lang w:val="en-GB"/>
        </w:rPr>
        <w:t xml:space="preserve">Transformation would to some extent facilitate communication among stakeholders not sharing the same language. Good communication inspires confidence in the Internet and makes bad practices more difficult. At this stage ASCII/English are the most common script/language choices. However, it should be noted that </w:t>
      </w:r>
      <w:r w:rsidR="00A902EB">
        <w:rPr>
          <w:rFonts w:ascii="Calibri" w:hAnsi="Calibri"/>
          <w:sz w:val="22"/>
          <w:szCs w:val="22"/>
          <w:lang w:val="en-GB"/>
        </w:rPr>
        <w:t>even</w:t>
      </w:r>
      <w:r w:rsidR="00A902EB" w:rsidRPr="006851F2">
        <w:rPr>
          <w:rFonts w:ascii="Calibri" w:hAnsi="Calibri"/>
          <w:sz w:val="22"/>
          <w:szCs w:val="22"/>
          <w:lang w:val="en-GB"/>
        </w:rPr>
        <w:t xml:space="preserve"> </w:t>
      </w:r>
      <w:r w:rsidRPr="006851F2">
        <w:rPr>
          <w:rFonts w:ascii="Calibri" w:hAnsi="Calibri"/>
          <w:sz w:val="22"/>
          <w:szCs w:val="22"/>
          <w:lang w:val="en-GB"/>
        </w:rPr>
        <w:t xml:space="preserve">today many users of the Internet do not share English as a common language or the Latin script as a common script. The number of these users will grow substantially as </w:t>
      </w:r>
      <w:r w:rsidR="00A902EB">
        <w:rPr>
          <w:rFonts w:ascii="Calibri" w:hAnsi="Calibri"/>
          <w:sz w:val="22"/>
          <w:szCs w:val="22"/>
          <w:lang w:val="en-GB"/>
        </w:rPr>
        <w:t>I</w:t>
      </w:r>
      <w:r w:rsidRPr="006851F2">
        <w:rPr>
          <w:rFonts w:ascii="Calibri" w:hAnsi="Calibri"/>
          <w:sz w:val="22"/>
          <w:szCs w:val="22"/>
          <w:lang w:val="en-GB"/>
        </w:rPr>
        <w:t>nternet access and use continues to expand across countries/continents and so the dominant use of English might deter participation of those not confident in or familiar with it.</w:t>
      </w:r>
    </w:p>
    <w:p w:rsidR="00A82E11" w:rsidRPr="006851F2" w:rsidRDefault="00A82E11">
      <w:pPr>
        <w:numPr>
          <w:ilvl w:val="0"/>
          <w:numId w:val="6"/>
        </w:numPr>
        <w:spacing w:line="360" w:lineRule="auto"/>
        <w:rPr>
          <w:rFonts w:ascii="Calibri" w:hAnsi="Calibri"/>
          <w:sz w:val="22"/>
          <w:szCs w:val="22"/>
          <w:lang w:val="en-GB"/>
        </w:rPr>
      </w:pPr>
      <w:r w:rsidRPr="006851F2">
        <w:rPr>
          <w:rFonts w:ascii="Calibri" w:hAnsi="Calibri"/>
          <w:sz w:val="22"/>
          <w:szCs w:val="22"/>
          <w:lang w:val="en-GB"/>
        </w:rPr>
        <w:t xml:space="preserve">For law enforcement purposes, when Whois results are compared and cross-referenced, it may be easier to ascertain whether the same registrant is the domain holder for different names if the contact information </w:t>
      </w:r>
      <w:r w:rsidR="00A902EB">
        <w:rPr>
          <w:rFonts w:ascii="Calibri" w:hAnsi="Calibri"/>
          <w:sz w:val="22"/>
          <w:szCs w:val="22"/>
          <w:lang w:val="en-GB"/>
        </w:rPr>
        <w:t>is</w:t>
      </w:r>
      <w:r w:rsidR="00A902EB" w:rsidRPr="006851F2">
        <w:rPr>
          <w:rFonts w:ascii="Calibri" w:hAnsi="Calibri"/>
          <w:sz w:val="22"/>
          <w:szCs w:val="22"/>
          <w:lang w:val="en-GB"/>
        </w:rPr>
        <w:t xml:space="preserve"> </w:t>
      </w:r>
      <w:r w:rsidRPr="006851F2">
        <w:rPr>
          <w:rFonts w:ascii="Calibri" w:hAnsi="Calibri"/>
          <w:sz w:val="22"/>
          <w:szCs w:val="22"/>
          <w:lang w:val="en-GB"/>
        </w:rPr>
        <w:t>transformed according to standards.</w:t>
      </w:r>
    </w:p>
    <w:p w:rsidR="00303E8A" w:rsidRPr="006851F2" w:rsidRDefault="00A82E11" w:rsidP="00A82E11">
      <w:pPr>
        <w:numPr>
          <w:ilvl w:val="0"/>
          <w:numId w:val="6"/>
        </w:numPr>
        <w:spacing w:line="360" w:lineRule="auto"/>
        <w:rPr>
          <w:rFonts w:ascii="Calibri" w:hAnsi="Calibri"/>
          <w:sz w:val="22"/>
          <w:szCs w:val="22"/>
          <w:lang w:val="en-GB"/>
        </w:rPr>
      </w:pPr>
      <w:r w:rsidRPr="006851F2">
        <w:rPr>
          <w:rFonts w:ascii="Calibri" w:hAnsi="Calibri"/>
          <w:sz w:val="22"/>
          <w:szCs w:val="22"/>
          <w:lang w:val="en-GB"/>
        </w:rPr>
        <w:lastRenderedPageBreak/>
        <w:t>Mandatory transformation would avoid possible flight by bad actors to the least translatable languages</w:t>
      </w:r>
      <w:r w:rsidRPr="006851F2">
        <w:rPr>
          <w:rStyle w:val="FootnoteReference"/>
          <w:rFonts w:ascii="Calibri" w:hAnsi="Calibri"/>
          <w:sz w:val="22"/>
          <w:szCs w:val="22"/>
          <w:lang w:val="en-GB"/>
        </w:rPr>
        <w:footnoteReference w:id="4"/>
      </w:r>
      <w:r w:rsidRPr="006851F2">
        <w:rPr>
          <w:rFonts w:ascii="Calibri" w:hAnsi="Calibri"/>
          <w:sz w:val="22"/>
          <w:szCs w:val="22"/>
          <w:lang w:val="en-GB"/>
        </w:rPr>
        <w:t xml:space="preserve">. </w:t>
      </w:r>
    </w:p>
    <w:p w:rsidR="00303E8A" w:rsidRPr="006851F2" w:rsidRDefault="00DC5506" w:rsidP="00F57DB2">
      <w:pPr>
        <w:rPr>
          <w:rFonts w:ascii="Calibri" w:hAnsi="Calibri"/>
          <w:sz w:val="22"/>
          <w:szCs w:val="22"/>
          <w:lang w:val="en-GB"/>
        </w:rPr>
      </w:pPr>
      <w:del w:id="61" w:author="Chris Dillon" w:date="2014-12-12T10:38:00Z">
        <w:r w:rsidDel="0068078A">
          <w:rPr>
            <w:rFonts w:ascii="Calibri" w:hAnsi="Calibri"/>
            <w:sz w:val="22"/>
            <w:szCs w:val="22"/>
            <w:lang w:val="en-GB"/>
          </w:rPr>
          <w:br w:type="page"/>
        </w:r>
      </w:del>
    </w:p>
    <w:p w:rsidR="00A82E11" w:rsidRPr="006851F2" w:rsidRDefault="00303E8A" w:rsidP="00303E8A">
      <w:pPr>
        <w:spacing w:line="360" w:lineRule="auto"/>
        <w:rPr>
          <w:rFonts w:ascii="Calibri" w:hAnsi="Calibri"/>
          <w:i/>
          <w:sz w:val="22"/>
          <w:szCs w:val="22"/>
          <w:lang w:val="en-GB"/>
        </w:rPr>
      </w:pPr>
      <w:r w:rsidRPr="006851F2">
        <w:rPr>
          <w:rFonts w:ascii="Calibri" w:hAnsi="Calibri"/>
          <w:i/>
          <w:sz w:val="22"/>
          <w:szCs w:val="22"/>
          <w:lang w:val="en-GB"/>
        </w:rPr>
        <w:t xml:space="preserve">1.2.2 </w:t>
      </w:r>
      <w:r w:rsidR="00A82E11" w:rsidRPr="006851F2">
        <w:rPr>
          <w:rFonts w:ascii="Calibri" w:hAnsi="Calibri"/>
          <w:i/>
          <w:sz w:val="22"/>
          <w:szCs w:val="22"/>
          <w:lang w:val="en-GB"/>
        </w:rPr>
        <w:t>Working Group’s arguments opposing mandatory transformation of contact information in all generic top-level domains</w:t>
      </w:r>
    </w:p>
    <w:p w:rsidR="00A82E11" w:rsidRPr="006851F2" w:rsidRDefault="00A82E11" w:rsidP="00A82E11">
      <w:pPr>
        <w:spacing w:line="360" w:lineRule="auto"/>
        <w:rPr>
          <w:rFonts w:ascii="Calibri" w:hAnsi="Calibri"/>
          <w:sz w:val="22"/>
          <w:szCs w:val="22"/>
        </w:rPr>
      </w:pPr>
    </w:p>
    <w:p w:rsidR="00A82E11" w:rsidRPr="006851F2" w:rsidRDefault="00A82E11" w:rsidP="00A82E11">
      <w:pPr>
        <w:numPr>
          <w:ilvl w:val="0"/>
          <w:numId w:val="7"/>
        </w:numPr>
        <w:spacing w:line="360" w:lineRule="auto"/>
        <w:rPr>
          <w:rFonts w:ascii="Calibri" w:hAnsi="Calibri"/>
          <w:sz w:val="22"/>
          <w:szCs w:val="22"/>
          <w:lang w:val="en-GB"/>
        </w:rPr>
      </w:pPr>
      <w:r w:rsidRPr="006851F2">
        <w:rPr>
          <w:rFonts w:ascii="Calibri" w:hAnsi="Calibri"/>
          <w:sz w:val="22"/>
          <w:szCs w:val="22"/>
          <w:lang w:val="en-GB"/>
        </w:rPr>
        <w:t>Accurate transformation is very expensive and these recommendations could effectively shift the costs from those requiring the work to registrars, registrants or other parties. Costs would make things disproportionately difficult for small players. Existing automated systems for transformation are inadequate.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 work often needs to be done manually.</w:t>
      </w:r>
      <w:r w:rsidRPr="006851F2">
        <w:rPr>
          <w:rFonts w:ascii="Calibri" w:hAnsi="Calibri"/>
          <w:sz w:val="22"/>
          <w:szCs w:val="22"/>
          <w:vertAlign w:val="superscript"/>
          <w:lang w:val="en-GB"/>
        </w:rPr>
        <w:footnoteReference w:id="5"/>
      </w:r>
      <w:r w:rsidRPr="006851F2">
        <w:rPr>
          <w:rFonts w:ascii="Calibri" w:hAnsi="Calibri"/>
          <w:sz w:val="22"/>
          <w:szCs w:val="22"/>
          <w:vertAlign w:val="superscript"/>
          <w:lang w:val="en-GB"/>
        </w:rPr>
        <w:t xml:space="preserve"> </w:t>
      </w:r>
      <w:r w:rsidRPr="006851F2">
        <w:rPr>
          <w:rFonts w:ascii="Calibri" w:hAnsi="Calibri"/>
          <w:sz w:val="22"/>
          <w:szCs w:val="22"/>
          <w:lang w:val="en-GB"/>
        </w:rPr>
        <w:t>For example the translated ‘Bangkok’ is more useful internationally than the transliterated ‘krung thep’. However, the transliterated ‘beijing’ is much more useful than the translated ‘Northern Capital’. Automated systems would not be able to know when to translate and when to transliterate.</w:t>
      </w:r>
    </w:p>
    <w:p w:rsidR="00A82E11" w:rsidRPr="006851F2" w:rsidRDefault="00A82E11" w:rsidP="00A82E11">
      <w:pPr>
        <w:numPr>
          <w:ilvl w:val="0"/>
          <w:numId w:val="7"/>
        </w:numPr>
        <w:spacing w:line="360" w:lineRule="auto"/>
        <w:rPr>
          <w:rFonts w:ascii="Calibri" w:hAnsi="Calibri"/>
          <w:sz w:val="22"/>
          <w:szCs w:val="22"/>
          <w:lang w:val="en-GB"/>
        </w:rPr>
      </w:pPr>
      <w:r w:rsidRPr="006851F2">
        <w:rPr>
          <w:rFonts w:ascii="Calibri" w:hAnsi="Calibri"/>
          <w:sz w:val="22"/>
          <w:szCs w:val="22"/>
          <w:lang w:val="en-GB"/>
        </w:rPr>
        <w:t xml:space="preserve">Another consequence of the financial burden of transforming contact information data would be that the expansion of the Internet and provision of its benefits became more difficult, especially in less developed regions that are already lagging behind in terms of </w:t>
      </w:r>
      <w:r w:rsidR="00DC5506">
        <w:rPr>
          <w:rFonts w:ascii="Calibri" w:hAnsi="Calibri"/>
          <w:sz w:val="22"/>
          <w:szCs w:val="22"/>
          <w:lang w:val="en-GB"/>
        </w:rPr>
        <w:t>I</w:t>
      </w:r>
      <w:r w:rsidRPr="006851F2">
        <w:rPr>
          <w:rFonts w:ascii="Calibri" w:hAnsi="Calibri"/>
          <w:sz w:val="22"/>
          <w:szCs w:val="22"/>
          <w:lang w:val="en-GB"/>
        </w:rPr>
        <w:t>nternet access and often don’t use Latin-based scripts.</w:t>
      </w:r>
    </w:p>
    <w:p w:rsidR="00A82E11" w:rsidRPr="006851F2" w:rsidRDefault="00A82E11" w:rsidP="00A82E11">
      <w:pPr>
        <w:numPr>
          <w:ilvl w:val="0"/>
          <w:numId w:val="7"/>
        </w:numPr>
        <w:spacing w:line="360" w:lineRule="auto"/>
        <w:rPr>
          <w:rFonts w:ascii="Calibri" w:hAnsi="Calibri"/>
          <w:sz w:val="22"/>
          <w:szCs w:val="22"/>
          <w:lang w:val="en-GB"/>
        </w:rPr>
      </w:pPr>
      <w:r w:rsidRPr="006851F2">
        <w:rPr>
          <w:rFonts w:ascii="Calibri" w:hAnsi="Calibri"/>
          <w:sz w:val="22"/>
          <w:szCs w:val="22"/>
          <w:lang w:val="en-GB"/>
        </w:rPr>
        <w:t>It would be near impossible to achieve high levels of accuracy in transforming a very large number of scripts and languages – mostly of proper nouns – into a common script and language. For some languages standards do not exist; for those where there are standards, there may be more than one, for example, for Mandarin, Pinyin and Wade Giles.</w:t>
      </w:r>
    </w:p>
    <w:p w:rsidR="00A82E11" w:rsidRPr="006851F2" w:rsidRDefault="00A82E11" w:rsidP="00B365DD">
      <w:pPr>
        <w:numPr>
          <w:ilvl w:val="0"/>
          <w:numId w:val="7"/>
        </w:numPr>
        <w:spacing w:line="360" w:lineRule="auto"/>
        <w:rPr>
          <w:rFonts w:ascii="Calibri" w:hAnsi="Calibri"/>
          <w:sz w:val="22"/>
          <w:szCs w:val="22"/>
          <w:lang w:val="en-GB"/>
        </w:rPr>
      </w:pPr>
      <w:r w:rsidRPr="006851F2">
        <w:rPr>
          <w:rFonts w:ascii="Calibri" w:hAnsi="Calibri"/>
          <w:sz w:val="22"/>
          <w:szCs w:val="22"/>
          <w:lang w:val="en-GB"/>
        </w:rPr>
        <w:t xml:space="preserve">Mandatory transformation would require validation of both the original and transformed contact information every time they change, a potentially costly duplication of effort. Responsibility for accuracy would rest on registrants who may </w:t>
      </w:r>
      <w:ins w:id="62" w:author="Chris Dillon" w:date="2014-12-12T10:29:00Z">
        <w:r w:rsidR="00B365DD" w:rsidRPr="00B365DD">
          <w:rPr>
            <w:rFonts w:ascii="Calibri" w:hAnsi="Calibri"/>
            <w:sz w:val="22"/>
            <w:szCs w:val="22"/>
          </w:rPr>
          <w:t xml:space="preserve">lack the language skills to accurately validate the contact information. This could </w:t>
        </w:r>
        <w:r w:rsidR="00B365DD" w:rsidRPr="00B365DD">
          <w:rPr>
            <w:rFonts w:ascii="Calibri" w:hAnsi="Calibri"/>
            <w:sz w:val="22"/>
            <w:szCs w:val="22"/>
          </w:rPr>
          <w:lastRenderedPageBreak/>
          <w:t xml:space="preserve">create unresolvable difficulties in fulfilling contractual requirements between registrants and registrars as well </w:t>
        </w:r>
        <w:r w:rsidR="004D6426">
          <w:rPr>
            <w:rFonts w:ascii="Calibri" w:hAnsi="Calibri"/>
            <w:sz w:val="22"/>
            <w:szCs w:val="22"/>
          </w:rPr>
          <w:t>as between registrars and ICANN</w:t>
        </w:r>
      </w:ins>
      <w:del w:id="63" w:author="Chris Dillon" w:date="2014-12-12T10:29:00Z">
        <w:r w:rsidRPr="006851F2" w:rsidDel="00B365DD">
          <w:rPr>
            <w:rFonts w:ascii="Calibri" w:hAnsi="Calibri"/>
            <w:sz w:val="22"/>
            <w:szCs w:val="22"/>
            <w:lang w:val="en-GB"/>
          </w:rPr>
          <w:delText>not be qualified to check it</w:delText>
        </w:r>
      </w:del>
      <w:r w:rsidRPr="006851F2">
        <w:rPr>
          <w:rFonts w:ascii="Calibri" w:hAnsi="Calibri"/>
          <w:sz w:val="22"/>
          <w:szCs w:val="22"/>
          <w:lang w:val="en-GB"/>
        </w:rPr>
        <w:t>.</w:t>
      </w:r>
      <w:r w:rsidR="006A0C55">
        <w:rPr>
          <w:rFonts w:ascii="Calibri" w:hAnsi="Calibri"/>
          <w:sz w:val="22"/>
          <w:szCs w:val="22"/>
          <w:lang w:val="en-GB"/>
        </w:rPr>
        <w:t xml:space="preserve"> </w:t>
      </w:r>
      <w:r w:rsidRPr="006851F2">
        <w:rPr>
          <w:rFonts w:ascii="Calibri" w:hAnsi="Calibri"/>
          <w:sz w:val="22"/>
          <w:szCs w:val="22"/>
          <w:lang w:val="en-GB"/>
        </w:rPr>
        <w:t>Consistent transformation of contact information data across millions of entries is very difficult to achieve, especially because of the continued globalisation of the Internet with an increase in users whose languages are not based on the Latin script. A Domain Name Relay Daemon should display what the client enters. Original data should be authoritative, verified and validated. Interpretation and transformation may add errors.</w:t>
      </w:r>
    </w:p>
    <w:p w:rsidR="00A82E11" w:rsidRPr="006851F2" w:rsidRDefault="00A82E11" w:rsidP="00A82E11">
      <w:pPr>
        <w:numPr>
          <w:ilvl w:val="0"/>
          <w:numId w:val="7"/>
        </w:numPr>
        <w:spacing w:line="360" w:lineRule="auto"/>
        <w:rPr>
          <w:rFonts w:ascii="Calibri" w:hAnsi="Calibri"/>
          <w:sz w:val="22"/>
          <w:szCs w:val="22"/>
          <w:lang w:val="en-GB"/>
        </w:rPr>
      </w:pPr>
      <w:r w:rsidRPr="006851F2">
        <w:rPr>
          <w:rFonts w:ascii="Calibri" w:hAnsi="Calibri"/>
          <w:sz w:val="22"/>
          <w:szCs w:val="22"/>
          <w:lang w:val="en-GB"/>
        </w:rPr>
        <w:t xml:space="preserve">Mandatory transformation into one script could be problematic for or unfair to all those interested parties that do not speak/read/understand that one script. For example, whereas transformation from Mandarin script to a Latin script might be useful to, </w:t>
      </w:r>
      <w:r w:rsidR="006A0C55">
        <w:rPr>
          <w:rFonts w:ascii="Calibri" w:hAnsi="Calibri"/>
          <w:sz w:val="22"/>
          <w:szCs w:val="22"/>
          <w:lang w:val="en-GB"/>
        </w:rPr>
        <w:t>e.g.</w:t>
      </w:r>
      <w:r w:rsidRPr="006851F2">
        <w:rPr>
          <w:rFonts w:ascii="Calibri" w:hAnsi="Calibri"/>
          <w:sz w:val="22"/>
          <w:szCs w:val="22"/>
          <w:lang w:val="en-GB"/>
        </w:rPr>
        <w:t xml:space="preserve">, law enforcement in countries that use Latin scripts, it would be ineffectual to law enforcement in other countries that do not read that Latin script. </w:t>
      </w:r>
    </w:p>
    <w:p w:rsidR="00A82E11" w:rsidRPr="006851F2" w:rsidRDefault="00A82E11" w:rsidP="00A82E11">
      <w:pPr>
        <w:numPr>
          <w:ilvl w:val="0"/>
          <w:numId w:val="7"/>
        </w:numPr>
        <w:spacing w:line="360" w:lineRule="auto"/>
        <w:rPr>
          <w:rFonts w:ascii="Calibri" w:hAnsi="Calibri"/>
          <w:sz w:val="22"/>
          <w:szCs w:val="22"/>
          <w:lang w:val="en-GB"/>
        </w:rPr>
      </w:pPr>
      <w:r w:rsidRPr="006851F2">
        <w:rPr>
          <w:rFonts w:ascii="Calibri" w:hAnsi="Calibri"/>
          <w:sz w:val="22"/>
          <w:szCs w:val="22"/>
          <w:lang w:val="en-GB"/>
        </w:rPr>
        <w:t>A growing number of registered name holders do not use Latin script, meaning that they would not be able to transform their contact information themselves. Therefore, transformation would have to take place at a later stage, through the registrar or the registry. Considering the number of domain names in all gTLDs this would lead to considerable costs not justified by benefits to others and be detrimental to accuracy</w:t>
      </w:r>
      <w:r w:rsidRPr="006851F2">
        <w:rPr>
          <w:rStyle w:val="FootnoteReference"/>
          <w:rFonts w:ascii="Calibri" w:hAnsi="Calibri"/>
          <w:sz w:val="22"/>
          <w:szCs w:val="22"/>
          <w:lang w:val="en-GB"/>
        </w:rPr>
        <w:footnoteReference w:id="6"/>
      </w:r>
      <w:r w:rsidRPr="006851F2">
        <w:rPr>
          <w:rFonts w:ascii="Calibri" w:hAnsi="Calibri"/>
          <w:sz w:val="22"/>
          <w:szCs w:val="22"/>
          <w:lang w:val="en-GB"/>
        </w:rPr>
        <w:t xml:space="preserve"> and consistency – key factors for collecting registered name holders’ contact information data in the first place. </w:t>
      </w:r>
    </w:p>
    <w:p w:rsidR="00A82E11" w:rsidRPr="006851F2" w:rsidRDefault="00A82E11" w:rsidP="00A82E11">
      <w:pPr>
        <w:numPr>
          <w:ilvl w:val="0"/>
          <w:numId w:val="7"/>
        </w:numPr>
        <w:spacing w:line="360" w:lineRule="auto"/>
        <w:rPr>
          <w:rFonts w:ascii="Calibri" w:hAnsi="Calibri"/>
          <w:sz w:val="22"/>
          <w:szCs w:val="22"/>
          <w:lang w:val="en-GB"/>
        </w:rPr>
      </w:pPr>
      <w:r w:rsidRPr="006851F2">
        <w:rPr>
          <w:rFonts w:ascii="Calibri" w:hAnsi="Calibri"/>
          <w:sz w:val="22"/>
          <w:szCs w:val="22"/>
          <w:lang w:val="en-GB"/>
        </w:rPr>
        <w:t>The usability of transformed data is questionable because registered name holders unfamiliar with Latin script would not be able to communicate in Latin script, even if their contact information was transformed and thus accessible to those using Latin script.</w:t>
      </w:r>
    </w:p>
    <w:p w:rsidR="0049666E" w:rsidRDefault="00A82E11" w:rsidP="00303E8A">
      <w:pPr>
        <w:numPr>
          <w:ilvl w:val="0"/>
          <w:numId w:val="9"/>
        </w:numPr>
        <w:spacing w:line="360" w:lineRule="auto"/>
        <w:rPr>
          <w:ins w:id="64" w:author="Chris Dillon" w:date="2014-12-12T10:58:00Z"/>
          <w:rFonts w:ascii="Calibri" w:hAnsi="Calibri"/>
          <w:sz w:val="22"/>
          <w:szCs w:val="22"/>
          <w:lang w:val="en-GB"/>
        </w:rPr>
      </w:pPr>
      <w:r w:rsidRPr="006851F2">
        <w:rPr>
          <w:rFonts w:ascii="Calibri" w:hAnsi="Calibri"/>
          <w:sz w:val="22"/>
          <w:szCs w:val="22"/>
          <w:lang w:val="en-GB"/>
        </w:rPr>
        <w:t xml:space="preserve">It would be more convenient to allow registration information data to be entered by the registered domain holders in their local script and the relevant data fields to be </w:t>
      </w:r>
      <w:r w:rsidRPr="006851F2">
        <w:rPr>
          <w:rFonts w:ascii="Calibri" w:hAnsi="Calibri"/>
          <w:sz w:val="22"/>
          <w:szCs w:val="22"/>
          <w:lang w:val="en-GB"/>
        </w:rPr>
        <w:lastRenderedPageBreak/>
        <w:t>transformed</w:t>
      </w:r>
      <w:r w:rsidRPr="006851F2">
        <w:rPr>
          <w:rStyle w:val="FootnoteReference"/>
          <w:rFonts w:ascii="Calibri" w:hAnsi="Calibri"/>
          <w:sz w:val="22"/>
          <w:szCs w:val="22"/>
          <w:lang w:val="en-GB"/>
        </w:rPr>
        <w:footnoteReference w:id="7"/>
      </w:r>
      <w:r w:rsidRPr="006851F2">
        <w:rPr>
          <w:rFonts w:ascii="Calibri" w:hAnsi="Calibri"/>
          <w:sz w:val="22"/>
          <w:szCs w:val="22"/>
          <w:lang w:val="en-GB"/>
        </w:rPr>
        <w:t xml:space="preserve"> into Latin script by either the registrar or the registry. This would provide greater accuracy than transformation and it would provide those wishing to contact name holders to identify their email and/or postal address. A similar method is already in place for some of the country code top level domains (ccTLDs)</w:t>
      </w:r>
      <w:r w:rsidR="00303E8A" w:rsidRPr="006851F2">
        <w:rPr>
          <w:rFonts w:ascii="Calibri" w:hAnsi="Calibri"/>
          <w:sz w:val="22"/>
          <w:szCs w:val="22"/>
          <w:lang w:val="en-GB"/>
        </w:rPr>
        <w:t>.</w:t>
      </w:r>
    </w:p>
    <w:p w:rsidR="0049666E" w:rsidRPr="0049666E" w:rsidRDefault="0049666E" w:rsidP="0049666E">
      <w:pPr>
        <w:numPr>
          <w:ilvl w:val="0"/>
          <w:numId w:val="9"/>
        </w:numPr>
        <w:spacing w:line="360" w:lineRule="auto"/>
        <w:rPr>
          <w:ins w:id="65" w:author="Chris Dillon" w:date="2014-12-12T10:59:00Z"/>
          <w:rFonts w:ascii="Calibri" w:hAnsi="Calibri"/>
          <w:sz w:val="22"/>
          <w:szCs w:val="22"/>
          <w:lang w:val="en-GB"/>
        </w:rPr>
      </w:pPr>
      <w:ins w:id="66" w:author="Chris Dillon" w:date="2014-12-12T10:59:00Z">
        <w:r w:rsidRPr="0049666E">
          <w:rPr>
            <w:rFonts w:ascii="Calibri" w:hAnsi="Calibri"/>
            <w:sz w:val="22"/>
            <w:szCs w:val="22"/>
            <w:lang w:val="en-GB"/>
          </w:rPr>
          <w:t>For law enforcement purposes, when Whois results are compared and cross-referenced, in practice bad actors input the same data in various places and the issue is often whether two sets of contact information data are the same or different. The use of different transliteration standards is unlikely to affect the determination of whether or not two sets of data are the same.</w:t>
        </w:r>
      </w:ins>
    </w:p>
    <w:p w:rsidR="00A82E11" w:rsidRPr="006851F2" w:rsidRDefault="0049666E">
      <w:pPr>
        <w:numPr>
          <w:ilvl w:val="0"/>
          <w:numId w:val="9"/>
        </w:numPr>
        <w:spacing w:line="360" w:lineRule="auto"/>
        <w:rPr>
          <w:rFonts w:ascii="Calibri" w:hAnsi="Calibri"/>
          <w:sz w:val="22"/>
          <w:szCs w:val="22"/>
          <w:lang w:val="en-GB"/>
        </w:rPr>
      </w:pPr>
      <w:ins w:id="67" w:author="Chris Dillon" w:date="2014-12-12T10:59:00Z">
        <w:r w:rsidRPr="0049666E">
          <w:rPr>
            <w:rFonts w:ascii="Calibri" w:hAnsi="Calibri"/>
            <w:sz w:val="22"/>
            <w:szCs w:val="22"/>
            <w:lang w:val="en-GB"/>
          </w:rPr>
          <w:t>Bad actors are unlikely to flee to less translatable languages, as law enforcement is usually concerned with determining whether two sets of contact data are the same or different.</w:t>
        </w:r>
      </w:ins>
      <w:del w:id="68" w:author="Chris Dillon" w:date="2014-12-12T10:58:00Z">
        <w:r w:rsidR="00A82E11" w:rsidRPr="006851F2" w:rsidDel="0049666E">
          <w:rPr>
            <w:rFonts w:ascii="Calibri" w:hAnsi="Calibri"/>
            <w:sz w:val="22"/>
            <w:szCs w:val="22"/>
            <w:lang w:val="en-GB"/>
          </w:rPr>
          <w:delText xml:space="preserve"> </w:delText>
        </w:r>
      </w:del>
    </w:p>
    <w:p w:rsidR="00A82E11" w:rsidRPr="006851F2" w:rsidRDefault="00A82E11" w:rsidP="00A82E11">
      <w:pPr>
        <w:spacing w:line="360" w:lineRule="auto"/>
        <w:rPr>
          <w:rFonts w:ascii="Calibri" w:hAnsi="Calibri"/>
          <w:sz w:val="22"/>
          <w:szCs w:val="22"/>
          <w:lang w:val="en-GB"/>
        </w:rPr>
      </w:pPr>
    </w:p>
    <w:p w:rsidR="00A82E11" w:rsidRPr="006851F2" w:rsidRDefault="00A82E11" w:rsidP="00A82E11">
      <w:pPr>
        <w:spacing w:line="360" w:lineRule="auto"/>
        <w:rPr>
          <w:rFonts w:ascii="Calibri" w:hAnsi="Calibri"/>
          <w:sz w:val="22"/>
          <w:szCs w:val="22"/>
          <w:lang w:val="en-GB"/>
        </w:rPr>
      </w:pPr>
      <w:r w:rsidRPr="006851F2">
        <w:rPr>
          <w:rFonts w:ascii="Calibri" w:hAnsi="Calibri"/>
          <w:sz w:val="22"/>
          <w:szCs w:val="22"/>
          <w:lang w:val="en-GB"/>
        </w:rPr>
        <w:t xml:space="preserve">Although no consensus call has been taken for this Initial Report, it is clear to the co-Chairs that at this stage, </w:t>
      </w:r>
      <w:r w:rsidRPr="006851F2">
        <w:rPr>
          <w:rFonts w:ascii="Calibri" w:hAnsi="Calibri"/>
          <w:b/>
          <w:sz w:val="22"/>
          <w:szCs w:val="22"/>
          <w:lang w:val="en-GB"/>
        </w:rPr>
        <w:t>a</w:t>
      </w:r>
      <w:ins w:id="69" w:author="Chris Dillon" w:date="2014-12-12T11:02:00Z">
        <w:r w:rsidR="006C27ED">
          <w:rPr>
            <w:rFonts w:ascii="Calibri" w:hAnsi="Calibri"/>
            <w:b/>
            <w:sz w:val="22"/>
            <w:szCs w:val="22"/>
            <w:lang w:val="en-GB"/>
          </w:rPr>
          <w:t>n increasing</w:t>
        </w:r>
      </w:ins>
      <w:r w:rsidRPr="006851F2">
        <w:rPr>
          <w:rFonts w:ascii="Calibri" w:hAnsi="Calibri"/>
          <w:b/>
          <w:sz w:val="22"/>
          <w:szCs w:val="22"/>
          <w:lang w:val="en-GB"/>
        </w:rPr>
        <w:t xml:space="preserve"> </w:t>
      </w:r>
      <w:del w:id="70" w:author="Lars HOFFMANN" w:date="2014-12-11T19:06:00Z">
        <w:r w:rsidRPr="006851F2" w:rsidDel="005A4407">
          <w:rPr>
            <w:rFonts w:ascii="Calibri" w:hAnsi="Calibri"/>
            <w:b/>
            <w:sz w:val="22"/>
            <w:szCs w:val="22"/>
            <w:lang w:val="en-GB"/>
          </w:rPr>
          <w:delText xml:space="preserve">significant </w:delText>
        </w:r>
      </w:del>
      <w:r w:rsidRPr="006851F2">
        <w:rPr>
          <w:rFonts w:ascii="Calibri" w:hAnsi="Calibri"/>
          <w:b/>
          <w:sz w:val="22"/>
          <w:szCs w:val="22"/>
          <w:lang w:val="en-GB"/>
        </w:rPr>
        <w:t xml:space="preserve">majority </w:t>
      </w:r>
      <w:r w:rsidRPr="006851F2">
        <w:rPr>
          <w:rFonts w:ascii="Calibri" w:hAnsi="Calibri"/>
          <w:sz w:val="22"/>
          <w:szCs w:val="22"/>
          <w:lang w:val="en-GB"/>
        </w:rPr>
        <w:t xml:space="preserve">of Working Group members supports not to recommend mandatory transformation of contact information data. Still, a </w:t>
      </w:r>
      <w:del w:id="71" w:author="Lars HOFFMANN" w:date="2014-12-11T19:06:00Z">
        <w:r w:rsidRPr="006851F2" w:rsidDel="005A4407">
          <w:rPr>
            <w:rFonts w:ascii="Calibri" w:hAnsi="Calibri"/>
            <w:b/>
            <w:sz w:val="22"/>
            <w:szCs w:val="22"/>
            <w:lang w:val="en-GB"/>
          </w:rPr>
          <w:delText xml:space="preserve">distinct </w:delText>
        </w:r>
      </w:del>
      <w:r w:rsidRPr="006851F2">
        <w:rPr>
          <w:rFonts w:ascii="Calibri" w:hAnsi="Calibri"/>
          <w:b/>
          <w:sz w:val="22"/>
          <w:szCs w:val="22"/>
          <w:lang w:val="en-GB"/>
        </w:rPr>
        <w:t>minority</w:t>
      </w:r>
      <w:r w:rsidRPr="006851F2">
        <w:rPr>
          <w:rFonts w:ascii="Calibri" w:hAnsi="Calibri"/>
          <w:sz w:val="22"/>
          <w:szCs w:val="22"/>
          <w:lang w:val="en-GB"/>
        </w:rPr>
        <w:t xml:space="preserve"> takes the opposite view and therefore, it is hoped that the public comments received might allow for the broadest possible consensus supporting the recommendations of the Final Report.</w:t>
      </w:r>
      <w:r w:rsidR="00303E8A" w:rsidRPr="006851F2">
        <w:rPr>
          <w:rFonts w:ascii="Calibri" w:hAnsi="Calibri"/>
          <w:sz w:val="22"/>
          <w:szCs w:val="22"/>
          <w:lang w:val="en-GB"/>
        </w:rPr>
        <w:t xml:space="preserve"> </w:t>
      </w:r>
      <w:r w:rsidRPr="006851F2">
        <w:rPr>
          <w:rFonts w:ascii="Calibri" w:hAnsi="Calibri"/>
          <w:sz w:val="22"/>
          <w:szCs w:val="22"/>
          <w:lang w:val="en-GB"/>
        </w:rPr>
        <w:t xml:space="preserve">Based on this, the </w:t>
      </w:r>
      <w:ins w:id="72" w:author="Chris Dillon" w:date="2014-12-12T11:01:00Z">
        <w:r w:rsidR="006C27ED">
          <w:rPr>
            <w:rFonts w:ascii="Calibri" w:hAnsi="Calibri"/>
            <w:sz w:val="22"/>
            <w:szCs w:val="22"/>
            <w:lang w:val="en-GB"/>
          </w:rPr>
          <w:t xml:space="preserve">majority of the </w:t>
        </w:r>
      </w:ins>
      <w:r w:rsidRPr="006851F2">
        <w:rPr>
          <w:rFonts w:ascii="Calibri" w:hAnsi="Calibri"/>
          <w:sz w:val="22"/>
          <w:szCs w:val="22"/>
          <w:lang w:val="en-GB"/>
        </w:rPr>
        <w:t xml:space="preserve">Working Group proposes the following draft recommendations that are currently supported by a </w:t>
      </w:r>
      <w:del w:id="73" w:author="Lars HOFFMANN" w:date="2014-12-11T19:06:00Z">
        <w:r w:rsidRPr="006851F2" w:rsidDel="005A4407">
          <w:rPr>
            <w:rFonts w:ascii="Calibri" w:hAnsi="Calibri"/>
            <w:sz w:val="22"/>
            <w:szCs w:val="22"/>
            <w:lang w:val="en-GB"/>
          </w:rPr>
          <w:delText xml:space="preserve">large </w:delText>
        </w:r>
      </w:del>
      <w:r w:rsidRPr="006851F2">
        <w:rPr>
          <w:rFonts w:ascii="Calibri" w:hAnsi="Calibri"/>
          <w:sz w:val="22"/>
          <w:szCs w:val="22"/>
          <w:lang w:val="en-GB"/>
        </w:rPr>
        <w:t>majority of</w:t>
      </w:r>
      <w:del w:id="74" w:author="Lars HOFFMANN" w:date="2014-12-11T18:56:00Z">
        <w:r w:rsidRPr="006851F2" w:rsidDel="009376C6">
          <w:rPr>
            <w:rFonts w:ascii="Calibri" w:hAnsi="Calibri"/>
            <w:sz w:val="22"/>
            <w:szCs w:val="22"/>
            <w:lang w:val="en-GB"/>
          </w:rPr>
          <w:delText xml:space="preserve"> WG </w:delText>
        </w:r>
      </w:del>
      <w:ins w:id="75" w:author="Lars HOFFMANN" w:date="2014-12-11T18:56:00Z">
        <w:r w:rsidR="009376C6">
          <w:rPr>
            <w:rFonts w:ascii="Calibri" w:hAnsi="Calibri"/>
            <w:sz w:val="22"/>
            <w:szCs w:val="22"/>
            <w:lang w:val="en-GB"/>
          </w:rPr>
          <w:t xml:space="preserve"> Working Group </w:t>
        </w:r>
      </w:ins>
      <w:r w:rsidRPr="006851F2">
        <w:rPr>
          <w:rFonts w:ascii="Calibri" w:hAnsi="Calibri"/>
          <w:sz w:val="22"/>
          <w:szCs w:val="22"/>
          <w:lang w:val="en-GB"/>
        </w:rPr>
        <w:t xml:space="preserve">members (see previous paragraph). </w:t>
      </w:r>
    </w:p>
    <w:p w:rsidR="00A82E11" w:rsidRPr="006851F2" w:rsidRDefault="00A82E11" w:rsidP="00A82E11">
      <w:pPr>
        <w:spacing w:line="360" w:lineRule="auto"/>
        <w:rPr>
          <w:rFonts w:ascii="Calibri" w:hAnsi="Calibri"/>
          <w:sz w:val="22"/>
          <w:szCs w:val="22"/>
          <w:lang w:val="en-GB"/>
        </w:rPr>
      </w:pPr>
    </w:p>
    <w:p w:rsidR="00A82E11" w:rsidRPr="00657AFD" w:rsidRDefault="00303E8A" w:rsidP="00A82E11">
      <w:pPr>
        <w:spacing w:line="360" w:lineRule="auto"/>
        <w:rPr>
          <w:rFonts w:ascii="Calibri" w:hAnsi="Calibri"/>
          <w:b/>
          <w:sz w:val="22"/>
          <w:szCs w:val="22"/>
          <w:lang w:val="en-GB"/>
        </w:rPr>
      </w:pPr>
      <w:r w:rsidRPr="00657AFD">
        <w:rPr>
          <w:rFonts w:ascii="Calibri" w:hAnsi="Calibri"/>
          <w:b/>
          <w:sz w:val="22"/>
          <w:szCs w:val="22"/>
          <w:lang w:val="en-GB"/>
        </w:rPr>
        <w:t>1.2.</w:t>
      </w:r>
      <w:r w:rsidR="00625FDD" w:rsidRPr="00657AFD">
        <w:rPr>
          <w:rFonts w:ascii="Calibri" w:hAnsi="Calibri"/>
          <w:b/>
          <w:sz w:val="22"/>
          <w:szCs w:val="22"/>
          <w:lang w:val="en-GB"/>
        </w:rPr>
        <w:t xml:space="preserve">3 </w:t>
      </w:r>
      <w:r w:rsidR="00A82E11" w:rsidRPr="00657AFD">
        <w:rPr>
          <w:rFonts w:ascii="Calibri" w:hAnsi="Calibri"/>
          <w:b/>
          <w:sz w:val="22"/>
          <w:szCs w:val="22"/>
          <w:lang w:val="en-GB"/>
        </w:rPr>
        <w:t xml:space="preserve">Draft Recommendations </w:t>
      </w:r>
    </w:p>
    <w:p w:rsidR="00303E8A" w:rsidRPr="006851F2" w:rsidRDefault="00303E8A">
      <w:pPr>
        <w:spacing w:line="360" w:lineRule="auto"/>
        <w:rPr>
          <w:rFonts w:ascii="Calibri" w:hAnsi="Calibri"/>
          <w:sz w:val="22"/>
          <w:szCs w:val="22"/>
          <w:lang w:val="en-GB"/>
        </w:rPr>
      </w:pPr>
      <w:r w:rsidRPr="006A0C55">
        <w:rPr>
          <w:rFonts w:ascii="Calibri" w:hAnsi="Calibri"/>
          <w:b/>
          <w:sz w:val="22"/>
          <w:szCs w:val="22"/>
          <w:lang w:val="en-GB"/>
        </w:rPr>
        <w:t>#1</w:t>
      </w:r>
      <w:r w:rsidRPr="006851F2">
        <w:rPr>
          <w:rFonts w:ascii="Calibri" w:hAnsi="Calibri"/>
          <w:sz w:val="22"/>
          <w:szCs w:val="22"/>
          <w:lang w:val="en-GB"/>
        </w:rPr>
        <w:t xml:space="preserve"> </w:t>
      </w:r>
      <w:r w:rsidR="00A82E11" w:rsidRPr="006851F2">
        <w:rPr>
          <w:rFonts w:ascii="Calibri" w:hAnsi="Calibri"/>
          <w:sz w:val="22"/>
          <w:szCs w:val="22"/>
          <w:lang w:val="en-GB"/>
        </w:rPr>
        <w:t>The</w:t>
      </w:r>
      <w:del w:id="76" w:author="Lars HOFFMANN" w:date="2014-12-11T18:56:00Z">
        <w:r w:rsidR="00A82E11" w:rsidRPr="006851F2" w:rsidDel="009376C6">
          <w:rPr>
            <w:rFonts w:ascii="Calibri" w:hAnsi="Calibri"/>
            <w:sz w:val="22"/>
            <w:szCs w:val="22"/>
            <w:lang w:val="en-GB"/>
          </w:rPr>
          <w:delText xml:space="preserve"> WG </w:delText>
        </w:r>
      </w:del>
      <w:ins w:id="77" w:author="Lars HOFFMANN" w:date="2014-12-11T18:56:00Z">
        <w:r w:rsidR="009376C6">
          <w:rPr>
            <w:rFonts w:ascii="Calibri" w:hAnsi="Calibri"/>
            <w:sz w:val="22"/>
            <w:szCs w:val="22"/>
            <w:lang w:val="en-GB"/>
          </w:rPr>
          <w:t xml:space="preserve"> Working Group </w:t>
        </w:r>
      </w:ins>
      <w:r w:rsidR="00A82E11" w:rsidRPr="006851F2">
        <w:rPr>
          <w:rFonts w:ascii="Calibri" w:hAnsi="Calibri"/>
          <w:sz w:val="22"/>
          <w:szCs w:val="22"/>
          <w:lang w:val="en-GB"/>
        </w:rPr>
        <w:t xml:space="preserve">could recommend that it is not desirable to make transformation of contact information mandatory. Any parties requiring transformation are free to do it ad hoc outside the </w:t>
      </w:r>
      <w:r w:rsidR="00ED07AB" w:rsidRPr="006851F2">
        <w:rPr>
          <w:rFonts w:ascii="Calibri" w:hAnsi="Calibri"/>
          <w:sz w:val="22"/>
          <w:szCs w:val="22"/>
          <w:lang w:val="en-GB"/>
        </w:rPr>
        <w:t>Domain Name Relay Daemon</w:t>
      </w:r>
      <w:r w:rsidR="00A82E11" w:rsidRPr="006851F2">
        <w:rPr>
          <w:rFonts w:ascii="Calibri" w:hAnsi="Calibri"/>
          <w:sz w:val="22"/>
          <w:szCs w:val="22"/>
          <w:lang w:val="en-GB"/>
        </w:rPr>
        <w:t>.</w:t>
      </w:r>
    </w:p>
    <w:p w:rsidR="00303E8A" w:rsidRPr="006851F2" w:rsidRDefault="00303E8A" w:rsidP="00625FDD">
      <w:pPr>
        <w:spacing w:line="360" w:lineRule="auto"/>
        <w:rPr>
          <w:rFonts w:ascii="Calibri" w:hAnsi="Calibri"/>
          <w:sz w:val="22"/>
          <w:szCs w:val="22"/>
          <w:lang w:val="en-GB"/>
        </w:rPr>
      </w:pPr>
    </w:p>
    <w:p w:rsidR="00A82E11" w:rsidRPr="006851F2" w:rsidRDefault="00303E8A" w:rsidP="00625FDD">
      <w:pPr>
        <w:spacing w:line="360" w:lineRule="auto"/>
        <w:rPr>
          <w:rFonts w:ascii="Calibri" w:hAnsi="Calibri"/>
          <w:sz w:val="22"/>
          <w:szCs w:val="22"/>
          <w:lang w:val="en-GB"/>
        </w:rPr>
      </w:pPr>
      <w:r w:rsidRPr="006A0C55">
        <w:rPr>
          <w:rFonts w:ascii="Calibri" w:hAnsi="Calibri"/>
          <w:b/>
          <w:sz w:val="22"/>
          <w:szCs w:val="22"/>
          <w:lang w:val="en-GB"/>
        </w:rPr>
        <w:t>#2</w:t>
      </w:r>
      <w:r w:rsidRPr="006851F2">
        <w:rPr>
          <w:rFonts w:ascii="Calibri" w:hAnsi="Calibri"/>
          <w:sz w:val="22"/>
          <w:szCs w:val="22"/>
          <w:lang w:val="en-GB"/>
        </w:rPr>
        <w:t xml:space="preserve"> </w:t>
      </w:r>
      <w:r w:rsidR="00A82E11" w:rsidRPr="006851F2">
        <w:rPr>
          <w:rFonts w:ascii="Calibri" w:hAnsi="Calibri"/>
          <w:sz w:val="22"/>
          <w:szCs w:val="22"/>
          <w:lang w:val="en-GB"/>
        </w:rPr>
        <w:t>The</w:t>
      </w:r>
      <w:del w:id="78" w:author="Lars HOFFMANN" w:date="2014-12-11T18:56:00Z">
        <w:r w:rsidR="00A82E11" w:rsidRPr="006851F2" w:rsidDel="009376C6">
          <w:rPr>
            <w:rFonts w:ascii="Calibri" w:hAnsi="Calibri"/>
            <w:sz w:val="22"/>
            <w:szCs w:val="22"/>
            <w:lang w:val="en-GB"/>
          </w:rPr>
          <w:delText xml:space="preserve"> WG </w:delText>
        </w:r>
      </w:del>
      <w:ins w:id="79" w:author="Lars HOFFMANN" w:date="2014-12-11T18:56:00Z">
        <w:r w:rsidR="009376C6">
          <w:rPr>
            <w:rFonts w:ascii="Calibri" w:hAnsi="Calibri"/>
            <w:sz w:val="22"/>
            <w:szCs w:val="22"/>
            <w:lang w:val="en-GB"/>
          </w:rPr>
          <w:t xml:space="preserve"> Working Group </w:t>
        </w:r>
      </w:ins>
      <w:r w:rsidR="00A82E11" w:rsidRPr="006851F2">
        <w:rPr>
          <w:rFonts w:ascii="Calibri" w:hAnsi="Calibri"/>
          <w:sz w:val="22"/>
          <w:szCs w:val="22"/>
          <w:lang w:val="en-GB"/>
        </w:rPr>
        <w:t xml:space="preserve">could recommend that any new Registration Directory Service (RDS) databases contemplated by ICANN should be capable of receiving input in the form of non-Latin script contact information. However, all data fields of such a new database should be </w:t>
      </w:r>
      <w:r w:rsidR="00A82E11" w:rsidRPr="006851F2">
        <w:rPr>
          <w:rFonts w:ascii="Calibri" w:hAnsi="Calibri"/>
          <w:sz w:val="22"/>
          <w:szCs w:val="22"/>
          <w:lang w:val="en-GB"/>
        </w:rPr>
        <w:lastRenderedPageBreak/>
        <w:t>tagged in ASCII to allow easy identification of what the different data entries represent and what language/script has been used by the registered name holder.</w:t>
      </w:r>
    </w:p>
    <w:p w:rsidR="00303E8A" w:rsidRPr="006851F2" w:rsidRDefault="00303E8A" w:rsidP="00625FDD">
      <w:pPr>
        <w:spacing w:line="360" w:lineRule="auto"/>
        <w:rPr>
          <w:rFonts w:ascii="Calibri" w:hAnsi="Calibri"/>
          <w:sz w:val="22"/>
          <w:szCs w:val="22"/>
          <w:lang w:val="en-GB"/>
        </w:rPr>
      </w:pPr>
    </w:p>
    <w:p w:rsidR="00A82E11" w:rsidRPr="006851F2" w:rsidRDefault="00303E8A" w:rsidP="00625FDD">
      <w:pPr>
        <w:spacing w:line="360" w:lineRule="auto"/>
        <w:rPr>
          <w:rFonts w:ascii="Calibri" w:hAnsi="Calibri"/>
          <w:sz w:val="22"/>
          <w:szCs w:val="22"/>
          <w:lang w:val="en-GB"/>
        </w:rPr>
      </w:pPr>
      <w:r w:rsidRPr="006A0C55">
        <w:rPr>
          <w:rFonts w:ascii="Calibri" w:hAnsi="Calibri"/>
          <w:b/>
          <w:sz w:val="22"/>
          <w:szCs w:val="22"/>
          <w:lang w:val="en-GB"/>
        </w:rPr>
        <w:t>#3</w:t>
      </w:r>
      <w:r w:rsidRPr="006851F2">
        <w:rPr>
          <w:rFonts w:ascii="Calibri" w:hAnsi="Calibri"/>
          <w:sz w:val="22"/>
          <w:szCs w:val="22"/>
          <w:lang w:val="en-GB"/>
        </w:rPr>
        <w:t xml:space="preserve"> </w:t>
      </w:r>
      <w:r w:rsidR="00A82E11" w:rsidRPr="006851F2">
        <w:rPr>
          <w:rFonts w:ascii="Calibri" w:hAnsi="Calibri"/>
          <w:sz w:val="22"/>
          <w:szCs w:val="22"/>
          <w:lang w:val="en-GB"/>
        </w:rPr>
        <w:t>The</w:t>
      </w:r>
      <w:del w:id="80" w:author="Lars HOFFMANN" w:date="2014-12-11T18:56:00Z">
        <w:r w:rsidR="00A82E11" w:rsidRPr="006851F2" w:rsidDel="009376C6">
          <w:rPr>
            <w:rFonts w:ascii="Calibri" w:hAnsi="Calibri"/>
            <w:sz w:val="22"/>
            <w:szCs w:val="22"/>
            <w:lang w:val="en-GB"/>
          </w:rPr>
          <w:delText xml:space="preserve"> WG </w:delText>
        </w:r>
      </w:del>
      <w:ins w:id="81" w:author="Lars HOFFMANN" w:date="2014-12-11T18:56:00Z">
        <w:r w:rsidR="009376C6">
          <w:rPr>
            <w:rFonts w:ascii="Calibri" w:hAnsi="Calibri"/>
            <w:sz w:val="22"/>
            <w:szCs w:val="22"/>
            <w:lang w:val="en-GB"/>
          </w:rPr>
          <w:t xml:space="preserve"> Working Group </w:t>
        </w:r>
      </w:ins>
      <w:r w:rsidR="00A82E11" w:rsidRPr="006851F2">
        <w:rPr>
          <w:rFonts w:ascii="Calibri" w:hAnsi="Calibri"/>
          <w:sz w:val="22"/>
          <w:szCs w:val="22"/>
          <w:lang w:val="en-GB"/>
        </w:rPr>
        <w:t xml:space="preserve">could recommend that registered name holders enter their contact information data in the language or script appropriate for the </w:t>
      </w:r>
      <w:r w:rsidR="00A82E11" w:rsidRPr="006851F2">
        <w:rPr>
          <w:rFonts w:ascii="Calibri" w:hAnsi="Calibri"/>
          <w:sz w:val="22"/>
          <w:szCs w:val="22"/>
        </w:rPr>
        <w:t>language that the registrar operates in</w:t>
      </w:r>
      <w:r w:rsidR="00A82E11" w:rsidRPr="006851F2">
        <w:rPr>
          <w:rFonts w:ascii="Calibri" w:hAnsi="Calibri"/>
          <w:sz w:val="22"/>
          <w:szCs w:val="22"/>
          <w:lang w:val="en-GB"/>
        </w:rPr>
        <w:t>.</w:t>
      </w:r>
    </w:p>
    <w:p w:rsidR="00303E8A" w:rsidRPr="006851F2" w:rsidRDefault="00303E8A" w:rsidP="00625FDD">
      <w:pPr>
        <w:spacing w:line="360" w:lineRule="auto"/>
        <w:rPr>
          <w:rFonts w:ascii="Calibri" w:hAnsi="Calibri"/>
          <w:sz w:val="22"/>
          <w:szCs w:val="22"/>
          <w:lang w:val="en-GB"/>
        </w:rPr>
      </w:pPr>
    </w:p>
    <w:p w:rsidR="00A82E11" w:rsidRPr="006851F2" w:rsidRDefault="00303E8A" w:rsidP="00625FDD">
      <w:pPr>
        <w:spacing w:line="360" w:lineRule="auto"/>
        <w:rPr>
          <w:rFonts w:ascii="Calibri" w:hAnsi="Calibri"/>
          <w:sz w:val="22"/>
          <w:szCs w:val="22"/>
          <w:lang w:val="en-GB"/>
        </w:rPr>
      </w:pPr>
      <w:r w:rsidRPr="006A0C55">
        <w:rPr>
          <w:rFonts w:ascii="Calibri" w:hAnsi="Calibri"/>
          <w:b/>
          <w:sz w:val="22"/>
          <w:szCs w:val="22"/>
          <w:lang w:val="en-GB"/>
        </w:rPr>
        <w:t>#4</w:t>
      </w:r>
      <w:r w:rsidRPr="006851F2">
        <w:rPr>
          <w:rFonts w:ascii="Calibri" w:hAnsi="Calibri"/>
          <w:sz w:val="22"/>
          <w:szCs w:val="22"/>
          <w:lang w:val="en-GB"/>
        </w:rPr>
        <w:t xml:space="preserve"> </w:t>
      </w:r>
      <w:r w:rsidR="00A82E11" w:rsidRPr="006851F2">
        <w:rPr>
          <w:rFonts w:ascii="Calibri" w:hAnsi="Calibri"/>
          <w:sz w:val="22"/>
          <w:szCs w:val="22"/>
          <w:lang w:val="en-GB"/>
        </w:rPr>
        <w:t>The</w:t>
      </w:r>
      <w:del w:id="82" w:author="Lars HOFFMANN" w:date="2014-12-11T18:56:00Z">
        <w:r w:rsidR="00A82E11" w:rsidRPr="006851F2" w:rsidDel="009376C6">
          <w:rPr>
            <w:rFonts w:ascii="Calibri" w:hAnsi="Calibri"/>
            <w:sz w:val="22"/>
            <w:szCs w:val="22"/>
            <w:lang w:val="en-GB"/>
          </w:rPr>
          <w:delText xml:space="preserve"> WG </w:delText>
        </w:r>
      </w:del>
      <w:ins w:id="83" w:author="Lars HOFFMANN" w:date="2014-12-11T18:56:00Z">
        <w:r w:rsidR="009376C6">
          <w:rPr>
            <w:rFonts w:ascii="Calibri" w:hAnsi="Calibri"/>
            <w:sz w:val="22"/>
            <w:szCs w:val="22"/>
            <w:lang w:val="en-GB"/>
          </w:rPr>
          <w:t xml:space="preserve"> Working Group </w:t>
        </w:r>
      </w:ins>
      <w:r w:rsidR="00A82E11" w:rsidRPr="006851F2">
        <w:rPr>
          <w:rFonts w:ascii="Calibri" w:hAnsi="Calibri"/>
          <w:sz w:val="22"/>
          <w:szCs w:val="22"/>
          <w:lang w:val="en-GB"/>
        </w:rPr>
        <w:t>could recommend that the registrar and registry assure that the data fields are consistent, that the entered contact information data are verified (in accordance with the Registrar Accreditation Agreement (RAA)) and that the data fields are correctly tagged to facilitate transformation if it is ever needed.</w:t>
      </w:r>
    </w:p>
    <w:p w:rsidR="00303E8A" w:rsidRPr="006851F2" w:rsidRDefault="00303E8A" w:rsidP="00625FDD">
      <w:pPr>
        <w:spacing w:line="360" w:lineRule="auto"/>
        <w:rPr>
          <w:rFonts w:ascii="Calibri" w:hAnsi="Calibri"/>
          <w:sz w:val="22"/>
          <w:szCs w:val="22"/>
          <w:lang w:val="en-GB"/>
        </w:rPr>
      </w:pPr>
    </w:p>
    <w:p w:rsidR="00A82E11" w:rsidRPr="006851F2" w:rsidRDefault="00303E8A" w:rsidP="00625FDD">
      <w:pPr>
        <w:spacing w:line="360" w:lineRule="auto"/>
        <w:rPr>
          <w:rFonts w:ascii="Calibri" w:hAnsi="Calibri"/>
          <w:sz w:val="22"/>
          <w:szCs w:val="22"/>
          <w:lang w:val="en-GB"/>
        </w:rPr>
      </w:pPr>
      <w:r w:rsidRPr="006A0C55">
        <w:rPr>
          <w:rFonts w:ascii="Calibri" w:hAnsi="Calibri"/>
          <w:b/>
          <w:sz w:val="22"/>
          <w:szCs w:val="22"/>
          <w:lang w:val="en-GB"/>
        </w:rPr>
        <w:t>#5</w:t>
      </w:r>
      <w:r w:rsidRPr="006851F2">
        <w:rPr>
          <w:rFonts w:ascii="Calibri" w:hAnsi="Calibri"/>
          <w:sz w:val="22"/>
          <w:szCs w:val="22"/>
          <w:lang w:val="en-GB"/>
        </w:rPr>
        <w:t xml:space="preserve"> </w:t>
      </w:r>
      <w:r w:rsidR="00A82E11" w:rsidRPr="006851F2">
        <w:rPr>
          <w:rFonts w:ascii="Calibri" w:hAnsi="Calibri"/>
          <w:sz w:val="22"/>
          <w:szCs w:val="22"/>
          <w:lang w:val="en-GB"/>
        </w:rPr>
        <w:t>The</w:t>
      </w:r>
      <w:del w:id="84" w:author="Lars HOFFMANN" w:date="2014-12-11T18:56:00Z">
        <w:r w:rsidR="00A82E11" w:rsidRPr="006851F2" w:rsidDel="009376C6">
          <w:rPr>
            <w:rFonts w:ascii="Calibri" w:hAnsi="Calibri"/>
            <w:sz w:val="22"/>
            <w:szCs w:val="22"/>
            <w:lang w:val="en-GB"/>
          </w:rPr>
          <w:delText xml:space="preserve"> WG </w:delText>
        </w:r>
      </w:del>
      <w:ins w:id="85" w:author="Lars HOFFMANN" w:date="2014-12-11T18:56:00Z">
        <w:r w:rsidR="009376C6">
          <w:rPr>
            <w:rFonts w:ascii="Calibri" w:hAnsi="Calibri"/>
            <w:sz w:val="22"/>
            <w:szCs w:val="22"/>
            <w:lang w:val="en-GB"/>
          </w:rPr>
          <w:t xml:space="preserve"> Working Group </w:t>
        </w:r>
      </w:ins>
      <w:r w:rsidR="00A82E11" w:rsidRPr="006851F2">
        <w:rPr>
          <w:rFonts w:ascii="Calibri" w:hAnsi="Calibri"/>
          <w:sz w:val="22"/>
          <w:szCs w:val="22"/>
          <w:lang w:val="en-GB"/>
        </w:rPr>
        <w:t>could recommend that if registrars wish to perform transformation of contact information, these data should be presented as additional fields (in addition to the local script provided by the registrant), to allow for maximum accuracy.</w:t>
      </w:r>
    </w:p>
    <w:p w:rsidR="00303E8A" w:rsidRPr="006851F2" w:rsidRDefault="00303E8A" w:rsidP="00625FDD">
      <w:pPr>
        <w:spacing w:line="360" w:lineRule="auto"/>
        <w:rPr>
          <w:rFonts w:ascii="Calibri" w:hAnsi="Calibri"/>
          <w:sz w:val="22"/>
          <w:szCs w:val="22"/>
          <w:lang w:val="en-GB"/>
        </w:rPr>
      </w:pPr>
    </w:p>
    <w:p w:rsidR="00A82E11" w:rsidRPr="006851F2" w:rsidRDefault="00303E8A">
      <w:pPr>
        <w:spacing w:line="360" w:lineRule="auto"/>
        <w:rPr>
          <w:rFonts w:ascii="Calibri" w:hAnsi="Calibri"/>
          <w:sz w:val="22"/>
          <w:szCs w:val="22"/>
          <w:lang w:val="en-GB"/>
        </w:rPr>
      </w:pPr>
      <w:r w:rsidRPr="006A0C55">
        <w:rPr>
          <w:rFonts w:ascii="Calibri" w:hAnsi="Calibri"/>
          <w:b/>
          <w:sz w:val="22"/>
          <w:szCs w:val="22"/>
          <w:lang w:val="en-GB"/>
        </w:rPr>
        <w:t>#6</w:t>
      </w:r>
      <w:r w:rsidRPr="006851F2">
        <w:rPr>
          <w:rFonts w:ascii="Calibri" w:hAnsi="Calibri"/>
          <w:sz w:val="22"/>
          <w:szCs w:val="22"/>
          <w:lang w:val="en-GB"/>
        </w:rPr>
        <w:t xml:space="preserve"> </w:t>
      </w:r>
      <w:r w:rsidR="00A82E11" w:rsidRPr="006851F2">
        <w:rPr>
          <w:rFonts w:ascii="Calibri" w:hAnsi="Calibri"/>
          <w:sz w:val="22"/>
          <w:szCs w:val="22"/>
          <w:lang w:val="en-GB"/>
        </w:rPr>
        <w:t>The</w:t>
      </w:r>
      <w:del w:id="86" w:author="Lars HOFFMANN" w:date="2014-12-11T18:56:00Z">
        <w:r w:rsidR="00A82E11" w:rsidRPr="006851F2" w:rsidDel="009376C6">
          <w:rPr>
            <w:rFonts w:ascii="Calibri" w:hAnsi="Calibri"/>
            <w:sz w:val="22"/>
            <w:szCs w:val="22"/>
            <w:lang w:val="en-GB"/>
          </w:rPr>
          <w:delText xml:space="preserve"> WG </w:delText>
        </w:r>
      </w:del>
      <w:ins w:id="87" w:author="Lars HOFFMANN" w:date="2014-12-11T18:56:00Z">
        <w:r w:rsidR="009376C6">
          <w:rPr>
            <w:rFonts w:ascii="Calibri" w:hAnsi="Calibri"/>
            <w:sz w:val="22"/>
            <w:szCs w:val="22"/>
            <w:lang w:val="en-GB"/>
          </w:rPr>
          <w:t xml:space="preserve"> Working Group </w:t>
        </w:r>
      </w:ins>
      <w:r w:rsidR="00A82E11" w:rsidRPr="006851F2">
        <w:rPr>
          <w:rFonts w:ascii="Calibri" w:hAnsi="Calibri"/>
          <w:sz w:val="22"/>
          <w:szCs w:val="22"/>
          <w:lang w:val="en-GB"/>
        </w:rPr>
        <w:t xml:space="preserve">could recommend that the field names of the </w:t>
      </w:r>
      <w:r w:rsidR="00ED07AB" w:rsidRPr="006851F2">
        <w:rPr>
          <w:rFonts w:ascii="Calibri" w:hAnsi="Calibri"/>
          <w:sz w:val="22"/>
          <w:szCs w:val="22"/>
          <w:lang w:val="en-GB"/>
        </w:rPr>
        <w:t>Domain Name Relay Daemon</w:t>
      </w:r>
      <w:r w:rsidR="00A82E11" w:rsidRPr="006851F2">
        <w:rPr>
          <w:rFonts w:ascii="Calibri" w:hAnsi="Calibri"/>
          <w:sz w:val="22"/>
          <w:szCs w:val="22"/>
          <w:lang w:val="en-GB"/>
        </w:rPr>
        <w:t xml:space="preserve"> be translated into as many languages as possible.</w:t>
      </w:r>
    </w:p>
    <w:p w:rsidR="003B578E" w:rsidRPr="006851F2" w:rsidDel="00A375D9" w:rsidRDefault="003B578E" w:rsidP="006A0C55">
      <w:pPr>
        <w:spacing w:line="360" w:lineRule="auto"/>
        <w:rPr>
          <w:del w:id="88" w:author="Chris Dillon" w:date="2014-12-12T08:15:00Z"/>
          <w:rFonts w:ascii="Calibri" w:hAnsi="Calibri"/>
          <w:sz w:val="22"/>
          <w:szCs w:val="22"/>
        </w:rPr>
      </w:pPr>
    </w:p>
    <w:p w:rsidR="00237F22" w:rsidRDefault="00237F22" w:rsidP="006A0C55">
      <w:pPr>
        <w:spacing w:line="360" w:lineRule="auto"/>
        <w:rPr>
          <w:ins w:id="89" w:author="Lars HOFFMANN" w:date="2014-12-11T18:40:00Z"/>
          <w:rFonts w:ascii="Calibri" w:hAnsi="Calibri"/>
          <w:sz w:val="22"/>
          <w:szCs w:val="22"/>
        </w:rPr>
      </w:pPr>
    </w:p>
    <w:p w:rsidR="00C94E91" w:rsidRDefault="00C94E91">
      <w:pPr>
        <w:spacing w:line="360" w:lineRule="auto"/>
        <w:rPr>
          <w:ins w:id="90" w:author="Lars HOFFMANN" w:date="2014-12-11T18:43:00Z"/>
          <w:rFonts w:ascii="Calibri" w:hAnsi="Calibri"/>
          <w:sz w:val="22"/>
          <w:szCs w:val="22"/>
        </w:rPr>
      </w:pPr>
      <w:ins w:id="91" w:author="Lars HOFFMANN" w:date="2014-12-11T18:40:00Z">
        <w:r>
          <w:rPr>
            <w:rFonts w:ascii="Calibri" w:hAnsi="Calibri"/>
            <w:sz w:val="22"/>
            <w:szCs w:val="22"/>
          </w:rPr>
          <w:t xml:space="preserve">#7 </w:t>
        </w:r>
      </w:ins>
      <w:proofErr w:type="gramStart"/>
      <w:ins w:id="92" w:author="Lars HOFFMANN" w:date="2014-12-11T18:43:00Z">
        <w:r>
          <w:rPr>
            <w:rFonts w:ascii="Calibri" w:hAnsi="Calibri"/>
            <w:sz w:val="22"/>
            <w:szCs w:val="22"/>
          </w:rPr>
          <w:t>Based</w:t>
        </w:r>
        <w:proofErr w:type="gramEnd"/>
        <w:r>
          <w:rPr>
            <w:rFonts w:ascii="Calibri" w:hAnsi="Calibri"/>
            <w:sz w:val="22"/>
            <w:szCs w:val="22"/>
          </w:rPr>
          <w:t xml:space="preserve"> on </w:t>
        </w:r>
        <w:del w:id="93" w:author="Chris Dillon" w:date="2014-12-12T08:13:00Z">
          <w:r w:rsidDel="00A375D9">
            <w:rPr>
              <w:rFonts w:ascii="Calibri" w:hAnsi="Calibri"/>
              <w:sz w:val="22"/>
              <w:szCs w:val="22"/>
            </w:rPr>
            <w:delText xml:space="preserve">the </w:delText>
          </w:r>
        </w:del>
        <w:r>
          <w:rPr>
            <w:rFonts w:ascii="Calibri" w:hAnsi="Calibri"/>
            <w:sz w:val="22"/>
            <w:szCs w:val="22"/>
          </w:rPr>
          <w:t>recommendation</w:t>
        </w:r>
      </w:ins>
      <w:ins w:id="94" w:author="Chris Dillon" w:date="2014-12-12T08:13:00Z">
        <w:r w:rsidR="00A375D9">
          <w:rPr>
            <w:rFonts w:ascii="Calibri" w:hAnsi="Calibri"/>
            <w:sz w:val="22"/>
            <w:szCs w:val="22"/>
          </w:rPr>
          <w:t>s</w:t>
        </w:r>
      </w:ins>
      <w:ins w:id="95" w:author="Lars HOFFMANN" w:date="2014-12-11T18:43:00Z">
        <w:r>
          <w:rPr>
            <w:rFonts w:ascii="Calibri" w:hAnsi="Calibri"/>
            <w:sz w:val="22"/>
            <w:szCs w:val="22"/>
          </w:rPr>
          <w:t xml:space="preserve"> #1-#6, </w:t>
        </w:r>
      </w:ins>
      <w:ins w:id="96" w:author="Lars HOFFMANN" w:date="2014-12-11T18:42:00Z">
        <w:r>
          <w:rPr>
            <w:rFonts w:ascii="Calibri" w:hAnsi="Calibri"/>
            <w:sz w:val="22"/>
            <w:szCs w:val="22"/>
          </w:rPr>
          <w:t>the</w:t>
        </w:r>
      </w:ins>
      <w:ins w:id="97" w:author="Lars HOFFMANN" w:date="2014-12-11T18:41:00Z">
        <w:r>
          <w:rPr>
            <w:rFonts w:ascii="Calibri" w:hAnsi="Calibri"/>
            <w:sz w:val="22"/>
            <w:szCs w:val="22"/>
          </w:rPr>
          <w:t xml:space="preserve"> question </w:t>
        </w:r>
      </w:ins>
      <w:ins w:id="98" w:author="Lars HOFFMANN" w:date="2014-12-11T18:42:00Z">
        <w:r>
          <w:rPr>
            <w:rFonts w:ascii="Calibri" w:hAnsi="Calibri"/>
            <w:sz w:val="22"/>
            <w:szCs w:val="22"/>
          </w:rPr>
          <w:t xml:space="preserve">of </w:t>
        </w:r>
      </w:ins>
      <w:ins w:id="99" w:author="Lars HOFFMANN" w:date="2014-12-11T18:40:00Z">
        <w:r w:rsidRPr="00434384">
          <w:rPr>
            <w:rFonts w:ascii="Calibri" w:hAnsi="Calibri"/>
            <w:sz w:val="22"/>
            <w:szCs w:val="22"/>
          </w:rPr>
          <w:t xml:space="preserve">who should bear the burden </w:t>
        </w:r>
      </w:ins>
      <w:ins w:id="100" w:author="Chris Dillon" w:date="2014-12-12T08:13:00Z">
        <w:r w:rsidR="00A375D9">
          <w:rPr>
            <w:rFonts w:ascii="Calibri" w:hAnsi="Calibri"/>
            <w:sz w:val="22"/>
            <w:szCs w:val="22"/>
          </w:rPr>
          <w:t xml:space="preserve">of </w:t>
        </w:r>
      </w:ins>
      <w:ins w:id="101" w:author="Lars HOFFMANN" w:date="2014-12-11T18:40:00Z">
        <w:r w:rsidRPr="00434384">
          <w:rPr>
            <w:rFonts w:ascii="Calibri" w:hAnsi="Calibri"/>
            <w:sz w:val="22"/>
            <w:szCs w:val="22"/>
          </w:rPr>
          <w:t xml:space="preserve">translating </w:t>
        </w:r>
      </w:ins>
      <w:ins w:id="102" w:author="Lars HOFFMANN" w:date="2014-12-11T18:43:00Z">
        <w:r>
          <w:rPr>
            <w:rFonts w:ascii="Calibri" w:hAnsi="Calibri"/>
            <w:sz w:val="22"/>
            <w:szCs w:val="22"/>
          </w:rPr>
          <w:t xml:space="preserve">or </w:t>
        </w:r>
      </w:ins>
      <w:ins w:id="103" w:author="Lars HOFFMANN" w:date="2014-12-11T18:40:00Z">
        <w:r w:rsidRPr="00434384">
          <w:rPr>
            <w:rFonts w:ascii="Calibri" w:hAnsi="Calibri"/>
            <w:sz w:val="22"/>
            <w:szCs w:val="22"/>
          </w:rPr>
          <w:t xml:space="preserve">transliterating contact information to a </w:t>
        </w:r>
        <w:r>
          <w:rPr>
            <w:rFonts w:ascii="Calibri" w:hAnsi="Calibri"/>
            <w:sz w:val="22"/>
            <w:szCs w:val="22"/>
          </w:rPr>
          <w:t xml:space="preserve">single common script is moot. </w:t>
        </w:r>
      </w:ins>
    </w:p>
    <w:p w:rsidR="00C94E91" w:rsidRPr="00C94E91" w:rsidRDefault="00C94E91" w:rsidP="00C94E91">
      <w:pPr>
        <w:spacing w:line="360" w:lineRule="auto"/>
        <w:rPr>
          <w:ins w:id="104" w:author="Lars HOFFMANN" w:date="2014-12-11T18:40:00Z"/>
          <w:rFonts w:ascii="Calibri" w:hAnsi="Calibri"/>
          <w:i/>
          <w:sz w:val="22"/>
          <w:szCs w:val="22"/>
        </w:rPr>
      </w:pPr>
      <w:ins w:id="105" w:author="Lars HOFFMANN" w:date="2014-12-11T18:43:00Z">
        <w:r>
          <w:rPr>
            <w:rFonts w:ascii="Calibri" w:hAnsi="Calibri"/>
            <w:i/>
            <w:sz w:val="22"/>
            <w:szCs w:val="22"/>
          </w:rPr>
          <w:t xml:space="preserve">Note: The Working Group in its discussions so far pointed out that regardless of who decides, it is most likely registrars and registrants that would have to carry the financial burden. The Community is </w:t>
        </w:r>
        <w:r w:rsidRPr="00C94E91">
          <w:rPr>
            <w:rFonts w:ascii="Calibri" w:hAnsi="Calibri"/>
            <w:b/>
            <w:i/>
            <w:sz w:val="22"/>
            <w:szCs w:val="22"/>
          </w:rPr>
          <w:t>strongly encouraged to supply its views</w:t>
        </w:r>
        <w:r>
          <w:rPr>
            <w:rFonts w:ascii="Calibri" w:hAnsi="Calibri"/>
            <w:i/>
            <w:sz w:val="22"/>
            <w:szCs w:val="22"/>
          </w:rPr>
          <w:t xml:space="preserve"> on this issue</w:t>
        </w:r>
        <w:r w:rsidRPr="00A375D9">
          <w:rPr>
            <w:rFonts w:ascii="Calibri" w:hAnsi="Calibri"/>
            <w:bCs/>
            <w:i/>
            <w:sz w:val="22"/>
            <w:szCs w:val="22"/>
            <w:rPrChange w:id="106" w:author="Chris Dillon" w:date="2014-12-12T08:14:00Z">
              <w:rPr>
                <w:rFonts w:ascii="Calibri" w:hAnsi="Calibri"/>
                <w:b/>
                <w:i/>
                <w:sz w:val="22"/>
                <w:szCs w:val="22"/>
              </w:rPr>
            </w:rPrChange>
          </w:rPr>
          <w:t xml:space="preserve">, </w:t>
        </w:r>
      </w:ins>
      <w:ins w:id="107" w:author="Lars HOFFMANN" w:date="2014-12-11T18:44:00Z">
        <w:r w:rsidRPr="00C94E91">
          <w:rPr>
            <w:rFonts w:ascii="Calibri" w:hAnsi="Calibri"/>
            <w:b/>
            <w:i/>
            <w:sz w:val="22"/>
            <w:szCs w:val="22"/>
          </w:rPr>
          <w:t>regardless</w:t>
        </w:r>
      </w:ins>
      <w:ins w:id="108" w:author="Lars HOFFMANN" w:date="2014-12-11T18:43:00Z">
        <w:r w:rsidRPr="00C94E91">
          <w:rPr>
            <w:rFonts w:ascii="Calibri" w:hAnsi="Calibri"/>
            <w:b/>
            <w:i/>
            <w:sz w:val="22"/>
            <w:szCs w:val="22"/>
          </w:rPr>
          <w:t xml:space="preserve"> </w:t>
        </w:r>
      </w:ins>
      <w:ins w:id="109" w:author="Lars HOFFMANN" w:date="2014-12-11T18:44:00Z">
        <w:r w:rsidRPr="00C94E91">
          <w:rPr>
            <w:rFonts w:ascii="Calibri" w:hAnsi="Calibri"/>
            <w:b/>
            <w:i/>
            <w:sz w:val="22"/>
            <w:szCs w:val="22"/>
          </w:rPr>
          <w:t>of whether they view mandatory translation/transliteration as recommendable</w:t>
        </w:r>
        <w:r>
          <w:rPr>
            <w:rFonts w:ascii="Calibri" w:hAnsi="Calibri"/>
            <w:i/>
            <w:sz w:val="22"/>
            <w:szCs w:val="22"/>
          </w:rPr>
          <w:t>.</w:t>
        </w:r>
      </w:ins>
    </w:p>
    <w:p w:rsidR="00F57DB2" w:rsidRDefault="00F57DB2" w:rsidP="006A0C55">
      <w:pPr>
        <w:spacing w:line="360" w:lineRule="auto"/>
        <w:rPr>
          <w:rFonts w:ascii="Calibri" w:hAnsi="Calibri"/>
          <w:sz w:val="22"/>
          <w:szCs w:val="22"/>
        </w:rPr>
      </w:pPr>
    </w:p>
    <w:p w:rsidR="00237F22" w:rsidRPr="006A0C55" w:rsidRDefault="00625FDD" w:rsidP="006A0C55">
      <w:pPr>
        <w:spacing w:line="360" w:lineRule="auto"/>
        <w:rPr>
          <w:rFonts w:ascii="Calibri" w:hAnsi="Calibri"/>
          <w:b/>
          <w:sz w:val="22"/>
          <w:szCs w:val="22"/>
        </w:rPr>
      </w:pPr>
      <w:r w:rsidRPr="006A0C55">
        <w:rPr>
          <w:rFonts w:ascii="Calibri" w:hAnsi="Calibri"/>
          <w:b/>
          <w:sz w:val="22"/>
          <w:szCs w:val="22"/>
        </w:rPr>
        <w:t xml:space="preserve">1.3 </w:t>
      </w:r>
      <w:r w:rsidR="00237F22" w:rsidRPr="006A0C55">
        <w:rPr>
          <w:rFonts w:ascii="Calibri" w:hAnsi="Calibri"/>
          <w:b/>
          <w:sz w:val="22"/>
          <w:szCs w:val="22"/>
        </w:rPr>
        <w:t>Stakeholder Group / Constituency Statements and Initial Public Comment Period</w:t>
      </w:r>
    </w:p>
    <w:p w:rsidR="00237F22" w:rsidRPr="006851F2" w:rsidRDefault="00237F22" w:rsidP="006A0C55">
      <w:pPr>
        <w:spacing w:line="360" w:lineRule="auto"/>
        <w:rPr>
          <w:rFonts w:ascii="Calibri" w:hAnsi="Calibri"/>
          <w:sz w:val="22"/>
          <w:szCs w:val="22"/>
        </w:rPr>
      </w:pPr>
    </w:p>
    <w:p w:rsidR="00FE6968" w:rsidRPr="006851F2" w:rsidRDefault="00FE6968" w:rsidP="006A0C55">
      <w:pPr>
        <w:spacing w:line="360" w:lineRule="auto"/>
        <w:rPr>
          <w:rFonts w:ascii="Calibri" w:hAnsi="Calibri"/>
          <w:sz w:val="22"/>
          <w:szCs w:val="22"/>
        </w:rPr>
      </w:pPr>
      <w:r w:rsidRPr="006851F2">
        <w:rPr>
          <w:rFonts w:ascii="Calibri" w:hAnsi="Calibri"/>
          <w:sz w:val="22"/>
          <w:szCs w:val="22"/>
        </w:rPr>
        <w:t xml:space="preserve">For the Preliminary Issue Report, a </w:t>
      </w:r>
      <w:hyperlink r:id="rId9" w:history="1">
        <w:r w:rsidRPr="006851F2">
          <w:rPr>
            <w:rStyle w:val="Hyperlink"/>
            <w:rFonts w:ascii="Calibri" w:hAnsi="Calibri"/>
            <w:sz w:val="22"/>
            <w:szCs w:val="22"/>
          </w:rPr>
          <w:t>Public Comment forum</w:t>
        </w:r>
      </w:hyperlink>
      <w:r w:rsidRPr="006851F2">
        <w:rPr>
          <w:rFonts w:ascii="Calibri" w:hAnsi="Calibri"/>
          <w:sz w:val="22"/>
          <w:szCs w:val="22"/>
        </w:rPr>
        <w:t xml:space="preserve"> was opened from 8 January until 1 March 2013. </w:t>
      </w:r>
      <w:hyperlink r:id="rId10" w:history="1">
        <w:r w:rsidRPr="006851F2">
          <w:rPr>
            <w:rStyle w:val="Hyperlink"/>
            <w:rFonts w:ascii="Calibri" w:hAnsi="Calibri"/>
            <w:sz w:val="22"/>
            <w:szCs w:val="22"/>
          </w:rPr>
          <w:t xml:space="preserve">Four </w:t>
        </w:r>
        <w:r w:rsidR="00876070" w:rsidRPr="006851F2">
          <w:rPr>
            <w:rStyle w:val="Hyperlink"/>
            <w:rFonts w:ascii="Calibri" w:hAnsi="Calibri"/>
            <w:sz w:val="22"/>
            <w:szCs w:val="22"/>
          </w:rPr>
          <w:t xml:space="preserve">(4) </w:t>
        </w:r>
        <w:r w:rsidRPr="006851F2">
          <w:rPr>
            <w:rStyle w:val="Hyperlink"/>
            <w:rFonts w:ascii="Calibri" w:hAnsi="Calibri"/>
            <w:sz w:val="22"/>
            <w:szCs w:val="22"/>
          </w:rPr>
          <w:t>comments</w:t>
        </w:r>
      </w:hyperlink>
      <w:r w:rsidRPr="006851F2">
        <w:rPr>
          <w:rFonts w:ascii="Calibri" w:hAnsi="Calibri"/>
          <w:sz w:val="22"/>
          <w:szCs w:val="22"/>
        </w:rPr>
        <w:t xml:space="preserve"> were received and formed part of the </w:t>
      </w:r>
      <w:hyperlink r:id="rId11" w:history="1">
        <w:r w:rsidRPr="006851F2">
          <w:rPr>
            <w:rStyle w:val="Hyperlink"/>
            <w:rFonts w:ascii="Calibri" w:hAnsi="Calibri"/>
            <w:sz w:val="22"/>
            <w:szCs w:val="22"/>
          </w:rPr>
          <w:t>Report of Public Comments</w:t>
        </w:r>
      </w:hyperlink>
      <w:r w:rsidRPr="006851F2">
        <w:rPr>
          <w:rFonts w:ascii="Calibri" w:hAnsi="Calibri"/>
          <w:sz w:val="22"/>
          <w:szCs w:val="22"/>
        </w:rPr>
        <w:t>.</w:t>
      </w:r>
    </w:p>
    <w:p w:rsidR="00FE6968" w:rsidRPr="006851F2" w:rsidRDefault="00FE6968" w:rsidP="006A0C55">
      <w:pPr>
        <w:spacing w:line="360" w:lineRule="auto"/>
        <w:rPr>
          <w:rFonts w:ascii="Calibri" w:hAnsi="Calibri"/>
          <w:sz w:val="22"/>
          <w:szCs w:val="22"/>
        </w:rPr>
      </w:pPr>
    </w:p>
    <w:p w:rsidR="00FE6968" w:rsidRPr="006851F2" w:rsidRDefault="00FE6968" w:rsidP="006A0C55">
      <w:pPr>
        <w:spacing w:line="360" w:lineRule="auto"/>
        <w:rPr>
          <w:rFonts w:ascii="Calibri" w:hAnsi="Calibri"/>
          <w:sz w:val="22"/>
          <w:szCs w:val="22"/>
        </w:rPr>
      </w:pPr>
      <w:r w:rsidRPr="006851F2">
        <w:rPr>
          <w:rFonts w:ascii="Calibri" w:hAnsi="Calibri"/>
          <w:sz w:val="22"/>
          <w:szCs w:val="22"/>
        </w:rPr>
        <w:t xml:space="preserve">The </w:t>
      </w:r>
      <w:r w:rsidR="003B578E" w:rsidRPr="006851F2">
        <w:rPr>
          <w:rFonts w:ascii="Calibri" w:hAnsi="Calibri"/>
          <w:sz w:val="22"/>
          <w:szCs w:val="22"/>
        </w:rPr>
        <w:t>Working</w:t>
      </w:r>
      <w:r w:rsidRPr="006851F2">
        <w:rPr>
          <w:rFonts w:ascii="Calibri" w:hAnsi="Calibri"/>
          <w:sz w:val="22"/>
          <w:szCs w:val="22"/>
        </w:rPr>
        <w:t xml:space="preserve"> Group also requested all GNSO Stakeholder Groups and Constituencies as well as ICANN’s other Supporting </w:t>
      </w:r>
      <w:r w:rsidR="009A31F5" w:rsidRPr="006851F2">
        <w:rPr>
          <w:rFonts w:ascii="Calibri" w:hAnsi="Calibri"/>
          <w:sz w:val="22"/>
          <w:szCs w:val="22"/>
        </w:rPr>
        <w:t>Organizations</w:t>
      </w:r>
      <w:r w:rsidRPr="006851F2">
        <w:rPr>
          <w:rFonts w:ascii="Calibri" w:hAnsi="Calibri"/>
          <w:sz w:val="22"/>
          <w:szCs w:val="22"/>
        </w:rPr>
        <w:t xml:space="preserve"> and </w:t>
      </w:r>
      <w:r w:rsidR="009A31F5" w:rsidRPr="006851F2">
        <w:rPr>
          <w:rFonts w:ascii="Calibri" w:hAnsi="Calibri"/>
          <w:sz w:val="22"/>
          <w:szCs w:val="22"/>
        </w:rPr>
        <w:t>Advisory</w:t>
      </w:r>
      <w:r w:rsidRPr="006851F2">
        <w:rPr>
          <w:rFonts w:ascii="Calibri" w:hAnsi="Calibri"/>
          <w:sz w:val="22"/>
          <w:szCs w:val="22"/>
        </w:rPr>
        <w:t xml:space="preserve"> </w:t>
      </w:r>
      <w:r w:rsidR="009A31F5" w:rsidRPr="006851F2">
        <w:rPr>
          <w:rFonts w:ascii="Calibri" w:hAnsi="Calibri"/>
          <w:sz w:val="22"/>
          <w:szCs w:val="22"/>
        </w:rPr>
        <w:t>Committees</w:t>
      </w:r>
      <w:r w:rsidRPr="006851F2">
        <w:rPr>
          <w:rFonts w:ascii="Calibri" w:hAnsi="Calibri"/>
          <w:sz w:val="22"/>
          <w:szCs w:val="22"/>
        </w:rPr>
        <w:t xml:space="preserve"> to provide feedback </w:t>
      </w:r>
      <w:r w:rsidRPr="006851F2">
        <w:rPr>
          <w:rFonts w:ascii="Calibri" w:hAnsi="Calibri"/>
          <w:sz w:val="22"/>
          <w:szCs w:val="22"/>
        </w:rPr>
        <w:lastRenderedPageBreak/>
        <w:t xml:space="preserve">and provide statements on their views regarding the question whether to recommend to translate and/or transliterate contact information data. </w:t>
      </w:r>
      <w:r w:rsidR="003B578E" w:rsidRPr="006851F2">
        <w:rPr>
          <w:rFonts w:ascii="Calibri" w:hAnsi="Calibri"/>
          <w:sz w:val="22"/>
          <w:szCs w:val="22"/>
        </w:rPr>
        <w:t>Six comments were received and the</w:t>
      </w:r>
      <w:del w:id="110" w:author="Lars HOFFMANN" w:date="2014-12-11T18:56:00Z">
        <w:r w:rsidR="003B578E" w:rsidRPr="006851F2" w:rsidDel="009376C6">
          <w:rPr>
            <w:rFonts w:ascii="Calibri" w:hAnsi="Calibri"/>
            <w:sz w:val="22"/>
            <w:szCs w:val="22"/>
          </w:rPr>
          <w:delText xml:space="preserve"> WG </w:delText>
        </w:r>
      </w:del>
      <w:ins w:id="111" w:author="Lars HOFFMANN" w:date="2014-12-11T18:56:00Z">
        <w:r w:rsidR="009376C6">
          <w:rPr>
            <w:rFonts w:ascii="Calibri" w:hAnsi="Calibri"/>
            <w:sz w:val="22"/>
            <w:szCs w:val="22"/>
          </w:rPr>
          <w:t xml:space="preserve"> Working Group </w:t>
        </w:r>
      </w:ins>
      <w:r w:rsidR="003B578E" w:rsidRPr="006851F2">
        <w:rPr>
          <w:rFonts w:ascii="Calibri" w:hAnsi="Calibri"/>
          <w:sz w:val="22"/>
          <w:szCs w:val="22"/>
        </w:rPr>
        <w:t xml:space="preserve">summarized the submissions in its </w:t>
      </w:r>
      <w:hyperlink r:id="rId12" w:history="1">
        <w:r w:rsidR="003B578E" w:rsidRPr="006851F2">
          <w:rPr>
            <w:rStyle w:val="Hyperlink"/>
            <w:rFonts w:ascii="Calibri" w:hAnsi="Calibri"/>
            <w:sz w:val="22"/>
            <w:szCs w:val="22"/>
          </w:rPr>
          <w:t>comment review tool</w:t>
        </w:r>
      </w:hyperlink>
      <w:r w:rsidR="003B578E" w:rsidRPr="006851F2">
        <w:rPr>
          <w:rFonts w:ascii="Calibri" w:hAnsi="Calibri"/>
          <w:sz w:val="22"/>
          <w:szCs w:val="22"/>
        </w:rPr>
        <w:t xml:space="preserve">. </w:t>
      </w:r>
    </w:p>
    <w:p w:rsidR="00FE6968" w:rsidRPr="006851F2" w:rsidRDefault="00FE6968" w:rsidP="006A0C55">
      <w:pPr>
        <w:spacing w:line="360" w:lineRule="auto"/>
        <w:rPr>
          <w:rFonts w:ascii="Calibri" w:hAnsi="Calibri"/>
          <w:sz w:val="22"/>
          <w:szCs w:val="22"/>
        </w:rPr>
      </w:pPr>
    </w:p>
    <w:p w:rsidR="00237F22" w:rsidRPr="006A0C55" w:rsidRDefault="00625FDD" w:rsidP="006A0C55">
      <w:pPr>
        <w:spacing w:line="360" w:lineRule="auto"/>
        <w:rPr>
          <w:rFonts w:ascii="Calibri" w:hAnsi="Calibri"/>
          <w:b/>
          <w:sz w:val="22"/>
          <w:szCs w:val="22"/>
        </w:rPr>
      </w:pPr>
      <w:r w:rsidRPr="006A0C55">
        <w:rPr>
          <w:rFonts w:ascii="Calibri" w:hAnsi="Calibri"/>
          <w:b/>
          <w:sz w:val="22"/>
          <w:szCs w:val="22"/>
        </w:rPr>
        <w:t xml:space="preserve">1.4 </w:t>
      </w:r>
      <w:r w:rsidR="00237F22" w:rsidRPr="006A0C55">
        <w:rPr>
          <w:rFonts w:ascii="Calibri" w:hAnsi="Calibri"/>
          <w:b/>
          <w:sz w:val="22"/>
          <w:szCs w:val="22"/>
        </w:rPr>
        <w:t>Conclusion and Next Steps</w:t>
      </w:r>
    </w:p>
    <w:p w:rsidR="00237F22" w:rsidRPr="006851F2" w:rsidRDefault="00237F22" w:rsidP="006A0C55">
      <w:pPr>
        <w:spacing w:line="360" w:lineRule="auto"/>
        <w:rPr>
          <w:rFonts w:ascii="Calibri" w:hAnsi="Calibri"/>
          <w:sz w:val="22"/>
          <w:szCs w:val="22"/>
        </w:rPr>
      </w:pPr>
      <w:r w:rsidRPr="006851F2">
        <w:rPr>
          <w:rFonts w:ascii="Calibri" w:hAnsi="Calibri"/>
          <w:sz w:val="22"/>
          <w:szCs w:val="22"/>
        </w:rPr>
        <w:t>The Working Group will complete this section for the Final Report, i.e. once public comment on this Initial Report have been received and reviewed.</w:t>
      </w:r>
    </w:p>
    <w:p w:rsidR="00CF2D64" w:rsidRPr="009376C6" w:rsidRDefault="00773B73">
      <w:pPr>
        <w:pStyle w:val="Heading1"/>
        <w:numPr>
          <w:ilvl w:val="0"/>
          <w:numId w:val="12"/>
        </w:numPr>
        <w:rPr>
          <w:sz w:val="32"/>
          <w:rPrChange w:id="112" w:author="Lars HOFFMANN" w:date="2014-12-11T18:59:00Z">
            <w:rPr/>
          </w:rPrChange>
        </w:rPr>
        <w:pPrChange w:id="113" w:author="Lars HOFFMANN" w:date="2014-12-11T18:58:00Z">
          <w:pPr>
            <w:pStyle w:val="Heading1"/>
          </w:pPr>
        </w:pPrChange>
      </w:pPr>
      <w:r w:rsidRPr="00811829">
        <w:br w:type="page"/>
      </w:r>
      <w:bookmarkStart w:id="114" w:name="_Toc279993324"/>
      <w:r w:rsidR="00CF2D64" w:rsidRPr="009376C6">
        <w:rPr>
          <w:sz w:val="32"/>
          <w:rPrChange w:id="115" w:author="Lars HOFFMANN" w:date="2014-12-11T18:59:00Z">
            <w:rPr/>
          </w:rPrChange>
        </w:rPr>
        <w:lastRenderedPageBreak/>
        <w:t>Objectives and Next Steps</w:t>
      </w:r>
      <w:bookmarkEnd w:id="114"/>
    </w:p>
    <w:p w:rsidR="008D4A55" w:rsidRPr="00434384" w:rsidRDefault="008D4A55" w:rsidP="00C60B5B">
      <w:pPr>
        <w:spacing w:line="360" w:lineRule="auto"/>
        <w:rPr>
          <w:rFonts w:ascii="Calibri" w:hAnsi="Calibri"/>
          <w:sz w:val="22"/>
          <w:szCs w:val="22"/>
        </w:rPr>
      </w:pPr>
      <w:r w:rsidRPr="00434384">
        <w:rPr>
          <w:rFonts w:ascii="Calibri" w:hAnsi="Calibri"/>
          <w:sz w:val="22"/>
          <w:szCs w:val="22"/>
        </w:rPr>
        <w:t xml:space="preserve">This </w:t>
      </w:r>
      <w:r>
        <w:rPr>
          <w:rFonts w:ascii="Calibri" w:hAnsi="Calibri"/>
          <w:sz w:val="22"/>
          <w:szCs w:val="22"/>
        </w:rPr>
        <w:t xml:space="preserve">is </w:t>
      </w:r>
      <w:r w:rsidR="009C7B57">
        <w:rPr>
          <w:rFonts w:ascii="Calibri" w:hAnsi="Calibri"/>
          <w:sz w:val="22"/>
          <w:szCs w:val="22"/>
        </w:rPr>
        <w:t>the i</w:t>
      </w:r>
      <w:r w:rsidRPr="00434384">
        <w:rPr>
          <w:rFonts w:ascii="Calibri" w:hAnsi="Calibri"/>
          <w:sz w:val="22"/>
          <w:szCs w:val="22"/>
        </w:rPr>
        <w:t xml:space="preserve">nitial </w:t>
      </w:r>
      <w:r w:rsidR="009C7B57">
        <w:rPr>
          <w:rFonts w:ascii="Calibri" w:hAnsi="Calibri"/>
          <w:sz w:val="22"/>
          <w:szCs w:val="22"/>
        </w:rPr>
        <w:t>r</w:t>
      </w:r>
      <w:r w:rsidRPr="00434384">
        <w:rPr>
          <w:rFonts w:ascii="Calibri" w:hAnsi="Calibri"/>
          <w:sz w:val="22"/>
          <w:szCs w:val="22"/>
        </w:rPr>
        <w:t>eport</w:t>
      </w:r>
      <w:r w:rsidR="00073DFD">
        <w:rPr>
          <w:rFonts w:ascii="Calibri" w:hAnsi="Calibri"/>
          <w:sz w:val="22"/>
          <w:szCs w:val="22"/>
        </w:rPr>
        <w:t xml:space="preserve"> of the Translation and Transliteration of Contact Information PDP Working Group, </w:t>
      </w:r>
      <w:r w:rsidRPr="00434384">
        <w:rPr>
          <w:rFonts w:ascii="Calibri" w:hAnsi="Calibri"/>
          <w:sz w:val="22"/>
          <w:szCs w:val="22"/>
        </w:rPr>
        <w:t>presented to the Community</w:t>
      </w:r>
      <w:r w:rsidR="00073DFD">
        <w:rPr>
          <w:rFonts w:ascii="Calibri" w:hAnsi="Calibri"/>
          <w:sz w:val="22"/>
          <w:szCs w:val="22"/>
        </w:rPr>
        <w:t xml:space="preserve"> </w:t>
      </w:r>
      <w:r w:rsidRPr="00434384">
        <w:rPr>
          <w:rFonts w:ascii="Calibri" w:hAnsi="Calibri"/>
          <w:sz w:val="22"/>
          <w:szCs w:val="22"/>
        </w:rPr>
        <w:t xml:space="preserve">to gather feedback on the various </w:t>
      </w:r>
      <w:r w:rsidR="00073DFD">
        <w:rPr>
          <w:rFonts w:ascii="Calibri" w:hAnsi="Calibri"/>
          <w:sz w:val="22"/>
          <w:szCs w:val="22"/>
        </w:rPr>
        <w:t>recommendations</w:t>
      </w:r>
      <w:r w:rsidR="00073DFD" w:rsidRPr="00434384">
        <w:rPr>
          <w:rFonts w:ascii="Calibri" w:hAnsi="Calibri"/>
          <w:sz w:val="22"/>
          <w:szCs w:val="22"/>
        </w:rPr>
        <w:t xml:space="preserve"> </w:t>
      </w:r>
      <w:r w:rsidRPr="00434384">
        <w:rPr>
          <w:rFonts w:ascii="Calibri" w:hAnsi="Calibri"/>
          <w:sz w:val="22"/>
          <w:szCs w:val="22"/>
        </w:rPr>
        <w:t xml:space="preserve">the Working Group </w:t>
      </w:r>
      <w:r>
        <w:rPr>
          <w:rFonts w:ascii="Calibri" w:hAnsi="Calibri"/>
          <w:sz w:val="22"/>
          <w:szCs w:val="22"/>
        </w:rPr>
        <w:t xml:space="preserve">is </w:t>
      </w:r>
      <w:r w:rsidR="00073DFD">
        <w:rPr>
          <w:rFonts w:ascii="Calibri" w:hAnsi="Calibri"/>
          <w:sz w:val="22"/>
          <w:szCs w:val="22"/>
        </w:rPr>
        <w:t>presenting</w:t>
      </w:r>
      <w:r w:rsidRPr="00434384">
        <w:rPr>
          <w:rFonts w:ascii="Calibri" w:hAnsi="Calibri"/>
          <w:sz w:val="22"/>
          <w:szCs w:val="22"/>
        </w:rPr>
        <w:t xml:space="preserve">. </w:t>
      </w:r>
      <w:r>
        <w:rPr>
          <w:rFonts w:ascii="Calibri" w:hAnsi="Calibri"/>
          <w:sz w:val="22"/>
          <w:szCs w:val="22"/>
        </w:rPr>
        <w:t>Following the review of any public comments received</w:t>
      </w:r>
      <w:r w:rsidR="00073DFD">
        <w:rPr>
          <w:rFonts w:ascii="Calibri" w:hAnsi="Calibri"/>
          <w:sz w:val="22"/>
          <w:szCs w:val="22"/>
        </w:rPr>
        <w:t>,</w:t>
      </w:r>
      <w:r w:rsidR="00C60B5B">
        <w:rPr>
          <w:rFonts w:ascii="Calibri" w:hAnsi="Calibri"/>
          <w:sz w:val="22"/>
          <w:szCs w:val="22"/>
        </w:rPr>
        <w:t xml:space="preserve"> </w:t>
      </w:r>
      <w:r>
        <w:rPr>
          <w:rFonts w:ascii="Calibri" w:hAnsi="Calibri"/>
          <w:sz w:val="22"/>
          <w:szCs w:val="22"/>
        </w:rPr>
        <w:t>the</w:t>
      </w:r>
      <w:del w:id="116" w:author="Lars HOFFMANN" w:date="2014-12-11T18:56:00Z">
        <w:r w:rsidDel="009376C6">
          <w:rPr>
            <w:rFonts w:ascii="Calibri" w:hAnsi="Calibri"/>
            <w:sz w:val="22"/>
            <w:szCs w:val="22"/>
          </w:rPr>
          <w:delText xml:space="preserve"> WG </w:delText>
        </w:r>
      </w:del>
      <w:ins w:id="117" w:author="Lars HOFFMANN" w:date="2014-12-11T18:56:00Z">
        <w:r w:rsidR="009376C6">
          <w:rPr>
            <w:rFonts w:ascii="Calibri" w:hAnsi="Calibri"/>
            <w:sz w:val="22"/>
            <w:szCs w:val="22"/>
          </w:rPr>
          <w:t xml:space="preserve"> Working Group </w:t>
        </w:r>
      </w:ins>
      <w:r>
        <w:rPr>
          <w:rFonts w:ascii="Calibri" w:hAnsi="Calibri"/>
          <w:sz w:val="22"/>
          <w:szCs w:val="22"/>
        </w:rPr>
        <w:t xml:space="preserve">will prepare a </w:t>
      </w:r>
      <w:r w:rsidR="009C7B57">
        <w:rPr>
          <w:rFonts w:ascii="Calibri" w:hAnsi="Calibri"/>
          <w:sz w:val="22"/>
          <w:szCs w:val="22"/>
        </w:rPr>
        <w:t>final r</w:t>
      </w:r>
      <w:r>
        <w:rPr>
          <w:rFonts w:ascii="Calibri" w:hAnsi="Calibri"/>
          <w:sz w:val="22"/>
          <w:szCs w:val="22"/>
        </w:rPr>
        <w:t>eport to be presented to the GNSO Council for its review and possible adoption.</w:t>
      </w:r>
    </w:p>
    <w:p w:rsidR="0057582F" w:rsidRPr="009376C6" w:rsidRDefault="00773B73">
      <w:pPr>
        <w:pStyle w:val="Heading1"/>
        <w:numPr>
          <w:ilvl w:val="0"/>
          <w:numId w:val="12"/>
        </w:numPr>
        <w:rPr>
          <w:sz w:val="32"/>
          <w:rPrChange w:id="118" w:author="Lars HOFFMANN" w:date="2014-12-11T18:59:00Z">
            <w:rPr/>
          </w:rPrChange>
        </w:rPr>
        <w:pPrChange w:id="119" w:author="Lars HOFFMANN" w:date="2014-12-11T18:59:00Z">
          <w:pPr>
            <w:pStyle w:val="Heading1"/>
          </w:pPr>
        </w:pPrChange>
      </w:pPr>
      <w:r w:rsidRPr="0014717F">
        <w:rPr>
          <w:rFonts w:ascii="Cambria" w:hAnsi="Cambria"/>
          <w:szCs w:val="24"/>
        </w:rPr>
        <w:br w:type="page"/>
      </w:r>
      <w:bookmarkStart w:id="120" w:name="_Toc279993325"/>
      <w:r w:rsidR="00441386" w:rsidRPr="009376C6">
        <w:rPr>
          <w:sz w:val="32"/>
          <w:rPrChange w:id="121" w:author="Lars HOFFMANN" w:date="2014-12-11T18:59:00Z">
            <w:rPr/>
          </w:rPrChange>
        </w:rPr>
        <w:lastRenderedPageBreak/>
        <w:t>Mission and Scope</w:t>
      </w:r>
      <w:bookmarkEnd w:id="120"/>
    </w:p>
    <w:p w:rsidR="0057582F" w:rsidRPr="00434384" w:rsidRDefault="0057582F" w:rsidP="00C60B5B">
      <w:pPr>
        <w:spacing w:line="360" w:lineRule="auto"/>
        <w:rPr>
          <w:rFonts w:ascii="Calibri" w:hAnsi="Calibri"/>
          <w:sz w:val="22"/>
          <w:szCs w:val="22"/>
        </w:rPr>
      </w:pPr>
      <w:r>
        <w:rPr>
          <w:rFonts w:ascii="Calibri" w:hAnsi="Calibri"/>
          <w:sz w:val="22"/>
          <w:szCs w:val="22"/>
        </w:rPr>
        <w:t xml:space="preserve">The Translation and Transliteration of Contact Information Policy Development Process (PDP) Working Group is concerned with the way that contact information data – commonly referred to as ‘Whois’ – </w:t>
      </w:r>
      <w:r w:rsidR="009C7B57">
        <w:rPr>
          <w:rFonts w:ascii="Calibri" w:hAnsi="Calibri"/>
          <w:sz w:val="22"/>
          <w:szCs w:val="22"/>
        </w:rPr>
        <w:t>are</w:t>
      </w:r>
      <w:r>
        <w:rPr>
          <w:rFonts w:ascii="Calibri" w:hAnsi="Calibri"/>
          <w:sz w:val="22"/>
          <w:szCs w:val="22"/>
        </w:rPr>
        <w:t xml:space="preserve"> collected and displayed within generic top-level domains (gTLDs). </w:t>
      </w:r>
      <w:r w:rsidRPr="00434384">
        <w:rPr>
          <w:rFonts w:ascii="Calibri" w:hAnsi="Calibri"/>
          <w:sz w:val="22"/>
          <w:szCs w:val="22"/>
        </w:rPr>
        <w:t xml:space="preserve">According </w:t>
      </w:r>
      <w:r>
        <w:rPr>
          <w:rFonts w:ascii="Calibri" w:hAnsi="Calibri"/>
          <w:sz w:val="22"/>
          <w:szCs w:val="22"/>
        </w:rPr>
        <w:t xml:space="preserve">to </w:t>
      </w:r>
      <w:r w:rsidRPr="00434384">
        <w:rPr>
          <w:rFonts w:ascii="Calibri" w:hAnsi="Calibri"/>
          <w:sz w:val="22"/>
          <w:szCs w:val="22"/>
        </w:rPr>
        <w:t xml:space="preserve">the </w:t>
      </w:r>
      <w:hyperlink r:id="rId13" w:history="1">
        <w:r w:rsidRPr="00434384">
          <w:rPr>
            <w:rStyle w:val="Hyperlink"/>
            <w:rFonts w:ascii="Calibri" w:hAnsi="Calibri"/>
            <w:sz w:val="22"/>
            <w:szCs w:val="22"/>
          </w:rPr>
          <w:t>Charter</w:t>
        </w:r>
      </w:hyperlink>
      <w:r w:rsidRPr="00434384">
        <w:rPr>
          <w:rFonts w:ascii="Calibri" w:hAnsi="Calibri"/>
          <w:sz w:val="22"/>
          <w:szCs w:val="22"/>
        </w:rPr>
        <w:t xml:space="preserve"> (see also Annex A), the PDP Working Group “is tasked to provide the GNSO Council with a policy recommendation regarding the translation and transliteration of contact information. As part of its deliberations on this issue, the PDP</w:t>
      </w:r>
      <w:del w:id="122" w:author="Lars HOFFMANN" w:date="2014-12-11T18:56:00Z">
        <w:r w:rsidRPr="00434384" w:rsidDel="009376C6">
          <w:rPr>
            <w:rFonts w:ascii="Calibri" w:hAnsi="Calibri"/>
            <w:sz w:val="22"/>
            <w:szCs w:val="22"/>
          </w:rPr>
          <w:delText xml:space="preserve"> WG </w:delText>
        </w:r>
      </w:del>
      <w:ins w:id="123" w:author="Lars HOFFMANN" w:date="2014-12-11T18:56:00Z">
        <w:r w:rsidR="009376C6">
          <w:rPr>
            <w:rFonts w:ascii="Calibri" w:hAnsi="Calibri"/>
            <w:sz w:val="22"/>
            <w:szCs w:val="22"/>
          </w:rPr>
          <w:t xml:space="preserve"> Working Group </w:t>
        </w:r>
      </w:ins>
      <w:r w:rsidRPr="00434384">
        <w:rPr>
          <w:rFonts w:ascii="Calibri" w:hAnsi="Calibri"/>
          <w:sz w:val="22"/>
          <w:szCs w:val="22"/>
        </w:rPr>
        <w:t xml:space="preserve">should, at a minimum, consider the following issues: </w:t>
      </w:r>
    </w:p>
    <w:p w:rsidR="0057582F" w:rsidRPr="00434384" w:rsidRDefault="0057582F" w:rsidP="0057582F">
      <w:pPr>
        <w:spacing w:line="360" w:lineRule="auto"/>
        <w:rPr>
          <w:rFonts w:ascii="Calibri" w:hAnsi="Calibri"/>
          <w:sz w:val="22"/>
          <w:szCs w:val="22"/>
        </w:rPr>
      </w:pPr>
    </w:p>
    <w:p w:rsidR="0057582F" w:rsidRPr="00434384" w:rsidRDefault="0057582F" w:rsidP="0057582F">
      <w:pPr>
        <w:numPr>
          <w:ilvl w:val="0"/>
          <w:numId w:val="4"/>
        </w:numPr>
        <w:spacing w:line="360" w:lineRule="auto"/>
        <w:rPr>
          <w:rFonts w:ascii="Calibri" w:hAnsi="Calibri"/>
          <w:sz w:val="22"/>
          <w:szCs w:val="22"/>
        </w:rPr>
      </w:pPr>
      <w:r w:rsidRPr="00434384">
        <w:rPr>
          <w:rFonts w:ascii="Calibri" w:hAnsi="Calibri"/>
          <w:sz w:val="22"/>
          <w:szCs w:val="22"/>
        </w:rPr>
        <w:t>Whether it is desirable to translate contact information to a single common language or transliterate contact information to a single common script?</w:t>
      </w:r>
    </w:p>
    <w:p w:rsidR="0057582F" w:rsidRPr="00434384" w:rsidRDefault="0057582F" w:rsidP="0057582F">
      <w:pPr>
        <w:numPr>
          <w:ilvl w:val="0"/>
          <w:numId w:val="4"/>
        </w:numPr>
        <w:spacing w:line="360" w:lineRule="auto"/>
        <w:rPr>
          <w:rFonts w:ascii="Calibri" w:hAnsi="Calibri"/>
          <w:sz w:val="22"/>
          <w:szCs w:val="22"/>
        </w:rPr>
      </w:pPr>
      <w:r w:rsidRPr="00434384">
        <w:rPr>
          <w:rFonts w:ascii="Calibri" w:hAnsi="Calibri"/>
          <w:sz w:val="22"/>
          <w:szCs w:val="22"/>
        </w:rPr>
        <w:t xml:space="preserve">Who should decide who should bear the burden </w:t>
      </w:r>
      <w:r w:rsidR="00254330">
        <w:rPr>
          <w:rFonts w:ascii="Calibri" w:hAnsi="Calibri"/>
          <w:sz w:val="22"/>
          <w:szCs w:val="22"/>
        </w:rPr>
        <w:t xml:space="preserve">[of] </w:t>
      </w:r>
      <w:r w:rsidRPr="00434384">
        <w:rPr>
          <w:rFonts w:ascii="Calibri" w:hAnsi="Calibri"/>
          <w:sz w:val="22"/>
          <w:szCs w:val="22"/>
        </w:rPr>
        <w:t>translating contact information to a single common language or transliterating contact information to a single common script?”</w:t>
      </w:r>
    </w:p>
    <w:p w:rsidR="0057582F" w:rsidRPr="00434384" w:rsidRDefault="0057582F" w:rsidP="0057582F">
      <w:pPr>
        <w:spacing w:line="360" w:lineRule="auto"/>
        <w:rPr>
          <w:rFonts w:ascii="Calibri" w:hAnsi="Calibri"/>
          <w:sz w:val="22"/>
          <w:szCs w:val="22"/>
        </w:rPr>
      </w:pPr>
    </w:p>
    <w:p w:rsidR="0057582F" w:rsidRPr="00434384" w:rsidRDefault="0057582F" w:rsidP="0057582F">
      <w:pPr>
        <w:spacing w:line="360" w:lineRule="auto"/>
        <w:rPr>
          <w:rFonts w:ascii="Calibri" w:hAnsi="Calibri"/>
          <w:sz w:val="22"/>
          <w:szCs w:val="22"/>
        </w:rPr>
      </w:pPr>
      <w:r w:rsidRPr="00434384">
        <w:rPr>
          <w:rFonts w:ascii="Calibri" w:hAnsi="Calibri"/>
          <w:sz w:val="22"/>
          <w:szCs w:val="22"/>
        </w:rPr>
        <w:t>In relation to the first question</w:t>
      </w:r>
      <w:r w:rsidR="00C60B5B">
        <w:rPr>
          <w:rFonts w:ascii="Calibri" w:hAnsi="Calibri"/>
          <w:sz w:val="22"/>
          <w:szCs w:val="22"/>
        </w:rPr>
        <w:t>,</w:t>
      </w:r>
      <w:r w:rsidRPr="00434384">
        <w:rPr>
          <w:rFonts w:ascii="Calibri" w:hAnsi="Calibri"/>
          <w:sz w:val="22"/>
          <w:szCs w:val="22"/>
        </w:rPr>
        <w:t xml:space="preserve"> the Charter notes “text requests and content returned by Domain Name Registration Data Services (such as WHOIS) are historically encoded using US-American Standard Code for Information Interchange (ASCII). This is a character-encoding scheme originally based on the English alphabet.  While the WHOIS protocol does not specify US-ASCII as the exclusive character set for text requests and text content encoding, the current situation is that no standards or conventions exist for all WHOIS protocol implementations to signal support of character sets other than US-ASCII.”</w:t>
      </w:r>
    </w:p>
    <w:p w:rsidR="0057582F" w:rsidRPr="00434384" w:rsidRDefault="0057582F" w:rsidP="0057582F">
      <w:pPr>
        <w:spacing w:line="360" w:lineRule="auto"/>
        <w:rPr>
          <w:rFonts w:ascii="Calibri" w:hAnsi="Calibri"/>
          <w:sz w:val="22"/>
          <w:szCs w:val="22"/>
        </w:rPr>
      </w:pPr>
    </w:p>
    <w:p w:rsidR="0057582F" w:rsidRPr="00434384" w:rsidRDefault="0057582F" w:rsidP="0057582F">
      <w:pPr>
        <w:spacing w:line="360" w:lineRule="auto"/>
        <w:rPr>
          <w:rFonts w:ascii="Calibri" w:hAnsi="Calibri"/>
          <w:sz w:val="22"/>
          <w:szCs w:val="22"/>
        </w:rPr>
      </w:pPr>
      <w:r w:rsidRPr="00434384">
        <w:rPr>
          <w:rFonts w:ascii="Calibri" w:hAnsi="Calibri"/>
          <w:sz w:val="22"/>
          <w:szCs w:val="22"/>
        </w:rPr>
        <w:t>The second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w:t>
      </w:r>
    </w:p>
    <w:p w:rsidR="0057582F" w:rsidRPr="00434384" w:rsidRDefault="0057582F" w:rsidP="0057582F">
      <w:pPr>
        <w:spacing w:line="360" w:lineRule="auto"/>
        <w:rPr>
          <w:rFonts w:ascii="Calibri" w:hAnsi="Calibri"/>
          <w:sz w:val="22"/>
          <w:szCs w:val="22"/>
        </w:rPr>
      </w:pPr>
    </w:p>
    <w:p w:rsidR="0057582F" w:rsidRPr="00434384" w:rsidRDefault="0057582F" w:rsidP="0057582F">
      <w:pPr>
        <w:spacing w:line="360" w:lineRule="auto"/>
        <w:rPr>
          <w:rFonts w:ascii="Calibri" w:hAnsi="Calibri"/>
          <w:sz w:val="22"/>
          <w:szCs w:val="22"/>
        </w:rPr>
      </w:pPr>
      <w:r w:rsidRPr="00434384">
        <w:rPr>
          <w:rFonts w:ascii="Calibri" w:hAnsi="Calibri"/>
          <w:sz w:val="22"/>
          <w:szCs w:val="22"/>
        </w:rPr>
        <w:t xml:space="preserve">Finally, the Charter also encouraged the </w:t>
      </w:r>
      <w:r>
        <w:rPr>
          <w:rFonts w:ascii="Calibri" w:hAnsi="Calibri"/>
          <w:sz w:val="22"/>
          <w:szCs w:val="22"/>
        </w:rPr>
        <w:t xml:space="preserve">Working </w:t>
      </w:r>
      <w:r w:rsidRPr="00434384">
        <w:rPr>
          <w:rFonts w:ascii="Calibri" w:hAnsi="Calibri"/>
          <w:sz w:val="22"/>
          <w:szCs w:val="22"/>
        </w:rPr>
        <w:t xml:space="preserve">Group to consider the following issues related to its two core charter questions: </w:t>
      </w:r>
    </w:p>
    <w:p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lastRenderedPageBreak/>
        <w:t>What exactly the benefits to the community are of translating and/or transliterating contact data, especially in light of the costs that may be connected to translation and/or transliteration?</w:t>
      </w:r>
    </w:p>
    <w:p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Should translation and/or transliteration of contact data be mandatory for all gTLDs?</w:t>
      </w:r>
    </w:p>
    <w:p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Should translation and/or transliteration of contact data be mandatory for all registrants or only those based in certain countries and/or using specific non-ASCII scripts?</w:t>
      </w:r>
    </w:p>
    <w:p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What impact will translation/transliteration of contact data have on the WHOIS validation as set out under the 2013 Registrar Accreditation Agreement?</w:t>
      </w:r>
    </w:p>
    <w:p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When should any new policy relating to translation and transliteration of contact information come into effect?</w:t>
      </w:r>
    </w:p>
    <w:p w:rsidR="00460DF7" w:rsidRPr="00811829" w:rsidRDefault="00460DF7" w:rsidP="00D33FCB">
      <w:pPr>
        <w:spacing w:line="360" w:lineRule="auto"/>
        <w:rPr>
          <w:rFonts w:ascii="Calibri" w:hAnsi="Calibri"/>
          <w:sz w:val="22"/>
          <w:szCs w:val="22"/>
        </w:rPr>
      </w:pPr>
    </w:p>
    <w:p w:rsidR="002C5A31" w:rsidRPr="009376C6" w:rsidRDefault="00773B73">
      <w:pPr>
        <w:pStyle w:val="Heading1"/>
        <w:numPr>
          <w:ilvl w:val="0"/>
          <w:numId w:val="12"/>
        </w:numPr>
        <w:rPr>
          <w:sz w:val="32"/>
          <w:rPrChange w:id="124" w:author="Lars HOFFMANN" w:date="2014-12-11T18:59:00Z">
            <w:rPr/>
          </w:rPrChange>
        </w:rPr>
        <w:pPrChange w:id="125" w:author="Lars HOFFMANN" w:date="2014-12-11T18:59:00Z">
          <w:pPr>
            <w:pStyle w:val="Heading1"/>
          </w:pPr>
        </w:pPrChange>
      </w:pPr>
      <w:r w:rsidRPr="00811829">
        <w:br w:type="page"/>
      </w:r>
      <w:bookmarkStart w:id="126" w:name="_Toc279993326"/>
      <w:r w:rsidRPr="009376C6">
        <w:rPr>
          <w:sz w:val="32"/>
          <w:rPrChange w:id="127" w:author="Lars HOFFMANN" w:date="2014-12-11T18:59:00Z">
            <w:rPr/>
          </w:rPrChange>
        </w:rPr>
        <w:lastRenderedPageBreak/>
        <w:t>Approach taken by the Working Group</w:t>
      </w:r>
      <w:bookmarkEnd w:id="126"/>
    </w:p>
    <w:p w:rsidR="002C5A31" w:rsidRPr="00434384" w:rsidRDefault="002C5A31" w:rsidP="00122496">
      <w:pPr>
        <w:spacing w:line="360" w:lineRule="auto"/>
        <w:rPr>
          <w:rFonts w:ascii="Calibri" w:hAnsi="Calibri"/>
          <w:sz w:val="22"/>
          <w:szCs w:val="22"/>
        </w:rPr>
      </w:pPr>
      <w:r w:rsidRPr="00434384">
        <w:rPr>
          <w:rFonts w:ascii="Calibri" w:hAnsi="Calibri"/>
          <w:sz w:val="22"/>
          <w:szCs w:val="22"/>
        </w:rPr>
        <w:t xml:space="preserve">The Translation and Transliteration Working Group convened its first meeting on 19 December 2013. The Working Group prepared a </w:t>
      </w:r>
      <w:hyperlink r:id="rId14" w:history="1">
        <w:r w:rsidRPr="00434384">
          <w:rPr>
            <w:rStyle w:val="Hyperlink"/>
            <w:rFonts w:ascii="Calibri" w:hAnsi="Calibri"/>
            <w:sz w:val="22"/>
            <w:szCs w:val="22"/>
          </w:rPr>
          <w:t>work plan</w:t>
        </w:r>
      </w:hyperlink>
      <w:r w:rsidRPr="00434384">
        <w:rPr>
          <w:rFonts w:ascii="Calibri" w:hAnsi="Calibri"/>
          <w:sz w:val="22"/>
          <w:szCs w:val="22"/>
        </w:rPr>
        <w:t>, which has been reviewed on a regular basis, and revised when necessary. Also, Constituency and Stakeholder Group statements with regard to the Charter questions (see Annex A) were solicited. This request was also directed to other ICANN Supporting Organizations (SOs) and Advisory Committees (ACs) and a summary of responses can be see</w:t>
      </w:r>
      <w:r>
        <w:rPr>
          <w:rFonts w:ascii="Calibri" w:hAnsi="Calibri"/>
          <w:sz w:val="22"/>
          <w:szCs w:val="22"/>
        </w:rPr>
        <w:t>n</w:t>
      </w:r>
      <w:r w:rsidRPr="00434384">
        <w:rPr>
          <w:rFonts w:ascii="Calibri" w:hAnsi="Calibri"/>
          <w:sz w:val="22"/>
          <w:szCs w:val="22"/>
        </w:rPr>
        <w:t xml:space="preserve"> in the </w:t>
      </w:r>
      <w:hyperlink r:id="rId15" w:history="1">
        <w:r w:rsidRPr="00434384">
          <w:rPr>
            <w:rStyle w:val="Hyperlink"/>
            <w:rFonts w:ascii="Calibri" w:hAnsi="Calibri"/>
            <w:sz w:val="22"/>
            <w:szCs w:val="22"/>
          </w:rPr>
          <w:t>public comment review tool</w:t>
        </w:r>
      </w:hyperlink>
      <w:r w:rsidRPr="00434384">
        <w:rPr>
          <w:rFonts w:ascii="Calibri" w:hAnsi="Calibri"/>
          <w:sz w:val="22"/>
          <w:szCs w:val="22"/>
        </w:rPr>
        <w:t xml:space="preserve">. </w:t>
      </w:r>
      <w:r w:rsidR="00122496">
        <w:rPr>
          <w:rFonts w:ascii="Calibri" w:hAnsi="Calibri"/>
          <w:sz w:val="22"/>
          <w:szCs w:val="22"/>
        </w:rPr>
        <w:t>T</w:t>
      </w:r>
      <w:r w:rsidRPr="00434384">
        <w:rPr>
          <w:rFonts w:ascii="Calibri" w:hAnsi="Calibri"/>
          <w:sz w:val="22"/>
          <w:szCs w:val="22"/>
        </w:rPr>
        <w:t xml:space="preserve">he Group </w:t>
      </w:r>
      <w:r w:rsidR="00122496">
        <w:rPr>
          <w:rFonts w:ascii="Calibri" w:hAnsi="Calibri"/>
          <w:sz w:val="22"/>
          <w:szCs w:val="22"/>
        </w:rPr>
        <w:t>prioritized</w:t>
      </w:r>
      <w:r w:rsidRPr="00434384">
        <w:rPr>
          <w:rFonts w:ascii="Calibri" w:hAnsi="Calibri"/>
          <w:sz w:val="22"/>
          <w:szCs w:val="22"/>
        </w:rPr>
        <w:t xml:space="preserve"> discussing the </w:t>
      </w:r>
      <w:r>
        <w:rPr>
          <w:rFonts w:ascii="Calibri" w:hAnsi="Calibri"/>
          <w:sz w:val="22"/>
          <w:szCs w:val="22"/>
        </w:rPr>
        <w:t>c</w:t>
      </w:r>
      <w:r w:rsidRPr="00434384">
        <w:rPr>
          <w:rFonts w:ascii="Calibri" w:hAnsi="Calibri"/>
          <w:sz w:val="22"/>
          <w:szCs w:val="22"/>
        </w:rPr>
        <w:t xml:space="preserve">ommunity input </w:t>
      </w:r>
      <w:r>
        <w:rPr>
          <w:rFonts w:ascii="Calibri" w:hAnsi="Calibri"/>
          <w:sz w:val="22"/>
          <w:szCs w:val="22"/>
        </w:rPr>
        <w:t xml:space="preserve">received, </w:t>
      </w:r>
      <w:r w:rsidRPr="00434384">
        <w:rPr>
          <w:rFonts w:ascii="Calibri" w:hAnsi="Calibri"/>
          <w:sz w:val="22"/>
          <w:szCs w:val="22"/>
        </w:rPr>
        <w:t xml:space="preserve">to understand better the arguments brought forward by </w:t>
      </w:r>
      <w:r>
        <w:rPr>
          <w:rFonts w:ascii="Calibri" w:hAnsi="Calibri"/>
          <w:sz w:val="22"/>
          <w:szCs w:val="22"/>
        </w:rPr>
        <w:t>v</w:t>
      </w:r>
      <w:r w:rsidRPr="00434384">
        <w:rPr>
          <w:rFonts w:ascii="Calibri" w:hAnsi="Calibri"/>
          <w:sz w:val="22"/>
          <w:szCs w:val="22"/>
        </w:rPr>
        <w:t xml:space="preserve">arious stakeholders. This is also the reason that the Group decided to </w:t>
      </w:r>
      <w:r>
        <w:rPr>
          <w:rFonts w:ascii="Calibri" w:hAnsi="Calibri"/>
          <w:sz w:val="22"/>
          <w:szCs w:val="22"/>
        </w:rPr>
        <w:t>create</w:t>
      </w:r>
      <w:r w:rsidRPr="00434384">
        <w:rPr>
          <w:rFonts w:ascii="Calibri" w:hAnsi="Calibri"/>
          <w:sz w:val="22"/>
          <w:szCs w:val="22"/>
        </w:rPr>
        <w:t xml:space="preserve"> a straw man proposal to drive forward the debate on whether or not it is desirable to translate/transliterate. This</w:t>
      </w:r>
      <w:r w:rsidR="00C60B5B">
        <w:rPr>
          <w:rFonts w:ascii="Calibri" w:hAnsi="Calibri"/>
          <w:sz w:val="22"/>
          <w:szCs w:val="22"/>
        </w:rPr>
        <w:t xml:space="preserve"> </w:t>
      </w:r>
      <w:r w:rsidR="00254330">
        <w:rPr>
          <w:rFonts w:ascii="Calibri" w:hAnsi="Calibri"/>
          <w:sz w:val="22"/>
          <w:szCs w:val="22"/>
        </w:rPr>
        <w:t>proposal</w:t>
      </w:r>
      <w:r w:rsidR="00254330" w:rsidRPr="00434384">
        <w:rPr>
          <w:rFonts w:ascii="Calibri" w:hAnsi="Calibri"/>
          <w:sz w:val="22"/>
          <w:szCs w:val="22"/>
        </w:rPr>
        <w:t xml:space="preserve"> </w:t>
      </w:r>
      <w:r w:rsidRPr="00434384">
        <w:rPr>
          <w:rFonts w:ascii="Calibri" w:hAnsi="Calibri"/>
          <w:sz w:val="22"/>
          <w:szCs w:val="22"/>
        </w:rPr>
        <w:t xml:space="preserve">provided a focal point to the Group’s discussion and was updated on a regular basis. </w:t>
      </w:r>
    </w:p>
    <w:p w:rsidR="001F3A43" w:rsidRPr="00811829" w:rsidRDefault="001F3A43" w:rsidP="00D33FCB">
      <w:pPr>
        <w:spacing w:line="360" w:lineRule="auto"/>
        <w:rPr>
          <w:rFonts w:ascii="Calibri" w:hAnsi="Calibri"/>
          <w:sz w:val="22"/>
          <w:szCs w:val="22"/>
        </w:rPr>
      </w:pPr>
    </w:p>
    <w:p w:rsidR="001F3A43" w:rsidRPr="00811829" w:rsidRDefault="009376C6">
      <w:pPr>
        <w:pStyle w:val="Heading2"/>
        <w:numPr>
          <w:ilvl w:val="1"/>
          <w:numId w:val="12"/>
        </w:numPr>
        <w:pPrChange w:id="128" w:author="Lars HOFFMANN" w:date="2014-12-11T19:00:00Z">
          <w:pPr>
            <w:pStyle w:val="Heading2"/>
            <w:spacing w:line="360" w:lineRule="auto"/>
          </w:pPr>
        </w:pPrChange>
      </w:pPr>
      <w:ins w:id="129" w:author="Lars HOFFMANN" w:date="2014-12-11T19:00:00Z">
        <w:r>
          <w:t xml:space="preserve"> </w:t>
        </w:r>
      </w:ins>
      <w:r w:rsidR="00232AAA" w:rsidRPr="00811829">
        <w:t xml:space="preserve">Membership </w:t>
      </w:r>
    </w:p>
    <w:p w:rsidR="00A73CD2" w:rsidRPr="00811829" w:rsidRDefault="00A73CD2" w:rsidP="00D33FCB">
      <w:pPr>
        <w:spacing w:line="360" w:lineRule="auto"/>
        <w:rPr>
          <w:rFonts w:ascii="Calibri" w:hAnsi="Calibri"/>
          <w:sz w:val="22"/>
          <w:szCs w:val="22"/>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005"/>
        <w:gridCol w:w="1395"/>
      </w:tblGrid>
      <w:tr w:rsidR="00A73CD2" w:rsidRPr="00811829" w:rsidTr="004008EC">
        <w:trPr>
          <w:tblHeader/>
        </w:trPr>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A73CD2" w:rsidRPr="00811829" w:rsidRDefault="00A73CD2" w:rsidP="00D33FCB">
            <w:pPr>
              <w:spacing w:line="360" w:lineRule="auto"/>
              <w:rPr>
                <w:rFonts w:ascii="Calibri" w:eastAsia="Times New Roman" w:hAnsi="Calibri" w:cs="Arial"/>
                <w:b/>
                <w:bCs/>
                <w:color w:val="333333"/>
                <w:sz w:val="22"/>
                <w:szCs w:val="22"/>
                <w:lang w:val="en-GB"/>
              </w:rPr>
            </w:pPr>
            <w:r w:rsidRPr="00811829">
              <w:rPr>
                <w:rFonts w:ascii="Calibri" w:eastAsia="Times New Roman" w:hAnsi="Calibri" w:cs="Arial"/>
                <w:b/>
                <w:bCs/>
                <w:color w:val="333333"/>
                <w:sz w:val="22"/>
                <w:szCs w:val="22"/>
                <w:lang w:val="en-GB"/>
              </w:rPr>
              <w:t>Name</w:t>
            </w:r>
          </w:p>
        </w:tc>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A73CD2" w:rsidRPr="00811829" w:rsidRDefault="00A73CD2" w:rsidP="00D33FCB">
            <w:pPr>
              <w:spacing w:line="360" w:lineRule="auto"/>
              <w:rPr>
                <w:rFonts w:ascii="Calibri" w:eastAsia="Times New Roman" w:hAnsi="Calibri" w:cs="Arial"/>
                <w:b/>
                <w:bCs/>
                <w:color w:val="333333"/>
                <w:sz w:val="22"/>
                <w:szCs w:val="22"/>
                <w:lang w:val="en-GB"/>
              </w:rPr>
            </w:pPr>
            <w:r w:rsidRPr="00811829">
              <w:rPr>
                <w:rFonts w:ascii="Calibri" w:eastAsia="Times New Roman" w:hAnsi="Calibri" w:cs="Arial"/>
                <w:b/>
                <w:bCs/>
                <w:color w:val="333333"/>
                <w:sz w:val="22"/>
                <w:szCs w:val="22"/>
                <w:lang w:val="en-GB"/>
              </w:rPr>
              <w:t>Affiliation</w:t>
            </w:r>
            <w:r w:rsidR="0007524B" w:rsidRPr="00811829">
              <w:rPr>
                <w:rFonts w:ascii="Calibri" w:eastAsia="Times New Roman" w:hAnsi="Calibri" w:cs="Arial"/>
                <w:color w:val="333333"/>
                <w:sz w:val="22"/>
                <w:szCs w:val="22"/>
                <w:lang w:val="en-GB"/>
              </w:rPr>
              <w:t>*</w:t>
            </w:r>
          </w:p>
        </w:tc>
      </w:tr>
      <w:tr w:rsidR="00D10F1F" w:rsidRPr="00811829" w:rsidTr="00DC4A94">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D10F1F" w:rsidRPr="00811829" w:rsidRDefault="00D10F1F" w:rsidP="00DC4A94">
            <w:pPr>
              <w:spacing w:line="360" w:lineRule="auto"/>
              <w:rPr>
                <w:rFonts w:ascii="Calibri" w:hAnsi="Calibri" w:cs="Arial"/>
                <w:color w:val="333333"/>
                <w:sz w:val="22"/>
                <w:szCs w:val="22"/>
                <w:lang w:val="en-GB"/>
              </w:rPr>
            </w:pPr>
            <w:r>
              <w:rPr>
                <w:rFonts w:ascii="Calibri" w:hAnsi="Calibri" w:cs="Arial"/>
                <w:color w:val="333333"/>
                <w:sz w:val="22"/>
                <w:szCs w:val="22"/>
                <w:lang w:val="en-GB"/>
              </w:rPr>
              <w:t>Amr Elsadr</w:t>
            </w:r>
            <w:r w:rsidRPr="00811829">
              <w:rPr>
                <w:rFonts w:ascii="Calibri" w:hAnsi="Calibri" w:cs="Arial"/>
                <w:color w:val="333333"/>
                <w:sz w:val="22"/>
                <w:szCs w:val="22"/>
                <w:lang w:val="en-GB"/>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D10F1F" w:rsidRPr="00811829" w:rsidRDefault="00D10F1F" w:rsidP="00DC4A94">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Anthony Oni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Ching Chiao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Chris Dillon</w:t>
            </w:r>
            <w:r w:rsidR="00F67B11" w:rsidRPr="00811829">
              <w:rPr>
                <w:rFonts w:ascii="Calibri" w:eastAsia="Times New Roman" w:hAnsi="Calibri" w:cs="Arial"/>
                <w:color w:val="333333"/>
                <w:sz w:val="22"/>
                <w:szCs w:val="22"/>
                <w:lang w:val="en-GB"/>
              </w:rPr>
              <w:t xml:space="preserve">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NCSG</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David Cake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NCSG</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Dennis Tan Tanaka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252D2B" w:rsidRPr="00811829" w:rsidTr="004008EC">
        <w:trPr>
          <w:ins w:id="130" w:author="Lars HOFFMANN" w:date="2014-12-11T18:46: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252D2B" w:rsidRPr="00811829" w:rsidRDefault="00252D2B" w:rsidP="00D33FCB">
            <w:pPr>
              <w:spacing w:line="360" w:lineRule="auto"/>
              <w:rPr>
                <w:ins w:id="131" w:author="Lars HOFFMANN" w:date="2014-12-11T18:46:00Z"/>
                <w:rFonts w:ascii="Calibri" w:eastAsia="Times New Roman" w:hAnsi="Calibri" w:cs="Arial"/>
                <w:color w:val="333333"/>
                <w:sz w:val="22"/>
                <w:szCs w:val="22"/>
                <w:lang w:val="en-GB"/>
              </w:rPr>
            </w:pPr>
            <w:ins w:id="132" w:author="Lars HOFFMANN" w:date="2014-12-11T18:46:00Z">
              <w:r>
                <w:rPr>
                  <w:rFonts w:ascii="Calibri" w:eastAsia="Times New Roman" w:hAnsi="Calibri" w:cs="Arial"/>
                  <w:color w:val="333333"/>
                  <w:sz w:val="22"/>
                  <w:szCs w:val="22"/>
                  <w:lang w:val="en-GB"/>
                </w:rPr>
                <w:t>Emily Taylor</w:t>
              </w:r>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252D2B" w:rsidRPr="00811829" w:rsidRDefault="00252D2B" w:rsidP="00D33FCB">
            <w:pPr>
              <w:spacing w:line="360" w:lineRule="auto"/>
              <w:rPr>
                <w:ins w:id="133" w:author="Lars HOFFMANN" w:date="2014-12-11T18:46:00Z"/>
                <w:rFonts w:ascii="Calibri" w:eastAsia="Times New Roman" w:hAnsi="Calibri" w:cs="Arial"/>
                <w:color w:val="333333"/>
                <w:sz w:val="22"/>
                <w:szCs w:val="22"/>
                <w:lang w:val="en-GB"/>
              </w:rPr>
            </w:pPr>
            <w:ins w:id="134" w:author="Lars HOFFMANN" w:date="2014-12-11T18:46:00Z">
              <w:r>
                <w:rPr>
                  <w:rFonts w:ascii="Calibri" w:eastAsia="Times New Roman" w:hAnsi="Calibri" w:cs="Arial"/>
                  <w:color w:val="333333"/>
                  <w:sz w:val="22"/>
                  <w:szCs w:val="22"/>
                  <w:lang w:val="en-GB"/>
                </w:rPr>
                <w:t>RrSG</w:t>
              </w:r>
            </w:ins>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Edmon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Ephraim Percy Kenyanito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b/>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Jennifer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lastRenderedPageBreak/>
              <w:t>Jim Galvin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0F7A96" w:rsidP="00D33FCB">
            <w:pPr>
              <w:spacing w:line="360" w:lineRule="auto"/>
              <w:rPr>
                <w:rFonts w:ascii="Calibri" w:eastAsia="Times New Roman" w:hAnsi="Calibri" w:cs="Arial"/>
                <w:color w:val="333333"/>
                <w:sz w:val="22"/>
                <w:szCs w:val="22"/>
                <w:lang w:val="en-GB"/>
              </w:rPr>
            </w:pPr>
            <w:r>
              <w:rPr>
                <w:rFonts w:ascii="Calibri" w:eastAsia="Times New Roman" w:hAnsi="Calibri" w:cs="Arial"/>
                <w:color w:val="333333"/>
                <w:sz w:val="22"/>
                <w:szCs w:val="22"/>
                <w:lang w:val="en-GB"/>
              </w:rPr>
              <w:t>RySG</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Jonathan Robinson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Justine Chew</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Individual</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Mae Suchayapim Siriwat</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GAC</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Patrick Lenihan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Peter Dernbach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IPC</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Petter Rindforth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IPC</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Pitinan Kooarmornpatana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GAC</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Rudi Vansnick</w:t>
            </w:r>
            <w:r w:rsidR="00F67B11" w:rsidRPr="00811829">
              <w:rPr>
                <w:rFonts w:ascii="Calibri" w:eastAsia="Times New Roman" w:hAnsi="Calibri" w:cs="Arial"/>
                <w:color w:val="333333"/>
                <w:sz w:val="22"/>
                <w:szCs w:val="22"/>
                <w:lang w:val="en-GB"/>
              </w:rPr>
              <w:t xml:space="preserve">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NPOC</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Sarmad Hussain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SSAC</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Vinay Kumar Singh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Individual</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Volker Greimann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RrSG</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Wanawit Ahkuputra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GAC</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Wolf-Ulrich Knoben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ISPC</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Yoav Keren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RrSG</w:t>
            </w:r>
          </w:p>
        </w:tc>
      </w:tr>
      <w:tr w:rsidR="00F17A33" w:rsidRPr="00811829" w:rsidTr="00FE45D3">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F17A33" w:rsidRPr="00811829" w:rsidRDefault="00F17A33" w:rsidP="00F17A33">
            <w:pPr>
              <w:spacing w:line="360" w:lineRule="auto"/>
              <w:rPr>
                <w:rFonts w:ascii="Calibri" w:hAnsi="Calibri" w:cs="Arial"/>
                <w:color w:val="333333"/>
                <w:sz w:val="22"/>
                <w:szCs w:val="22"/>
                <w:lang w:val="en-GB"/>
              </w:rPr>
            </w:pPr>
            <w:r>
              <w:rPr>
                <w:rFonts w:ascii="Calibri" w:hAnsi="Calibri" w:cs="Arial"/>
                <w:color w:val="333333"/>
                <w:sz w:val="22"/>
                <w:szCs w:val="22"/>
                <w:lang w:val="en-GB"/>
              </w:rPr>
              <w:t>Zhai</w:t>
            </w:r>
            <w:r w:rsidRPr="00811829">
              <w:rPr>
                <w:rFonts w:ascii="Calibri" w:hAnsi="Calibri" w:cs="Arial"/>
                <w:color w:val="333333"/>
                <w:sz w:val="22"/>
                <w:szCs w:val="22"/>
                <w:lang w:val="en-GB"/>
              </w:rPr>
              <w:t xml:space="preserve"> </w:t>
            </w:r>
            <w:r>
              <w:rPr>
                <w:rFonts w:ascii="Calibri" w:hAnsi="Calibri" w:cs="Arial"/>
                <w:color w:val="333333"/>
                <w:sz w:val="22"/>
                <w:szCs w:val="22"/>
                <w:lang w:val="en-GB"/>
              </w:rPr>
              <w:t>We</w:t>
            </w:r>
            <w:r w:rsidRPr="00811829">
              <w:rPr>
                <w:rFonts w:ascii="Calibri" w:hAnsi="Calibri" w:cs="Arial"/>
                <w:color w:val="333333"/>
                <w:sz w:val="22"/>
                <w:szCs w:val="22"/>
                <w:lang w:val="en-GB"/>
              </w:rPr>
              <w:t>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F17A33" w:rsidRPr="00811829" w:rsidRDefault="00F4399F" w:rsidP="00FE45D3">
            <w:pPr>
              <w:spacing w:line="360" w:lineRule="auto"/>
              <w:rPr>
                <w:rFonts w:ascii="Calibri" w:eastAsia="Times New Roman" w:hAnsi="Calibri" w:cs="Arial"/>
                <w:color w:val="333333"/>
                <w:sz w:val="22"/>
                <w:szCs w:val="22"/>
                <w:lang w:val="en-GB"/>
              </w:rPr>
            </w:pPr>
            <w:r>
              <w:rPr>
                <w:rFonts w:ascii="Calibri" w:eastAsia="Times New Roman" w:hAnsi="Calibri" w:cs="Arial"/>
                <w:color w:val="333333"/>
                <w:sz w:val="22"/>
                <w:szCs w:val="22"/>
                <w:lang w:val="en-GB"/>
              </w:rPr>
              <w:t>RySG</w:t>
            </w:r>
          </w:p>
        </w:tc>
      </w:tr>
      <w:tr w:rsidR="00A73CD2" w:rsidRPr="00811829"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Zhang Zuan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bl>
    <w:p w:rsidR="00232AAA" w:rsidRPr="00811829" w:rsidRDefault="00232AAA" w:rsidP="00D33FCB">
      <w:pPr>
        <w:spacing w:line="360" w:lineRule="auto"/>
        <w:rPr>
          <w:rFonts w:ascii="Calibri" w:hAnsi="Calibri"/>
          <w:sz w:val="22"/>
          <w:szCs w:val="22"/>
        </w:rPr>
      </w:pPr>
    </w:p>
    <w:p w:rsidR="0007524B" w:rsidRPr="00811829" w:rsidRDefault="0007524B" w:rsidP="00D33FCB">
      <w:pPr>
        <w:spacing w:line="360" w:lineRule="auto"/>
        <w:rPr>
          <w:rFonts w:ascii="Calibri" w:hAnsi="Calibri"/>
          <w:sz w:val="22"/>
          <w:szCs w:val="22"/>
        </w:rPr>
      </w:pPr>
      <w:r w:rsidRPr="00811829">
        <w:rPr>
          <w:rFonts w:ascii="Calibri" w:hAnsi="Calibri"/>
          <w:sz w:val="22"/>
          <w:szCs w:val="22"/>
        </w:rPr>
        <w:t>*ALAC – At-Large Community</w:t>
      </w:r>
    </w:p>
    <w:p w:rsidR="0007524B" w:rsidRPr="00811829" w:rsidRDefault="0007524B" w:rsidP="00D33FCB">
      <w:pPr>
        <w:spacing w:line="360" w:lineRule="auto"/>
        <w:rPr>
          <w:rFonts w:ascii="Calibri" w:hAnsi="Calibri"/>
          <w:sz w:val="22"/>
          <w:szCs w:val="22"/>
        </w:rPr>
      </w:pPr>
      <w:r w:rsidRPr="00811829">
        <w:rPr>
          <w:rFonts w:ascii="Calibri" w:hAnsi="Calibri"/>
          <w:sz w:val="22"/>
          <w:szCs w:val="22"/>
        </w:rPr>
        <w:t>RrSG – Registrar Stakeholder Group</w:t>
      </w:r>
    </w:p>
    <w:p w:rsidR="0007524B" w:rsidRPr="00811829" w:rsidRDefault="0007524B" w:rsidP="00D33FCB">
      <w:pPr>
        <w:spacing w:line="360" w:lineRule="auto"/>
        <w:rPr>
          <w:rFonts w:ascii="Calibri" w:hAnsi="Calibri"/>
          <w:sz w:val="22"/>
          <w:szCs w:val="22"/>
        </w:rPr>
      </w:pPr>
      <w:r w:rsidRPr="00811829">
        <w:rPr>
          <w:rFonts w:ascii="Calibri" w:hAnsi="Calibri"/>
          <w:sz w:val="22"/>
          <w:szCs w:val="22"/>
        </w:rPr>
        <w:t>RySG – Registry Stakeholder Group</w:t>
      </w:r>
    </w:p>
    <w:p w:rsidR="0007524B" w:rsidRPr="00811829" w:rsidRDefault="0007524B" w:rsidP="00D33FCB">
      <w:pPr>
        <w:spacing w:line="360" w:lineRule="auto"/>
        <w:rPr>
          <w:rFonts w:ascii="Calibri" w:hAnsi="Calibri"/>
          <w:sz w:val="22"/>
          <w:szCs w:val="22"/>
        </w:rPr>
      </w:pPr>
      <w:r w:rsidRPr="00811829">
        <w:rPr>
          <w:rFonts w:ascii="Calibri" w:hAnsi="Calibri"/>
          <w:sz w:val="22"/>
          <w:szCs w:val="22"/>
        </w:rPr>
        <w:t>CBUC – Commercial and Business Users Constituency</w:t>
      </w:r>
    </w:p>
    <w:p w:rsidR="0007524B" w:rsidRPr="00811829" w:rsidRDefault="0007524B" w:rsidP="00D33FCB">
      <w:pPr>
        <w:spacing w:line="360" w:lineRule="auto"/>
        <w:rPr>
          <w:rFonts w:ascii="Calibri" w:hAnsi="Calibri"/>
          <w:sz w:val="22"/>
          <w:szCs w:val="22"/>
        </w:rPr>
      </w:pPr>
      <w:r w:rsidRPr="00811829">
        <w:rPr>
          <w:rFonts w:ascii="Calibri" w:hAnsi="Calibri"/>
          <w:sz w:val="22"/>
          <w:szCs w:val="22"/>
        </w:rPr>
        <w:t>NAF – National Arbitration Forum</w:t>
      </w:r>
    </w:p>
    <w:p w:rsidR="0007524B" w:rsidRPr="00811829" w:rsidRDefault="0007524B" w:rsidP="00D33FCB">
      <w:pPr>
        <w:spacing w:line="360" w:lineRule="auto"/>
        <w:rPr>
          <w:rFonts w:ascii="Calibri" w:hAnsi="Calibri"/>
          <w:sz w:val="22"/>
          <w:szCs w:val="22"/>
        </w:rPr>
      </w:pPr>
      <w:r w:rsidRPr="00811829">
        <w:rPr>
          <w:rFonts w:ascii="Calibri" w:hAnsi="Calibri"/>
          <w:sz w:val="22"/>
          <w:szCs w:val="22"/>
        </w:rPr>
        <w:lastRenderedPageBreak/>
        <w:t>NCUC – Non Commercial Users Constituency</w:t>
      </w:r>
    </w:p>
    <w:p w:rsidR="0007524B" w:rsidRPr="00811829" w:rsidRDefault="0007524B" w:rsidP="00D33FCB">
      <w:pPr>
        <w:spacing w:line="360" w:lineRule="auto"/>
        <w:rPr>
          <w:rFonts w:ascii="Calibri" w:hAnsi="Calibri"/>
          <w:sz w:val="22"/>
          <w:szCs w:val="22"/>
        </w:rPr>
      </w:pPr>
      <w:r w:rsidRPr="00811829">
        <w:rPr>
          <w:rFonts w:ascii="Calibri" w:hAnsi="Calibri"/>
          <w:sz w:val="22"/>
          <w:szCs w:val="22"/>
        </w:rPr>
        <w:t>IPC – Intellectual Property Constituency</w:t>
      </w:r>
    </w:p>
    <w:p w:rsidR="0007524B" w:rsidRPr="00811829" w:rsidRDefault="0007524B" w:rsidP="00D33FCB">
      <w:pPr>
        <w:spacing w:line="360" w:lineRule="auto"/>
        <w:rPr>
          <w:rFonts w:ascii="Calibri" w:hAnsi="Calibri"/>
          <w:sz w:val="22"/>
          <w:szCs w:val="22"/>
        </w:rPr>
      </w:pPr>
      <w:r w:rsidRPr="00811829">
        <w:rPr>
          <w:rFonts w:ascii="Calibri" w:hAnsi="Calibri"/>
          <w:sz w:val="22"/>
          <w:szCs w:val="22"/>
        </w:rPr>
        <w:t>ISPCP – Internet Service and Connection Providers Constituency</w:t>
      </w:r>
    </w:p>
    <w:p w:rsidR="0007524B" w:rsidRPr="00811829" w:rsidRDefault="0007524B" w:rsidP="00D33FCB">
      <w:pPr>
        <w:spacing w:line="360" w:lineRule="auto"/>
        <w:rPr>
          <w:rFonts w:ascii="Calibri" w:hAnsi="Calibri"/>
          <w:sz w:val="22"/>
          <w:szCs w:val="22"/>
        </w:rPr>
      </w:pPr>
      <w:r w:rsidRPr="00811829">
        <w:rPr>
          <w:rFonts w:ascii="Calibri" w:hAnsi="Calibri"/>
          <w:sz w:val="22"/>
          <w:szCs w:val="22"/>
        </w:rPr>
        <w:t>NCSG – Non-Commercial Stakeholder Group</w:t>
      </w:r>
    </w:p>
    <w:p w:rsidR="0007524B" w:rsidRPr="00811829" w:rsidRDefault="0007524B" w:rsidP="00D33FCB">
      <w:pPr>
        <w:spacing w:line="360" w:lineRule="auto"/>
        <w:rPr>
          <w:rFonts w:ascii="Calibri" w:hAnsi="Calibri"/>
          <w:sz w:val="22"/>
          <w:szCs w:val="22"/>
        </w:rPr>
      </w:pPr>
    </w:p>
    <w:p w:rsidR="004008EC" w:rsidRPr="00811829" w:rsidRDefault="004008EC" w:rsidP="00D33FCB">
      <w:pPr>
        <w:spacing w:line="360" w:lineRule="auto"/>
        <w:rPr>
          <w:rFonts w:ascii="Calibri" w:hAnsi="Calibri"/>
          <w:sz w:val="22"/>
          <w:szCs w:val="22"/>
        </w:rPr>
      </w:pPr>
      <w:r w:rsidRPr="00811829">
        <w:rPr>
          <w:rFonts w:ascii="Calibri" w:hAnsi="Calibri"/>
          <w:color w:val="000000"/>
          <w:sz w:val="22"/>
          <w:szCs w:val="22"/>
        </w:rPr>
        <w:t>The Statements of Interest (SOI) for the Working Group members can be found at</w:t>
      </w:r>
      <w:r w:rsidR="002A625E">
        <w:rPr>
          <w:rFonts w:ascii="Calibri" w:hAnsi="Calibri"/>
          <w:color w:val="000000"/>
          <w:sz w:val="22"/>
          <w:szCs w:val="22"/>
        </w:rPr>
        <w:t>:</w:t>
      </w:r>
      <w:r w:rsidRPr="00811829">
        <w:rPr>
          <w:rFonts w:ascii="Calibri" w:hAnsi="Calibri"/>
          <w:color w:val="000000"/>
          <w:sz w:val="22"/>
          <w:szCs w:val="22"/>
        </w:rPr>
        <w:t xml:space="preserve"> </w:t>
      </w:r>
      <w:hyperlink r:id="rId16" w:history="1">
        <w:r w:rsidRPr="00811829">
          <w:rPr>
            <w:rStyle w:val="Hyperlink"/>
            <w:rFonts w:ascii="Calibri" w:hAnsi="Calibri"/>
            <w:sz w:val="22"/>
            <w:szCs w:val="22"/>
          </w:rPr>
          <w:t>https://community.icann.org/x/WDd-Ag</w:t>
        </w:r>
      </w:hyperlink>
    </w:p>
    <w:p w:rsidR="004008EC" w:rsidRPr="00811829" w:rsidRDefault="004008EC" w:rsidP="00D33FCB">
      <w:pPr>
        <w:spacing w:line="360" w:lineRule="auto"/>
        <w:rPr>
          <w:rFonts w:ascii="Calibri" w:hAnsi="Calibri"/>
          <w:color w:val="0000FF"/>
          <w:sz w:val="22"/>
          <w:szCs w:val="22"/>
          <w:u w:val="single"/>
        </w:rPr>
      </w:pPr>
    </w:p>
    <w:p w:rsidR="004008EC" w:rsidRPr="00811829" w:rsidRDefault="004008EC" w:rsidP="00D33FCB">
      <w:pPr>
        <w:spacing w:line="360" w:lineRule="auto"/>
        <w:rPr>
          <w:rFonts w:ascii="Calibri" w:hAnsi="Calibri"/>
          <w:sz w:val="22"/>
          <w:szCs w:val="22"/>
        </w:rPr>
      </w:pPr>
      <w:r w:rsidRPr="00811829">
        <w:rPr>
          <w:rFonts w:ascii="Calibri" w:hAnsi="Calibri"/>
          <w:color w:val="000000"/>
          <w:sz w:val="22"/>
          <w:szCs w:val="22"/>
        </w:rPr>
        <w:t>The attendance records can be found at</w:t>
      </w:r>
      <w:r w:rsidR="002A625E">
        <w:rPr>
          <w:rFonts w:ascii="Calibri" w:hAnsi="Calibri"/>
          <w:color w:val="000000"/>
          <w:sz w:val="22"/>
          <w:szCs w:val="22"/>
        </w:rPr>
        <w:t>:</w:t>
      </w:r>
      <w:r w:rsidRPr="00811829">
        <w:rPr>
          <w:rFonts w:ascii="Calibri" w:hAnsi="Calibri"/>
          <w:color w:val="000000"/>
          <w:sz w:val="22"/>
          <w:szCs w:val="22"/>
        </w:rPr>
        <w:t xml:space="preserve"> </w:t>
      </w:r>
      <w:hyperlink r:id="rId17" w:history="1">
        <w:r w:rsidRPr="00811829">
          <w:rPr>
            <w:rStyle w:val="Hyperlink"/>
            <w:rFonts w:ascii="Calibri" w:hAnsi="Calibri"/>
            <w:sz w:val="22"/>
            <w:szCs w:val="22"/>
          </w:rPr>
          <w:t>https://community.icann.org/x/VlF-Ag</w:t>
        </w:r>
      </w:hyperlink>
    </w:p>
    <w:p w:rsidR="004008EC" w:rsidRPr="00811829" w:rsidRDefault="004008EC" w:rsidP="00D33FCB">
      <w:pPr>
        <w:spacing w:line="360" w:lineRule="auto"/>
        <w:rPr>
          <w:rFonts w:ascii="Calibri" w:hAnsi="Calibri"/>
          <w:color w:val="0000FF"/>
          <w:sz w:val="22"/>
          <w:szCs w:val="22"/>
          <w:u w:val="single"/>
        </w:rPr>
      </w:pPr>
    </w:p>
    <w:p w:rsidR="004008EC" w:rsidRPr="00811829" w:rsidRDefault="004008EC" w:rsidP="00D33FCB">
      <w:pPr>
        <w:spacing w:line="360" w:lineRule="auto"/>
        <w:rPr>
          <w:rFonts w:ascii="Calibri" w:hAnsi="Calibri"/>
          <w:sz w:val="22"/>
          <w:szCs w:val="22"/>
        </w:rPr>
      </w:pPr>
      <w:r w:rsidRPr="00811829">
        <w:rPr>
          <w:rFonts w:ascii="Calibri" w:hAnsi="Calibri"/>
          <w:color w:val="000000"/>
          <w:sz w:val="22"/>
          <w:szCs w:val="22"/>
        </w:rPr>
        <w:t>The email archives can be found at</w:t>
      </w:r>
      <w:r w:rsidR="002A625E">
        <w:rPr>
          <w:rFonts w:ascii="Calibri" w:hAnsi="Calibri"/>
          <w:color w:val="000000"/>
          <w:sz w:val="22"/>
          <w:szCs w:val="22"/>
        </w:rPr>
        <w:t>:</w:t>
      </w:r>
      <w:r w:rsidRPr="00811829">
        <w:rPr>
          <w:rFonts w:ascii="Calibri" w:hAnsi="Calibri"/>
          <w:color w:val="000000"/>
          <w:sz w:val="22"/>
          <w:szCs w:val="22"/>
        </w:rPr>
        <w:t xml:space="preserve"> </w:t>
      </w:r>
      <w:hyperlink r:id="rId18" w:history="1">
        <w:r w:rsidR="00B67771" w:rsidRPr="00811829">
          <w:rPr>
            <w:rStyle w:val="Hyperlink"/>
            <w:rFonts w:ascii="Calibri" w:hAnsi="Calibri"/>
            <w:sz w:val="22"/>
            <w:szCs w:val="22"/>
          </w:rPr>
          <w:t>http://forum.icann.org/lists/gnso-contactinfo-pdp-wg/</w:t>
        </w:r>
      </w:hyperlink>
    </w:p>
    <w:p w:rsidR="00B67771" w:rsidRPr="00811829" w:rsidRDefault="00B67771" w:rsidP="00D33FCB">
      <w:pPr>
        <w:spacing w:line="360" w:lineRule="auto"/>
        <w:rPr>
          <w:rFonts w:ascii="Calibri" w:hAnsi="Calibri"/>
          <w:sz w:val="22"/>
          <w:szCs w:val="22"/>
        </w:rPr>
      </w:pPr>
    </w:p>
    <w:p w:rsidR="00CB7414" w:rsidRPr="009376C6" w:rsidRDefault="00773B73">
      <w:pPr>
        <w:pStyle w:val="Heading1"/>
        <w:numPr>
          <w:ilvl w:val="0"/>
          <w:numId w:val="12"/>
        </w:numPr>
        <w:rPr>
          <w:sz w:val="32"/>
          <w:rPrChange w:id="135" w:author="Lars HOFFMANN" w:date="2014-12-11T18:59:00Z">
            <w:rPr/>
          </w:rPrChange>
        </w:rPr>
        <w:pPrChange w:id="136" w:author="Lars HOFFMANN" w:date="2014-12-11T18:59:00Z">
          <w:pPr>
            <w:pStyle w:val="Heading1"/>
          </w:pPr>
        </w:pPrChange>
      </w:pPr>
      <w:r w:rsidRPr="00811829">
        <w:br w:type="page"/>
      </w:r>
      <w:bookmarkStart w:id="137" w:name="_Toc279993327"/>
      <w:r w:rsidR="00CB7414" w:rsidRPr="009376C6">
        <w:rPr>
          <w:sz w:val="32"/>
          <w:rPrChange w:id="138" w:author="Lars HOFFMANN" w:date="2014-12-11T18:59:00Z">
            <w:rPr/>
          </w:rPrChange>
        </w:rPr>
        <w:lastRenderedPageBreak/>
        <w:t xml:space="preserve">Deliberation </w:t>
      </w:r>
      <w:r w:rsidR="00B36938" w:rsidRPr="009376C6">
        <w:rPr>
          <w:sz w:val="32"/>
          <w:rPrChange w:id="139" w:author="Lars HOFFMANN" w:date="2014-12-11T18:59:00Z">
            <w:rPr/>
          </w:rPrChange>
        </w:rPr>
        <w:t>and Recommendations</w:t>
      </w:r>
      <w:bookmarkEnd w:id="137"/>
    </w:p>
    <w:p w:rsidR="003F47A3" w:rsidRPr="00434384" w:rsidRDefault="003F47A3" w:rsidP="003F47A3">
      <w:pPr>
        <w:spacing w:line="360" w:lineRule="auto"/>
        <w:rPr>
          <w:rFonts w:ascii="Calibri" w:hAnsi="Calibri"/>
          <w:sz w:val="22"/>
          <w:szCs w:val="22"/>
        </w:rPr>
      </w:pPr>
      <w:r w:rsidRPr="00434384">
        <w:rPr>
          <w:rFonts w:ascii="Calibri" w:hAnsi="Calibri"/>
          <w:sz w:val="22"/>
          <w:szCs w:val="22"/>
        </w:rPr>
        <w:t xml:space="preserve">This section provides an overview of the deliberations of the Working Group. </w:t>
      </w:r>
      <w:r>
        <w:rPr>
          <w:rFonts w:ascii="Calibri" w:hAnsi="Calibri"/>
          <w:sz w:val="22"/>
          <w:szCs w:val="22"/>
        </w:rPr>
        <w:t>It</w:t>
      </w:r>
      <w:r w:rsidRPr="00434384">
        <w:rPr>
          <w:rFonts w:ascii="Calibri" w:hAnsi="Calibri"/>
          <w:sz w:val="22"/>
          <w:szCs w:val="22"/>
        </w:rPr>
        <w:t xml:space="preserve"> is intended to serve as a record of the discussion and analysis of the Working Group, in support of the recommendations made in the following section. </w:t>
      </w:r>
    </w:p>
    <w:p w:rsidR="006129C5" w:rsidRPr="00811829" w:rsidRDefault="006129C5" w:rsidP="00D33FCB">
      <w:pPr>
        <w:spacing w:line="360" w:lineRule="auto"/>
        <w:rPr>
          <w:rFonts w:ascii="Calibri" w:hAnsi="Calibri"/>
          <w:sz w:val="22"/>
          <w:szCs w:val="22"/>
        </w:rPr>
      </w:pPr>
    </w:p>
    <w:p w:rsidR="003F47A3" w:rsidRPr="00434384" w:rsidRDefault="003F47A3" w:rsidP="00CE0395">
      <w:pPr>
        <w:spacing w:line="360" w:lineRule="auto"/>
        <w:rPr>
          <w:rFonts w:ascii="Calibri" w:hAnsi="Calibri"/>
          <w:sz w:val="22"/>
          <w:szCs w:val="22"/>
        </w:rPr>
      </w:pPr>
      <w:r w:rsidRPr="00434384">
        <w:rPr>
          <w:rFonts w:ascii="Calibri" w:hAnsi="Calibri"/>
          <w:sz w:val="22"/>
          <w:szCs w:val="22"/>
        </w:rPr>
        <w:t xml:space="preserve">During its initial discussion the Working Group </w:t>
      </w:r>
      <w:r>
        <w:rPr>
          <w:rFonts w:ascii="Calibri" w:hAnsi="Calibri"/>
          <w:sz w:val="22"/>
          <w:szCs w:val="22"/>
        </w:rPr>
        <w:t xml:space="preserve">identified </w:t>
      </w:r>
      <w:r w:rsidRPr="00434384">
        <w:rPr>
          <w:rFonts w:ascii="Calibri" w:hAnsi="Calibri"/>
          <w:sz w:val="22"/>
          <w:szCs w:val="22"/>
        </w:rPr>
        <w:t xml:space="preserve">a number of </w:t>
      </w:r>
      <w:r>
        <w:rPr>
          <w:rFonts w:ascii="Calibri" w:hAnsi="Calibri"/>
          <w:sz w:val="22"/>
          <w:szCs w:val="22"/>
        </w:rPr>
        <w:t xml:space="preserve">further </w:t>
      </w:r>
      <w:r w:rsidRPr="00434384">
        <w:rPr>
          <w:rFonts w:ascii="Calibri" w:hAnsi="Calibri"/>
          <w:sz w:val="22"/>
          <w:szCs w:val="22"/>
        </w:rPr>
        <w:t>issues and questions that are directly linked to the Charter questions, including relevant taxonom</w:t>
      </w:r>
      <w:r w:rsidR="00762616">
        <w:rPr>
          <w:rFonts w:ascii="Calibri" w:hAnsi="Calibri"/>
          <w:sz w:val="22"/>
          <w:szCs w:val="22"/>
        </w:rPr>
        <w:t>ies</w:t>
      </w:r>
      <w:r w:rsidRPr="00434384">
        <w:rPr>
          <w:rFonts w:ascii="Calibri" w:hAnsi="Calibri"/>
          <w:sz w:val="22"/>
          <w:szCs w:val="22"/>
        </w:rPr>
        <w:t xml:space="preserve">. Details can be found on the Working Group’s wiki page: </w:t>
      </w:r>
      <w:hyperlink r:id="rId19" w:history="1">
        <w:r w:rsidRPr="00434384">
          <w:rPr>
            <w:rStyle w:val="Hyperlink"/>
            <w:rFonts w:ascii="Calibri" w:hAnsi="Calibri"/>
            <w:sz w:val="22"/>
            <w:szCs w:val="22"/>
          </w:rPr>
          <w:t>https://community.icann.org/x/WwmuAg</w:t>
        </w:r>
      </w:hyperlink>
      <w:r w:rsidRPr="00434384">
        <w:rPr>
          <w:rFonts w:ascii="Calibri" w:hAnsi="Calibri"/>
          <w:sz w:val="22"/>
          <w:szCs w:val="22"/>
        </w:rPr>
        <w:t xml:space="preserve">. </w:t>
      </w:r>
    </w:p>
    <w:p w:rsidR="0034492C" w:rsidRPr="00811829" w:rsidRDefault="0034492C" w:rsidP="002458D0">
      <w:pPr>
        <w:spacing w:line="360" w:lineRule="auto"/>
        <w:rPr>
          <w:rFonts w:ascii="Calibri" w:hAnsi="Calibri"/>
          <w:sz w:val="22"/>
          <w:szCs w:val="22"/>
        </w:rPr>
      </w:pPr>
    </w:p>
    <w:p w:rsidR="002458D0" w:rsidRPr="00811829" w:rsidRDefault="002458D0" w:rsidP="00122496">
      <w:pPr>
        <w:spacing w:line="360" w:lineRule="auto"/>
        <w:rPr>
          <w:rFonts w:ascii="Calibri" w:hAnsi="Calibri"/>
          <w:sz w:val="22"/>
          <w:szCs w:val="22"/>
        </w:rPr>
      </w:pPr>
      <w:r w:rsidRPr="00811829">
        <w:rPr>
          <w:rFonts w:ascii="Calibri" w:hAnsi="Calibri"/>
          <w:sz w:val="22"/>
          <w:szCs w:val="22"/>
        </w:rPr>
        <w:t>The Working Group decided to define clearly what is meant by ‘</w:t>
      </w:r>
      <w:r w:rsidR="00122496">
        <w:rPr>
          <w:rFonts w:ascii="Calibri" w:hAnsi="Calibri"/>
          <w:sz w:val="22"/>
          <w:szCs w:val="22"/>
        </w:rPr>
        <w:t>c</w:t>
      </w:r>
      <w:r w:rsidRPr="00811829">
        <w:rPr>
          <w:rFonts w:ascii="Calibri" w:hAnsi="Calibri"/>
          <w:sz w:val="22"/>
          <w:szCs w:val="22"/>
        </w:rPr>
        <w:t xml:space="preserve">ontact </w:t>
      </w:r>
      <w:r w:rsidR="00122496">
        <w:rPr>
          <w:rFonts w:ascii="Calibri" w:hAnsi="Calibri"/>
          <w:sz w:val="22"/>
          <w:szCs w:val="22"/>
        </w:rPr>
        <w:t>i</w:t>
      </w:r>
      <w:r w:rsidRPr="00811829">
        <w:rPr>
          <w:rFonts w:ascii="Calibri" w:hAnsi="Calibri"/>
          <w:sz w:val="22"/>
          <w:szCs w:val="22"/>
        </w:rPr>
        <w:t>nformation’, relying on the Final Issue Report on the Translation and Transliteration of Contact Information that is based on the definition in the Registrar Accreditation Agreement 2013: "I</w:t>
      </w:r>
      <w:r w:rsidR="000A6C2C" w:rsidRPr="00811829">
        <w:rPr>
          <w:rFonts w:ascii="Calibri" w:hAnsi="Calibri"/>
          <w:sz w:val="22"/>
          <w:szCs w:val="22"/>
        </w:rPr>
        <w:t>n the context of these issues, ‘</w:t>
      </w:r>
      <w:r w:rsidRPr="00811829">
        <w:rPr>
          <w:rFonts w:ascii="Calibri" w:hAnsi="Calibri"/>
          <w:sz w:val="22"/>
          <w:szCs w:val="22"/>
        </w:rPr>
        <w:t>contact informati</w:t>
      </w:r>
      <w:r w:rsidR="000A6C2C" w:rsidRPr="00811829">
        <w:rPr>
          <w:rFonts w:ascii="Calibri" w:hAnsi="Calibri"/>
          <w:sz w:val="22"/>
          <w:szCs w:val="22"/>
        </w:rPr>
        <w:t>on’</w:t>
      </w:r>
      <w:r w:rsidRPr="00811829">
        <w:rPr>
          <w:rFonts w:ascii="Calibri" w:hAnsi="Calibri"/>
          <w:sz w:val="22"/>
          <w:szCs w:val="22"/>
        </w:rPr>
        <w:t xml:space="preserve">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w:t>
      </w:r>
      <w:r w:rsidR="00CC716B" w:rsidRPr="00811829">
        <w:rPr>
          <w:rFonts w:ascii="Calibri" w:hAnsi="Calibri"/>
          <w:sz w:val="22"/>
          <w:szCs w:val="22"/>
        </w:rPr>
        <w:t>”</w:t>
      </w:r>
      <w:r w:rsidR="00CC716B" w:rsidRPr="00811829">
        <w:rPr>
          <w:rStyle w:val="FootnoteReference"/>
          <w:rFonts w:ascii="Calibri" w:hAnsi="Calibri"/>
          <w:sz w:val="22"/>
          <w:szCs w:val="22"/>
        </w:rPr>
        <w:footnoteReference w:id="8"/>
      </w:r>
    </w:p>
    <w:p w:rsidR="002458D0" w:rsidRPr="00811829" w:rsidRDefault="002458D0" w:rsidP="002458D0">
      <w:pPr>
        <w:spacing w:line="360" w:lineRule="auto"/>
        <w:rPr>
          <w:rFonts w:ascii="Calibri" w:hAnsi="Calibri"/>
          <w:sz w:val="22"/>
          <w:szCs w:val="22"/>
        </w:rPr>
      </w:pPr>
    </w:p>
    <w:p w:rsidR="0034492C" w:rsidRPr="00811829" w:rsidRDefault="007903BD" w:rsidP="005A4407">
      <w:pPr>
        <w:pStyle w:val="Heading2"/>
        <w:numPr>
          <w:ilvl w:val="1"/>
          <w:numId w:val="12"/>
        </w:numPr>
        <w:spacing w:line="360" w:lineRule="auto"/>
        <w:rPr>
          <w:sz w:val="22"/>
          <w:szCs w:val="22"/>
        </w:rPr>
      </w:pPr>
      <w:r w:rsidRPr="00811829">
        <w:rPr>
          <w:sz w:val="22"/>
          <w:szCs w:val="22"/>
        </w:rPr>
        <w:t>Deliberation on the two main Charter questions</w:t>
      </w:r>
    </w:p>
    <w:p w:rsidR="007903BD" w:rsidRPr="00811829" w:rsidRDefault="009376C6" w:rsidP="00D33FCB">
      <w:pPr>
        <w:spacing w:line="360" w:lineRule="auto"/>
        <w:rPr>
          <w:rFonts w:ascii="Calibri" w:hAnsi="Calibri"/>
          <w:i/>
          <w:sz w:val="22"/>
          <w:szCs w:val="22"/>
          <w:lang w:val="en-GB"/>
        </w:rPr>
      </w:pPr>
      <w:ins w:id="140" w:author="Lars HOFFMANN" w:date="2014-12-11T18:56:00Z">
        <w:r>
          <w:rPr>
            <w:rFonts w:ascii="Calibri" w:hAnsi="Calibri"/>
            <w:i/>
            <w:sz w:val="22"/>
            <w:szCs w:val="22"/>
            <w:lang w:val="en-GB"/>
          </w:rPr>
          <w:t xml:space="preserve">Charter Q1: </w:t>
        </w:r>
      </w:ins>
      <w:r w:rsidR="007903BD" w:rsidRPr="00811829">
        <w:rPr>
          <w:rFonts w:ascii="Calibri" w:hAnsi="Calibri"/>
          <w:i/>
          <w:sz w:val="22"/>
          <w:szCs w:val="22"/>
          <w:lang w:val="en-GB"/>
        </w:rPr>
        <w:t>Is it desirable to translate contact information to a single common language or transliterate contact information to a single common script?</w:t>
      </w:r>
    </w:p>
    <w:p w:rsidR="007903BD" w:rsidRPr="00811829" w:rsidRDefault="007903BD" w:rsidP="00D33FCB">
      <w:pPr>
        <w:spacing w:line="360" w:lineRule="auto"/>
        <w:rPr>
          <w:rFonts w:ascii="Calibri" w:hAnsi="Calibri"/>
          <w:sz w:val="22"/>
          <w:szCs w:val="22"/>
          <w:lang w:val="en-GB"/>
        </w:rPr>
      </w:pPr>
    </w:p>
    <w:p w:rsidR="00BD6424" w:rsidRPr="00811829" w:rsidRDefault="007903BD" w:rsidP="00553249">
      <w:pPr>
        <w:spacing w:line="360" w:lineRule="auto"/>
        <w:rPr>
          <w:rFonts w:ascii="Calibri" w:hAnsi="Calibri"/>
          <w:sz w:val="22"/>
          <w:szCs w:val="22"/>
          <w:lang w:val="en-GB"/>
        </w:rPr>
      </w:pPr>
      <w:r w:rsidRPr="00811829">
        <w:rPr>
          <w:rFonts w:ascii="Calibri" w:hAnsi="Calibri"/>
          <w:sz w:val="22"/>
          <w:szCs w:val="22"/>
          <w:lang w:val="en-GB"/>
        </w:rPr>
        <w:t xml:space="preserve">A key issue that emerged early </w:t>
      </w:r>
      <w:r w:rsidR="00833E64" w:rsidRPr="00811829">
        <w:rPr>
          <w:rFonts w:ascii="Calibri" w:hAnsi="Calibri"/>
          <w:sz w:val="22"/>
          <w:szCs w:val="22"/>
          <w:lang w:val="en-GB"/>
        </w:rPr>
        <w:t xml:space="preserve">on in the Group’s discussion was the agreement that </w:t>
      </w:r>
      <w:r w:rsidRPr="00811829">
        <w:rPr>
          <w:rFonts w:ascii="Calibri" w:hAnsi="Calibri"/>
          <w:sz w:val="22"/>
          <w:szCs w:val="22"/>
          <w:lang w:val="en-GB"/>
        </w:rPr>
        <w:t>their recommendation should bear in mind that the main purpose of transformed</w:t>
      </w:r>
      <w:r w:rsidR="00FA6A0F" w:rsidRPr="00811829">
        <w:rPr>
          <w:rStyle w:val="FootnoteReference"/>
          <w:rFonts w:ascii="Calibri" w:hAnsi="Calibri"/>
          <w:sz w:val="22"/>
          <w:szCs w:val="22"/>
          <w:lang w:val="en-GB"/>
        </w:rPr>
        <w:footnoteReference w:id="9"/>
      </w:r>
      <w:r w:rsidRPr="00811829">
        <w:rPr>
          <w:rFonts w:ascii="Calibri" w:hAnsi="Calibri"/>
          <w:sz w:val="22"/>
          <w:szCs w:val="22"/>
          <w:lang w:val="en-GB"/>
        </w:rPr>
        <w:t xml:space="preserve"> data is to allow those not familiar with the original script </w:t>
      </w:r>
      <w:r w:rsidR="00422D37" w:rsidRPr="00811829">
        <w:rPr>
          <w:rFonts w:ascii="Calibri" w:hAnsi="Calibri"/>
          <w:sz w:val="22"/>
          <w:szCs w:val="22"/>
          <w:lang w:val="en-GB"/>
        </w:rPr>
        <w:t xml:space="preserve">of a contact information entry, </w:t>
      </w:r>
      <w:r w:rsidRPr="00811829">
        <w:rPr>
          <w:rFonts w:ascii="Calibri" w:hAnsi="Calibri"/>
          <w:sz w:val="22"/>
          <w:szCs w:val="22"/>
          <w:lang w:val="en-GB"/>
        </w:rPr>
        <w:t>to contact the registrant</w:t>
      </w:r>
      <w:r w:rsidR="00422D37" w:rsidRPr="00811829">
        <w:rPr>
          <w:rFonts w:ascii="Calibri" w:hAnsi="Calibri"/>
          <w:sz w:val="22"/>
          <w:szCs w:val="22"/>
          <w:lang w:val="en-GB"/>
        </w:rPr>
        <w:t xml:space="preserve">. </w:t>
      </w:r>
      <w:r w:rsidR="00D9417A">
        <w:rPr>
          <w:rFonts w:ascii="Calibri" w:hAnsi="Calibri"/>
          <w:sz w:val="22"/>
          <w:szCs w:val="22"/>
          <w:lang w:val="en-GB"/>
        </w:rPr>
        <w:t>This means that</w:t>
      </w:r>
      <w:r w:rsidRPr="00811829">
        <w:rPr>
          <w:rFonts w:ascii="Calibri" w:hAnsi="Calibri"/>
          <w:sz w:val="22"/>
          <w:szCs w:val="22"/>
          <w:lang w:val="en-GB"/>
        </w:rPr>
        <w:t xml:space="preserve"> </w:t>
      </w:r>
      <w:r w:rsidR="00C04670" w:rsidRPr="00811829">
        <w:rPr>
          <w:rFonts w:ascii="Calibri" w:hAnsi="Calibri"/>
          <w:sz w:val="22"/>
          <w:szCs w:val="22"/>
          <w:lang w:val="en-GB"/>
        </w:rPr>
        <w:t xml:space="preserve">the </w:t>
      </w:r>
      <w:r w:rsidRPr="00811829">
        <w:rPr>
          <w:rFonts w:ascii="Calibri" w:hAnsi="Calibri"/>
          <w:sz w:val="22"/>
          <w:szCs w:val="22"/>
          <w:lang w:val="en-GB"/>
        </w:rPr>
        <w:t xml:space="preserve">accuracy of </w:t>
      </w:r>
      <w:r w:rsidR="00C04670" w:rsidRPr="00811829">
        <w:rPr>
          <w:rFonts w:ascii="Calibri" w:hAnsi="Calibri"/>
          <w:sz w:val="22"/>
          <w:szCs w:val="22"/>
          <w:lang w:val="en-GB"/>
        </w:rPr>
        <w:t xml:space="preserve">contact information data that </w:t>
      </w:r>
      <w:r w:rsidR="00762616">
        <w:rPr>
          <w:rFonts w:ascii="Calibri" w:hAnsi="Calibri"/>
          <w:sz w:val="22"/>
          <w:szCs w:val="22"/>
          <w:lang w:val="en-GB"/>
        </w:rPr>
        <w:t>are</w:t>
      </w:r>
      <w:r w:rsidR="00C04670" w:rsidRPr="00811829">
        <w:rPr>
          <w:rFonts w:ascii="Calibri" w:hAnsi="Calibri"/>
          <w:sz w:val="22"/>
          <w:szCs w:val="22"/>
          <w:lang w:val="en-GB"/>
        </w:rPr>
        <w:t xml:space="preserve"> entered and displayed is </w:t>
      </w:r>
      <w:r w:rsidRPr="00811829">
        <w:rPr>
          <w:rFonts w:ascii="Calibri" w:hAnsi="Calibri"/>
          <w:sz w:val="22"/>
          <w:szCs w:val="22"/>
          <w:lang w:val="en-GB"/>
        </w:rPr>
        <w:t>paramoun</w:t>
      </w:r>
      <w:r w:rsidR="002A625E">
        <w:rPr>
          <w:rFonts w:ascii="Calibri" w:hAnsi="Calibri"/>
          <w:sz w:val="22"/>
          <w:szCs w:val="22"/>
          <w:lang w:val="en-GB"/>
        </w:rPr>
        <w:t>t</w:t>
      </w:r>
      <w:r w:rsidR="00D9417A">
        <w:rPr>
          <w:rFonts w:ascii="Calibri" w:hAnsi="Calibri"/>
          <w:sz w:val="22"/>
          <w:szCs w:val="22"/>
          <w:lang w:val="en-GB"/>
        </w:rPr>
        <w:t xml:space="preserve">. There </w:t>
      </w:r>
      <w:r w:rsidR="00D9417A" w:rsidRPr="00434384">
        <w:rPr>
          <w:rFonts w:ascii="Calibri" w:hAnsi="Calibri"/>
          <w:sz w:val="22"/>
          <w:szCs w:val="22"/>
          <w:lang w:val="en-GB"/>
        </w:rPr>
        <w:t>remains however some divergence in the Working Group about whether the need for accuracy is an argument in favour of transformation or not</w:t>
      </w:r>
      <w:r w:rsidR="00D9417A">
        <w:rPr>
          <w:rFonts w:ascii="Calibri" w:hAnsi="Calibri"/>
          <w:sz w:val="22"/>
          <w:szCs w:val="22"/>
          <w:lang w:val="en-GB"/>
        </w:rPr>
        <w:t xml:space="preserve"> – </w:t>
      </w:r>
      <w:r w:rsidR="00D9417A">
        <w:rPr>
          <w:rFonts w:ascii="Calibri" w:hAnsi="Calibri"/>
          <w:sz w:val="22"/>
          <w:szCs w:val="22"/>
          <w:lang w:val="en-GB"/>
        </w:rPr>
        <w:lastRenderedPageBreak/>
        <w:t>and this is also reflect</w:t>
      </w:r>
      <w:r w:rsidR="00762616">
        <w:rPr>
          <w:rFonts w:ascii="Calibri" w:hAnsi="Calibri"/>
          <w:sz w:val="22"/>
          <w:szCs w:val="22"/>
          <w:lang w:val="en-GB"/>
        </w:rPr>
        <w:t>ed</w:t>
      </w:r>
      <w:r w:rsidR="00D9417A">
        <w:rPr>
          <w:rFonts w:ascii="Calibri" w:hAnsi="Calibri"/>
          <w:sz w:val="22"/>
          <w:szCs w:val="22"/>
          <w:lang w:val="en-GB"/>
        </w:rPr>
        <w:t xml:space="preserve"> in the public commen</w:t>
      </w:r>
      <w:bookmarkStart w:id="141" w:name="_GoBack"/>
      <w:bookmarkEnd w:id="141"/>
      <w:r w:rsidR="00D9417A">
        <w:rPr>
          <w:rFonts w:ascii="Calibri" w:hAnsi="Calibri"/>
          <w:sz w:val="22"/>
          <w:szCs w:val="22"/>
          <w:lang w:val="en-GB"/>
        </w:rPr>
        <w:t>ts received</w:t>
      </w:r>
      <w:r w:rsidR="00422D37" w:rsidRPr="00811829">
        <w:rPr>
          <w:rFonts w:ascii="Calibri" w:hAnsi="Calibri"/>
          <w:sz w:val="22"/>
          <w:szCs w:val="22"/>
          <w:lang w:val="en-GB"/>
        </w:rPr>
        <w:t xml:space="preserve"> (see ‘Community Input’ below)</w:t>
      </w:r>
      <w:r w:rsidR="00D9417A">
        <w:rPr>
          <w:rFonts w:ascii="Calibri" w:hAnsi="Calibri"/>
          <w:sz w:val="22"/>
          <w:szCs w:val="22"/>
          <w:lang w:val="en-GB"/>
        </w:rPr>
        <w:t>.</w:t>
      </w:r>
      <w:r w:rsidR="00CE0395">
        <w:rPr>
          <w:rFonts w:ascii="Calibri" w:hAnsi="Calibri"/>
          <w:sz w:val="22"/>
          <w:szCs w:val="22"/>
          <w:lang w:val="en-GB"/>
        </w:rPr>
        <w:br/>
      </w:r>
      <w:r w:rsidR="00BD6424" w:rsidRPr="00811829">
        <w:rPr>
          <w:rFonts w:ascii="Calibri" w:hAnsi="Calibri"/>
          <w:sz w:val="22"/>
          <w:szCs w:val="22"/>
          <w:lang w:val="en-GB"/>
        </w:rPr>
        <w:t xml:space="preserve">At this stage, the Working Group has decided to summarise </w:t>
      </w:r>
      <w:r w:rsidR="00014B13">
        <w:rPr>
          <w:rFonts w:ascii="Calibri" w:hAnsi="Calibri"/>
          <w:sz w:val="22"/>
          <w:szCs w:val="22"/>
          <w:lang w:val="en-GB"/>
        </w:rPr>
        <w:t>its</w:t>
      </w:r>
      <w:r w:rsidR="00014B13" w:rsidRPr="00811829">
        <w:rPr>
          <w:rFonts w:ascii="Calibri" w:hAnsi="Calibri"/>
          <w:sz w:val="22"/>
          <w:szCs w:val="22"/>
          <w:lang w:val="en-GB"/>
        </w:rPr>
        <w:t xml:space="preserve"> </w:t>
      </w:r>
      <w:r w:rsidR="00BD6424" w:rsidRPr="00811829">
        <w:rPr>
          <w:rFonts w:ascii="Calibri" w:hAnsi="Calibri"/>
          <w:sz w:val="22"/>
          <w:szCs w:val="22"/>
          <w:lang w:val="en-GB"/>
        </w:rPr>
        <w:t xml:space="preserve">discussion and put </w:t>
      </w:r>
      <w:r w:rsidR="00014B13">
        <w:rPr>
          <w:rFonts w:ascii="Calibri" w:hAnsi="Calibri"/>
          <w:sz w:val="22"/>
          <w:szCs w:val="22"/>
          <w:lang w:val="en-GB"/>
        </w:rPr>
        <w:t>the arguments i</w:t>
      </w:r>
      <w:r w:rsidR="00762002">
        <w:rPr>
          <w:rFonts w:ascii="Calibri" w:hAnsi="Calibri"/>
          <w:sz w:val="22"/>
          <w:szCs w:val="22"/>
          <w:lang w:val="en-GB"/>
        </w:rPr>
        <w:t xml:space="preserve">t has gathered </w:t>
      </w:r>
      <w:r w:rsidR="00BD6424" w:rsidRPr="00811829">
        <w:rPr>
          <w:rFonts w:ascii="Calibri" w:hAnsi="Calibri"/>
          <w:sz w:val="22"/>
          <w:szCs w:val="22"/>
          <w:lang w:val="en-GB"/>
        </w:rPr>
        <w:t>to the community</w:t>
      </w:r>
      <w:r w:rsidR="00014B13">
        <w:rPr>
          <w:rFonts w:ascii="Calibri" w:hAnsi="Calibri"/>
          <w:sz w:val="22"/>
          <w:szCs w:val="22"/>
          <w:lang w:val="en-GB"/>
        </w:rPr>
        <w:t>.</w:t>
      </w:r>
      <w:r w:rsidR="00762002">
        <w:rPr>
          <w:rFonts w:ascii="Calibri" w:hAnsi="Calibri"/>
          <w:sz w:val="22"/>
          <w:szCs w:val="22"/>
          <w:lang w:val="en-GB"/>
        </w:rPr>
        <w:t xml:space="preserve"> The summary provide</w:t>
      </w:r>
      <w:ins w:id="142" w:author="Chris Dillon" w:date="2014-12-12T11:11:00Z">
        <w:r w:rsidR="00553249">
          <w:rPr>
            <w:rFonts w:ascii="Calibri" w:hAnsi="Calibri"/>
            <w:sz w:val="22"/>
            <w:szCs w:val="22"/>
            <w:lang w:val="en-GB"/>
          </w:rPr>
          <w:t>s</w:t>
        </w:r>
      </w:ins>
      <w:r w:rsidR="00762002">
        <w:rPr>
          <w:rFonts w:ascii="Calibri" w:hAnsi="Calibri"/>
          <w:sz w:val="22"/>
          <w:szCs w:val="22"/>
          <w:lang w:val="en-GB"/>
        </w:rPr>
        <w:t xml:space="preserve"> both detailed arguments in </w:t>
      </w:r>
      <w:r w:rsidR="00934392">
        <w:rPr>
          <w:rFonts w:ascii="Calibri" w:hAnsi="Calibri"/>
          <w:sz w:val="22"/>
          <w:szCs w:val="22"/>
          <w:lang w:val="en-GB"/>
        </w:rPr>
        <w:t>favour</w:t>
      </w:r>
      <w:r w:rsidR="00762002">
        <w:rPr>
          <w:rFonts w:ascii="Calibri" w:hAnsi="Calibri"/>
          <w:sz w:val="22"/>
          <w:szCs w:val="22"/>
          <w:lang w:val="en-GB"/>
        </w:rPr>
        <w:t xml:space="preserve"> and opposing </w:t>
      </w:r>
      <w:r w:rsidR="00934392">
        <w:rPr>
          <w:rFonts w:ascii="Calibri" w:hAnsi="Calibri"/>
          <w:sz w:val="22"/>
          <w:szCs w:val="22"/>
          <w:lang w:val="en-GB"/>
        </w:rPr>
        <w:t>mandatory</w:t>
      </w:r>
      <w:r w:rsidR="00762002">
        <w:rPr>
          <w:rFonts w:ascii="Calibri" w:hAnsi="Calibri"/>
          <w:sz w:val="22"/>
          <w:szCs w:val="22"/>
          <w:lang w:val="en-GB"/>
        </w:rPr>
        <w:t xml:space="preserve"> transformation and t</w:t>
      </w:r>
      <w:r w:rsidR="00014B13">
        <w:rPr>
          <w:rFonts w:ascii="Calibri" w:hAnsi="Calibri"/>
          <w:sz w:val="22"/>
          <w:szCs w:val="22"/>
          <w:lang w:val="en-GB"/>
        </w:rPr>
        <w:t>he</w:t>
      </w:r>
      <w:del w:id="143" w:author="Lars HOFFMANN" w:date="2014-12-11T18:56:00Z">
        <w:r w:rsidR="00014B13" w:rsidDel="009376C6">
          <w:rPr>
            <w:rFonts w:ascii="Calibri" w:hAnsi="Calibri"/>
            <w:sz w:val="22"/>
            <w:szCs w:val="22"/>
            <w:lang w:val="en-GB"/>
          </w:rPr>
          <w:delText xml:space="preserve"> WG </w:delText>
        </w:r>
      </w:del>
      <w:ins w:id="144" w:author="Lars HOFFMANN" w:date="2014-12-11T18:56:00Z">
        <w:r w:rsidR="009376C6">
          <w:rPr>
            <w:rFonts w:ascii="Calibri" w:hAnsi="Calibri"/>
            <w:sz w:val="22"/>
            <w:szCs w:val="22"/>
            <w:lang w:val="en-GB"/>
          </w:rPr>
          <w:t xml:space="preserve"> Working Group </w:t>
        </w:r>
      </w:ins>
      <w:r w:rsidR="00014B13">
        <w:rPr>
          <w:rFonts w:ascii="Calibri" w:hAnsi="Calibri"/>
          <w:sz w:val="22"/>
          <w:szCs w:val="22"/>
          <w:lang w:val="en-GB"/>
        </w:rPr>
        <w:t>hopes that community feedback will maximise</w:t>
      </w:r>
      <w:r w:rsidR="00762002">
        <w:rPr>
          <w:rFonts w:ascii="Calibri" w:hAnsi="Calibri"/>
          <w:sz w:val="22"/>
          <w:szCs w:val="22"/>
          <w:lang w:val="en-GB"/>
        </w:rPr>
        <w:t xml:space="preserve"> its</w:t>
      </w:r>
      <w:r w:rsidR="00014B13">
        <w:rPr>
          <w:rFonts w:ascii="Calibri" w:hAnsi="Calibri"/>
          <w:sz w:val="22"/>
          <w:szCs w:val="22"/>
          <w:lang w:val="en-GB"/>
        </w:rPr>
        <w:t xml:space="preserve"> consensus </w:t>
      </w:r>
      <w:r w:rsidR="00762002">
        <w:rPr>
          <w:rFonts w:ascii="Calibri" w:hAnsi="Calibri"/>
          <w:sz w:val="22"/>
          <w:szCs w:val="22"/>
          <w:lang w:val="en-GB"/>
        </w:rPr>
        <w:t xml:space="preserve">level for the </w:t>
      </w:r>
      <w:r w:rsidR="00014B13">
        <w:rPr>
          <w:rFonts w:ascii="Calibri" w:hAnsi="Calibri"/>
          <w:sz w:val="22"/>
          <w:szCs w:val="22"/>
          <w:lang w:val="en-GB"/>
        </w:rPr>
        <w:t xml:space="preserve">Final Report. </w:t>
      </w:r>
      <w:r w:rsidR="00762002">
        <w:rPr>
          <w:rFonts w:ascii="Calibri" w:hAnsi="Calibri"/>
          <w:sz w:val="22"/>
          <w:szCs w:val="22"/>
          <w:lang w:val="en-GB"/>
        </w:rPr>
        <w:t>Therefore,</w:t>
      </w:r>
      <w:del w:id="145" w:author="Lars HOFFMANN" w:date="2014-12-11T18:56:00Z">
        <w:r w:rsidR="00762002" w:rsidDel="009376C6">
          <w:rPr>
            <w:rFonts w:ascii="Calibri" w:hAnsi="Calibri"/>
            <w:sz w:val="22"/>
            <w:szCs w:val="22"/>
            <w:lang w:val="en-GB"/>
          </w:rPr>
          <w:delText xml:space="preserve"> </w:delText>
        </w:r>
        <w:r w:rsidR="00014B13" w:rsidDel="009376C6">
          <w:rPr>
            <w:rFonts w:ascii="Calibri" w:hAnsi="Calibri"/>
            <w:sz w:val="22"/>
            <w:szCs w:val="22"/>
            <w:lang w:val="en-GB"/>
          </w:rPr>
          <w:delText xml:space="preserve">WG </w:delText>
        </w:r>
      </w:del>
      <w:ins w:id="146" w:author="Lars HOFFMANN" w:date="2014-12-11T18:56:00Z">
        <w:r w:rsidR="009376C6">
          <w:rPr>
            <w:rFonts w:ascii="Calibri" w:hAnsi="Calibri"/>
            <w:sz w:val="22"/>
            <w:szCs w:val="22"/>
            <w:lang w:val="en-GB"/>
          </w:rPr>
          <w:t xml:space="preserve"> Working Group </w:t>
        </w:r>
      </w:ins>
      <w:r w:rsidR="00014B13">
        <w:rPr>
          <w:rFonts w:ascii="Calibri" w:hAnsi="Calibri"/>
          <w:sz w:val="22"/>
          <w:szCs w:val="22"/>
          <w:lang w:val="en-GB"/>
        </w:rPr>
        <w:t xml:space="preserve">members </w:t>
      </w:r>
      <w:r w:rsidR="00762002" w:rsidRPr="00F57DB2">
        <w:rPr>
          <w:rFonts w:ascii="Calibri" w:hAnsi="Calibri"/>
          <w:b/>
          <w:sz w:val="22"/>
          <w:szCs w:val="22"/>
          <w:lang w:val="en-GB"/>
        </w:rPr>
        <w:t xml:space="preserve">strongly </w:t>
      </w:r>
      <w:r w:rsidR="00014B13" w:rsidRPr="00F57DB2">
        <w:rPr>
          <w:rFonts w:ascii="Calibri" w:hAnsi="Calibri"/>
          <w:b/>
          <w:sz w:val="22"/>
          <w:szCs w:val="22"/>
          <w:lang w:val="en-GB"/>
        </w:rPr>
        <w:t>encourage the Community to provide additional arguments in favour/opposing mandatory transformation of contact information data</w:t>
      </w:r>
      <w:r w:rsidR="00762002">
        <w:rPr>
          <w:rFonts w:ascii="Calibri" w:hAnsi="Calibri"/>
          <w:sz w:val="22"/>
          <w:szCs w:val="22"/>
          <w:lang w:val="en-GB"/>
        </w:rPr>
        <w:t xml:space="preserve"> </w:t>
      </w:r>
      <w:r w:rsidR="0004770C">
        <w:rPr>
          <w:rFonts w:ascii="Calibri" w:hAnsi="Calibri"/>
          <w:sz w:val="22"/>
          <w:szCs w:val="22"/>
          <w:lang w:val="en-GB"/>
        </w:rPr>
        <w:t>further</w:t>
      </w:r>
      <w:r w:rsidR="005B7123">
        <w:rPr>
          <w:rFonts w:ascii="Calibri" w:hAnsi="Calibri"/>
          <w:sz w:val="22"/>
          <w:szCs w:val="22"/>
          <w:lang w:val="en-GB"/>
        </w:rPr>
        <w:t xml:space="preserve"> to</w:t>
      </w:r>
      <w:r w:rsidR="0004770C">
        <w:rPr>
          <w:rFonts w:ascii="Calibri" w:hAnsi="Calibri"/>
          <w:sz w:val="22"/>
          <w:szCs w:val="22"/>
          <w:lang w:val="en-GB"/>
        </w:rPr>
        <w:t xml:space="preserve"> </w:t>
      </w:r>
      <w:del w:id="147" w:author="Chris Dillon" w:date="2014-12-12T10:26:00Z">
        <w:r w:rsidR="005B7123" w:rsidDel="00B365DD">
          <w:rPr>
            <w:rFonts w:ascii="Calibri" w:hAnsi="Calibri"/>
            <w:sz w:val="22"/>
            <w:szCs w:val="22"/>
            <w:lang w:val="en-GB"/>
          </w:rPr>
          <w:delText xml:space="preserve"> </w:delText>
        </w:r>
      </w:del>
      <w:r w:rsidR="0004770C">
        <w:rPr>
          <w:rFonts w:ascii="Calibri" w:hAnsi="Calibri"/>
          <w:sz w:val="22"/>
          <w:szCs w:val="22"/>
          <w:lang w:val="en-GB"/>
        </w:rPr>
        <w:t xml:space="preserve">facilitate </w:t>
      </w:r>
      <w:r w:rsidR="00762002">
        <w:rPr>
          <w:rFonts w:ascii="Calibri" w:hAnsi="Calibri"/>
          <w:sz w:val="22"/>
          <w:szCs w:val="22"/>
          <w:lang w:val="en-GB"/>
        </w:rPr>
        <w:t xml:space="preserve">the </w:t>
      </w:r>
      <w:r w:rsidR="0004770C">
        <w:rPr>
          <w:rFonts w:ascii="Calibri" w:hAnsi="Calibri"/>
          <w:sz w:val="22"/>
          <w:szCs w:val="22"/>
          <w:lang w:val="en-GB"/>
        </w:rPr>
        <w:t>W</w:t>
      </w:r>
      <w:ins w:id="148" w:author="Chris Dillon" w:date="2014-12-12T10:26:00Z">
        <w:r w:rsidR="00B365DD">
          <w:rPr>
            <w:rFonts w:ascii="Calibri" w:hAnsi="Calibri"/>
            <w:sz w:val="22"/>
            <w:szCs w:val="22"/>
            <w:lang w:val="en-GB"/>
          </w:rPr>
          <w:t xml:space="preserve">orking </w:t>
        </w:r>
      </w:ins>
      <w:r w:rsidR="0004770C">
        <w:rPr>
          <w:rFonts w:ascii="Calibri" w:hAnsi="Calibri"/>
          <w:sz w:val="22"/>
          <w:szCs w:val="22"/>
          <w:lang w:val="en-GB"/>
        </w:rPr>
        <w:t>G</w:t>
      </w:r>
      <w:ins w:id="149" w:author="Chris Dillon" w:date="2014-12-12T10:26:00Z">
        <w:r w:rsidR="00B365DD">
          <w:rPr>
            <w:rFonts w:ascii="Calibri" w:hAnsi="Calibri"/>
            <w:sz w:val="22"/>
            <w:szCs w:val="22"/>
            <w:lang w:val="en-GB"/>
          </w:rPr>
          <w:t>roup</w:t>
        </w:r>
      </w:ins>
      <w:r w:rsidR="0004770C">
        <w:rPr>
          <w:rFonts w:ascii="Calibri" w:hAnsi="Calibri"/>
          <w:sz w:val="22"/>
          <w:szCs w:val="22"/>
          <w:lang w:val="en-GB"/>
        </w:rPr>
        <w:t xml:space="preserve">’s </w:t>
      </w:r>
      <w:r w:rsidR="00762002">
        <w:rPr>
          <w:rFonts w:ascii="Calibri" w:hAnsi="Calibri"/>
          <w:sz w:val="22"/>
          <w:szCs w:val="22"/>
          <w:lang w:val="en-GB"/>
        </w:rPr>
        <w:t>consensus</w:t>
      </w:r>
      <w:del w:id="150" w:author="Chris Dillon" w:date="2014-12-12T11:11:00Z">
        <w:r w:rsidR="00762002" w:rsidDel="00553249">
          <w:rPr>
            <w:rFonts w:ascii="Calibri" w:hAnsi="Calibri"/>
            <w:sz w:val="22"/>
            <w:szCs w:val="22"/>
            <w:lang w:val="en-GB"/>
          </w:rPr>
          <w:delText xml:space="preserve"> </w:delText>
        </w:r>
      </w:del>
      <w:ins w:id="151" w:author="Chris Dillon" w:date="2014-12-12T11:11:00Z">
        <w:r w:rsidR="00553249">
          <w:rPr>
            <w:rFonts w:ascii="Calibri" w:hAnsi="Calibri"/>
            <w:sz w:val="22"/>
            <w:szCs w:val="22"/>
            <w:lang w:val="en-GB"/>
          </w:rPr>
          <w:t>-</w:t>
        </w:r>
      </w:ins>
      <w:r w:rsidR="00762002">
        <w:rPr>
          <w:rFonts w:ascii="Calibri" w:hAnsi="Calibri"/>
          <w:sz w:val="22"/>
          <w:szCs w:val="22"/>
          <w:lang w:val="en-GB"/>
        </w:rPr>
        <w:t>building</w:t>
      </w:r>
      <w:r w:rsidR="00934392">
        <w:rPr>
          <w:rFonts w:ascii="Calibri" w:hAnsi="Calibri"/>
          <w:sz w:val="22"/>
          <w:szCs w:val="22"/>
          <w:lang w:val="en-GB"/>
        </w:rPr>
        <w:t xml:space="preserve"> process.</w:t>
      </w:r>
    </w:p>
    <w:p w:rsidR="00120F39" w:rsidRPr="00811829" w:rsidRDefault="00120F39" w:rsidP="005A4407">
      <w:pPr>
        <w:pStyle w:val="Heading3"/>
        <w:numPr>
          <w:ilvl w:val="2"/>
          <w:numId w:val="12"/>
        </w:numPr>
        <w:spacing w:line="360" w:lineRule="auto"/>
        <w:rPr>
          <w:sz w:val="22"/>
          <w:szCs w:val="22"/>
          <w:lang w:val="en-GB"/>
        </w:rPr>
      </w:pPr>
      <w:r w:rsidRPr="00811829">
        <w:rPr>
          <w:sz w:val="22"/>
          <w:szCs w:val="22"/>
          <w:lang w:val="en-GB"/>
        </w:rPr>
        <w:t xml:space="preserve">Working Group’s arguments supporting </w:t>
      </w:r>
      <w:r w:rsidR="000D5C60" w:rsidRPr="00811829">
        <w:rPr>
          <w:sz w:val="22"/>
          <w:szCs w:val="22"/>
          <w:lang w:val="en-GB"/>
        </w:rPr>
        <w:t xml:space="preserve">mandatory </w:t>
      </w:r>
      <w:r w:rsidRPr="00811829">
        <w:rPr>
          <w:sz w:val="22"/>
          <w:szCs w:val="22"/>
          <w:lang w:val="en-GB"/>
        </w:rPr>
        <w:t>transformation of contact information</w:t>
      </w:r>
      <w:r w:rsidR="000D5C60" w:rsidRPr="00811829">
        <w:rPr>
          <w:sz w:val="22"/>
          <w:szCs w:val="22"/>
          <w:lang w:val="en-GB"/>
        </w:rPr>
        <w:t xml:space="preserve"> in all generic top-level domains</w:t>
      </w:r>
    </w:p>
    <w:p w:rsidR="003A20CE" w:rsidRPr="00811829" w:rsidRDefault="003A20CE" w:rsidP="00D33FCB">
      <w:pPr>
        <w:spacing w:line="360" w:lineRule="auto"/>
        <w:rPr>
          <w:rFonts w:ascii="Calibri" w:hAnsi="Calibri"/>
          <w:sz w:val="22"/>
          <w:szCs w:val="22"/>
          <w:lang w:val="en-GB"/>
        </w:rPr>
      </w:pPr>
    </w:p>
    <w:p w:rsidR="009C31DF" w:rsidRPr="00434384" w:rsidRDefault="009C31DF" w:rsidP="00643591">
      <w:pPr>
        <w:numPr>
          <w:ilvl w:val="0"/>
          <w:numId w:val="6"/>
        </w:numPr>
        <w:spacing w:line="360" w:lineRule="auto"/>
        <w:rPr>
          <w:rFonts w:ascii="Calibri" w:hAnsi="Calibri"/>
          <w:sz w:val="22"/>
          <w:szCs w:val="22"/>
          <w:lang w:val="en-GB"/>
        </w:rPr>
      </w:pPr>
      <w:r w:rsidRPr="00434384">
        <w:rPr>
          <w:rFonts w:ascii="Calibri" w:hAnsi="Calibri"/>
          <w:sz w:val="22"/>
          <w:szCs w:val="22"/>
          <w:lang w:val="en-GB"/>
        </w:rPr>
        <w:t xml:space="preserve">Mandatory transformation of all contact information into a single script would allow for </w:t>
      </w:r>
      <w:r>
        <w:rPr>
          <w:rFonts w:ascii="Calibri" w:hAnsi="Calibri"/>
          <w:sz w:val="22"/>
          <w:szCs w:val="22"/>
          <w:lang w:val="en-GB"/>
        </w:rPr>
        <w:t xml:space="preserve">a </w:t>
      </w:r>
      <w:r w:rsidRPr="00434384">
        <w:rPr>
          <w:rFonts w:ascii="Calibri" w:hAnsi="Calibri"/>
          <w:sz w:val="22"/>
          <w:szCs w:val="22"/>
          <w:lang w:val="en-GB"/>
        </w:rPr>
        <w:t>transparent, accessible and</w:t>
      </w:r>
      <w:r w:rsidR="00787CD7">
        <w:rPr>
          <w:rFonts w:ascii="Calibri" w:hAnsi="Calibri"/>
          <w:sz w:val="22"/>
          <w:szCs w:val="22"/>
          <w:lang w:val="en-GB"/>
        </w:rPr>
        <w:t>, arguably,</w:t>
      </w:r>
      <w:r w:rsidR="004203A5">
        <w:rPr>
          <w:rFonts w:ascii="Calibri" w:hAnsi="Calibri"/>
          <w:sz w:val="22"/>
          <w:szCs w:val="22"/>
          <w:lang w:val="en-GB"/>
        </w:rPr>
        <w:t xml:space="preserve"> more</w:t>
      </w:r>
      <w:r w:rsidRPr="00434384">
        <w:rPr>
          <w:rFonts w:ascii="Calibri" w:hAnsi="Calibri"/>
          <w:sz w:val="22"/>
          <w:szCs w:val="22"/>
          <w:lang w:val="en-GB"/>
        </w:rPr>
        <w:t xml:space="preserve"> easily searchable</w:t>
      </w:r>
      <w:r w:rsidR="007E24B1">
        <w:rPr>
          <w:rStyle w:val="FootnoteReference"/>
          <w:rFonts w:ascii="Calibri" w:hAnsi="Calibri"/>
          <w:sz w:val="22"/>
          <w:szCs w:val="22"/>
          <w:lang w:val="en-GB"/>
        </w:rPr>
        <w:footnoteReference w:id="10"/>
      </w:r>
      <w:r w:rsidRPr="00434384">
        <w:rPr>
          <w:rFonts w:ascii="Calibri" w:hAnsi="Calibri"/>
          <w:sz w:val="22"/>
          <w:szCs w:val="22"/>
          <w:lang w:val="en-GB"/>
        </w:rPr>
        <w:t xml:space="preserve"> database. Currently all data returned from the </w:t>
      </w:r>
      <w:r>
        <w:rPr>
          <w:rFonts w:ascii="Calibri" w:hAnsi="Calibri"/>
          <w:sz w:val="22"/>
          <w:szCs w:val="22"/>
          <w:lang w:val="en-GB"/>
        </w:rPr>
        <w:t>W</w:t>
      </w:r>
      <w:r w:rsidRPr="00434384">
        <w:rPr>
          <w:rFonts w:ascii="Calibri" w:hAnsi="Calibri"/>
          <w:sz w:val="22"/>
          <w:szCs w:val="22"/>
          <w:lang w:val="en-GB"/>
        </w:rPr>
        <w:t xml:space="preserve">hois database in generic top level domains </w:t>
      </w:r>
      <w:r>
        <w:rPr>
          <w:rFonts w:ascii="Calibri" w:hAnsi="Calibri"/>
          <w:sz w:val="22"/>
          <w:szCs w:val="22"/>
          <w:lang w:val="en-GB"/>
        </w:rPr>
        <w:t xml:space="preserve">(gTLDs) </w:t>
      </w:r>
      <w:r w:rsidR="00D8333A">
        <w:rPr>
          <w:rFonts w:ascii="Calibri" w:hAnsi="Calibri"/>
          <w:sz w:val="22"/>
          <w:szCs w:val="22"/>
          <w:lang w:val="en-GB"/>
        </w:rPr>
        <w:t>are</w:t>
      </w:r>
      <w:r w:rsidRPr="00434384">
        <w:rPr>
          <w:rFonts w:ascii="Calibri" w:hAnsi="Calibri"/>
          <w:sz w:val="22"/>
          <w:szCs w:val="22"/>
          <w:lang w:val="en-GB"/>
        </w:rPr>
        <w:t xml:space="preserve"> provided in ASCII and </w:t>
      </w:r>
      <w:r>
        <w:rPr>
          <w:rFonts w:ascii="Calibri" w:hAnsi="Calibri"/>
          <w:sz w:val="22"/>
          <w:szCs w:val="22"/>
          <w:lang w:val="en-GB"/>
        </w:rPr>
        <w:t>such uniformity renders it</w:t>
      </w:r>
      <w:r w:rsidRPr="00434384">
        <w:rPr>
          <w:rFonts w:ascii="Calibri" w:hAnsi="Calibri"/>
          <w:sz w:val="22"/>
          <w:szCs w:val="22"/>
          <w:lang w:val="en-GB"/>
        </w:rPr>
        <w:t xml:space="preserve"> a very useful global resource. Having a database with a potentially unlimited number of scripts/languages might create logistical problems in the long run. </w:t>
      </w:r>
    </w:p>
    <w:p w:rsidR="00B56EDC" w:rsidRDefault="00B56EDC" w:rsidP="00C7676D">
      <w:pPr>
        <w:numPr>
          <w:ilvl w:val="0"/>
          <w:numId w:val="6"/>
        </w:numPr>
        <w:spacing w:line="360" w:lineRule="auto"/>
        <w:rPr>
          <w:rFonts w:ascii="Calibri" w:hAnsi="Calibri"/>
          <w:sz w:val="22"/>
          <w:szCs w:val="22"/>
          <w:lang w:val="en-GB"/>
        </w:rPr>
      </w:pPr>
      <w:r w:rsidRPr="00811829">
        <w:rPr>
          <w:rFonts w:ascii="Calibri" w:hAnsi="Calibri"/>
          <w:sz w:val="22"/>
          <w:szCs w:val="22"/>
          <w:lang w:val="en-GB"/>
        </w:rPr>
        <w:t>Transformation would to some extent facilitate communication among stakeholders not sharing the same language. Good communication inspires confidence in the Internet and makes bad practices more difficult.</w:t>
      </w:r>
      <w:r w:rsidR="008E60FD">
        <w:rPr>
          <w:rFonts w:ascii="Calibri" w:hAnsi="Calibri"/>
          <w:sz w:val="22"/>
          <w:szCs w:val="22"/>
          <w:lang w:val="en-GB"/>
        </w:rPr>
        <w:t xml:space="preserve"> </w:t>
      </w:r>
      <w:r w:rsidR="004A70A7">
        <w:rPr>
          <w:rFonts w:ascii="Calibri" w:hAnsi="Calibri"/>
          <w:sz w:val="22"/>
          <w:szCs w:val="22"/>
          <w:lang w:val="en-GB"/>
        </w:rPr>
        <w:t xml:space="preserve">At this stage ASCII/English are the </w:t>
      </w:r>
      <w:r w:rsidR="00BB6267">
        <w:rPr>
          <w:rFonts w:ascii="Calibri" w:hAnsi="Calibri"/>
          <w:sz w:val="22"/>
          <w:szCs w:val="22"/>
          <w:lang w:val="en-GB"/>
        </w:rPr>
        <w:t xml:space="preserve">most </w:t>
      </w:r>
      <w:r w:rsidR="00C7343E">
        <w:rPr>
          <w:rFonts w:ascii="Calibri" w:hAnsi="Calibri"/>
          <w:sz w:val="22"/>
          <w:szCs w:val="22"/>
          <w:lang w:val="en-GB"/>
        </w:rPr>
        <w:t>common</w:t>
      </w:r>
      <w:r w:rsidR="00BB6267">
        <w:rPr>
          <w:rFonts w:ascii="Calibri" w:hAnsi="Calibri"/>
          <w:sz w:val="22"/>
          <w:szCs w:val="22"/>
          <w:lang w:val="en-GB"/>
        </w:rPr>
        <w:t xml:space="preserve"> script/language</w:t>
      </w:r>
      <w:r w:rsidR="004A70A7">
        <w:rPr>
          <w:rFonts w:ascii="Calibri" w:hAnsi="Calibri"/>
          <w:sz w:val="22"/>
          <w:szCs w:val="22"/>
          <w:lang w:val="en-GB"/>
        </w:rPr>
        <w:t xml:space="preserve"> choices. </w:t>
      </w:r>
      <w:r w:rsidR="008E60FD">
        <w:rPr>
          <w:rFonts w:ascii="Calibri" w:hAnsi="Calibri"/>
          <w:sz w:val="22"/>
          <w:szCs w:val="22"/>
          <w:lang w:val="en-GB"/>
        </w:rPr>
        <w:t>However, it should be noted that</w:t>
      </w:r>
      <w:r w:rsidR="00BB6267">
        <w:rPr>
          <w:rFonts w:ascii="Calibri" w:hAnsi="Calibri"/>
          <w:sz w:val="22"/>
          <w:szCs w:val="22"/>
          <w:lang w:val="en-GB"/>
        </w:rPr>
        <w:t xml:space="preserve"> already today </w:t>
      </w:r>
      <w:r w:rsidR="008E60FD">
        <w:rPr>
          <w:rFonts w:ascii="Calibri" w:hAnsi="Calibri"/>
          <w:sz w:val="22"/>
          <w:szCs w:val="22"/>
          <w:lang w:val="en-GB"/>
        </w:rPr>
        <w:t xml:space="preserve">many users of the Internet </w:t>
      </w:r>
      <w:r w:rsidR="00BB6267">
        <w:rPr>
          <w:rFonts w:ascii="Calibri" w:hAnsi="Calibri"/>
          <w:sz w:val="22"/>
          <w:szCs w:val="22"/>
          <w:lang w:val="en-GB"/>
        </w:rPr>
        <w:t xml:space="preserve">do </w:t>
      </w:r>
      <w:r w:rsidR="008E60FD">
        <w:rPr>
          <w:rFonts w:ascii="Calibri" w:hAnsi="Calibri"/>
          <w:sz w:val="22"/>
          <w:szCs w:val="22"/>
          <w:lang w:val="en-GB"/>
        </w:rPr>
        <w:t>not share English as a common language or the Latin script as a common script</w:t>
      </w:r>
      <w:r w:rsidR="00F94CD9">
        <w:rPr>
          <w:rFonts w:ascii="Calibri" w:hAnsi="Calibri"/>
          <w:sz w:val="22"/>
          <w:szCs w:val="22"/>
          <w:lang w:val="en-GB"/>
        </w:rPr>
        <w:t>. T</w:t>
      </w:r>
      <w:r w:rsidR="00BB6267">
        <w:rPr>
          <w:rFonts w:ascii="Calibri" w:hAnsi="Calibri"/>
          <w:sz w:val="22"/>
          <w:szCs w:val="22"/>
          <w:lang w:val="en-GB"/>
        </w:rPr>
        <w:t xml:space="preserve">he number of these users will grow substantially as internet access and use </w:t>
      </w:r>
      <w:r w:rsidR="00F94CD9">
        <w:rPr>
          <w:rFonts w:ascii="Calibri" w:hAnsi="Calibri"/>
          <w:sz w:val="22"/>
          <w:szCs w:val="22"/>
          <w:lang w:val="en-GB"/>
        </w:rPr>
        <w:t>is continues to expand</w:t>
      </w:r>
      <w:r w:rsidR="00BB6267">
        <w:rPr>
          <w:rFonts w:ascii="Calibri" w:hAnsi="Calibri"/>
          <w:sz w:val="22"/>
          <w:szCs w:val="22"/>
          <w:lang w:val="en-GB"/>
        </w:rPr>
        <w:t xml:space="preserve"> across countries/continents</w:t>
      </w:r>
      <w:r w:rsidR="00CE5496">
        <w:rPr>
          <w:rFonts w:ascii="Calibri" w:hAnsi="Calibri"/>
          <w:sz w:val="22"/>
          <w:szCs w:val="22"/>
          <w:lang w:val="en-GB"/>
        </w:rPr>
        <w:t xml:space="preserve"> and so t</w:t>
      </w:r>
      <w:r w:rsidR="00F51DA5">
        <w:rPr>
          <w:rFonts w:ascii="Calibri" w:hAnsi="Calibri"/>
          <w:sz w:val="22"/>
          <w:szCs w:val="22"/>
          <w:lang w:val="en-GB"/>
        </w:rPr>
        <w:t xml:space="preserve">he </w:t>
      </w:r>
      <w:r w:rsidR="00A72B86">
        <w:rPr>
          <w:rFonts w:ascii="Calibri" w:hAnsi="Calibri"/>
          <w:sz w:val="22"/>
          <w:szCs w:val="22"/>
          <w:lang w:val="en-GB"/>
        </w:rPr>
        <w:t xml:space="preserve">dominant </w:t>
      </w:r>
      <w:r w:rsidR="00F51DA5">
        <w:rPr>
          <w:rFonts w:ascii="Calibri" w:hAnsi="Calibri"/>
          <w:sz w:val="22"/>
          <w:szCs w:val="22"/>
          <w:lang w:val="en-GB"/>
        </w:rPr>
        <w:t xml:space="preserve">use of English </w:t>
      </w:r>
      <w:r w:rsidR="00A72B86">
        <w:rPr>
          <w:rFonts w:ascii="Calibri" w:hAnsi="Calibri"/>
          <w:sz w:val="22"/>
          <w:szCs w:val="22"/>
          <w:lang w:val="en-GB"/>
        </w:rPr>
        <w:t xml:space="preserve">might deter </w:t>
      </w:r>
      <w:r w:rsidR="00F51DA5">
        <w:rPr>
          <w:rFonts w:ascii="Calibri" w:hAnsi="Calibri"/>
          <w:sz w:val="22"/>
          <w:szCs w:val="22"/>
          <w:lang w:val="en-GB"/>
        </w:rPr>
        <w:t xml:space="preserve">participation of those not </w:t>
      </w:r>
      <w:r w:rsidR="00B37FAE">
        <w:rPr>
          <w:rFonts w:ascii="Calibri" w:hAnsi="Calibri"/>
          <w:sz w:val="22"/>
          <w:szCs w:val="22"/>
          <w:lang w:val="en-GB"/>
        </w:rPr>
        <w:t>confident in or familiar with it</w:t>
      </w:r>
      <w:r w:rsidR="00F51DA5">
        <w:rPr>
          <w:rFonts w:ascii="Calibri" w:hAnsi="Calibri"/>
          <w:sz w:val="22"/>
          <w:szCs w:val="22"/>
          <w:lang w:val="en-GB"/>
        </w:rPr>
        <w:t>.</w:t>
      </w:r>
    </w:p>
    <w:p w:rsidR="002C675A" w:rsidRDefault="002C675A" w:rsidP="00B62F82">
      <w:pPr>
        <w:numPr>
          <w:ilvl w:val="0"/>
          <w:numId w:val="6"/>
        </w:numPr>
        <w:spacing w:line="360" w:lineRule="auto"/>
        <w:rPr>
          <w:rFonts w:ascii="Calibri" w:hAnsi="Calibri"/>
          <w:sz w:val="22"/>
          <w:szCs w:val="22"/>
          <w:lang w:val="en-GB"/>
        </w:rPr>
      </w:pPr>
      <w:r>
        <w:rPr>
          <w:rFonts w:ascii="Calibri" w:hAnsi="Calibri"/>
          <w:sz w:val="22"/>
          <w:szCs w:val="22"/>
          <w:lang w:val="en-GB"/>
        </w:rPr>
        <w:t>For law enforcement purposes, when Whois results are compared</w:t>
      </w:r>
      <w:r w:rsidR="00D54503">
        <w:rPr>
          <w:rFonts w:ascii="Calibri" w:hAnsi="Calibri"/>
          <w:sz w:val="22"/>
          <w:szCs w:val="22"/>
          <w:lang w:val="en-GB"/>
        </w:rPr>
        <w:t xml:space="preserve"> and cross-referenced</w:t>
      </w:r>
      <w:r>
        <w:rPr>
          <w:rFonts w:ascii="Calibri" w:hAnsi="Calibri"/>
          <w:sz w:val="22"/>
          <w:szCs w:val="22"/>
          <w:lang w:val="en-GB"/>
        </w:rPr>
        <w:t xml:space="preserve">, it </w:t>
      </w:r>
      <w:r w:rsidR="00BE3B0D">
        <w:rPr>
          <w:rFonts w:ascii="Calibri" w:hAnsi="Calibri"/>
          <w:sz w:val="22"/>
          <w:szCs w:val="22"/>
          <w:lang w:val="en-GB"/>
        </w:rPr>
        <w:t>may be</w:t>
      </w:r>
      <w:r>
        <w:rPr>
          <w:rFonts w:ascii="Calibri" w:hAnsi="Calibri"/>
          <w:sz w:val="22"/>
          <w:szCs w:val="22"/>
          <w:lang w:val="en-GB"/>
        </w:rPr>
        <w:t xml:space="preserve"> easier to ascertain whether </w:t>
      </w:r>
      <w:r w:rsidR="0060619C">
        <w:rPr>
          <w:rFonts w:ascii="Calibri" w:hAnsi="Calibri"/>
          <w:sz w:val="22"/>
          <w:szCs w:val="22"/>
          <w:lang w:val="en-GB"/>
        </w:rPr>
        <w:t xml:space="preserve">the </w:t>
      </w:r>
      <w:r w:rsidR="004203A5">
        <w:rPr>
          <w:rFonts w:ascii="Calibri" w:hAnsi="Calibri"/>
          <w:sz w:val="22"/>
          <w:szCs w:val="22"/>
          <w:lang w:val="en-GB"/>
        </w:rPr>
        <w:t>same registrant</w:t>
      </w:r>
      <w:r w:rsidR="00BE3B0D">
        <w:rPr>
          <w:rFonts w:ascii="Calibri" w:hAnsi="Calibri"/>
          <w:sz w:val="22"/>
          <w:szCs w:val="22"/>
          <w:lang w:val="en-GB"/>
        </w:rPr>
        <w:t xml:space="preserve"> is the domain </w:t>
      </w:r>
      <w:r w:rsidR="00BE3B0D">
        <w:rPr>
          <w:rFonts w:ascii="Calibri" w:hAnsi="Calibri"/>
          <w:sz w:val="22"/>
          <w:szCs w:val="22"/>
          <w:lang w:val="en-GB"/>
        </w:rPr>
        <w:lastRenderedPageBreak/>
        <w:t>holder</w:t>
      </w:r>
      <w:r w:rsidR="0060619C">
        <w:rPr>
          <w:rFonts w:ascii="Calibri" w:hAnsi="Calibri"/>
          <w:sz w:val="22"/>
          <w:szCs w:val="22"/>
          <w:lang w:val="en-GB"/>
        </w:rPr>
        <w:t xml:space="preserve"> </w:t>
      </w:r>
      <w:r w:rsidR="004203A5">
        <w:rPr>
          <w:rFonts w:ascii="Calibri" w:hAnsi="Calibri"/>
          <w:sz w:val="22"/>
          <w:szCs w:val="22"/>
          <w:lang w:val="en-GB"/>
        </w:rPr>
        <w:t xml:space="preserve">for different names </w:t>
      </w:r>
      <w:r w:rsidR="0060619C">
        <w:rPr>
          <w:rFonts w:ascii="Calibri" w:hAnsi="Calibri"/>
          <w:sz w:val="22"/>
          <w:szCs w:val="22"/>
          <w:lang w:val="en-GB"/>
        </w:rPr>
        <w:t>if the contact information are transformed</w:t>
      </w:r>
      <w:r w:rsidR="00062F73">
        <w:rPr>
          <w:rFonts w:ascii="Calibri" w:hAnsi="Calibri"/>
          <w:sz w:val="22"/>
          <w:szCs w:val="22"/>
          <w:lang w:val="en-GB"/>
        </w:rPr>
        <w:t xml:space="preserve"> according to standards</w:t>
      </w:r>
      <w:r w:rsidR="0060619C">
        <w:rPr>
          <w:rFonts w:ascii="Calibri" w:hAnsi="Calibri"/>
          <w:sz w:val="22"/>
          <w:szCs w:val="22"/>
          <w:lang w:val="en-GB"/>
        </w:rPr>
        <w:t>.</w:t>
      </w:r>
    </w:p>
    <w:p w:rsidR="00C104C3" w:rsidRPr="00811829" w:rsidRDefault="00C104C3" w:rsidP="00062F73">
      <w:pPr>
        <w:numPr>
          <w:ilvl w:val="0"/>
          <w:numId w:val="6"/>
        </w:numPr>
        <w:spacing w:line="360" w:lineRule="auto"/>
        <w:rPr>
          <w:rFonts w:ascii="Calibri" w:hAnsi="Calibri"/>
          <w:sz w:val="22"/>
          <w:szCs w:val="22"/>
          <w:lang w:val="en-GB"/>
        </w:rPr>
      </w:pPr>
      <w:r>
        <w:rPr>
          <w:rFonts w:ascii="Calibri" w:hAnsi="Calibri"/>
          <w:sz w:val="22"/>
          <w:szCs w:val="22"/>
          <w:lang w:val="en-GB"/>
        </w:rPr>
        <w:t>Mandatory transformation would avoid possible flight by bad actors to the least translatable languages</w:t>
      </w:r>
      <w:r w:rsidR="00D10F1F">
        <w:rPr>
          <w:rStyle w:val="FootnoteReference"/>
          <w:rFonts w:ascii="Calibri" w:hAnsi="Calibri"/>
          <w:sz w:val="22"/>
          <w:szCs w:val="22"/>
          <w:lang w:val="en-GB"/>
        </w:rPr>
        <w:footnoteReference w:id="11"/>
      </w:r>
      <w:r>
        <w:rPr>
          <w:rFonts w:ascii="Calibri" w:hAnsi="Calibri"/>
          <w:sz w:val="22"/>
          <w:szCs w:val="22"/>
          <w:lang w:val="en-GB"/>
        </w:rPr>
        <w:t>.</w:t>
      </w:r>
      <w:r w:rsidR="007729CE">
        <w:rPr>
          <w:rFonts w:ascii="Calibri" w:hAnsi="Calibri"/>
          <w:sz w:val="22"/>
          <w:szCs w:val="22"/>
          <w:lang w:val="en-GB"/>
        </w:rPr>
        <w:t xml:space="preserve"> </w:t>
      </w:r>
    </w:p>
    <w:p w:rsidR="00772805" w:rsidRPr="00811829" w:rsidRDefault="00772805" w:rsidP="00D33FCB">
      <w:pPr>
        <w:spacing w:line="360" w:lineRule="auto"/>
        <w:rPr>
          <w:rFonts w:ascii="Calibri" w:hAnsi="Calibri"/>
          <w:sz w:val="22"/>
          <w:szCs w:val="22"/>
          <w:lang w:val="en-GB"/>
        </w:rPr>
      </w:pPr>
    </w:p>
    <w:p w:rsidR="000D5C60" w:rsidRPr="00811829" w:rsidRDefault="000D5C60" w:rsidP="005A4407">
      <w:pPr>
        <w:pStyle w:val="Heading3"/>
        <w:numPr>
          <w:ilvl w:val="2"/>
          <w:numId w:val="12"/>
        </w:numPr>
        <w:spacing w:line="360" w:lineRule="auto"/>
        <w:rPr>
          <w:sz w:val="22"/>
          <w:szCs w:val="22"/>
          <w:lang w:val="en-GB"/>
        </w:rPr>
      </w:pPr>
      <w:r w:rsidRPr="00811829">
        <w:rPr>
          <w:sz w:val="22"/>
          <w:szCs w:val="22"/>
          <w:lang w:val="en-GB"/>
        </w:rPr>
        <w:t>Working Group’s arguments opposing mandatory transformation of contact information in all generic top-level domains</w:t>
      </w:r>
    </w:p>
    <w:p w:rsidR="000D5C60" w:rsidRPr="00811829" w:rsidRDefault="000D5C60" w:rsidP="00D33FCB">
      <w:pPr>
        <w:spacing w:line="360" w:lineRule="auto"/>
        <w:rPr>
          <w:rFonts w:ascii="Calibri" w:hAnsi="Calibri"/>
          <w:sz w:val="22"/>
          <w:szCs w:val="22"/>
        </w:rPr>
      </w:pPr>
    </w:p>
    <w:p w:rsidR="0039189E" w:rsidRPr="00811829" w:rsidRDefault="0039189E" w:rsidP="0039189E">
      <w:pPr>
        <w:numPr>
          <w:ilvl w:val="0"/>
          <w:numId w:val="7"/>
        </w:numPr>
        <w:spacing w:line="360" w:lineRule="auto"/>
        <w:rPr>
          <w:rFonts w:ascii="Calibri" w:hAnsi="Calibri"/>
          <w:sz w:val="22"/>
          <w:szCs w:val="22"/>
          <w:lang w:val="en-GB"/>
        </w:rPr>
      </w:pPr>
      <w:r w:rsidRPr="00811829">
        <w:rPr>
          <w:rFonts w:ascii="Calibri" w:hAnsi="Calibri"/>
          <w:sz w:val="22"/>
          <w:szCs w:val="22"/>
          <w:lang w:val="en-GB"/>
        </w:rPr>
        <w:t>Accurate transformation is very expensive</w:t>
      </w:r>
      <w:r>
        <w:rPr>
          <w:rFonts w:ascii="Calibri" w:hAnsi="Calibri"/>
          <w:sz w:val="22"/>
          <w:szCs w:val="22"/>
          <w:lang w:val="en-GB"/>
        </w:rPr>
        <w:t xml:space="preserve"> and these recommendations could effectively shift the costs from those requiring the work to registrars, registrants or other parties</w:t>
      </w:r>
      <w:r w:rsidRPr="00811829">
        <w:rPr>
          <w:rFonts w:ascii="Calibri" w:hAnsi="Calibri"/>
          <w:sz w:val="22"/>
          <w:szCs w:val="22"/>
          <w:lang w:val="en-GB"/>
        </w:rPr>
        <w:t xml:space="preserve">. </w:t>
      </w:r>
      <w:r>
        <w:rPr>
          <w:rFonts w:ascii="Calibri" w:hAnsi="Calibri"/>
          <w:sz w:val="22"/>
          <w:szCs w:val="22"/>
          <w:lang w:val="en-GB"/>
        </w:rPr>
        <w:t xml:space="preserve">Costs would make things disproportionately difficult for small players. </w:t>
      </w:r>
      <w:r w:rsidRPr="00811829">
        <w:rPr>
          <w:rFonts w:ascii="Calibri" w:hAnsi="Calibri"/>
          <w:sz w:val="22"/>
          <w:szCs w:val="22"/>
          <w:lang w:val="en-GB"/>
        </w:rPr>
        <w:t>Existing automated systems for transformation are inadequate.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 work often needs to be done manually.</w:t>
      </w:r>
      <w:r w:rsidRPr="00811829">
        <w:rPr>
          <w:rFonts w:ascii="Calibri" w:hAnsi="Calibri"/>
          <w:sz w:val="22"/>
          <w:szCs w:val="22"/>
          <w:vertAlign w:val="superscript"/>
          <w:lang w:val="en-GB"/>
        </w:rPr>
        <w:footnoteReference w:id="12"/>
      </w:r>
      <w:r w:rsidRPr="00811829">
        <w:rPr>
          <w:rFonts w:ascii="Calibri" w:hAnsi="Calibri"/>
          <w:sz w:val="22"/>
          <w:szCs w:val="22"/>
          <w:vertAlign w:val="superscript"/>
          <w:lang w:val="en-GB"/>
        </w:rPr>
        <w:t xml:space="preserve"> </w:t>
      </w:r>
      <w:r w:rsidRPr="00811829">
        <w:rPr>
          <w:rFonts w:ascii="Calibri" w:hAnsi="Calibri"/>
          <w:sz w:val="22"/>
          <w:szCs w:val="22"/>
          <w:lang w:val="en-GB"/>
        </w:rPr>
        <w:t>For example the translated ‘Bangkok’ is more useful internationally than the transliterated ‘krung thep’. However, the transliterated ‘</w:t>
      </w:r>
      <w:r>
        <w:rPr>
          <w:rFonts w:ascii="Calibri" w:hAnsi="Calibri"/>
          <w:sz w:val="22"/>
          <w:szCs w:val="22"/>
          <w:lang w:val="en-GB"/>
        </w:rPr>
        <w:t>b</w:t>
      </w:r>
      <w:r w:rsidRPr="00811829">
        <w:rPr>
          <w:rFonts w:ascii="Calibri" w:hAnsi="Calibri"/>
          <w:sz w:val="22"/>
          <w:szCs w:val="22"/>
          <w:lang w:val="en-GB"/>
        </w:rPr>
        <w:t>eijing’ is much more useful than the translated ‘Northern Capital’. Automated systems would not be able to know when to translate and when to transliterate</w:t>
      </w:r>
      <w:r>
        <w:rPr>
          <w:rFonts w:ascii="Calibri" w:hAnsi="Calibri"/>
          <w:sz w:val="22"/>
          <w:szCs w:val="22"/>
          <w:lang w:val="en-GB"/>
        </w:rPr>
        <w:t>.</w:t>
      </w:r>
    </w:p>
    <w:p w:rsidR="0039189E" w:rsidRPr="00811829" w:rsidRDefault="0039189E" w:rsidP="0039189E">
      <w:pPr>
        <w:numPr>
          <w:ilvl w:val="0"/>
          <w:numId w:val="7"/>
        </w:numPr>
        <w:spacing w:line="360" w:lineRule="auto"/>
        <w:rPr>
          <w:rFonts w:ascii="Calibri" w:hAnsi="Calibri"/>
          <w:sz w:val="22"/>
          <w:szCs w:val="22"/>
          <w:lang w:val="en-GB"/>
        </w:rPr>
      </w:pPr>
      <w:r w:rsidRPr="00811829">
        <w:rPr>
          <w:rFonts w:ascii="Calibri" w:hAnsi="Calibri"/>
          <w:sz w:val="22"/>
          <w:szCs w:val="22"/>
          <w:lang w:val="en-GB"/>
        </w:rPr>
        <w:t xml:space="preserve">Another consequence of the financial burden of transforming contact information data would be that the expansion of the Internet and provision of its benefits became more difficult, especially in less </w:t>
      </w:r>
      <w:r>
        <w:rPr>
          <w:rFonts w:ascii="Calibri" w:hAnsi="Calibri"/>
          <w:sz w:val="22"/>
          <w:szCs w:val="22"/>
          <w:lang w:val="en-GB"/>
        </w:rPr>
        <w:t>develop</w:t>
      </w:r>
      <w:r w:rsidRPr="00811829">
        <w:rPr>
          <w:rFonts w:ascii="Calibri" w:hAnsi="Calibri"/>
          <w:sz w:val="22"/>
          <w:szCs w:val="22"/>
          <w:lang w:val="en-GB"/>
        </w:rPr>
        <w:t>ed regions that are already l</w:t>
      </w:r>
      <w:r>
        <w:rPr>
          <w:rFonts w:ascii="Calibri" w:hAnsi="Calibri"/>
          <w:sz w:val="22"/>
          <w:szCs w:val="22"/>
          <w:lang w:val="en-GB"/>
        </w:rPr>
        <w:t>a</w:t>
      </w:r>
      <w:r w:rsidRPr="00811829">
        <w:rPr>
          <w:rFonts w:ascii="Calibri" w:hAnsi="Calibri"/>
          <w:sz w:val="22"/>
          <w:szCs w:val="22"/>
          <w:lang w:val="en-GB"/>
        </w:rPr>
        <w:t>gging behind in terms of internet access and often don’t use Latin-based scripts.</w:t>
      </w:r>
    </w:p>
    <w:p w:rsidR="0039189E" w:rsidRDefault="0039189E" w:rsidP="0039189E">
      <w:pPr>
        <w:numPr>
          <w:ilvl w:val="0"/>
          <w:numId w:val="7"/>
        </w:numPr>
        <w:spacing w:line="360" w:lineRule="auto"/>
        <w:rPr>
          <w:rFonts w:ascii="Calibri" w:hAnsi="Calibri"/>
          <w:sz w:val="22"/>
          <w:szCs w:val="22"/>
          <w:lang w:val="en-GB"/>
        </w:rPr>
      </w:pPr>
      <w:r w:rsidRPr="00811829">
        <w:rPr>
          <w:rFonts w:ascii="Calibri" w:hAnsi="Calibri"/>
          <w:sz w:val="22"/>
          <w:szCs w:val="22"/>
          <w:lang w:val="en-GB"/>
        </w:rPr>
        <w:t>It would be near impossible to achieve</w:t>
      </w:r>
      <w:r>
        <w:rPr>
          <w:rFonts w:ascii="Calibri" w:hAnsi="Calibri"/>
          <w:sz w:val="22"/>
          <w:szCs w:val="22"/>
          <w:lang w:val="en-GB"/>
        </w:rPr>
        <w:t xml:space="preserve"> high levels of</w:t>
      </w:r>
      <w:r w:rsidRPr="00811829">
        <w:rPr>
          <w:rFonts w:ascii="Calibri" w:hAnsi="Calibri"/>
          <w:sz w:val="22"/>
          <w:szCs w:val="22"/>
          <w:lang w:val="en-GB"/>
        </w:rPr>
        <w:t xml:space="preserve"> accuracy in transforming a very large number of scripts and languages – mostly of proper nouns – into a common script and language.</w:t>
      </w:r>
      <w:r>
        <w:rPr>
          <w:rFonts w:ascii="Calibri" w:hAnsi="Calibri"/>
          <w:sz w:val="22"/>
          <w:szCs w:val="22"/>
          <w:lang w:val="en-GB"/>
        </w:rPr>
        <w:t xml:space="preserve"> For some languages standards do not exist; for those where there are standards, there may be more than one, for example, for Mandarin, Pinyin and Wade Giles.</w:t>
      </w:r>
    </w:p>
    <w:p w:rsidR="00AC2C75" w:rsidRPr="00DA7C1B" w:rsidRDefault="0039189E" w:rsidP="0039189E">
      <w:pPr>
        <w:numPr>
          <w:ilvl w:val="0"/>
          <w:numId w:val="7"/>
        </w:numPr>
        <w:spacing w:line="360" w:lineRule="auto"/>
        <w:rPr>
          <w:rFonts w:ascii="Calibri" w:hAnsi="Calibri"/>
          <w:sz w:val="22"/>
          <w:szCs w:val="22"/>
          <w:lang w:val="en-GB"/>
        </w:rPr>
      </w:pPr>
      <w:r>
        <w:rPr>
          <w:rFonts w:ascii="Calibri" w:hAnsi="Calibri"/>
          <w:sz w:val="22"/>
          <w:szCs w:val="22"/>
          <w:lang w:val="en-GB"/>
        </w:rPr>
        <w:lastRenderedPageBreak/>
        <w:t>Mandatory transformation would require validation of both the original and transformed contact information every time they change, a potentially costly duplication of effort.</w:t>
      </w:r>
      <w:r w:rsidRPr="00434384">
        <w:rPr>
          <w:rFonts w:ascii="Calibri" w:hAnsi="Calibri"/>
          <w:sz w:val="22"/>
          <w:szCs w:val="22"/>
          <w:lang w:val="en-GB"/>
        </w:rPr>
        <w:t xml:space="preserve"> </w:t>
      </w:r>
      <w:r>
        <w:rPr>
          <w:rFonts w:ascii="Calibri" w:hAnsi="Calibri"/>
          <w:sz w:val="22"/>
          <w:szCs w:val="22"/>
          <w:lang w:val="en-GB"/>
        </w:rPr>
        <w:t>Responsibility for accuracy would rest on registrants who may not be qualified to check it.</w:t>
      </w:r>
      <w:ins w:id="156" w:author="Chris Dillon" w:date="2014-12-12T10:31:00Z">
        <w:r w:rsidR="004D6426">
          <w:rPr>
            <w:rFonts w:ascii="Calibri" w:hAnsi="Calibri"/>
            <w:sz w:val="22"/>
            <w:szCs w:val="22"/>
            <w:lang w:val="en-GB"/>
          </w:rPr>
          <w:t xml:space="preserve"> </w:t>
        </w:r>
      </w:ins>
      <w:r w:rsidR="00AC2C75" w:rsidRPr="00434384">
        <w:rPr>
          <w:rFonts w:ascii="Calibri" w:hAnsi="Calibri"/>
          <w:sz w:val="22"/>
          <w:szCs w:val="22"/>
          <w:lang w:val="en-GB"/>
        </w:rPr>
        <w:t xml:space="preserve">Consistent transformation of contact information data across millions of entries is very difficult to achieve, especially because of the continued globalisation of the </w:t>
      </w:r>
      <w:r w:rsidR="00AC2C75">
        <w:rPr>
          <w:rFonts w:ascii="Calibri" w:hAnsi="Calibri"/>
          <w:sz w:val="22"/>
          <w:szCs w:val="22"/>
          <w:lang w:val="en-GB"/>
        </w:rPr>
        <w:t>I</w:t>
      </w:r>
      <w:r w:rsidR="00AC2C75" w:rsidRPr="00434384">
        <w:rPr>
          <w:rFonts w:ascii="Calibri" w:hAnsi="Calibri"/>
          <w:sz w:val="22"/>
          <w:szCs w:val="22"/>
          <w:lang w:val="en-GB"/>
        </w:rPr>
        <w:t xml:space="preserve">nternet with an increase in users </w:t>
      </w:r>
      <w:r w:rsidR="00AD0F03">
        <w:rPr>
          <w:rFonts w:ascii="Calibri" w:hAnsi="Calibri"/>
          <w:sz w:val="22"/>
          <w:szCs w:val="22"/>
          <w:lang w:val="en-GB"/>
        </w:rPr>
        <w:t>whose languages are not based on</w:t>
      </w:r>
      <w:r w:rsidR="00AC2C75" w:rsidRPr="00434384">
        <w:rPr>
          <w:rFonts w:ascii="Calibri" w:hAnsi="Calibri"/>
          <w:sz w:val="22"/>
          <w:szCs w:val="22"/>
          <w:lang w:val="en-GB"/>
        </w:rPr>
        <w:t xml:space="preserve"> </w:t>
      </w:r>
      <w:r w:rsidR="00D8333A">
        <w:rPr>
          <w:rFonts w:ascii="Calibri" w:hAnsi="Calibri"/>
          <w:sz w:val="22"/>
          <w:szCs w:val="22"/>
          <w:lang w:val="en-GB"/>
        </w:rPr>
        <w:t xml:space="preserve">the </w:t>
      </w:r>
      <w:r w:rsidR="00AC2C75" w:rsidRPr="00434384">
        <w:rPr>
          <w:rFonts w:ascii="Calibri" w:hAnsi="Calibri"/>
          <w:sz w:val="22"/>
          <w:szCs w:val="22"/>
          <w:lang w:val="en-GB"/>
        </w:rPr>
        <w:t xml:space="preserve">Latin script. </w:t>
      </w:r>
      <w:r w:rsidR="00643591">
        <w:rPr>
          <w:rFonts w:ascii="Calibri" w:hAnsi="Calibri"/>
          <w:sz w:val="22"/>
          <w:szCs w:val="22"/>
          <w:lang w:val="en-GB"/>
        </w:rPr>
        <w:t>A</w:t>
      </w:r>
      <w:r w:rsidR="00E4233C">
        <w:rPr>
          <w:rFonts w:ascii="Calibri" w:hAnsi="Calibri"/>
          <w:sz w:val="22"/>
          <w:szCs w:val="22"/>
          <w:lang w:val="en-GB"/>
        </w:rPr>
        <w:t xml:space="preserve"> Domain Name Relay Daemon</w:t>
      </w:r>
      <w:r w:rsidR="00643591">
        <w:rPr>
          <w:rFonts w:ascii="Calibri" w:hAnsi="Calibri"/>
          <w:sz w:val="22"/>
          <w:szCs w:val="22"/>
          <w:lang w:val="en-GB"/>
        </w:rPr>
        <w:t xml:space="preserve"> should display what the client enters. Original data should be authoritative, verified and validated. Interpretation and transfor</w:t>
      </w:r>
      <w:r w:rsidR="00CE0395">
        <w:rPr>
          <w:rFonts w:ascii="Calibri" w:hAnsi="Calibri"/>
          <w:sz w:val="22"/>
          <w:szCs w:val="22"/>
          <w:lang w:val="en-GB"/>
        </w:rPr>
        <w:t>m</w:t>
      </w:r>
      <w:r w:rsidR="00643591">
        <w:rPr>
          <w:rFonts w:ascii="Calibri" w:hAnsi="Calibri"/>
          <w:sz w:val="22"/>
          <w:szCs w:val="22"/>
          <w:lang w:val="en-GB"/>
        </w:rPr>
        <w:t>ation may add errors.</w:t>
      </w:r>
    </w:p>
    <w:p w:rsidR="00AC2C75" w:rsidRPr="00DA7C1B" w:rsidRDefault="00AC2C75" w:rsidP="004E457F">
      <w:pPr>
        <w:numPr>
          <w:ilvl w:val="0"/>
          <w:numId w:val="7"/>
        </w:numPr>
        <w:spacing w:line="360" w:lineRule="auto"/>
        <w:rPr>
          <w:rFonts w:ascii="Calibri" w:hAnsi="Calibri"/>
          <w:sz w:val="22"/>
          <w:szCs w:val="22"/>
          <w:lang w:val="en-GB"/>
        </w:rPr>
      </w:pPr>
      <w:r w:rsidRPr="00434384">
        <w:rPr>
          <w:rFonts w:ascii="Calibri" w:hAnsi="Calibri"/>
          <w:sz w:val="22"/>
          <w:szCs w:val="22"/>
          <w:lang w:val="en-GB"/>
        </w:rPr>
        <w:t xml:space="preserve">Mandatory transformation into one script could be problematic for </w:t>
      </w:r>
      <w:r w:rsidR="00E43755">
        <w:rPr>
          <w:rFonts w:ascii="Calibri" w:hAnsi="Calibri"/>
          <w:sz w:val="22"/>
          <w:szCs w:val="22"/>
          <w:lang w:val="en-GB"/>
        </w:rPr>
        <w:t>or unfair to</w:t>
      </w:r>
      <w:r w:rsidRPr="00434384">
        <w:rPr>
          <w:rFonts w:ascii="Calibri" w:hAnsi="Calibri"/>
          <w:sz w:val="22"/>
          <w:szCs w:val="22"/>
          <w:lang w:val="en-GB"/>
        </w:rPr>
        <w:t xml:space="preserve"> all those interested parties that do not speak/read/understand that one script. </w:t>
      </w:r>
      <w:r>
        <w:rPr>
          <w:rFonts w:ascii="Calibri" w:hAnsi="Calibri"/>
          <w:sz w:val="22"/>
          <w:szCs w:val="22"/>
          <w:lang w:val="en-GB"/>
        </w:rPr>
        <w:t>For example,</w:t>
      </w:r>
      <w:r w:rsidRPr="00434384">
        <w:rPr>
          <w:rFonts w:ascii="Calibri" w:hAnsi="Calibri"/>
          <w:sz w:val="22"/>
          <w:szCs w:val="22"/>
          <w:lang w:val="en-GB"/>
        </w:rPr>
        <w:t xml:space="preserve"> whereas transformation from </w:t>
      </w:r>
      <w:r>
        <w:rPr>
          <w:rFonts w:ascii="Calibri" w:hAnsi="Calibri"/>
          <w:sz w:val="22"/>
          <w:szCs w:val="22"/>
          <w:lang w:val="en-GB"/>
        </w:rPr>
        <w:t>M</w:t>
      </w:r>
      <w:r w:rsidRPr="00434384">
        <w:rPr>
          <w:rFonts w:ascii="Calibri" w:hAnsi="Calibri"/>
          <w:sz w:val="22"/>
          <w:szCs w:val="22"/>
          <w:lang w:val="en-GB"/>
        </w:rPr>
        <w:t xml:space="preserve">andarin script to </w:t>
      </w:r>
      <w:r>
        <w:rPr>
          <w:rFonts w:ascii="Calibri" w:hAnsi="Calibri"/>
          <w:sz w:val="22"/>
          <w:szCs w:val="22"/>
          <w:lang w:val="en-GB"/>
        </w:rPr>
        <w:t xml:space="preserve">a </w:t>
      </w:r>
      <w:r w:rsidRPr="00434384">
        <w:rPr>
          <w:rFonts w:ascii="Calibri" w:hAnsi="Calibri"/>
          <w:sz w:val="22"/>
          <w:szCs w:val="22"/>
          <w:lang w:val="en-GB"/>
        </w:rPr>
        <w:t>Latin scrip</w:t>
      </w:r>
      <w:r>
        <w:rPr>
          <w:rFonts w:ascii="Calibri" w:hAnsi="Calibri"/>
          <w:sz w:val="22"/>
          <w:szCs w:val="22"/>
          <w:lang w:val="en-GB"/>
        </w:rPr>
        <w:t>t</w:t>
      </w:r>
      <w:r w:rsidRPr="00434384">
        <w:rPr>
          <w:rFonts w:ascii="Calibri" w:hAnsi="Calibri"/>
          <w:sz w:val="22"/>
          <w:szCs w:val="22"/>
          <w:lang w:val="en-GB"/>
        </w:rPr>
        <w:t xml:space="preserve"> might be useful to</w:t>
      </w:r>
      <w:r w:rsidR="004E457F">
        <w:rPr>
          <w:rFonts w:ascii="Calibri" w:hAnsi="Calibri"/>
          <w:sz w:val="22"/>
          <w:szCs w:val="22"/>
          <w:lang w:val="en-GB"/>
        </w:rPr>
        <w:t>, for example,</w:t>
      </w:r>
      <w:r w:rsidRPr="00434384">
        <w:rPr>
          <w:rFonts w:ascii="Calibri" w:hAnsi="Calibri"/>
          <w:sz w:val="22"/>
          <w:szCs w:val="22"/>
          <w:lang w:val="en-GB"/>
        </w:rPr>
        <w:t xml:space="preserve"> law enforcement in count</w:t>
      </w:r>
      <w:r>
        <w:rPr>
          <w:rFonts w:ascii="Calibri" w:hAnsi="Calibri"/>
          <w:sz w:val="22"/>
          <w:szCs w:val="22"/>
          <w:lang w:val="en-GB"/>
        </w:rPr>
        <w:t>r</w:t>
      </w:r>
      <w:r w:rsidRPr="00434384">
        <w:rPr>
          <w:rFonts w:ascii="Calibri" w:hAnsi="Calibri"/>
          <w:sz w:val="22"/>
          <w:szCs w:val="22"/>
          <w:lang w:val="en-GB"/>
        </w:rPr>
        <w:t xml:space="preserve">ies that use Latin scripts, it would be ineffectual to law enforcement in </w:t>
      </w:r>
      <w:r>
        <w:rPr>
          <w:rFonts w:ascii="Calibri" w:hAnsi="Calibri"/>
          <w:sz w:val="22"/>
          <w:szCs w:val="22"/>
          <w:lang w:val="en-GB"/>
        </w:rPr>
        <w:t xml:space="preserve">other </w:t>
      </w:r>
      <w:r w:rsidRPr="00434384">
        <w:rPr>
          <w:rFonts w:ascii="Calibri" w:hAnsi="Calibri"/>
          <w:sz w:val="22"/>
          <w:szCs w:val="22"/>
          <w:lang w:val="en-GB"/>
        </w:rPr>
        <w:t xml:space="preserve">countries that do not read </w:t>
      </w:r>
      <w:r>
        <w:rPr>
          <w:rFonts w:ascii="Calibri" w:hAnsi="Calibri"/>
          <w:sz w:val="22"/>
          <w:szCs w:val="22"/>
          <w:lang w:val="en-GB"/>
        </w:rPr>
        <w:t xml:space="preserve">that </w:t>
      </w:r>
      <w:r w:rsidRPr="00434384">
        <w:rPr>
          <w:rFonts w:ascii="Calibri" w:hAnsi="Calibri"/>
          <w:sz w:val="22"/>
          <w:szCs w:val="22"/>
          <w:lang w:val="en-GB"/>
        </w:rPr>
        <w:t xml:space="preserve">Latin script. </w:t>
      </w:r>
    </w:p>
    <w:p w:rsidR="00AC2C75" w:rsidRPr="00A85F97" w:rsidRDefault="00AC2C75">
      <w:pPr>
        <w:numPr>
          <w:ilvl w:val="0"/>
          <w:numId w:val="7"/>
        </w:numPr>
        <w:spacing w:line="360" w:lineRule="auto"/>
        <w:rPr>
          <w:rFonts w:ascii="Calibri" w:hAnsi="Calibri"/>
          <w:sz w:val="22"/>
          <w:szCs w:val="22"/>
          <w:lang w:val="en-GB"/>
        </w:rPr>
      </w:pPr>
      <w:r w:rsidRPr="00A85F97">
        <w:rPr>
          <w:rFonts w:ascii="Calibri" w:hAnsi="Calibri"/>
          <w:sz w:val="22"/>
          <w:szCs w:val="22"/>
          <w:lang w:val="en-GB"/>
        </w:rPr>
        <w:t xml:space="preserve">A growing number of registered name holders do not use Latin script, meaning that they </w:t>
      </w:r>
      <w:del w:id="157" w:author="Chris Dillon" w:date="2014-12-12T10:32:00Z">
        <w:r w:rsidRPr="00A85F97" w:rsidDel="004D6426">
          <w:rPr>
            <w:rFonts w:ascii="Calibri" w:hAnsi="Calibri"/>
            <w:sz w:val="22"/>
            <w:szCs w:val="22"/>
            <w:lang w:val="en-GB"/>
          </w:rPr>
          <w:delText>would not</w:delText>
        </w:r>
      </w:del>
      <w:ins w:id="158" w:author="Chris Dillon" w:date="2014-12-12T10:32:00Z">
        <w:r w:rsidR="004D6426">
          <w:rPr>
            <w:rFonts w:ascii="Calibri" w:hAnsi="Calibri"/>
            <w:sz w:val="22"/>
            <w:szCs w:val="22"/>
            <w:lang w:val="en-GB"/>
          </w:rPr>
          <w:t>lack the language skills to</w:t>
        </w:r>
      </w:ins>
      <w:r w:rsidRPr="00A85F97">
        <w:rPr>
          <w:rFonts w:ascii="Calibri" w:hAnsi="Calibri"/>
          <w:sz w:val="22"/>
          <w:szCs w:val="22"/>
          <w:lang w:val="en-GB"/>
        </w:rPr>
        <w:t xml:space="preserve"> be able to transform their contact information thems</w:t>
      </w:r>
      <w:r w:rsidRPr="00DA7C1B">
        <w:rPr>
          <w:rFonts w:ascii="Calibri" w:hAnsi="Calibri"/>
          <w:sz w:val="22"/>
          <w:szCs w:val="22"/>
          <w:lang w:val="en-GB"/>
        </w:rPr>
        <w:t>elves. Therefore, transformation would have to take place at a later stage, through the registrar or the registry. Considering the number of domain names</w:t>
      </w:r>
      <w:r w:rsidRPr="00D60ACB">
        <w:rPr>
          <w:rFonts w:ascii="Calibri" w:hAnsi="Calibri"/>
          <w:sz w:val="22"/>
          <w:szCs w:val="22"/>
          <w:lang w:val="en-GB"/>
        </w:rPr>
        <w:t xml:space="preserve"> in all gTLDs this would lead to considerable costs </w:t>
      </w:r>
      <w:r w:rsidR="00123F70">
        <w:rPr>
          <w:rFonts w:ascii="Calibri" w:hAnsi="Calibri"/>
          <w:sz w:val="22"/>
          <w:szCs w:val="22"/>
          <w:lang w:val="en-GB"/>
        </w:rPr>
        <w:t xml:space="preserve">not justified by benefits to others </w:t>
      </w:r>
      <w:r w:rsidRPr="00D60ACB">
        <w:rPr>
          <w:rFonts w:ascii="Calibri" w:hAnsi="Calibri"/>
          <w:sz w:val="22"/>
          <w:szCs w:val="22"/>
          <w:lang w:val="en-GB"/>
        </w:rPr>
        <w:t>and be detrimental to accuracy</w:t>
      </w:r>
      <w:r w:rsidR="00354983">
        <w:rPr>
          <w:rStyle w:val="FootnoteReference"/>
          <w:rFonts w:ascii="Calibri" w:hAnsi="Calibri"/>
          <w:sz w:val="22"/>
          <w:szCs w:val="22"/>
          <w:lang w:val="en-GB"/>
        </w:rPr>
        <w:footnoteReference w:id="13"/>
      </w:r>
      <w:r w:rsidRPr="00D60ACB">
        <w:rPr>
          <w:rFonts w:ascii="Calibri" w:hAnsi="Calibri"/>
          <w:sz w:val="22"/>
          <w:szCs w:val="22"/>
          <w:lang w:val="en-GB"/>
        </w:rPr>
        <w:t xml:space="preserve"> and consistency – key factors for collecting </w:t>
      </w:r>
      <w:r>
        <w:rPr>
          <w:rFonts w:ascii="Calibri" w:hAnsi="Calibri"/>
          <w:sz w:val="22"/>
          <w:szCs w:val="22"/>
          <w:lang w:val="en-GB"/>
        </w:rPr>
        <w:t>registered name holders’</w:t>
      </w:r>
      <w:r w:rsidRPr="00A85F97">
        <w:rPr>
          <w:rFonts w:ascii="Calibri" w:hAnsi="Calibri"/>
          <w:sz w:val="22"/>
          <w:szCs w:val="22"/>
          <w:lang w:val="en-GB"/>
        </w:rPr>
        <w:t xml:space="preserve"> contact information data in the first place. </w:t>
      </w:r>
    </w:p>
    <w:p w:rsidR="00D8333A" w:rsidRDefault="00AC2C75" w:rsidP="000B2565">
      <w:pPr>
        <w:numPr>
          <w:ilvl w:val="0"/>
          <w:numId w:val="7"/>
        </w:numPr>
        <w:spacing w:line="360" w:lineRule="auto"/>
        <w:rPr>
          <w:rFonts w:ascii="Calibri" w:hAnsi="Calibri"/>
          <w:sz w:val="22"/>
          <w:szCs w:val="22"/>
          <w:lang w:val="en-GB"/>
        </w:rPr>
      </w:pPr>
      <w:r w:rsidRPr="00DD491D">
        <w:rPr>
          <w:rFonts w:ascii="Calibri" w:hAnsi="Calibri"/>
          <w:sz w:val="22"/>
          <w:szCs w:val="22"/>
          <w:lang w:val="en-GB"/>
        </w:rPr>
        <w:t>The usability of transformed data is questionable because registered name holders unfamil</w:t>
      </w:r>
      <w:r w:rsidRPr="00D8333A">
        <w:rPr>
          <w:rFonts w:ascii="Calibri" w:hAnsi="Calibri"/>
          <w:sz w:val="22"/>
          <w:szCs w:val="22"/>
          <w:lang w:val="en-GB"/>
        </w:rPr>
        <w:t>iar with Latin script would not be able to communicate in Latin script, even if their contact information was transformed and thus accessible to those using Latin script.</w:t>
      </w:r>
    </w:p>
    <w:p w:rsidR="005E1A11" w:rsidRPr="00DD491D" w:rsidRDefault="00AC2C75" w:rsidP="000B2565">
      <w:pPr>
        <w:numPr>
          <w:ilvl w:val="0"/>
          <w:numId w:val="7"/>
        </w:numPr>
        <w:spacing w:line="360" w:lineRule="auto"/>
        <w:rPr>
          <w:rFonts w:ascii="Calibri" w:hAnsi="Calibri"/>
          <w:sz w:val="22"/>
          <w:szCs w:val="22"/>
          <w:lang w:val="en-GB"/>
        </w:rPr>
      </w:pPr>
      <w:r w:rsidRPr="00DD491D">
        <w:rPr>
          <w:rFonts w:ascii="Calibri" w:hAnsi="Calibri"/>
          <w:sz w:val="22"/>
          <w:szCs w:val="22"/>
          <w:lang w:val="en-GB"/>
        </w:rPr>
        <w:lastRenderedPageBreak/>
        <w:t>It would</w:t>
      </w:r>
      <w:r w:rsidR="001D3593">
        <w:rPr>
          <w:rFonts w:ascii="Calibri" w:hAnsi="Calibri"/>
          <w:sz w:val="22"/>
          <w:szCs w:val="22"/>
          <w:lang w:val="en-GB"/>
        </w:rPr>
        <w:t xml:space="preserve"> be</w:t>
      </w:r>
      <w:r w:rsidRPr="00DD491D">
        <w:rPr>
          <w:rFonts w:ascii="Calibri" w:hAnsi="Calibri"/>
          <w:sz w:val="22"/>
          <w:szCs w:val="22"/>
          <w:lang w:val="en-GB"/>
        </w:rPr>
        <w:t xml:space="preserve"> more </w:t>
      </w:r>
      <w:r w:rsidR="001D3593">
        <w:rPr>
          <w:rFonts w:ascii="Calibri" w:hAnsi="Calibri"/>
          <w:sz w:val="22"/>
          <w:szCs w:val="22"/>
          <w:lang w:val="en-GB"/>
        </w:rPr>
        <w:t>conven</w:t>
      </w:r>
      <w:r w:rsidR="001D3593" w:rsidRPr="00DD491D">
        <w:rPr>
          <w:rFonts w:ascii="Calibri" w:hAnsi="Calibri"/>
          <w:sz w:val="22"/>
          <w:szCs w:val="22"/>
          <w:lang w:val="en-GB"/>
        </w:rPr>
        <w:t xml:space="preserve">ient </w:t>
      </w:r>
      <w:r w:rsidRPr="00DD491D">
        <w:rPr>
          <w:rFonts w:ascii="Calibri" w:hAnsi="Calibri"/>
          <w:sz w:val="22"/>
          <w:szCs w:val="22"/>
          <w:lang w:val="en-GB"/>
        </w:rPr>
        <w:t xml:space="preserve">to allow registration information data to be entered by the </w:t>
      </w:r>
      <w:r w:rsidRPr="00D8333A">
        <w:rPr>
          <w:rFonts w:ascii="Calibri" w:hAnsi="Calibri"/>
          <w:sz w:val="22"/>
          <w:szCs w:val="22"/>
          <w:lang w:val="en-GB"/>
        </w:rPr>
        <w:t>registered domain holders in their local script and the relevant data fields to be transformed</w:t>
      </w:r>
      <w:r w:rsidR="003679F7">
        <w:rPr>
          <w:rStyle w:val="FootnoteReference"/>
          <w:rFonts w:ascii="Calibri" w:hAnsi="Calibri"/>
          <w:sz w:val="22"/>
          <w:szCs w:val="22"/>
          <w:lang w:val="en-GB"/>
        </w:rPr>
        <w:footnoteReference w:id="14"/>
      </w:r>
      <w:r w:rsidRPr="00D8333A">
        <w:rPr>
          <w:rFonts w:ascii="Calibri" w:hAnsi="Calibri"/>
          <w:sz w:val="22"/>
          <w:szCs w:val="22"/>
          <w:lang w:val="en-GB"/>
        </w:rPr>
        <w:t xml:space="preserve"> into Latin script by either the registrar or the registry. This would provide greater accuracy than transformation and it would provide those wishing to contact name holders to identify their email and/or postal address. A similar method is already in place for some of the country code top level domains (ccTLDs): </w:t>
      </w:r>
      <w:r w:rsidR="000B2565" w:rsidRPr="00811829">
        <w:rPr>
          <w:rFonts w:ascii="Calibri" w:hAnsi="Calibri"/>
          <w:noProof/>
          <w:sz w:val="22"/>
          <w:szCs w:val="22"/>
          <w:lang w:eastAsia="zh-CN" w:bidi="he-IL"/>
        </w:rPr>
        <w:drawing>
          <wp:inline distT="0" distB="0" distL="0" distR="0" wp14:anchorId="12C7BBF1" wp14:editId="1381C679">
            <wp:extent cx="4346575" cy="3227705"/>
            <wp:effectExtent l="0" t="0" r="0" b="0"/>
            <wp:docPr id="1" name="Picture 1" descr="whois_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is_tes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46575" cy="3227705"/>
                    </a:xfrm>
                    <a:prstGeom prst="rect">
                      <a:avLst/>
                    </a:prstGeom>
                    <a:noFill/>
                    <a:ln>
                      <a:noFill/>
                    </a:ln>
                  </pic:spPr>
                </pic:pic>
              </a:graphicData>
            </a:graphic>
          </wp:inline>
        </w:drawing>
      </w:r>
    </w:p>
    <w:p w:rsidR="00DD491D" w:rsidRPr="00CB43B0" w:rsidRDefault="00DD491D" w:rsidP="005A4407">
      <w:pPr>
        <w:spacing w:line="360" w:lineRule="auto"/>
        <w:ind w:left="720"/>
        <w:rPr>
          <w:rFonts w:ascii="Calibri" w:hAnsi="Calibri"/>
          <w:sz w:val="22"/>
          <w:lang w:val="en-GB"/>
        </w:rPr>
      </w:pPr>
    </w:p>
    <w:p w:rsidR="00B43E6D" w:rsidRPr="005A4407" w:rsidRDefault="009376C6" w:rsidP="005A4407">
      <w:pPr>
        <w:spacing w:line="360" w:lineRule="auto"/>
        <w:rPr>
          <w:ins w:id="159" w:author="Lars HOFFMANN" w:date="2014-12-11T18:52:00Z"/>
          <w:rFonts w:ascii="Calibri" w:hAnsi="Calibri"/>
          <w:i/>
          <w:sz w:val="22"/>
          <w:szCs w:val="22"/>
        </w:rPr>
      </w:pPr>
      <w:ins w:id="160" w:author="Lars HOFFMANN" w:date="2014-12-11T18:55:00Z">
        <w:r>
          <w:rPr>
            <w:rFonts w:ascii="Calibri" w:hAnsi="Calibri"/>
            <w:i/>
            <w:sz w:val="22"/>
            <w:szCs w:val="22"/>
          </w:rPr>
          <w:t xml:space="preserve">Charter Q2: </w:t>
        </w:r>
      </w:ins>
      <w:ins w:id="161" w:author="Lars HOFFMANN" w:date="2014-12-11T18:52:00Z">
        <w:r w:rsidR="00B43E6D" w:rsidRPr="005A4407">
          <w:rPr>
            <w:rFonts w:ascii="Calibri" w:hAnsi="Calibri"/>
            <w:i/>
            <w:sz w:val="22"/>
            <w:szCs w:val="22"/>
          </w:rPr>
          <w:t>Who should decide who should bear the burden [of] translating contact information to a single common language or transliterating contact information to a single common script?</w:t>
        </w:r>
      </w:ins>
    </w:p>
    <w:p w:rsidR="00B43E6D" w:rsidRDefault="00B43E6D" w:rsidP="005A4407">
      <w:pPr>
        <w:spacing w:line="360" w:lineRule="auto"/>
        <w:rPr>
          <w:ins w:id="162" w:author="Lars HOFFMANN" w:date="2014-12-11T18:52:00Z"/>
          <w:rFonts w:ascii="Calibri" w:hAnsi="Calibri"/>
          <w:sz w:val="22"/>
          <w:szCs w:val="22"/>
        </w:rPr>
      </w:pPr>
    </w:p>
    <w:p w:rsidR="00B43E6D" w:rsidRPr="00434384" w:rsidRDefault="00B43E6D">
      <w:pPr>
        <w:spacing w:line="360" w:lineRule="auto"/>
        <w:rPr>
          <w:ins w:id="163" w:author="Lars HOFFMANN" w:date="2014-12-11T18:52:00Z"/>
          <w:rFonts w:ascii="Calibri" w:hAnsi="Calibri"/>
          <w:sz w:val="22"/>
          <w:szCs w:val="22"/>
        </w:rPr>
      </w:pPr>
      <w:ins w:id="164" w:author="Lars HOFFMANN" w:date="2014-12-11T18:52:00Z">
        <w:r>
          <w:rPr>
            <w:rFonts w:ascii="Calibri" w:hAnsi="Calibri"/>
            <w:sz w:val="22"/>
            <w:szCs w:val="22"/>
          </w:rPr>
          <w:t xml:space="preserve">The Working Group spent most of its time debating the first Charter question </w:t>
        </w:r>
      </w:ins>
      <w:ins w:id="165" w:author="Lars HOFFMANN" w:date="2014-12-12T08:21:00Z">
        <w:r w:rsidR="00E970FF">
          <w:rPr>
            <w:rFonts w:ascii="Calibri" w:hAnsi="Calibri"/>
            <w:sz w:val="22"/>
            <w:szCs w:val="22"/>
          </w:rPr>
          <w:t>as</w:t>
        </w:r>
      </w:ins>
      <w:ins w:id="166" w:author="Lars HOFFMANN" w:date="2014-12-11T18:52:00Z">
        <w:r>
          <w:rPr>
            <w:rFonts w:ascii="Calibri" w:hAnsi="Calibri"/>
            <w:sz w:val="22"/>
            <w:szCs w:val="22"/>
          </w:rPr>
          <w:t xml:space="preserve"> the answer to </w:t>
        </w:r>
      </w:ins>
      <w:ins w:id="167" w:author="Lars HOFFMANN" w:date="2014-12-12T08:21:00Z">
        <w:r w:rsidR="00E970FF">
          <w:rPr>
            <w:rFonts w:ascii="Calibri" w:hAnsi="Calibri"/>
            <w:sz w:val="22"/>
            <w:szCs w:val="22"/>
          </w:rPr>
          <w:t>this</w:t>
        </w:r>
      </w:ins>
      <w:ins w:id="168" w:author="Lars HOFFMANN" w:date="2014-12-11T18:52:00Z">
        <w:r>
          <w:rPr>
            <w:rFonts w:ascii="Calibri" w:hAnsi="Calibri"/>
            <w:sz w:val="22"/>
            <w:szCs w:val="22"/>
          </w:rPr>
          <w:t xml:space="preserve"> second is </w:t>
        </w:r>
        <w:del w:id="169" w:author="Chris Dillon" w:date="2014-12-12T10:20:00Z">
          <w:r w:rsidDel="002B7643">
            <w:rPr>
              <w:rFonts w:ascii="Calibri" w:hAnsi="Calibri"/>
              <w:sz w:val="22"/>
              <w:szCs w:val="22"/>
            </w:rPr>
            <w:delText xml:space="preserve">very much </w:delText>
          </w:r>
        </w:del>
      </w:ins>
      <w:ins w:id="170" w:author="Lars HOFFMANN" w:date="2014-12-11T18:54:00Z">
        <w:r>
          <w:rPr>
            <w:rFonts w:ascii="Calibri" w:hAnsi="Calibri"/>
            <w:sz w:val="22"/>
            <w:szCs w:val="22"/>
          </w:rPr>
          <w:t>dependent</w:t>
        </w:r>
      </w:ins>
      <w:ins w:id="171" w:author="Lars HOFFMANN" w:date="2014-12-11T18:52:00Z">
        <w:r>
          <w:rPr>
            <w:rFonts w:ascii="Calibri" w:hAnsi="Calibri"/>
            <w:sz w:val="22"/>
            <w:szCs w:val="22"/>
          </w:rPr>
          <w:t xml:space="preserve"> on the outcome of </w:t>
        </w:r>
      </w:ins>
      <w:ins w:id="172" w:author="Lars HOFFMANN" w:date="2014-12-11T18:53:00Z">
        <w:r>
          <w:rPr>
            <w:rFonts w:ascii="Calibri" w:hAnsi="Calibri"/>
            <w:sz w:val="22"/>
            <w:szCs w:val="22"/>
          </w:rPr>
          <w:t>the</w:t>
        </w:r>
      </w:ins>
      <w:ins w:id="173" w:author="Lars HOFFMANN" w:date="2014-12-11T18:52:00Z">
        <w:r>
          <w:rPr>
            <w:rFonts w:ascii="Calibri" w:hAnsi="Calibri"/>
            <w:sz w:val="22"/>
            <w:szCs w:val="22"/>
          </w:rPr>
          <w:t xml:space="preserve"> </w:t>
        </w:r>
      </w:ins>
      <w:ins w:id="174" w:author="Lars HOFFMANN" w:date="2014-12-11T18:53:00Z">
        <w:r>
          <w:rPr>
            <w:rFonts w:ascii="Calibri" w:hAnsi="Calibri"/>
            <w:sz w:val="22"/>
            <w:szCs w:val="22"/>
          </w:rPr>
          <w:t xml:space="preserve">first. At this stage, the </w:t>
        </w:r>
      </w:ins>
      <w:ins w:id="175" w:author="Chris Dillon" w:date="2014-12-12T10:20:00Z">
        <w:r w:rsidR="002B7643">
          <w:rPr>
            <w:rFonts w:ascii="Calibri" w:hAnsi="Calibri"/>
            <w:sz w:val="22"/>
            <w:szCs w:val="22"/>
          </w:rPr>
          <w:t xml:space="preserve">Working </w:t>
        </w:r>
      </w:ins>
      <w:ins w:id="176" w:author="Lars HOFFMANN" w:date="2014-12-11T18:53:00Z">
        <w:r>
          <w:rPr>
            <w:rFonts w:ascii="Calibri" w:hAnsi="Calibri"/>
            <w:sz w:val="22"/>
            <w:szCs w:val="22"/>
          </w:rPr>
          <w:t>Group believes that</w:t>
        </w:r>
      </w:ins>
      <w:ins w:id="177" w:author="Lars HOFFMANN" w:date="2014-12-12T08:21:00Z">
        <w:r w:rsidR="00E970FF">
          <w:rPr>
            <w:rFonts w:ascii="Calibri" w:hAnsi="Calibri"/>
            <w:sz w:val="22"/>
            <w:szCs w:val="22"/>
          </w:rPr>
          <w:t xml:space="preserve"> if mandatory translation and/or </w:t>
        </w:r>
      </w:ins>
      <w:ins w:id="178" w:author="Lars HOFFMANN" w:date="2014-12-12T08:22:00Z">
        <w:r w:rsidR="00E970FF">
          <w:rPr>
            <w:rFonts w:ascii="Calibri" w:hAnsi="Calibri"/>
            <w:sz w:val="22"/>
            <w:szCs w:val="22"/>
          </w:rPr>
          <w:t>transliteration</w:t>
        </w:r>
      </w:ins>
      <w:ins w:id="179" w:author="Lars HOFFMANN" w:date="2014-12-12T08:21:00Z">
        <w:r w:rsidR="00E970FF">
          <w:rPr>
            <w:rFonts w:ascii="Calibri" w:hAnsi="Calibri"/>
            <w:sz w:val="22"/>
            <w:szCs w:val="22"/>
          </w:rPr>
          <w:t xml:space="preserve"> w</w:t>
        </w:r>
        <w:del w:id="180" w:author="Chris Dillon" w:date="2014-12-12T10:21:00Z">
          <w:r w:rsidR="00E970FF" w:rsidDel="002B7643">
            <w:rPr>
              <w:rFonts w:ascii="Calibri" w:hAnsi="Calibri"/>
              <w:sz w:val="22"/>
              <w:szCs w:val="22"/>
            </w:rPr>
            <w:delText>ould b</w:delText>
          </w:r>
        </w:del>
      </w:ins>
      <w:ins w:id="181" w:author="Chris Dillon" w:date="2014-12-12T10:21:00Z">
        <w:r w:rsidR="002B7643">
          <w:rPr>
            <w:rFonts w:ascii="Calibri" w:hAnsi="Calibri"/>
            <w:sz w:val="22"/>
            <w:szCs w:val="22"/>
          </w:rPr>
          <w:t>er</w:t>
        </w:r>
      </w:ins>
      <w:ins w:id="182" w:author="Lars HOFFMANN" w:date="2014-12-12T08:21:00Z">
        <w:r w:rsidR="00E970FF">
          <w:rPr>
            <w:rFonts w:ascii="Calibri" w:hAnsi="Calibri"/>
            <w:sz w:val="22"/>
            <w:szCs w:val="22"/>
          </w:rPr>
          <w:t xml:space="preserve">e recommended, </w:t>
        </w:r>
      </w:ins>
      <w:ins w:id="183" w:author="Lars HOFFMANN" w:date="2014-12-11T18:53:00Z">
        <w:del w:id="184" w:author="Chris Dillon" w:date="2014-12-12T10:21:00Z">
          <w:r w:rsidDel="002B7643">
            <w:rPr>
              <w:rFonts w:ascii="Calibri" w:hAnsi="Calibri"/>
              <w:sz w:val="22"/>
              <w:szCs w:val="22"/>
            </w:rPr>
            <w:delText xml:space="preserve"> </w:delText>
          </w:r>
        </w:del>
        <w:r>
          <w:rPr>
            <w:rFonts w:ascii="Calibri" w:hAnsi="Calibri"/>
            <w:sz w:val="22"/>
            <w:szCs w:val="22"/>
          </w:rPr>
          <w:t xml:space="preserve">the burden of translation/transliteration </w:t>
        </w:r>
      </w:ins>
      <w:ins w:id="185" w:author="Lars HOFFMANN" w:date="2014-12-12T08:22:00Z">
        <w:r w:rsidR="00E970FF">
          <w:rPr>
            <w:rFonts w:ascii="Calibri" w:hAnsi="Calibri"/>
            <w:sz w:val="22"/>
            <w:szCs w:val="22"/>
          </w:rPr>
          <w:t>w</w:t>
        </w:r>
        <w:del w:id="186" w:author="Chris Dillon" w:date="2014-12-12T10:21:00Z">
          <w:r w:rsidR="00E970FF" w:rsidDel="00B31A98">
            <w:rPr>
              <w:rFonts w:ascii="Calibri" w:hAnsi="Calibri"/>
              <w:sz w:val="22"/>
              <w:szCs w:val="22"/>
            </w:rPr>
            <w:delText>ill</w:delText>
          </w:r>
        </w:del>
      </w:ins>
      <w:ins w:id="187" w:author="Chris Dillon" w:date="2014-12-12T10:21:00Z">
        <w:r w:rsidR="00B31A98">
          <w:rPr>
            <w:rFonts w:ascii="Calibri" w:hAnsi="Calibri"/>
            <w:sz w:val="22"/>
            <w:szCs w:val="22"/>
          </w:rPr>
          <w:t>ould</w:t>
        </w:r>
      </w:ins>
      <w:ins w:id="188" w:author="Lars HOFFMANN" w:date="2014-12-12T08:22:00Z">
        <w:r w:rsidR="00E970FF">
          <w:rPr>
            <w:rFonts w:ascii="Calibri" w:hAnsi="Calibri"/>
            <w:sz w:val="22"/>
            <w:szCs w:val="22"/>
          </w:rPr>
          <w:t xml:space="preserve"> </w:t>
        </w:r>
      </w:ins>
      <w:ins w:id="189" w:author="Lars HOFFMANN" w:date="2014-12-11T18:53:00Z">
        <w:r>
          <w:rPr>
            <w:rFonts w:ascii="Calibri" w:hAnsi="Calibri"/>
            <w:sz w:val="22"/>
            <w:szCs w:val="22"/>
          </w:rPr>
          <w:t xml:space="preserve">probably fall to the operating Registrars who would be likely to pass on these additional costs to their registrants. </w:t>
        </w:r>
      </w:ins>
      <w:ins w:id="190" w:author="Lars HOFFMANN" w:date="2014-12-11T18:54:00Z">
        <w:r>
          <w:rPr>
            <w:rFonts w:ascii="Calibri" w:hAnsi="Calibri"/>
            <w:sz w:val="22"/>
            <w:szCs w:val="22"/>
          </w:rPr>
          <w:t xml:space="preserve">As stated below, the Working Group </w:t>
        </w:r>
        <w:del w:id="191" w:author="Chris Dillon" w:date="2014-12-12T10:22:00Z">
          <w:r w:rsidDel="00B31A98">
            <w:rPr>
              <w:rFonts w:ascii="Calibri" w:hAnsi="Calibri"/>
              <w:sz w:val="22"/>
              <w:szCs w:val="22"/>
            </w:rPr>
            <w:delText xml:space="preserve">would </w:delText>
          </w:r>
        </w:del>
        <w:r>
          <w:rPr>
            <w:rFonts w:ascii="Calibri" w:hAnsi="Calibri"/>
            <w:sz w:val="22"/>
            <w:szCs w:val="22"/>
          </w:rPr>
          <w:t>encourage</w:t>
        </w:r>
      </w:ins>
      <w:ins w:id="192" w:author="Chris Dillon" w:date="2014-12-12T10:22:00Z">
        <w:r w:rsidR="00B31A98">
          <w:rPr>
            <w:rFonts w:ascii="Calibri" w:hAnsi="Calibri"/>
            <w:sz w:val="22"/>
            <w:szCs w:val="22"/>
          </w:rPr>
          <w:t>s</w:t>
        </w:r>
      </w:ins>
      <w:ins w:id="193" w:author="Lars HOFFMANN" w:date="2014-12-11T18:54:00Z">
        <w:r>
          <w:rPr>
            <w:rFonts w:ascii="Calibri" w:hAnsi="Calibri"/>
            <w:sz w:val="22"/>
            <w:szCs w:val="22"/>
          </w:rPr>
          <w:t xml:space="preserve"> the Community to voice </w:t>
        </w:r>
      </w:ins>
      <w:ins w:id="194" w:author="Lars HOFFMANN" w:date="2014-12-11T18:55:00Z">
        <w:r>
          <w:rPr>
            <w:rFonts w:ascii="Calibri" w:hAnsi="Calibri"/>
            <w:sz w:val="22"/>
            <w:szCs w:val="22"/>
          </w:rPr>
          <w:t>its</w:t>
        </w:r>
      </w:ins>
      <w:ins w:id="195" w:author="Lars HOFFMANN" w:date="2014-12-11T18:54:00Z">
        <w:r>
          <w:rPr>
            <w:rFonts w:ascii="Calibri" w:hAnsi="Calibri"/>
            <w:sz w:val="22"/>
            <w:szCs w:val="22"/>
          </w:rPr>
          <w:t xml:space="preserve"> views on this issue</w:t>
        </w:r>
      </w:ins>
      <w:ins w:id="196" w:author="Chris Dillon" w:date="2014-12-12T10:22:00Z">
        <w:r w:rsidR="00B31A98">
          <w:rPr>
            <w:rFonts w:ascii="Calibri" w:hAnsi="Calibri"/>
            <w:sz w:val="22"/>
            <w:szCs w:val="22"/>
          </w:rPr>
          <w:t>.</w:t>
        </w:r>
      </w:ins>
      <w:ins w:id="197" w:author="Lars HOFFMANN" w:date="2014-12-11T18:54:00Z">
        <w:del w:id="198" w:author="Chris Dillon" w:date="2014-12-12T10:22:00Z">
          <w:r w:rsidDel="00B31A98">
            <w:rPr>
              <w:rFonts w:ascii="Calibri" w:hAnsi="Calibri"/>
              <w:sz w:val="22"/>
              <w:szCs w:val="22"/>
            </w:rPr>
            <w:delText>;</w:delText>
          </w:r>
        </w:del>
      </w:ins>
      <w:ins w:id="199" w:author="Lars HOFFMANN" w:date="2014-12-11T18:55:00Z">
        <w:r>
          <w:rPr>
            <w:rFonts w:ascii="Calibri" w:hAnsi="Calibri"/>
            <w:sz w:val="22"/>
            <w:szCs w:val="22"/>
          </w:rPr>
          <w:t xml:space="preserve"> </w:t>
        </w:r>
      </w:ins>
      <w:ins w:id="200" w:author="Lars HOFFMANN" w:date="2014-12-11T18:54:00Z">
        <w:del w:id="201" w:author="Chris Dillon" w:date="2014-12-12T10:22:00Z">
          <w:r w:rsidDel="00B31A98">
            <w:rPr>
              <w:rFonts w:ascii="Calibri" w:hAnsi="Calibri"/>
              <w:sz w:val="22"/>
              <w:szCs w:val="22"/>
            </w:rPr>
            <w:delText>t</w:delText>
          </w:r>
        </w:del>
      </w:ins>
      <w:ins w:id="202" w:author="Chris Dillon" w:date="2014-12-12T10:22:00Z">
        <w:r w:rsidR="00B31A98">
          <w:rPr>
            <w:rFonts w:ascii="Calibri" w:hAnsi="Calibri"/>
            <w:sz w:val="22"/>
            <w:szCs w:val="22"/>
          </w:rPr>
          <w:t>T</w:t>
        </w:r>
      </w:ins>
      <w:ins w:id="203" w:author="Lars HOFFMANN" w:date="2014-12-11T18:54:00Z">
        <w:r>
          <w:rPr>
            <w:rFonts w:ascii="Calibri" w:hAnsi="Calibri"/>
            <w:sz w:val="22"/>
            <w:szCs w:val="22"/>
          </w:rPr>
          <w:t xml:space="preserve">his includes </w:t>
        </w:r>
      </w:ins>
      <w:ins w:id="204" w:author="Lars HOFFMANN" w:date="2014-12-11T18:55:00Z">
        <w:r>
          <w:rPr>
            <w:rFonts w:ascii="Calibri" w:hAnsi="Calibri"/>
            <w:sz w:val="22"/>
            <w:szCs w:val="22"/>
          </w:rPr>
          <w:lastRenderedPageBreak/>
          <w:t>contributions</w:t>
        </w:r>
      </w:ins>
      <w:ins w:id="205" w:author="Lars HOFFMANN" w:date="2014-12-12T08:38:00Z">
        <w:r w:rsidR="00594624">
          <w:rPr>
            <w:rFonts w:ascii="Calibri" w:hAnsi="Calibri"/>
            <w:sz w:val="22"/>
            <w:szCs w:val="22"/>
          </w:rPr>
          <w:t xml:space="preserve"> on who should carry the costs even</w:t>
        </w:r>
      </w:ins>
      <w:ins w:id="206" w:author="Lars HOFFMANN" w:date="2014-12-11T18:54:00Z">
        <w:r>
          <w:rPr>
            <w:rFonts w:ascii="Calibri" w:hAnsi="Calibri"/>
            <w:sz w:val="22"/>
            <w:szCs w:val="22"/>
          </w:rPr>
          <w:t xml:space="preserve"> from those parties that</w:t>
        </w:r>
      </w:ins>
      <w:ins w:id="207" w:author="Lars HOFFMANN" w:date="2014-12-11T18:55:00Z">
        <w:r>
          <w:rPr>
            <w:rFonts w:ascii="Calibri" w:hAnsi="Calibri"/>
            <w:sz w:val="22"/>
            <w:szCs w:val="22"/>
          </w:rPr>
          <w:t xml:space="preserve"> may</w:t>
        </w:r>
      </w:ins>
      <w:ins w:id="208" w:author="Lars HOFFMANN" w:date="2014-12-11T18:54:00Z">
        <w:r>
          <w:rPr>
            <w:rFonts w:ascii="Calibri" w:hAnsi="Calibri"/>
            <w:sz w:val="22"/>
            <w:szCs w:val="22"/>
          </w:rPr>
          <w:t xml:space="preserve"> </w:t>
        </w:r>
      </w:ins>
      <w:ins w:id="209" w:author="Lars HOFFMANN" w:date="2014-12-11T18:55:00Z">
        <w:r>
          <w:rPr>
            <w:rFonts w:ascii="Calibri" w:hAnsi="Calibri"/>
            <w:sz w:val="22"/>
            <w:szCs w:val="22"/>
          </w:rPr>
          <w:t>favor</w:t>
        </w:r>
      </w:ins>
      <w:ins w:id="210" w:author="Lars HOFFMANN" w:date="2014-12-11T18:54:00Z">
        <w:r>
          <w:rPr>
            <w:rFonts w:ascii="Calibri" w:hAnsi="Calibri"/>
            <w:sz w:val="22"/>
            <w:szCs w:val="22"/>
          </w:rPr>
          <w:t xml:space="preserve"> recommending not </w:t>
        </w:r>
      </w:ins>
      <w:ins w:id="211" w:author="Lars HOFFMANN" w:date="2014-12-11T18:55:00Z">
        <w:r>
          <w:rPr>
            <w:rFonts w:ascii="Calibri" w:hAnsi="Calibri"/>
            <w:sz w:val="22"/>
            <w:szCs w:val="22"/>
          </w:rPr>
          <w:t>making</w:t>
        </w:r>
      </w:ins>
      <w:ins w:id="212" w:author="Lars HOFFMANN" w:date="2014-12-11T18:54:00Z">
        <w:r>
          <w:rPr>
            <w:rFonts w:ascii="Calibri" w:hAnsi="Calibri"/>
            <w:sz w:val="22"/>
            <w:szCs w:val="22"/>
          </w:rPr>
          <w:t xml:space="preserve"> translation/transliteration </w:t>
        </w:r>
      </w:ins>
      <w:ins w:id="213" w:author="Lars HOFFMANN" w:date="2014-12-11T18:55:00Z">
        <w:r>
          <w:rPr>
            <w:rFonts w:ascii="Calibri" w:hAnsi="Calibri"/>
            <w:sz w:val="22"/>
            <w:szCs w:val="22"/>
          </w:rPr>
          <w:t>of</w:t>
        </w:r>
      </w:ins>
      <w:ins w:id="214" w:author="Lars HOFFMANN" w:date="2014-12-11T18:54:00Z">
        <w:r>
          <w:rPr>
            <w:rFonts w:ascii="Calibri" w:hAnsi="Calibri"/>
            <w:sz w:val="22"/>
            <w:szCs w:val="22"/>
          </w:rPr>
          <w:t xml:space="preserve"> contact </w:t>
        </w:r>
      </w:ins>
      <w:ins w:id="215" w:author="Lars HOFFMANN" w:date="2014-12-11T18:55:00Z">
        <w:r>
          <w:rPr>
            <w:rFonts w:ascii="Calibri" w:hAnsi="Calibri"/>
            <w:sz w:val="22"/>
            <w:szCs w:val="22"/>
          </w:rPr>
          <w:t>information</w:t>
        </w:r>
      </w:ins>
      <w:ins w:id="216" w:author="Lars HOFFMANN" w:date="2014-12-11T18:54:00Z">
        <w:r>
          <w:rPr>
            <w:rFonts w:ascii="Calibri" w:hAnsi="Calibri"/>
            <w:sz w:val="22"/>
            <w:szCs w:val="22"/>
          </w:rPr>
          <w:t xml:space="preserve"> </w:t>
        </w:r>
      </w:ins>
      <w:ins w:id="217" w:author="Lars HOFFMANN" w:date="2014-12-11T18:55:00Z">
        <w:r>
          <w:rPr>
            <w:rFonts w:ascii="Calibri" w:hAnsi="Calibri"/>
            <w:sz w:val="22"/>
            <w:szCs w:val="22"/>
          </w:rPr>
          <w:t>mandatory.</w:t>
        </w:r>
      </w:ins>
    </w:p>
    <w:p w:rsidR="00B43E6D" w:rsidRPr="00811829" w:rsidDel="00B43E6D" w:rsidRDefault="00B43E6D">
      <w:pPr>
        <w:numPr>
          <w:ilvl w:val="0"/>
          <w:numId w:val="12"/>
        </w:numPr>
        <w:spacing w:line="360" w:lineRule="auto"/>
        <w:rPr>
          <w:del w:id="218" w:author="Lars HOFFMANN" w:date="2014-12-11T18:52:00Z"/>
          <w:rFonts w:ascii="Calibri" w:hAnsi="Calibri"/>
          <w:sz w:val="22"/>
          <w:szCs w:val="22"/>
          <w:lang w:val="en-GB"/>
        </w:rPr>
        <w:pPrChange w:id="219" w:author="Lars HOFFMANN" w:date="2014-12-11T19:01:00Z">
          <w:pPr>
            <w:spacing w:line="360" w:lineRule="auto"/>
          </w:pPr>
        </w:pPrChange>
      </w:pPr>
    </w:p>
    <w:p w:rsidR="00751C0B" w:rsidRPr="00811829" w:rsidRDefault="00751C0B" w:rsidP="005A4407">
      <w:pPr>
        <w:pStyle w:val="Heading3"/>
        <w:numPr>
          <w:ilvl w:val="2"/>
          <w:numId w:val="12"/>
        </w:numPr>
        <w:spacing w:line="360" w:lineRule="auto"/>
        <w:rPr>
          <w:sz w:val="22"/>
          <w:szCs w:val="22"/>
          <w:lang w:val="en-GB"/>
        </w:rPr>
      </w:pPr>
      <w:r w:rsidRPr="00811829">
        <w:rPr>
          <w:sz w:val="22"/>
          <w:szCs w:val="22"/>
          <w:lang w:val="en-GB"/>
        </w:rPr>
        <w:t>Current state of discussion</w:t>
      </w:r>
    </w:p>
    <w:p w:rsidR="0004770C" w:rsidRDefault="0004770C" w:rsidP="00D33FCB">
      <w:pPr>
        <w:spacing w:line="360" w:lineRule="auto"/>
        <w:rPr>
          <w:rFonts w:ascii="Calibri" w:hAnsi="Calibri"/>
          <w:sz w:val="22"/>
          <w:szCs w:val="22"/>
          <w:lang w:val="en-GB"/>
        </w:rPr>
      </w:pPr>
    </w:p>
    <w:p w:rsidR="00786C02" w:rsidRDefault="00786C02" w:rsidP="00D33FCB">
      <w:pPr>
        <w:spacing w:line="360" w:lineRule="auto"/>
        <w:rPr>
          <w:rFonts w:ascii="Calibri" w:hAnsi="Calibri"/>
          <w:sz w:val="22"/>
          <w:szCs w:val="22"/>
          <w:lang w:val="en-GB"/>
        </w:rPr>
      </w:pPr>
      <w:r>
        <w:rPr>
          <w:rFonts w:ascii="Calibri" w:hAnsi="Calibri"/>
          <w:sz w:val="22"/>
          <w:szCs w:val="22"/>
          <w:lang w:val="en-GB"/>
        </w:rPr>
        <w:t>Although no consensus call has been taken for this Initial Report, it is clear to the co-Chairs that a</w:t>
      </w:r>
      <w:r w:rsidR="0004770C">
        <w:rPr>
          <w:rFonts w:ascii="Calibri" w:hAnsi="Calibri"/>
          <w:sz w:val="22"/>
          <w:szCs w:val="22"/>
          <w:lang w:val="en-GB"/>
        </w:rPr>
        <w:t xml:space="preserve">t this stage, a </w:t>
      </w:r>
      <w:del w:id="220" w:author="Lars HOFFMANN" w:date="2014-12-11T19:07:00Z">
        <w:r w:rsidR="0004770C" w:rsidDel="005A4407">
          <w:rPr>
            <w:rFonts w:ascii="Calibri" w:hAnsi="Calibri"/>
            <w:sz w:val="22"/>
            <w:szCs w:val="22"/>
            <w:lang w:val="en-GB"/>
          </w:rPr>
          <w:delText xml:space="preserve">significant </w:delText>
        </w:r>
      </w:del>
      <w:r w:rsidR="0004770C">
        <w:rPr>
          <w:rFonts w:ascii="Calibri" w:hAnsi="Calibri"/>
          <w:sz w:val="22"/>
          <w:szCs w:val="22"/>
          <w:lang w:val="en-GB"/>
        </w:rPr>
        <w:t>majority of Working Group members supports not to recommend mandatory transformation of contact information data</w:t>
      </w:r>
      <w:r>
        <w:rPr>
          <w:rFonts w:ascii="Calibri" w:hAnsi="Calibri"/>
          <w:sz w:val="22"/>
          <w:szCs w:val="22"/>
          <w:lang w:val="en-GB"/>
        </w:rPr>
        <w:t xml:space="preserve">. Still, a </w:t>
      </w:r>
      <w:del w:id="221" w:author="Lars HOFFMANN" w:date="2014-12-11T19:07:00Z">
        <w:r w:rsidDel="005A4407">
          <w:rPr>
            <w:rFonts w:ascii="Calibri" w:hAnsi="Calibri"/>
            <w:sz w:val="22"/>
            <w:szCs w:val="22"/>
            <w:lang w:val="en-GB"/>
          </w:rPr>
          <w:delText xml:space="preserve">distinct </w:delText>
        </w:r>
      </w:del>
      <w:r>
        <w:rPr>
          <w:rFonts w:ascii="Calibri" w:hAnsi="Calibri"/>
          <w:sz w:val="22"/>
          <w:szCs w:val="22"/>
          <w:lang w:val="en-GB"/>
        </w:rPr>
        <w:t>minority takes the opposite view and therefore, it is hoped that the public comments received might allow for the broadest possible consensus supporting the recommendations of the Final Report.</w:t>
      </w:r>
    </w:p>
    <w:p w:rsidR="00786C02" w:rsidRDefault="00786C02" w:rsidP="00D33FCB">
      <w:pPr>
        <w:spacing w:line="360" w:lineRule="auto"/>
        <w:rPr>
          <w:rFonts w:ascii="Calibri" w:hAnsi="Calibri"/>
          <w:sz w:val="22"/>
          <w:szCs w:val="22"/>
          <w:lang w:val="en-GB"/>
        </w:rPr>
      </w:pPr>
    </w:p>
    <w:p w:rsidR="00786C02" w:rsidRDefault="00786C02" w:rsidP="00D33FCB">
      <w:pPr>
        <w:spacing w:line="360" w:lineRule="auto"/>
        <w:rPr>
          <w:rFonts w:ascii="Calibri" w:hAnsi="Calibri"/>
          <w:sz w:val="22"/>
          <w:szCs w:val="22"/>
          <w:lang w:val="en-GB"/>
        </w:rPr>
      </w:pPr>
      <w:r>
        <w:rPr>
          <w:rFonts w:ascii="Calibri" w:hAnsi="Calibri"/>
          <w:sz w:val="22"/>
          <w:szCs w:val="22"/>
          <w:lang w:val="en-GB"/>
        </w:rPr>
        <w:t xml:space="preserve">Based on this, the Working Group proposes the following draft recommendations that are currently supported by a </w:t>
      </w:r>
      <w:del w:id="222" w:author="Lars HOFFMANN" w:date="2014-12-11T19:07:00Z">
        <w:r w:rsidDel="005A4407">
          <w:rPr>
            <w:rFonts w:ascii="Calibri" w:hAnsi="Calibri"/>
            <w:sz w:val="22"/>
            <w:szCs w:val="22"/>
            <w:lang w:val="en-GB"/>
          </w:rPr>
          <w:delText xml:space="preserve">large </w:delText>
        </w:r>
      </w:del>
      <w:r>
        <w:rPr>
          <w:rFonts w:ascii="Calibri" w:hAnsi="Calibri"/>
          <w:sz w:val="22"/>
          <w:szCs w:val="22"/>
          <w:lang w:val="en-GB"/>
        </w:rPr>
        <w:t>majority of</w:t>
      </w:r>
      <w:del w:id="223" w:author="Lars HOFFMANN" w:date="2014-12-11T18:56:00Z">
        <w:r w:rsidDel="009376C6">
          <w:rPr>
            <w:rFonts w:ascii="Calibri" w:hAnsi="Calibri"/>
            <w:sz w:val="22"/>
            <w:szCs w:val="22"/>
            <w:lang w:val="en-GB"/>
          </w:rPr>
          <w:delText xml:space="preserve"> WG </w:delText>
        </w:r>
      </w:del>
      <w:ins w:id="224" w:author="Lars HOFFMANN" w:date="2014-12-11T18:56:00Z">
        <w:r w:rsidR="009376C6">
          <w:rPr>
            <w:rFonts w:ascii="Calibri" w:hAnsi="Calibri"/>
            <w:sz w:val="22"/>
            <w:szCs w:val="22"/>
            <w:lang w:val="en-GB"/>
          </w:rPr>
          <w:t xml:space="preserve"> Working Group </w:t>
        </w:r>
      </w:ins>
      <w:r>
        <w:rPr>
          <w:rFonts w:ascii="Calibri" w:hAnsi="Calibri"/>
          <w:sz w:val="22"/>
          <w:szCs w:val="22"/>
          <w:lang w:val="en-GB"/>
        </w:rPr>
        <w:t xml:space="preserve">members (see previous paragraph). </w:t>
      </w:r>
    </w:p>
    <w:p w:rsidR="00786C02" w:rsidRPr="00811829" w:rsidRDefault="00786C02" w:rsidP="00D33FCB">
      <w:pPr>
        <w:spacing w:line="360" w:lineRule="auto"/>
        <w:rPr>
          <w:rFonts w:ascii="Calibri" w:hAnsi="Calibri"/>
          <w:sz w:val="22"/>
          <w:szCs w:val="22"/>
          <w:lang w:val="en-GB"/>
        </w:rPr>
      </w:pPr>
    </w:p>
    <w:p w:rsidR="00FC3795" w:rsidRPr="00811829" w:rsidRDefault="009376C6" w:rsidP="005A4407">
      <w:pPr>
        <w:pStyle w:val="Heading2"/>
        <w:numPr>
          <w:ilvl w:val="1"/>
          <w:numId w:val="12"/>
        </w:numPr>
        <w:rPr>
          <w:lang w:val="en-GB"/>
        </w:rPr>
      </w:pPr>
      <w:ins w:id="225" w:author="Lars HOFFMANN" w:date="2014-12-11T19:01:00Z">
        <w:r>
          <w:rPr>
            <w:lang w:val="en-GB"/>
          </w:rPr>
          <w:t xml:space="preserve"> </w:t>
        </w:r>
      </w:ins>
      <w:r w:rsidR="008A6B47">
        <w:rPr>
          <w:lang w:val="en-GB"/>
        </w:rPr>
        <w:t xml:space="preserve">Preliminary </w:t>
      </w:r>
      <w:r w:rsidR="007903BD" w:rsidRPr="00811829">
        <w:rPr>
          <w:lang w:val="en-GB"/>
        </w:rPr>
        <w:t>Recommendations</w:t>
      </w:r>
      <w:r w:rsidR="00492A74" w:rsidRPr="00811829">
        <w:rPr>
          <w:lang w:val="en-GB"/>
        </w:rPr>
        <w:t xml:space="preserve"> </w:t>
      </w:r>
    </w:p>
    <w:p w:rsidR="008A6B47" w:rsidRDefault="008A6B47" w:rsidP="00F57DB2">
      <w:pPr>
        <w:spacing w:line="360" w:lineRule="auto"/>
        <w:rPr>
          <w:rFonts w:ascii="Calibri" w:hAnsi="Calibri"/>
          <w:sz w:val="22"/>
          <w:szCs w:val="22"/>
          <w:lang w:val="en-GB"/>
        </w:rPr>
      </w:pPr>
    </w:p>
    <w:p w:rsidR="00AC2C75" w:rsidRPr="00434384" w:rsidRDefault="008A6B47" w:rsidP="00F57DB2">
      <w:pPr>
        <w:spacing w:line="360" w:lineRule="auto"/>
        <w:rPr>
          <w:rFonts w:ascii="Calibri" w:hAnsi="Calibri"/>
          <w:sz w:val="22"/>
          <w:szCs w:val="22"/>
          <w:lang w:val="en-GB"/>
        </w:rPr>
      </w:pPr>
      <w:r>
        <w:rPr>
          <w:rFonts w:ascii="Calibri" w:hAnsi="Calibri"/>
          <w:sz w:val="22"/>
          <w:szCs w:val="22"/>
          <w:lang w:val="en-GB"/>
        </w:rPr>
        <w:t xml:space="preserve">Preliminary Recommendation #1 </w:t>
      </w:r>
      <w:r w:rsidR="00AC2C75" w:rsidRPr="00434384">
        <w:rPr>
          <w:rFonts w:ascii="Calibri" w:hAnsi="Calibri"/>
          <w:sz w:val="22"/>
          <w:szCs w:val="22"/>
          <w:lang w:val="en-GB"/>
        </w:rPr>
        <w:t>The</w:t>
      </w:r>
      <w:del w:id="226" w:author="Lars HOFFMANN" w:date="2014-12-11T18:56:00Z">
        <w:r w:rsidR="00AC2C75" w:rsidRPr="00434384" w:rsidDel="009376C6">
          <w:rPr>
            <w:rFonts w:ascii="Calibri" w:hAnsi="Calibri"/>
            <w:sz w:val="22"/>
            <w:szCs w:val="22"/>
            <w:lang w:val="en-GB"/>
          </w:rPr>
          <w:delText xml:space="preserve"> WG </w:delText>
        </w:r>
      </w:del>
      <w:ins w:id="227" w:author="Lars HOFFMANN" w:date="2014-12-11T18:56:00Z">
        <w:r w:rsidR="009376C6">
          <w:rPr>
            <w:rFonts w:ascii="Calibri" w:hAnsi="Calibri"/>
            <w:sz w:val="22"/>
            <w:szCs w:val="22"/>
            <w:lang w:val="en-GB"/>
          </w:rPr>
          <w:t xml:space="preserve"> Working Group </w:t>
        </w:r>
      </w:ins>
      <w:r w:rsidR="004E457F">
        <w:rPr>
          <w:rFonts w:ascii="Calibri" w:hAnsi="Calibri"/>
          <w:sz w:val="22"/>
          <w:szCs w:val="22"/>
          <w:lang w:val="en-GB"/>
        </w:rPr>
        <w:t xml:space="preserve">could </w:t>
      </w:r>
      <w:r w:rsidR="00AC2C75" w:rsidRPr="00434384">
        <w:rPr>
          <w:rFonts w:ascii="Calibri" w:hAnsi="Calibri"/>
          <w:sz w:val="22"/>
          <w:szCs w:val="22"/>
          <w:lang w:val="en-GB"/>
        </w:rPr>
        <w:t>recommend that it is not desirable to make transformation of contact information mandatory.</w:t>
      </w:r>
      <w:r w:rsidR="00222551">
        <w:rPr>
          <w:rFonts w:ascii="Calibri" w:hAnsi="Calibri"/>
          <w:sz w:val="22"/>
          <w:szCs w:val="22"/>
          <w:lang w:val="en-GB"/>
        </w:rPr>
        <w:t xml:space="preserve"> Any parties requiring transformation are free to do it ad hoc outside</w:t>
      </w:r>
      <w:r w:rsidR="00107BD0">
        <w:rPr>
          <w:rFonts w:ascii="Calibri" w:hAnsi="Calibri"/>
          <w:sz w:val="22"/>
          <w:szCs w:val="22"/>
          <w:lang w:val="en-GB"/>
        </w:rPr>
        <w:t xml:space="preserve"> the </w:t>
      </w:r>
      <w:r w:rsidR="00F06EC8" w:rsidRPr="006851F2">
        <w:rPr>
          <w:rFonts w:ascii="Calibri" w:hAnsi="Calibri"/>
          <w:sz w:val="22"/>
          <w:szCs w:val="22"/>
          <w:lang w:val="en-GB"/>
        </w:rPr>
        <w:t>Domain Name Relay Daemon</w:t>
      </w:r>
      <w:r w:rsidR="00222551">
        <w:rPr>
          <w:rFonts w:ascii="Calibri" w:hAnsi="Calibri"/>
          <w:sz w:val="22"/>
          <w:szCs w:val="22"/>
          <w:lang w:val="en-GB"/>
        </w:rPr>
        <w:t>.</w:t>
      </w:r>
    </w:p>
    <w:p w:rsidR="008A6B47" w:rsidRDefault="008A6B47" w:rsidP="00F57DB2">
      <w:pPr>
        <w:spacing w:line="360" w:lineRule="auto"/>
        <w:rPr>
          <w:rFonts w:ascii="Calibri" w:hAnsi="Calibri"/>
          <w:sz w:val="22"/>
          <w:szCs w:val="22"/>
          <w:lang w:val="en-GB"/>
        </w:rPr>
      </w:pPr>
    </w:p>
    <w:p w:rsidR="00AC2C75" w:rsidRPr="00434384" w:rsidRDefault="008A6B47" w:rsidP="00F57DB2">
      <w:pPr>
        <w:spacing w:line="360" w:lineRule="auto"/>
        <w:rPr>
          <w:rFonts w:ascii="Calibri" w:hAnsi="Calibri"/>
          <w:sz w:val="22"/>
          <w:szCs w:val="22"/>
          <w:lang w:val="en-GB"/>
        </w:rPr>
      </w:pPr>
      <w:r>
        <w:rPr>
          <w:rFonts w:ascii="Calibri" w:hAnsi="Calibri"/>
          <w:sz w:val="22"/>
          <w:szCs w:val="22"/>
          <w:lang w:val="en-GB"/>
        </w:rPr>
        <w:t xml:space="preserve">Preliminary Recommendation #2 </w:t>
      </w:r>
      <w:r w:rsidR="00AC2C75" w:rsidRPr="00434384">
        <w:rPr>
          <w:rFonts w:ascii="Calibri" w:hAnsi="Calibri"/>
          <w:sz w:val="22"/>
          <w:szCs w:val="22"/>
          <w:lang w:val="en-GB"/>
        </w:rPr>
        <w:t>The</w:t>
      </w:r>
      <w:del w:id="228" w:author="Lars HOFFMANN" w:date="2014-12-11T18:56:00Z">
        <w:r w:rsidR="00AC2C75" w:rsidRPr="00434384" w:rsidDel="009376C6">
          <w:rPr>
            <w:rFonts w:ascii="Calibri" w:hAnsi="Calibri"/>
            <w:sz w:val="22"/>
            <w:szCs w:val="22"/>
            <w:lang w:val="en-GB"/>
          </w:rPr>
          <w:delText xml:space="preserve"> WG </w:delText>
        </w:r>
      </w:del>
      <w:ins w:id="229" w:author="Lars HOFFMANN" w:date="2014-12-11T18:56:00Z">
        <w:r w:rsidR="009376C6">
          <w:rPr>
            <w:rFonts w:ascii="Calibri" w:hAnsi="Calibri"/>
            <w:sz w:val="22"/>
            <w:szCs w:val="22"/>
            <w:lang w:val="en-GB"/>
          </w:rPr>
          <w:t xml:space="preserve"> Working Group </w:t>
        </w:r>
      </w:ins>
      <w:r w:rsidR="004E457F">
        <w:rPr>
          <w:rFonts w:ascii="Calibri" w:hAnsi="Calibri"/>
          <w:sz w:val="22"/>
          <w:szCs w:val="22"/>
          <w:lang w:val="en-GB"/>
        </w:rPr>
        <w:t xml:space="preserve">could </w:t>
      </w:r>
      <w:r w:rsidR="00AC2C75" w:rsidRPr="00434384">
        <w:rPr>
          <w:rFonts w:ascii="Calibri" w:hAnsi="Calibri"/>
          <w:sz w:val="22"/>
          <w:szCs w:val="22"/>
          <w:lang w:val="en-GB"/>
        </w:rPr>
        <w:t xml:space="preserve">recommend that </w:t>
      </w:r>
      <w:r w:rsidR="00AC2C75">
        <w:rPr>
          <w:rFonts w:ascii="Calibri" w:hAnsi="Calibri"/>
          <w:sz w:val="22"/>
          <w:szCs w:val="22"/>
          <w:lang w:val="en-GB"/>
        </w:rPr>
        <w:t xml:space="preserve">any </w:t>
      </w:r>
      <w:r w:rsidR="00AC2C75" w:rsidRPr="00434384">
        <w:rPr>
          <w:rFonts w:ascii="Calibri" w:hAnsi="Calibri"/>
          <w:sz w:val="22"/>
          <w:szCs w:val="22"/>
          <w:lang w:val="en-GB"/>
        </w:rPr>
        <w:t xml:space="preserve">new Registration Directory Service (RDS) databases </w:t>
      </w:r>
      <w:r w:rsidR="00AC2C75">
        <w:rPr>
          <w:rFonts w:ascii="Calibri" w:hAnsi="Calibri"/>
          <w:sz w:val="22"/>
          <w:szCs w:val="22"/>
          <w:lang w:val="en-GB"/>
        </w:rPr>
        <w:t xml:space="preserve">contemplated by ICANN </w:t>
      </w:r>
      <w:r w:rsidR="00AC2C75" w:rsidRPr="00434384">
        <w:rPr>
          <w:rFonts w:ascii="Calibri" w:hAnsi="Calibri"/>
          <w:sz w:val="22"/>
          <w:szCs w:val="22"/>
          <w:lang w:val="en-GB"/>
        </w:rPr>
        <w:t>should be capable of receiving input in the form of non-</w:t>
      </w:r>
      <w:r w:rsidR="00AC2C75">
        <w:rPr>
          <w:rFonts w:ascii="Calibri" w:hAnsi="Calibri"/>
          <w:sz w:val="22"/>
          <w:szCs w:val="22"/>
          <w:lang w:val="en-GB"/>
        </w:rPr>
        <w:t>Latin</w:t>
      </w:r>
      <w:r w:rsidR="00AC2C75" w:rsidRPr="00434384">
        <w:rPr>
          <w:rFonts w:ascii="Calibri" w:hAnsi="Calibri"/>
          <w:sz w:val="22"/>
          <w:szCs w:val="22"/>
          <w:lang w:val="en-GB"/>
        </w:rPr>
        <w:t xml:space="preserve"> script contact information. However,</w:t>
      </w:r>
      <w:r w:rsidR="00AC2C75">
        <w:rPr>
          <w:rFonts w:ascii="Calibri" w:hAnsi="Calibri"/>
          <w:sz w:val="22"/>
          <w:szCs w:val="22"/>
          <w:lang w:val="en-GB"/>
        </w:rPr>
        <w:t xml:space="preserve"> all</w:t>
      </w:r>
      <w:r w:rsidR="00AC2C75" w:rsidRPr="00434384">
        <w:rPr>
          <w:rFonts w:ascii="Calibri" w:hAnsi="Calibri"/>
          <w:sz w:val="22"/>
          <w:szCs w:val="22"/>
          <w:lang w:val="en-GB"/>
        </w:rPr>
        <w:t xml:space="preserve"> data fields of such a new database should be </w:t>
      </w:r>
      <w:r w:rsidR="00AC2C75">
        <w:rPr>
          <w:rFonts w:ascii="Calibri" w:hAnsi="Calibri"/>
          <w:sz w:val="22"/>
          <w:szCs w:val="22"/>
          <w:lang w:val="en-GB"/>
        </w:rPr>
        <w:t xml:space="preserve">tagged </w:t>
      </w:r>
      <w:r w:rsidR="00AC2C75" w:rsidRPr="00434384">
        <w:rPr>
          <w:rFonts w:ascii="Calibri" w:hAnsi="Calibri"/>
          <w:sz w:val="22"/>
          <w:szCs w:val="22"/>
          <w:lang w:val="en-GB"/>
        </w:rPr>
        <w:t>in ASCII to allow easy identification of what the different data entries represent</w:t>
      </w:r>
      <w:r w:rsidR="00AC2C75">
        <w:rPr>
          <w:rFonts w:ascii="Calibri" w:hAnsi="Calibri"/>
          <w:sz w:val="22"/>
          <w:szCs w:val="22"/>
          <w:lang w:val="en-GB"/>
        </w:rPr>
        <w:t xml:space="preserve"> and what language/script has been used by the registered name holder.</w:t>
      </w:r>
    </w:p>
    <w:p w:rsidR="008A6B47" w:rsidRDefault="008A6B47" w:rsidP="00F57DB2">
      <w:pPr>
        <w:spacing w:line="360" w:lineRule="auto"/>
        <w:rPr>
          <w:rFonts w:ascii="Calibri" w:hAnsi="Calibri"/>
          <w:sz w:val="22"/>
          <w:szCs w:val="22"/>
          <w:lang w:val="en-GB"/>
        </w:rPr>
      </w:pPr>
    </w:p>
    <w:p w:rsidR="00AC2C75" w:rsidRDefault="008A6B47" w:rsidP="00F57DB2">
      <w:pPr>
        <w:spacing w:line="360" w:lineRule="auto"/>
        <w:rPr>
          <w:rFonts w:ascii="Calibri" w:hAnsi="Calibri"/>
          <w:sz w:val="22"/>
          <w:szCs w:val="22"/>
          <w:lang w:val="en-GB"/>
        </w:rPr>
      </w:pPr>
      <w:r>
        <w:rPr>
          <w:rFonts w:ascii="Calibri" w:hAnsi="Calibri"/>
          <w:sz w:val="22"/>
          <w:szCs w:val="22"/>
          <w:lang w:val="en-GB"/>
        </w:rPr>
        <w:t xml:space="preserve">Preliminary Recommendation #3 </w:t>
      </w:r>
      <w:r w:rsidR="00AC2C75" w:rsidRPr="00434384">
        <w:rPr>
          <w:rFonts w:ascii="Calibri" w:hAnsi="Calibri"/>
          <w:sz w:val="22"/>
          <w:szCs w:val="22"/>
          <w:lang w:val="en-GB"/>
        </w:rPr>
        <w:t>The</w:t>
      </w:r>
      <w:del w:id="230" w:author="Lars HOFFMANN" w:date="2014-12-11T18:56:00Z">
        <w:r w:rsidR="00AC2C75" w:rsidRPr="00434384" w:rsidDel="009376C6">
          <w:rPr>
            <w:rFonts w:ascii="Calibri" w:hAnsi="Calibri"/>
            <w:sz w:val="22"/>
            <w:szCs w:val="22"/>
            <w:lang w:val="en-GB"/>
          </w:rPr>
          <w:delText xml:space="preserve"> WG </w:delText>
        </w:r>
      </w:del>
      <w:ins w:id="231" w:author="Lars HOFFMANN" w:date="2014-12-11T18:56:00Z">
        <w:r w:rsidR="009376C6">
          <w:rPr>
            <w:rFonts w:ascii="Calibri" w:hAnsi="Calibri"/>
            <w:sz w:val="22"/>
            <w:szCs w:val="22"/>
            <w:lang w:val="en-GB"/>
          </w:rPr>
          <w:t xml:space="preserve"> Working Group </w:t>
        </w:r>
      </w:ins>
      <w:r w:rsidR="004E457F">
        <w:rPr>
          <w:rFonts w:ascii="Calibri" w:hAnsi="Calibri"/>
          <w:sz w:val="22"/>
          <w:szCs w:val="22"/>
          <w:lang w:val="en-GB"/>
        </w:rPr>
        <w:t xml:space="preserve">could </w:t>
      </w:r>
      <w:r w:rsidR="00AC2C75" w:rsidRPr="00434384">
        <w:rPr>
          <w:rFonts w:ascii="Calibri" w:hAnsi="Calibri"/>
          <w:sz w:val="22"/>
          <w:szCs w:val="22"/>
          <w:lang w:val="en-GB"/>
        </w:rPr>
        <w:t xml:space="preserve">recommend that </w:t>
      </w:r>
      <w:r w:rsidR="00AC2C75">
        <w:rPr>
          <w:rFonts w:ascii="Calibri" w:hAnsi="Calibri"/>
          <w:sz w:val="22"/>
          <w:szCs w:val="22"/>
          <w:lang w:val="en-GB"/>
        </w:rPr>
        <w:t>registered name holder</w:t>
      </w:r>
      <w:r w:rsidR="00DD491D">
        <w:rPr>
          <w:rFonts w:ascii="Calibri" w:hAnsi="Calibri"/>
          <w:sz w:val="22"/>
          <w:szCs w:val="22"/>
          <w:lang w:val="en-GB"/>
        </w:rPr>
        <w:t>s</w:t>
      </w:r>
      <w:r w:rsidR="00AC2C75" w:rsidRPr="00434384">
        <w:rPr>
          <w:rFonts w:ascii="Calibri" w:hAnsi="Calibri"/>
          <w:sz w:val="22"/>
          <w:szCs w:val="22"/>
          <w:lang w:val="en-GB"/>
        </w:rPr>
        <w:t xml:space="preserve"> enter their contact information data in the</w:t>
      </w:r>
      <w:r w:rsidR="005A0B54">
        <w:rPr>
          <w:rFonts w:ascii="Calibri" w:hAnsi="Calibri"/>
          <w:sz w:val="22"/>
          <w:szCs w:val="22"/>
          <w:lang w:val="en-GB"/>
        </w:rPr>
        <w:t xml:space="preserve"> </w:t>
      </w:r>
      <w:r w:rsidR="00DD491D">
        <w:rPr>
          <w:rFonts w:ascii="Calibri" w:hAnsi="Calibri"/>
          <w:sz w:val="22"/>
          <w:szCs w:val="22"/>
          <w:lang w:val="en-GB"/>
        </w:rPr>
        <w:t xml:space="preserve">language or </w:t>
      </w:r>
      <w:r w:rsidR="00AC2C75" w:rsidRPr="00434384">
        <w:rPr>
          <w:rFonts w:ascii="Calibri" w:hAnsi="Calibri"/>
          <w:sz w:val="22"/>
          <w:szCs w:val="22"/>
          <w:lang w:val="en-GB"/>
        </w:rPr>
        <w:t xml:space="preserve">script </w:t>
      </w:r>
      <w:r w:rsidR="00DD491D">
        <w:rPr>
          <w:rFonts w:ascii="Calibri" w:hAnsi="Calibri"/>
          <w:sz w:val="22"/>
          <w:szCs w:val="22"/>
          <w:lang w:val="en-GB"/>
        </w:rPr>
        <w:t xml:space="preserve">appropriate for the </w:t>
      </w:r>
      <w:r w:rsidR="00E7449C" w:rsidRPr="00E7449C">
        <w:rPr>
          <w:rFonts w:ascii="Calibri" w:hAnsi="Calibri"/>
          <w:sz w:val="22"/>
          <w:szCs w:val="22"/>
        </w:rPr>
        <w:t>language that the registrar operates in</w:t>
      </w:r>
      <w:r w:rsidR="00AC2C75" w:rsidRPr="00434384">
        <w:rPr>
          <w:rFonts w:ascii="Calibri" w:hAnsi="Calibri"/>
          <w:sz w:val="22"/>
          <w:szCs w:val="22"/>
          <w:lang w:val="en-GB"/>
        </w:rPr>
        <w:t>.</w:t>
      </w:r>
    </w:p>
    <w:p w:rsidR="008A6B47" w:rsidRPr="00434384" w:rsidRDefault="008A6B47" w:rsidP="00F57DB2">
      <w:pPr>
        <w:spacing w:line="360" w:lineRule="auto"/>
        <w:rPr>
          <w:rFonts w:ascii="Calibri" w:hAnsi="Calibri"/>
          <w:sz w:val="22"/>
          <w:szCs w:val="22"/>
          <w:lang w:val="en-GB"/>
        </w:rPr>
      </w:pPr>
    </w:p>
    <w:p w:rsidR="00AC2C75" w:rsidRPr="00434384" w:rsidRDefault="008A6B47" w:rsidP="00F57DB2">
      <w:pPr>
        <w:spacing w:line="360" w:lineRule="auto"/>
        <w:rPr>
          <w:rFonts w:ascii="Calibri" w:hAnsi="Calibri"/>
          <w:sz w:val="22"/>
          <w:szCs w:val="22"/>
          <w:lang w:val="en-GB"/>
        </w:rPr>
      </w:pPr>
      <w:r>
        <w:rPr>
          <w:rFonts w:ascii="Calibri" w:hAnsi="Calibri"/>
          <w:sz w:val="22"/>
          <w:szCs w:val="22"/>
          <w:lang w:val="en-GB"/>
        </w:rPr>
        <w:t xml:space="preserve">Preliminary Recommendation #4 </w:t>
      </w:r>
      <w:r w:rsidR="00AC2C75" w:rsidRPr="00434384">
        <w:rPr>
          <w:rFonts w:ascii="Calibri" w:hAnsi="Calibri"/>
          <w:sz w:val="22"/>
          <w:szCs w:val="22"/>
          <w:lang w:val="en-GB"/>
        </w:rPr>
        <w:t>The</w:t>
      </w:r>
      <w:del w:id="232" w:author="Lars HOFFMANN" w:date="2014-12-11T18:56:00Z">
        <w:r w:rsidR="00AC2C75" w:rsidRPr="00434384" w:rsidDel="009376C6">
          <w:rPr>
            <w:rFonts w:ascii="Calibri" w:hAnsi="Calibri"/>
            <w:sz w:val="22"/>
            <w:szCs w:val="22"/>
            <w:lang w:val="en-GB"/>
          </w:rPr>
          <w:delText xml:space="preserve"> WG </w:delText>
        </w:r>
      </w:del>
      <w:ins w:id="233" w:author="Lars HOFFMANN" w:date="2014-12-11T18:56:00Z">
        <w:r w:rsidR="009376C6">
          <w:rPr>
            <w:rFonts w:ascii="Calibri" w:hAnsi="Calibri"/>
            <w:sz w:val="22"/>
            <w:szCs w:val="22"/>
            <w:lang w:val="en-GB"/>
          </w:rPr>
          <w:t xml:space="preserve"> Working Group </w:t>
        </w:r>
      </w:ins>
      <w:r w:rsidR="00E00910">
        <w:rPr>
          <w:rFonts w:ascii="Calibri" w:hAnsi="Calibri"/>
          <w:sz w:val="22"/>
          <w:szCs w:val="22"/>
          <w:lang w:val="en-GB"/>
        </w:rPr>
        <w:t xml:space="preserve">could </w:t>
      </w:r>
      <w:r w:rsidR="00AC2C75" w:rsidRPr="00434384">
        <w:rPr>
          <w:rFonts w:ascii="Calibri" w:hAnsi="Calibri"/>
          <w:sz w:val="22"/>
          <w:szCs w:val="22"/>
          <w:lang w:val="en-GB"/>
        </w:rPr>
        <w:t>recommend that the registrar and registry assure that the data fields are consistent</w:t>
      </w:r>
      <w:r w:rsidR="00AC2C75">
        <w:rPr>
          <w:rFonts w:ascii="Calibri" w:hAnsi="Calibri"/>
          <w:sz w:val="22"/>
          <w:szCs w:val="22"/>
          <w:lang w:val="en-GB"/>
        </w:rPr>
        <w:t>,</w:t>
      </w:r>
      <w:r w:rsidR="00AC2C75" w:rsidRPr="00434384">
        <w:rPr>
          <w:rFonts w:ascii="Calibri" w:hAnsi="Calibri"/>
          <w:sz w:val="22"/>
          <w:szCs w:val="22"/>
          <w:lang w:val="en-GB"/>
        </w:rPr>
        <w:t xml:space="preserve"> that the entered contact information </w:t>
      </w:r>
      <w:r w:rsidR="00AC2C75" w:rsidRPr="00434384">
        <w:rPr>
          <w:rFonts w:ascii="Calibri" w:hAnsi="Calibri"/>
          <w:sz w:val="22"/>
          <w:szCs w:val="22"/>
          <w:lang w:val="en-GB"/>
        </w:rPr>
        <w:lastRenderedPageBreak/>
        <w:t xml:space="preserve">data </w:t>
      </w:r>
      <w:r w:rsidR="00274F74">
        <w:rPr>
          <w:rFonts w:ascii="Calibri" w:hAnsi="Calibri"/>
          <w:sz w:val="22"/>
          <w:szCs w:val="22"/>
          <w:lang w:val="en-GB"/>
        </w:rPr>
        <w:t>are</w:t>
      </w:r>
      <w:r w:rsidR="00AC2C75" w:rsidRPr="00434384">
        <w:rPr>
          <w:rFonts w:ascii="Calibri" w:hAnsi="Calibri"/>
          <w:sz w:val="22"/>
          <w:szCs w:val="22"/>
          <w:lang w:val="en-GB"/>
        </w:rPr>
        <w:t xml:space="preserve"> verified</w:t>
      </w:r>
      <w:r w:rsidR="00DD491D">
        <w:rPr>
          <w:rFonts w:ascii="Calibri" w:hAnsi="Calibri"/>
          <w:sz w:val="22"/>
          <w:szCs w:val="22"/>
          <w:lang w:val="en-GB"/>
        </w:rPr>
        <w:t xml:space="preserve"> </w:t>
      </w:r>
      <w:r w:rsidR="00AC2C75">
        <w:rPr>
          <w:rFonts w:ascii="Calibri" w:hAnsi="Calibri"/>
          <w:sz w:val="22"/>
          <w:szCs w:val="22"/>
          <w:lang w:val="en-GB"/>
        </w:rPr>
        <w:t xml:space="preserve">(in accordance with the </w:t>
      </w:r>
      <w:r w:rsidR="00C8743E">
        <w:rPr>
          <w:rFonts w:ascii="Calibri" w:hAnsi="Calibri"/>
          <w:sz w:val="22"/>
          <w:szCs w:val="22"/>
          <w:lang w:val="en-GB"/>
        </w:rPr>
        <w:t>Registrar Accreditation Agreement (</w:t>
      </w:r>
      <w:r w:rsidR="00AC2C75">
        <w:rPr>
          <w:rFonts w:ascii="Calibri" w:hAnsi="Calibri"/>
          <w:sz w:val="22"/>
          <w:szCs w:val="22"/>
          <w:lang w:val="en-GB"/>
        </w:rPr>
        <w:t>RAA</w:t>
      </w:r>
      <w:r w:rsidR="00C8743E">
        <w:rPr>
          <w:rFonts w:ascii="Calibri" w:hAnsi="Calibri"/>
          <w:sz w:val="22"/>
          <w:szCs w:val="22"/>
          <w:lang w:val="en-GB"/>
        </w:rPr>
        <w:t>)</w:t>
      </w:r>
      <w:r w:rsidR="00762616">
        <w:rPr>
          <w:rFonts w:ascii="Calibri" w:hAnsi="Calibri"/>
          <w:sz w:val="22"/>
          <w:szCs w:val="22"/>
          <w:lang w:val="en-GB"/>
        </w:rPr>
        <w:t>)</w:t>
      </w:r>
      <w:r w:rsidR="00AC2C75">
        <w:rPr>
          <w:rFonts w:ascii="Calibri" w:hAnsi="Calibri"/>
          <w:sz w:val="22"/>
          <w:szCs w:val="22"/>
          <w:lang w:val="en-GB"/>
        </w:rPr>
        <w:t xml:space="preserve"> </w:t>
      </w:r>
      <w:r w:rsidR="00AC2C75" w:rsidRPr="00434384">
        <w:rPr>
          <w:rFonts w:ascii="Calibri" w:hAnsi="Calibri"/>
          <w:sz w:val="22"/>
          <w:szCs w:val="22"/>
          <w:lang w:val="en-GB"/>
        </w:rPr>
        <w:t xml:space="preserve">and that the data fields are correctly tagged to facilitate </w:t>
      </w:r>
      <w:r w:rsidR="00E651ED">
        <w:rPr>
          <w:rFonts w:ascii="Calibri" w:hAnsi="Calibri"/>
          <w:sz w:val="22"/>
          <w:szCs w:val="22"/>
          <w:lang w:val="en-GB"/>
        </w:rPr>
        <w:t>transformation if it is ever needed</w:t>
      </w:r>
      <w:r w:rsidR="00AC2C75" w:rsidRPr="00434384">
        <w:rPr>
          <w:rFonts w:ascii="Calibri" w:hAnsi="Calibri"/>
          <w:sz w:val="22"/>
          <w:szCs w:val="22"/>
          <w:lang w:val="en-GB"/>
        </w:rPr>
        <w:t>.</w:t>
      </w:r>
    </w:p>
    <w:p w:rsidR="008A6B47" w:rsidRDefault="008A6B47" w:rsidP="00F57DB2">
      <w:pPr>
        <w:spacing w:line="360" w:lineRule="auto"/>
        <w:rPr>
          <w:rFonts w:ascii="Calibri" w:hAnsi="Calibri"/>
          <w:sz w:val="22"/>
          <w:szCs w:val="22"/>
          <w:lang w:val="en-GB"/>
        </w:rPr>
      </w:pPr>
    </w:p>
    <w:p w:rsidR="007903BD" w:rsidRDefault="008A6B47" w:rsidP="00F57DB2">
      <w:pPr>
        <w:spacing w:line="360" w:lineRule="auto"/>
        <w:rPr>
          <w:rFonts w:ascii="Calibri" w:hAnsi="Calibri"/>
          <w:sz w:val="22"/>
          <w:szCs w:val="22"/>
          <w:lang w:val="en-GB"/>
        </w:rPr>
      </w:pPr>
      <w:r>
        <w:rPr>
          <w:rFonts w:ascii="Calibri" w:hAnsi="Calibri"/>
          <w:sz w:val="22"/>
          <w:szCs w:val="22"/>
          <w:lang w:val="en-GB"/>
        </w:rPr>
        <w:t xml:space="preserve">Preliminary Recommendation #5 </w:t>
      </w:r>
      <w:r w:rsidR="00AC2C75" w:rsidRPr="00434384">
        <w:rPr>
          <w:rFonts w:ascii="Calibri" w:hAnsi="Calibri"/>
          <w:sz w:val="22"/>
          <w:szCs w:val="22"/>
          <w:lang w:val="en-GB"/>
        </w:rPr>
        <w:t>The</w:t>
      </w:r>
      <w:del w:id="234" w:author="Lars HOFFMANN" w:date="2014-12-11T18:56:00Z">
        <w:r w:rsidR="00AC2C75" w:rsidRPr="00434384" w:rsidDel="009376C6">
          <w:rPr>
            <w:rFonts w:ascii="Calibri" w:hAnsi="Calibri"/>
            <w:sz w:val="22"/>
            <w:szCs w:val="22"/>
            <w:lang w:val="en-GB"/>
          </w:rPr>
          <w:delText xml:space="preserve"> WG </w:delText>
        </w:r>
      </w:del>
      <w:ins w:id="235" w:author="Lars HOFFMANN" w:date="2014-12-11T18:56:00Z">
        <w:r w:rsidR="009376C6">
          <w:rPr>
            <w:rFonts w:ascii="Calibri" w:hAnsi="Calibri"/>
            <w:sz w:val="22"/>
            <w:szCs w:val="22"/>
            <w:lang w:val="en-GB"/>
          </w:rPr>
          <w:t xml:space="preserve"> Working Group </w:t>
        </w:r>
      </w:ins>
      <w:r w:rsidR="00E00910">
        <w:rPr>
          <w:rFonts w:ascii="Calibri" w:hAnsi="Calibri"/>
          <w:sz w:val="22"/>
          <w:szCs w:val="22"/>
          <w:lang w:val="en-GB"/>
        </w:rPr>
        <w:t xml:space="preserve">could </w:t>
      </w:r>
      <w:r w:rsidR="00AC2C75" w:rsidRPr="00434384">
        <w:rPr>
          <w:rFonts w:ascii="Calibri" w:hAnsi="Calibri"/>
          <w:sz w:val="22"/>
          <w:szCs w:val="22"/>
          <w:lang w:val="en-GB"/>
        </w:rPr>
        <w:t xml:space="preserve">recommend that if </w:t>
      </w:r>
      <w:r w:rsidR="004A5589">
        <w:rPr>
          <w:rFonts w:ascii="Calibri" w:hAnsi="Calibri"/>
          <w:sz w:val="22"/>
          <w:szCs w:val="22"/>
          <w:lang w:val="en-GB"/>
        </w:rPr>
        <w:t>r</w:t>
      </w:r>
      <w:r w:rsidR="00AC2C75" w:rsidRPr="00434384">
        <w:rPr>
          <w:rFonts w:ascii="Calibri" w:hAnsi="Calibri"/>
          <w:sz w:val="22"/>
          <w:szCs w:val="22"/>
          <w:lang w:val="en-GB"/>
        </w:rPr>
        <w:t>egistrars wish to p</w:t>
      </w:r>
      <w:r w:rsidR="00AC2C75">
        <w:rPr>
          <w:rFonts w:ascii="Calibri" w:hAnsi="Calibri"/>
          <w:sz w:val="22"/>
          <w:szCs w:val="22"/>
          <w:lang w:val="en-GB"/>
        </w:rPr>
        <w:t>er</w:t>
      </w:r>
      <w:r w:rsidR="00AC2C75" w:rsidRPr="00434384">
        <w:rPr>
          <w:rFonts w:ascii="Calibri" w:hAnsi="Calibri"/>
          <w:sz w:val="22"/>
          <w:szCs w:val="22"/>
          <w:lang w:val="en-GB"/>
        </w:rPr>
        <w:t>form transformation of contact information, th</w:t>
      </w:r>
      <w:r w:rsidR="00274F74">
        <w:rPr>
          <w:rFonts w:ascii="Calibri" w:hAnsi="Calibri"/>
          <w:sz w:val="22"/>
          <w:szCs w:val="22"/>
          <w:lang w:val="en-GB"/>
        </w:rPr>
        <w:t>e</w:t>
      </w:r>
      <w:r w:rsidR="00AC2C75" w:rsidRPr="00434384">
        <w:rPr>
          <w:rFonts w:ascii="Calibri" w:hAnsi="Calibri"/>
          <w:sz w:val="22"/>
          <w:szCs w:val="22"/>
          <w:lang w:val="en-GB"/>
        </w:rPr>
        <w:t>s</w:t>
      </w:r>
      <w:r w:rsidR="00274F74">
        <w:rPr>
          <w:rFonts w:ascii="Calibri" w:hAnsi="Calibri"/>
          <w:sz w:val="22"/>
          <w:szCs w:val="22"/>
          <w:lang w:val="en-GB"/>
        </w:rPr>
        <w:t>e</w:t>
      </w:r>
      <w:r w:rsidR="00AC2C75" w:rsidRPr="00434384">
        <w:rPr>
          <w:rFonts w:ascii="Calibri" w:hAnsi="Calibri"/>
          <w:sz w:val="22"/>
          <w:szCs w:val="22"/>
          <w:lang w:val="en-GB"/>
        </w:rPr>
        <w:t xml:space="preserve"> data should be </w:t>
      </w:r>
      <w:r w:rsidR="00861C57">
        <w:rPr>
          <w:rFonts w:ascii="Calibri" w:hAnsi="Calibri"/>
          <w:sz w:val="22"/>
          <w:szCs w:val="22"/>
          <w:lang w:val="en-GB"/>
        </w:rPr>
        <w:t>presented as additional fields (</w:t>
      </w:r>
      <w:r w:rsidR="00AC2C75" w:rsidRPr="00434384">
        <w:rPr>
          <w:rFonts w:ascii="Calibri" w:hAnsi="Calibri"/>
          <w:sz w:val="22"/>
          <w:szCs w:val="22"/>
          <w:lang w:val="en-GB"/>
        </w:rPr>
        <w:t>in addition to the local script provided by the registrant</w:t>
      </w:r>
      <w:r w:rsidR="00861C57">
        <w:rPr>
          <w:rFonts w:ascii="Calibri" w:hAnsi="Calibri"/>
          <w:sz w:val="22"/>
          <w:szCs w:val="22"/>
          <w:lang w:val="en-GB"/>
        </w:rPr>
        <w:t>)</w:t>
      </w:r>
      <w:r w:rsidR="00AC2C75" w:rsidRPr="00434384">
        <w:rPr>
          <w:rFonts w:ascii="Calibri" w:hAnsi="Calibri"/>
          <w:sz w:val="22"/>
          <w:szCs w:val="22"/>
          <w:lang w:val="en-GB"/>
        </w:rPr>
        <w:t>, to allow for maximum accuracy.</w:t>
      </w:r>
    </w:p>
    <w:p w:rsidR="008A6B47" w:rsidRDefault="008A6B47" w:rsidP="00F57DB2">
      <w:pPr>
        <w:spacing w:line="360" w:lineRule="auto"/>
        <w:rPr>
          <w:rFonts w:ascii="Calibri" w:hAnsi="Calibri"/>
          <w:sz w:val="22"/>
          <w:szCs w:val="22"/>
          <w:lang w:val="en-GB"/>
        </w:rPr>
      </w:pPr>
    </w:p>
    <w:p w:rsidR="00E00910" w:rsidRDefault="008A6B47" w:rsidP="00F57DB2">
      <w:pPr>
        <w:spacing w:line="360" w:lineRule="auto"/>
        <w:rPr>
          <w:ins w:id="236" w:author="Lars HOFFMANN" w:date="2014-12-11T18:51:00Z"/>
          <w:rFonts w:ascii="Calibri" w:hAnsi="Calibri"/>
          <w:sz w:val="22"/>
          <w:szCs w:val="22"/>
          <w:lang w:val="en-GB"/>
        </w:rPr>
      </w:pPr>
      <w:r>
        <w:rPr>
          <w:rFonts w:ascii="Calibri" w:hAnsi="Calibri"/>
          <w:sz w:val="22"/>
          <w:szCs w:val="22"/>
          <w:lang w:val="en-GB"/>
        </w:rPr>
        <w:t xml:space="preserve">Preliminary Recommendation #6 </w:t>
      </w:r>
      <w:r w:rsidR="00E00910">
        <w:rPr>
          <w:rFonts w:ascii="Calibri" w:hAnsi="Calibri"/>
          <w:sz w:val="22"/>
          <w:szCs w:val="22"/>
          <w:lang w:val="en-GB"/>
        </w:rPr>
        <w:t>The</w:t>
      </w:r>
      <w:del w:id="237" w:author="Lars HOFFMANN" w:date="2014-12-11T18:56:00Z">
        <w:r w:rsidR="00E00910" w:rsidDel="009376C6">
          <w:rPr>
            <w:rFonts w:ascii="Calibri" w:hAnsi="Calibri"/>
            <w:sz w:val="22"/>
            <w:szCs w:val="22"/>
            <w:lang w:val="en-GB"/>
          </w:rPr>
          <w:delText xml:space="preserve"> WG </w:delText>
        </w:r>
      </w:del>
      <w:ins w:id="238" w:author="Lars HOFFMANN" w:date="2014-12-11T18:56:00Z">
        <w:r w:rsidR="009376C6">
          <w:rPr>
            <w:rFonts w:ascii="Calibri" w:hAnsi="Calibri"/>
            <w:sz w:val="22"/>
            <w:szCs w:val="22"/>
            <w:lang w:val="en-GB"/>
          </w:rPr>
          <w:t xml:space="preserve"> Working Group </w:t>
        </w:r>
      </w:ins>
      <w:r w:rsidR="00E00910">
        <w:rPr>
          <w:rFonts w:ascii="Calibri" w:hAnsi="Calibri"/>
          <w:sz w:val="22"/>
          <w:szCs w:val="22"/>
          <w:lang w:val="en-GB"/>
        </w:rPr>
        <w:t xml:space="preserve">could recommend that the field names of the </w:t>
      </w:r>
      <w:r w:rsidR="00F06EC8" w:rsidRPr="006851F2">
        <w:rPr>
          <w:rFonts w:ascii="Calibri" w:hAnsi="Calibri"/>
          <w:sz w:val="22"/>
          <w:szCs w:val="22"/>
          <w:lang w:val="en-GB"/>
        </w:rPr>
        <w:t>Domain Name Relay Daemon</w:t>
      </w:r>
      <w:r w:rsidR="00E00910">
        <w:rPr>
          <w:rFonts w:ascii="Calibri" w:hAnsi="Calibri"/>
          <w:sz w:val="22"/>
          <w:szCs w:val="22"/>
          <w:lang w:val="en-GB"/>
        </w:rPr>
        <w:t xml:space="preserve"> be translated into as many languages as possible.</w:t>
      </w:r>
    </w:p>
    <w:p w:rsidR="00B43E6D" w:rsidRDefault="00B43E6D" w:rsidP="00F57DB2">
      <w:pPr>
        <w:spacing w:line="360" w:lineRule="auto"/>
        <w:rPr>
          <w:ins w:id="239" w:author="Lars HOFFMANN" w:date="2014-12-11T18:51:00Z"/>
          <w:rFonts w:ascii="Calibri" w:hAnsi="Calibri"/>
          <w:sz w:val="22"/>
          <w:szCs w:val="22"/>
          <w:lang w:val="en-GB"/>
        </w:rPr>
      </w:pPr>
    </w:p>
    <w:p w:rsidR="00B43E6D" w:rsidRDefault="00B43E6D">
      <w:pPr>
        <w:spacing w:line="360" w:lineRule="auto"/>
        <w:rPr>
          <w:ins w:id="240" w:author="Lars HOFFMANN" w:date="2014-12-11T18:51:00Z"/>
          <w:rFonts w:ascii="Calibri" w:hAnsi="Calibri"/>
          <w:sz w:val="22"/>
          <w:szCs w:val="22"/>
        </w:rPr>
      </w:pPr>
      <w:ins w:id="241" w:author="Lars HOFFMANN" w:date="2014-12-11T18:51:00Z">
        <w:r>
          <w:rPr>
            <w:rFonts w:ascii="Calibri" w:hAnsi="Calibri"/>
            <w:sz w:val="22"/>
            <w:szCs w:val="22"/>
            <w:lang w:val="en-GB"/>
          </w:rPr>
          <w:t xml:space="preserve">“Non-Recommendation” #7 </w:t>
        </w:r>
        <w:proofErr w:type="gramStart"/>
        <w:r>
          <w:rPr>
            <w:rFonts w:ascii="Calibri" w:hAnsi="Calibri"/>
            <w:sz w:val="22"/>
            <w:szCs w:val="22"/>
          </w:rPr>
          <w:t>Based</w:t>
        </w:r>
        <w:proofErr w:type="gramEnd"/>
        <w:r>
          <w:rPr>
            <w:rFonts w:ascii="Calibri" w:hAnsi="Calibri"/>
            <w:sz w:val="22"/>
            <w:szCs w:val="22"/>
          </w:rPr>
          <w:t xml:space="preserve"> on </w:t>
        </w:r>
        <w:del w:id="242" w:author="Chris Dillon" w:date="2014-12-12T10:23:00Z">
          <w:r w:rsidDel="00413A89">
            <w:rPr>
              <w:rFonts w:ascii="Calibri" w:hAnsi="Calibri"/>
              <w:sz w:val="22"/>
              <w:szCs w:val="22"/>
            </w:rPr>
            <w:delText xml:space="preserve">the </w:delText>
          </w:r>
        </w:del>
        <w:r>
          <w:rPr>
            <w:rFonts w:ascii="Calibri" w:hAnsi="Calibri"/>
            <w:sz w:val="22"/>
            <w:szCs w:val="22"/>
          </w:rPr>
          <w:t>recommendation</w:t>
        </w:r>
      </w:ins>
      <w:ins w:id="243" w:author="Chris Dillon" w:date="2014-12-12T10:23:00Z">
        <w:r w:rsidR="00413A89">
          <w:rPr>
            <w:rFonts w:ascii="Calibri" w:hAnsi="Calibri"/>
            <w:sz w:val="22"/>
            <w:szCs w:val="22"/>
          </w:rPr>
          <w:t>s</w:t>
        </w:r>
      </w:ins>
      <w:ins w:id="244" w:author="Lars HOFFMANN" w:date="2014-12-11T18:51:00Z">
        <w:r>
          <w:rPr>
            <w:rFonts w:ascii="Calibri" w:hAnsi="Calibri"/>
            <w:sz w:val="22"/>
            <w:szCs w:val="22"/>
          </w:rPr>
          <w:t xml:space="preserve"> #1-#6, the question of </w:t>
        </w:r>
        <w:r w:rsidRPr="00434384">
          <w:rPr>
            <w:rFonts w:ascii="Calibri" w:hAnsi="Calibri"/>
            <w:sz w:val="22"/>
            <w:szCs w:val="22"/>
          </w:rPr>
          <w:t xml:space="preserve">who should bear the burden translating </w:t>
        </w:r>
        <w:r>
          <w:rPr>
            <w:rFonts w:ascii="Calibri" w:hAnsi="Calibri"/>
            <w:sz w:val="22"/>
            <w:szCs w:val="22"/>
          </w:rPr>
          <w:t xml:space="preserve">or </w:t>
        </w:r>
        <w:r w:rsidRPr="00434384">
          <w:rPr>
            <w:rFonts w:ascii="Calibri" w:hAnsi="Calibri"/>
            <w:sz w:val="22"/>
            <w:szCs w:val="22"/>
          </w:rPr>
          <w:t xml:space="preserve">transliterating contact information to a </w:t>
        </w:r>
        <w:r>
          <w:rPr>
            <w:rFonts w:ascii="Calibri" w:hAnsi="Calibri"/>
            <w:sz w:val="22"/>
            <w:szCs w:val="22"/>
          </w:rPr>
          <w:t>single common script is moot.</w:t>
        </w:r>
      </w:ins>
    </w:p>
    <w:p w:rsidR="00B43E6D" w:rsidRDefault="00B43E6D" w:rsidP="00B43E6D">
      <w:pPr>
        <w:spacing w:line="360" w:lineRule="auto"/>
        <w:rPr>
          <w:ins w:id="245" w:author="Lars HOFFMANN" w:date="2014-12-11T18:51:00Z"/>
          <w:rFonts w:ascii="Calibri" w:hAnsi="Calibri"/>
          <w:sz w:val="22"/>
          <w:szCs w:val="22"/>
        </w:rPr>
      </w:pPr>
    </w:p>
    <w:p w:rsidR="00B43E6D" w:rsidRPr="00C94E91" w:rsidRDefault="00B43E6D" w:rsidP="00B43E6D">
      <w:pPr>
        <w:spacing w:line="360" w:lineRule="auto"/>
        <w:rPr>
          <w:ins w:id="246" w:author="Lars HOFFMANN" w:date="2014-12-11T18:51:00Z"/>
          <w:rFonts w:ascii="Calibri" w:hAnsi="Calibri"/>
          <w:i/>
          <w:sz w:val="22"/>
          <w:szCs w:val="22"/>
        </w:rPr>
      </w:pPr>
      <w:ins w:id="247" w:author="Lars HOFFMANN" w:date="2014-12-11T18:51:00Z">
        <w:r>
          <w:rPr>
            <w:rFonts w:ascii="Calibri" w:hAnsi="Calibri"/>
            <w:i/>
            <w:sz w:val="22"/>
            <w:szCs w:val="22"/>
          </w:rPr>
          <w:t xml:space="preserve">Note: The Working Group in its discussions so far pointed out that regardless of who decides, it is most likely registrars and registrants that would have to carry the financial burden. The Community is </w:t>
        </w:r>
        <w:r w:rsidRPr="00C94E91">
          <w:rPr>
            <w:rFonts w:ascii="Calibri" w:hAnsi="Calibri"/>
            <w:b/>
            <w:i/>
            <w:sz w:val="22"/>
            <w:szCs w:val="22"/>
          </w:rPr>
          <w:t>strongly encouraged to supply its views</w:t>
        </w:r>
        <w:r>
          <w:rPr>
            <w:rFonts w:ascii="Calibri" w:hAnsi="Calibri"/>
            <w:i/>
            <w:sz w:val="22"/>
            <w:szCs w:val="22"/>
          </w:rPr>
          <w:t xml:space="preserve"> on this issue</w:t>
        </w:r>
        <w:r w:rsidRPr="00413A89">
          <w:rPr>
            <w:rFonts w:ascii="Calibri" w:hAnsi="Calibri"/>
            <w:bCs/>
            <w:i/>
            <w:sz w:val="22"/>
            <w:szCs w:val="22"/>
            <w:rPrChange w:id="248" w:author="Chris Dillon" w:date="2014-12-12T10:23:00Z">
              <w:rPr>
                <w:rFonts w:ascii="Calibri" w:hAnsi="Calibri"/>
                <w:b/>
                <w:i/>
                <w:sz w:val="22"/>
                <w:szCs w:val="22"/>
              </w:rPr>
            </w:rPrChange>
          </w:rPr>
          <w:t>,</w:t>
        </w:r>
        <w:r w:rsidRPr="00C94E91">
          <w:rPr>
            <w:rFonts w:ascii="Calibri" w:hAnsi="Calibri"/>
            <w:b/>
            <w:i/>
            <w:sz w:val="22"/>
            <w:szCs w:val="22"/>
          </w:rPr>
          <w:t xml:space="preserve"> regardless of whether they view mandatory translation/transliteration as recommendable</w:t>
        </w:r>
        <w:r>
          <w:rPr>
            <w:rFonts w:ascii="Calibri" w:hAnsi="Calibri"/>
            <w:i/>
            <w:sz w:val="22"/>
            <w:szCs w:val="22"/>
          </w:rPr>
          <w:t>.</w:t>
        </w:r>
      </w:ins>
    </w:p>
    <w:p w:rsidR="00B43E6D" w:rsidRPr="00AC2C75" w:rsidRDefault="00B43E6D" w:rsidP="00F57DB2">
      <w:pPr>
        <w:spacing w:line="360" w:lineRule="auto"/>
        <w:rPr>
          <w:rFonts w:ascii="Calibri" w:hAnsi="Calibri"/>
          <w:sz w:val="22"/>
          <w:szCs w:val="22"/>
          <w:lang w:val="en-GB"/>
        </w:rPr>
      </w:pPr>
    </w:p>
    <w:p w:rsidR="00B411CF" w:rsidRPr="009376C6" w:rsidRDefault="00CB7414" w:rsidP="005A4407">
      <w:pPr>
        <w:pStyle w:val="Heading1"/>
        <w:numPr>
          <w:ilvl w:val="0"/>
          <w:numId w:val="12"/>
        </w:numPr>
        <w:rPr>
          <w:sz w:val="32"/>
          <w:rPrChange w:id="249" w:author="Lars HOFFMANN" w:date="2014-12-11T18:59:00Z">
            <w:rPr/>
          </w:rPrChange>
        </w:rPr>
      </w:pPr>
      <w:r w:rsidRPr="00811829">
        <w:br w:type="page"/>
      </w:r>
      <w:bookmarkStart w:id="250" w:name="_Toc279993328"/>
      <w:r w:rsidR="00B411CF" w:rsidRPr="009376C6">
        <w:rPr>
          <w:sz w:val="32"/>
          <w:rPrChange w:id="251" w:author="Lars HOFFMANN" w:date="2014-12-11T18:59:00Z">
            <w:rPr/>
          </w:rPrChange>
        </w:rPr>
        <w:lastRenderedPageBreak/>
        <w:t>Community Input</w:t>
      </w:r>
      <w:bookmarkEnd w:id="250"/>
    </w:p>
    <w:p w:rsidR="00C20137" w:rsidRPr="00811829" w:rsidRDefault="00C20137" w:rsidP="00274F74">
      <w:pPr>
        <w:spacing w:line="360" w:lineRule="auto"/>
        <w:rPr>
          <w:rFonts w:ascii="Calibri" w:hAnsi="Calibri"/>
          <w:sz w:val="22"/>
          <w:szCs w:val="22"/>
        </w:rPr>
      </w:pPr>
      <w:r w:rsidRPr="00811829">
        <w:rPr>
          <w:rFonts w:ascii="Calibri" w:hAnsi="Calibri"/>
          <w:sz w:val="22"/>
          <w:szCs w:val="22"/>
        </w:rPr>
        <w:t>In accordance with the PDP Manual, the Working Group reached out to ICANN’s Support</w:t>
      </w:r>
      <w:r w:rsidR="002E7BE4">
        <w:rPr>
          <w:rFonts w:ascii="Calibri" w:hAnsi="Calibri"/>
          <w:sz w:val="22"/>
          <w:szCs w:val="22"/>
        </w:rPr>
        <w:t>ing</w:t>
      </w:r>
      <w:r w:rsidRPr="00811829">
        <w:rPr>
          <w:rFonts w:ascii="Calibri" w:hAnsi="Calibri"/>
          <w:sz w:val="22"/>
          <w:szCs w:val="22"/>
        </w:rPr>
        <w:t xml:space="preserve"> Organizations and Advisory Committees, as well as to the GNSO Stakeholder Groups and Constituencies to ga</w:t>
      </w:r>
      <w:r w:rsidR="00607447">
        <w:rPr>
          <w:rFonts w:ascii="Calibri" w:hAnsi="Calibri"/>
          <w:sz w:val="22"/>
          <w:szCs w:val="22"/>
        </w:rPr>
        <w:t>u</w:t>
      </w:r>
      <w:r w:rsidRPr="00811829">
        <w:rPr>
          <w:rFonts w:ascii="Calibri" w:hAnsi="Calibri"/>
          <w:sz w:val="22"/>
          <w:szCs w:val="22"/>
        </w:rPr>
        <w:t>ge their input on the Charter questions. Community feedback is of particular importance to the work of this</w:t>
      </w:r>
      <w:del w:id="252" w:author="Lars HOFFMANN" w:date="2014-12-11T18:56:00Z">
        <w:r w:rsidRPr="00811829" w:rsidDel="009376C6">
          <w:rPr>
            <w:rFonts w:ascii="Calibri" w:hAnsi="Calibri"/>
            <w:sz w:val="22"/>
            <w:szCs w:val="22"/>
          </w:rPr>
          <w:delText xml:space="preserve"> WG </w:delText>
        </w:r>
      </w:del>
      <w:ins w:id="253" w:author="Lars HOFFMANN" w:date="2014-12-11T18:56:00Z">
        <w:r w:rsidR="009376C6">
          <w:rPr>
            <w:rFonts w:ascii="Calibri" w:hAnsi="Calibri"/>
            <w:sz w:val="22"/>
            <w:szCs w:val="22"/>
          </w:rPr>
          <w:t xml:space="preserve"> Working Group </w:t>
        </w:r>
      </w:ins>
      <w:r w:rsidRPr="00811829">
        <w:rPr>
          <w:rFonts w:ascii="Calibri" w:hAnsi="Calibri"/>
          <w:sz w:val="22"/>
          <w:szCs w:val="22"/>
        </w:rPr>
        <w:t>because of the binary nature of the over-arching charter question of whether or not to recommend mandatory transformation of contact information data. The call for input was sent out to the leadership of the SO/ACs and SG/Cs on 4 February 2014</w:t>
      </w:r>
      <w:r w:rsidR="005F1CAD" w:rsidRPr="00811829">
        <w:rPr>
          <w:rFonts w:ascii="Calibri" w:hAnsi="Calibri"/>
          <w:sz w:val="22"/>
          <w:szCs w:val="22"/>
        </w:rPr>
        <w:t>.</w:t>
      </w:r>
      <w:r w:rsidR="005F1CAD" w:rsidRPr="00811829">
        <w:rPr>
          <w:rStyle w:val="FootnoteReference"/>
          <w:rFonts w:ascii="Calibri" w:hAnsi="Calibri"/>
          <w:sz w:val="22"/>
          <w:szCs w:val="22"/>
        </w:rPr>
        <w:footnoteReference w:id="15"/>
      </w:r>
      <w:r w:rsidR="005F1CAD" w:rsidRPr="00811829">
        <w:rPr>
          <w:rFonts w:ascii="Calibri" w:hAnsi="Calibri"/>
          <w:sz w:val="22"/>
          <w:szCs w:val="22"/>
        </w:rPr>
        <w:t xml:space="preserve"> A reminder </w:t>
      </w:r>
      <w:r w:rsidR="001171F0" w:rsidRPr="00811829">
        <w:rPr>
          <w:rFonts w:ascii="Calibri" w:hAnsi="Calibri"/>
          <w:sz w:val="22"/>
          <w:szCs w:val="22"/>
        </w:rPr>
        <w:t xml:space="preserve">was sent out to all community </w:t>
      </w:r>
      <w:r w:rsidR="00182772">
        <w:rPr>
          <w:rFonts w:ascii="Calibri" w:hAnsi="Calibri"/>
          <w:sz w:val="22"/>
          <w:szCs w:val="22"/>
        </w:rPr>
        <w:t>g</w:t>
      </w:r>
      <w:r w:rsidR="00182772" w:rsidRPr="00811829">
        <w:rPr>
          <w:rFonts w:ascii="Calibri" w:hAnsi="Calibri"/>
          <w:sz w:val="22"/>
          <w:szCs w:val="22"/>
        </w:rPr>
        <w:t>roups</w:t>
      </w:r>
      <w:r w:rsidR="00B62F82">
        <w:rPr>
          <w:rFonts w:ascii="Calibri" w:hAnsi="Calibri"/>
          <w:sz w:val="22"/>
          <w:szCs w:val="22"/>
        </w:rPr>
        <w:t xml:space="preserve"> </w:t>
      </w:r>
      <w:r w:rsidR="001171F0" w:rsidRPr="00811829">
        <w:rPr>
          <w:rFonts w:ascii="Calibri" w:hAnsi="Calibri"/>
          <w:sz w:val="22"/>
          <w:szCs w:val="22"/>
        </w:rPr>
        <w:t xml:space="preserve">on 3 March 2014 and the </w:t>
      </w:r>
      <w:r w:rsidR="00182772">
        <w:rPr>
          <w:rFonts w:ascii="Calibri" w:hAnsi="Calibri"/>
          <w:sz w:val="22"/>
          <w:szCs w:val="22"/>
        </w:rPr>
        <w:t>Working</w:t>
      </w:r>
      <w:r w:rsidR="001171F0" w:rsidRPr="00811829">
        <w:rPr>
          <w:rFonts w:ascii="Calibri" w:hAnsi="Calibri"/>
          <w:sz w:val="22"/>
          <w:szCs w:val="22"/>
        </w:rPr>
        <w:t xml:space="preserve"> Group also encourage</w:t>
      </w:r>
      <w:r w:rsidR="00274F74">
        <w:rPr>
          <w:rFonts w:ascii="Calibri" w:hAnsi="Calibri"/>
          <w:sz w:val="22"/>
          <w:szCs w:val="22"/>
        </w:rPr>
        <w:t>d</w:t>
      </w:r>
      <w:r w:rsidR="001171F0" w:rsidRPr="00811829">
        <w:rPr>
          <w:rFonts w:ascii="Calibri" w:hAnsi="Calibri"/>
          <w:sz w:val="22"/>
          <w:szCs w:val="22"/>
        </w:rPr>
        <w:t xml:space="preserve"> community feedback at its </w:t>
      </w:r>
      <w:hyperlink r:id="rId21" w:history="1">
        <w:r w:rsidR="008B5038" w:rsidRPr="00811829">
          <w:rPr>
            <w:rStyle w:val="Hyperlink"/>
            <w:rFonts w:ascii="Calibri" w:hAnsi="Calibri"/>
            <w:sz w:val="22"/>
            <w:szCs w:val="22"/>
          </w:rPr>
          <w:t>presentation</w:t>
        </w:r>
      </w:hyperlink>
      <w:r w:rsidR="001171F0" w:rsidRPr="00811829">
        <w:rPr>
          <w:rFonts w:ascii="Calibri" w:hAnsi="Calibri"/>
          <w:sz w:val="22"/>
          <w:szCs w:val="22"/>
        </w:rPr>
        <w:t xml:space="preserve"> to the GNSO during the weekend session preceding ICANN 49 in Singapore and during its </w:t>
      </w:r>
      <w:hyperlink r:id="rId22" w:history="1">
        <w:r w:rsidR="001171F0" w:rsidRPr="00811829">
          <w:rPr>
            <w:rStyle w:val="Hyperlink"/>
            <w:rFonts w:ascii="Calibri" w:hAnsi="Calibri"/>
            <w:sz w:val="22"/>
            <w:szCs w:val="22"/>
          </w:rPr>
          <w:t>face-to-face meeting</w:t>
        </w:r>
      </w:hyperlink>
      <w:r w:rsidR="002A726E" w:rsidRPr="00811829">
        <w:rPr>
          <w:rFonts w:ascii="Calibri" w:hAnsi="Calibri"/>
          <w:sz w:val="22"/>
          <w:szCs w:val="22"/>
        </w:rPr>
        <w:t xml:space="preserve"> at the same event.</w:t>
      </w:r>
    </w:p>
    <w:p w:rsidR="002A726E" w:rsidRPr="00811829" w:rsidRDefault="002A726E" w:rsidP="00F97A72">
      <w:pPr>
        <w:spacing w:line="360" w:lineRule="auto"/>
        <w:rPr>
          <w:rFonts w:ascii="Calibri" w:hAnsi="Calibri"/>
          <w:sz w:val="22"/>
          <w:szCs w:val="22"/>
        </w:rPr>
      </w:pPr>
    </w:p>
    <w:p w:rsidR="00291743" w:rsidRPr="00811829" w:rsidRDefault="002A726E" w:rsidP="00274F74">
      <w:pPr>
        <w:spacing w:line="360" w:lineRule="auto"/>
        <w:rPr>
          <w:rFonts w:ascii="Calibri" w:hAnsi="Calibri"/>
          <w:sz w:val="22"/>
          <w:szCs w:val="22"/>
        </w:rPr>
      </w:pPr>
      <w:r w:rsidRPr="00811829">
        <w:rPr>
          <w:rFonts w:ascii="Calibri" w:hAnsi="Calibri"/>
          <w:sz w:val="22"/>
          <w:szCs w:val="22"/>
        </w:rPr>
        <w:t xml:space="preserve">Overall, the Working Group received feedback from the GAC </w:t>
      </w:r>
      <w:r w:rsidR="00D9798B" w:rsidRPr="00811829">
        <w:rPr>
          <w:rFonts w:ascii="Calibri" w:hAnsi="Calibri"/>
          <w:sz w:val="22"/>
          <w:szCs w:val="22"/>
        </w:rPr>
        <w:t>representatives</w:t>
      </w:r>
      <w:r w:rsidRPr="00811829">
        <w:rPr>
          <w:rFonts w:ascii="Calibri" w:hAnsi="Calibri"/>
          <w:sz w:val="22"/>
          <w:szCs w:val="22"/>
        </w:rPr>
        <w:t xml:space="preserve"> of Thailand, China</w:t>
      </w:r>
      <w:r w:rsidR="00D9798B" w:rsidRPr="00811829">
        <w:rPr>
          <w:rFonts w:ascii="Calibri" w:hAnsi="Calibri"/>
          <w:sz w:val="22"/>
          <w:szCs w:val="22"/>
        </w:rPr>
        <w:t>,</w:t>
      </w:r>
      <w:r w:rsidRPr="00811829">
        <w:rPr>
          <w:rFonts w:ascii="Calibri" w:hAnsi="Calibri"/>
          <w:sz w:val="22"/>
          <w:szCs w:val="22"/>
        </w:rPr>
        <w:t xml:space="preserve"> and the European Commission (all representing communities that rely on non-Latin scripts)</w:t>
      </w:r>
      <w:r w:rsidRPr="00811829">
        <w:rPr>
          <w:rStyle w:val="FootnoteReference"/>
          <w:rFonts w:ascii="Calibri" w:hAnsi="Calibri"/>
          <w:sz w:val="22"/>
          <w:szCs w:val="22"/>
        </w:rPr>
        <w:footnoteReference w:id="16"/>
      </w:r>
      <w:r w:rsidR="00D9798B" w:rsidRPr="00811829">
        <w:rPr>
          <w:rFonts w:ascii="Calibri" w:hAnsi="Calibri"/>
          <w:sz w:val="22"/>
          <w:szCs w:val="22"/>
        </w:rPr>
        <w:t xml:space="preserve">, the </w:t>
      </w:r>
      <w:r w:rsidR="00547472" w:rsidRPr="00811829">
        <w:rPr>
          <w:rFonts w:ascii="Calibri" w:hAnsi="Calibri"/>
          <w:sz w:val="22"/>
          <w:szCs w:val="22"/>
        </w:rPr>
        <w:t xml:space="preserve">Intellectual Property Constituency (IPC), the </w:t>
      </w:r>
      <w:r w:rsidR="00A859E6" w:rsidRPr="00811829">
        <w:rPr>
          <w:rFonts w:ascii="Calibri" w:hAnsi="Calibri"/>
          <w:sz w:val="22"/>
          <w:szCs w:val="22"/>
        </w:rPr>
        <w:t>At-Large Advisory Committee (ALAC), and the Non-Commercial Stakeholder Group (NCSG).</w:t>
      </w:r>
      <w:r w:rsidR="00A859E6" w:rsidRPr="00811829">
        <w:rPr>
          <w:rStyle w:val="FootnoteReference"/>
          <w:rFonts w:ascii="Calibri" w:hAnsi="Calibri"/>
          <w:sz w:val="22"/>
          <w:szCs w:val="22"/>
        </w:rPr>
        <w:footnoteReference w:id="17"/>
      </w:r>
      <w:r w:rsidR="009E4BEA" w:rsidRPr="00811829">
        <w:rPr>
          <w:rFonts w:ascii="Calibri" w:hAnsi="Calibri"/>
          <w:sz w:val="22"/>
          <w:szCs w:val="22"/>
        </w:rPr>
        <w:t xml:space="preserve"> </w:t>
      </w:r>
      <w:r w:rsidR="00291743" w:rsidRPr="00811829">
        <w:rPr>
          <w:rFonts w:ascii="Calibri" w:hAnsi="Calibri"/>
          <w:sz w:val="22"/>
          <w:szCs w:val="22"/>
        </w:rPr>
        <w:t xml:space="preserve">A summary of the </w:t>
      </w:r>
      <w:r w:rsidR="004D59AA" w:rsidRPr="00811829">
        <w:rPr>
          <w:rFonts w:ascii="Calibri" w:hAnsi="Calibri"/>
          <w:sz w:val="22"/>
          <w:szCs w:val="22"/>
        </w:rPr>
        <w:t>contributions</w:t>
      </w:r>
      <w:r w:rsidR="00291743" w:rsidRPr="00811829">
        <w:rPr>
          <w:rFonts w:ascii="Calibri" w:hAnsi="Calibri"/>
          <w:sz w:val="22"/>
          <w:szCs w:val="22"/>
        </w:rPr>
        <w:t xml:space="preserve"> can be found in the </w:t>
      </w:r>
      <w:hyperlink r:id="rId23" w:history="1">
        <w:r w:rsidR="00274F74">
          <w:rPr>
            <w:rStyle w:val="Hyperlink"/>
            <w:rFonts w:ascii="Calibri" w:hAnsi="Calibri"/>
            <w:sz w:val="22"/>
            <w:szCs w:val="22"/>
          </w:rPr>
          <w:t>SO/A</w:t>
        </w:r>
        <w:r w:rsidR="00291743" w:rsidRPr="00811829">
          <w:rPr>
            <w:rStyle w:val="Hyperlink"/>
            <w:rFonts w:ascii="Calibri" w:hAnsi="Calibri"/>
            <w:sz w:val="22"/>
            <w:szCs w:val="22"/>
          </w:rPr>
          <w:t>C and SG/C outreach review tool</w:t>
        </w:r>
      </w:hyperlink>
      <w:r w:rsidR="001300A7" w:rsidRPr="00811829">
        <w:rPr>
          <w:rFonts w:ascii="Calibri" w:hAnsi="Calibri"/>
          <w:sz w:val="22"/>
          <w:szCs w:val="22"/>
        </w:rPr>
        <w:t xml:space="preserve"> </w:t>
      </w:r>
      <w:r w:rsidR="00154D4E" w:rsidRPr="00811829">
        <w:rPr>
          <w:rFonts w:ascii="Calibri" w:hAnsi="Calibri"/>
          <w:sz w:val="22"/>
          <w:szCs w:val="22"/>
        </w:rPr>
        <w:t xml:space="preserve">and the full-length submissions are published on the </w:t>
      </w:r>
      <w:r w:rsidR="001D0855">
        <w:fldChar w:fldCharType="begin"/>
      </w:r>
      <w:r w:rsidR="001D0855">
        <w:instrText xml:space="preserve"> HYPERLINK "https://community.icann.org/display/tatcipdp/13+Community+Input" </w:instrText>
      </w:r>
      <w:r w:rsidR="001D0855">
        <w:fldChar w:fldCharType="separate"/>
      </w:r>
      <w:r w:rsidR="00154D4E" w:rsidRPr="00811829">
        <w:rPr>
          <w:rStyle w:val="Hyperlink"/>
          <w:rFonts w:ascii="Calibri" w:hAnsi="Calibri"/>
          <w:sz w:val="22"/>
          <w:szCs w:val="22"/>
        </w:rPr>
        <w:t>W</w:t>
      </w:r>
      <w:ins w:id="254" w:author="Chris Dillon" w:date="2014-12-12T10:26:00Z">
        <w:r w:rsidR="00B365DD">
          <w:rPr>
            <w:rStyle w:val="Hyperlink"/>
            <w:rFonts w:ascii="Calibri" w:hAnsi="Calibri"/>
            <w:sz w:val="22"/>
            <w:szCs w:val="22"/>
          </w:rPr>
          <w:t xml:space="preserve">orking </w:t>
        </w:r>
      </w:ins>
      <w:r w:rsidR="00154D4E" w:rsidRPr="00811829">
        <w:rPr>
          <w:rStyle w:val="Hyperlink"/>
          <w:rFonts w:ascii="Calibri" w:hAnsi="Calibri"/>
          <w:sz w:val="22"/>
          <w:szCs w:val="22"/>
        </w:rPr>
        <w:t>G</w:t>
      </w:r>
      <w:ins w:id="255" w:author="Chris Dillon" w:date="2014-12-12T10:26:00Z">
        <w:r w:rsidR="00B365DD">
          <w:rPr>
            <w:rStyle w:val="Hyperlink"/>
            <w:rFonts w:ascii="Calibri" w:hAnsi="Calibri"/>
            <w:sz w:val="22"/>
            <w:szCs w:val="22"/>
          </w:rPr>
          <w:t>roup</w:t>
        </w:r>
      </w:ins>
      <w:r w:rsidR="00154D4E" w:rsidRPr="00811829">
        <w:rPr>
          <w:rStyle w:val="Hyperlink"/>
          <w:rFonts w:ascii="Calibri" w:hAnsi="Calibri"/>
          <w:sz w:val="22"/>
          <w:szCs w:val="22"/>
        </w:rPr>
        <w:t>’s wiki page</w:t>
      </w:r>
      <w:r w:rsidR="001D0855">
        <w:rPr>
          <w:rStyle w:val="Hyperlink"/>
          <w:rFonts w:ascii="Calibri" w:hAnsi="Calibri"/>
          <w:sz w:val="22"/>
          <w:szCs w:val="22"/>
        </w:rPr>
        <w:fldChar w:fldCharType="end"/>
      </w:r>
      <w:r w:rsidR="009E4BEA" w:rsidRPr="00811829">
        <w:rPr>
          <w:rFonts w:ascii="Calibri" w:hAnsi="Calibri"/>
          <w:sz w:val="22"/>
          <w:szCs w:val="22"/>
        </w:rPr>
        <w:t>.</w:t>
      </w:r>
    </w:p>
    <w:p w:rsidR="009E4BEA" w:rsidRPr="00811829" w:rsidRDefault="009E4BEA" w:rsidP="004D59AA">
      <w:pPr>
        <w:spacing w:line="360" w:lineRule="auto"/>
        <w:rPr>
          <w:rFonts w:ascii="Calibri" w:hAnsi="Calibri"/>
          <w:sz w:val="22"/>
          <w:szCs w:val="22"/>
        </w:rPr>
      </w:pPr>
    </w:p>
    <w:p w:rsidR="009E4BEA" w:rsidRPr="00811829" w:rsidRDefault="009E4BEA">
      <w:pPr>
        <w:spacing w:line="360" w:lineRule="auto"/>
        <w:rPr>
          <w:rFonts w:ascii="Calibri" w:hAnsi="Calibri"/>
          <w:sz w:val="22"/>
          <w:szCs w:val="22"/>
        </w:rPr>
      </w:pPr>
      <w:r w:rsidRPr="00811829">
        <w:rPr>
          <w:rFonts w:ascii="Calibri" w:hAnsi="Calibri"/>
          <w:sz w:val="22"/>
          <w:szCs w:val="22"/>
        </w:rPr>
        <w:t xml:space="preserve">The </w:t>
      </w:r>
      <w:del w:id="256" w:author="Chris Dillon" w:date="2014-12-12T10:27:00Z">
        <w:r w:rsidRPr="00811829" w:rsidDel="00B365DD">
          <w:rPr>
            <w:rFonts w:ascii="Calibri" w:hAnsi="Calibri"/>
            <w:sz w:val="22"/>
            <w:szCs w:val="22"/>
          </w:rPr>
          <w:delText xml:space="preserve">Translation and Transliteration of Contact Information PDP </w:delText>
        </w:r>
      </w:del>
      <w:r w:rsidRPr="00811829">
        <w:rPr>
          <w:rFonts w:ascii="Calibri" w:hAnsi="Calibri"/>
          <w:sz w:val="22"/>
          <w:szCs w:val="22"/>
        </w:rPr>
        <w:t xml:space="preserve">Working Group reviewed and discussed the contributions received in great detail. As pointed out above, the binary nature of the charter questions meant that community feedback was particularly valued </w:t>
      </w:r>
      <w:r w:rsidR="00AE3A77" w:rsidRPr="00811829">
        <w:rPr>
          <w:rFonts w:ascii="Calibri" w:hAnsi="Calibri"/>
          <w:sz w:val="22"/>
          <w:szCs w:val="22"/>
        </w:rPr>
        <w:t>during the W</w:t>
      </w:r>
      <w:ins w:id="257" w:author="Chris Dillon" w:date="2014-12-12T10:26:00Z">
        <w:r w:rsidR="00B365DD">
          <w:rPr>
            <w:rFonts w:ascii="Calibri" w:hAnsi="Calibri"/>
            <w:sz w:val="22"/>
            <w:szCs w:val="22"/>
          </w:rPr>
          <w:t xml:space="preserve">orking </w:t>
        </w:r>
      </w:ins>
      <w:r w:rsidR="00AE3A77" w:rsidRPr="00811829">
        <w:rPr>
          <w:rFonts w:ascii="Calibri" w:hAnsi="Calibri"/>
          <w:sz w:val="22"/>
          <w:szCs w:val="22"/>
        </w:rPr>
        <w:t>G</w:t>
      </w:r>
      <w:ins w:id="258" w:author="Chris Dillon" w:date="2014-12-12T10:26:00Z">
        <w:r w:rsidR="00B365DD">
          <w:rPr>
            <w:rFonts w:ascii="Calibri" w:hAnsi="Calibri"/>
            <w:sz w:val="22"/>
            <w:szCs w:val="22"/>
          </w:rPr>
          <w:t>roup</w:t>
        </w:r>
      </w:ins>
      <w:r w:rsidR="00AE3A77" w:rsidRPr="00811829">
        <w:rPr>
          <w:rFonts w:ascii="Calibri" w:hAnsi="Calibri"/>
          <w:sz w:val="22"/>
          <w:szCs w:val="22"/>
        </w:rPr>
        <w:t xml:space="preserve">’s efforts so far. </w:t>
      </w:r>
      <w:r w:rsidRPr="00811829">
        <w:rPr>
          <w:rFonts w:ascii="Calibri" w:hAnsi="Calibri"/>
          <w:sz w:val="22"/>
          <w:szCs w:val="22"/>
        </w:rPr>
        <w:t xml:space="preserve">Where relevant and appropriate, information and suggestions derived from the </w:t>
      </w:r>
      <w:r w:rsidR="00AE3A77" w:rsidRPr="00811829">
        <w:rPr>
          <w:rFonts w:ascii="Calibri" w:hAnsi="Calibri"/>
          <w:sz w:val="22"/>
          <w:szCs w:val="22"/>
        </w:rPr>
        <w:t xml:space="preserve">various </w:t>
      </w:r>
      <w:r w:rsidRPr="00811829">
        <w:rPr>
          <w:rFonts w:ascii="Calibri" w:hAnsi="Calibri"/>
          <w:sz w:val="22"/>
          <w:szCs w:val="22"/>
        </w:rPr>
        <w:t xml:space="preserve">contributions were considered and have been included in </w:t>
      </w:r>
      <w:r w:rsidR="00AE3A77" w:rsidRPr="00811829">
        <w:rPr>
          <w:rFonts w:ascii="Calibri" w:hAnsi="Calibri"/>
          <w:sz w:val="22"/>
          <w:szCs w:val="22"/>
        </w:rPr>
        <w:t>‘</w:t>
      </w:r>
      <w:r w:rsidR="0032731D" w:rsidRPr="00811829">
        <w:rPr>
          <w:rFonts w:ascii="Calibri" w:hAnsi="Calibri"/>
          <w:sz w:val="22"/>
          <w:szCs w:val="22"/>
        </w:rPr>
        <w:t>Deliberation and Recommendations’ above</w:t>
      </w:r>
      <w:r w:rsidR="00CF58E8" w:rsidRPr="00811829">
        <w:rPr>
          <w:rFonts w:ascii="Calibri" w:hAnsi="Calibri"/>
          <w:sz w:val="22"/>
          <w:szCs w:val="22"/>
        </w:rPr>
        <w:t>.</w:t>
      </w:r>
    </w:p>
    <w:p w:rsidR="009E4BEA" w:rsidRPr="00811829" w:rsidRDefault="009E4BEA" w:rsidP="004D59AA">
      <w:pPr>
        <w:spacing w:line="360" w:lineRule="auto"/>
        <w:rPr>
          <w:rFonts w:ascii="Calibri" w:hAnsi="Calibri"/>
          <w:sz w:val="22"/>
          <w:szCs w:val="22"/>
        </w:rPr>
      </w:pPr>
    </w:p>
    <w:p w:rsidR="00CF2D64" w:rsidRPr="00811829" w:rsidRDefault="00B411CF" w:rsidP="005A4407">
      <w:pPr>
        <w:pStyle w:val="Heading1"/>
        <w:numPr>
          <w:ilvl w:val="0"/>
          <w:numId w:val="12"/>
        </w:numPr>
      </w:pPr>
      <w:r w:rsidRPr="00730991">
        <w:rPr>
          <w:rFonts w:ascii="Cambria" w:hAnsi="Cambria"/>
          <w:szCs w:val="24"/>
        </w:rPr>
        <w:br w:type="page"/>
      </w:r>
      <w:bookmarkStart w:id="259" w:name="_Toc279993329"/>
      <w:r w:rsidR="00CF2D64" w:rsidRPr="00811829">
        <w:lastRenderedPageBreak/>
        <w:t>Background</w:t>
      </w:r>
      <w:bookmarkEnd w:id="259"/>
      <w:r w:rsidR="007724F6" w:rsidRPr="00811829">
        <w:t xml:space="preserve"> </w:t>
      </w:r>
    </w:p>
    <w:p w:rsidR="007724F6" w:rsidRPr="00811829" w:rsidRDefault="007724F6" w:rsidP="007724F6">
      <w:pPr>
        <w:rPr>
          <w:rFonts w:ascii="Calibri" w:hAnsi="Calibri"/>
          <w:i/>
          <w:sz w:val="22"/>
          <w:szCs w:val="22"/>
        </w:rPr>
      </w:pPr>
      <w:r w:rsidRPr="00811829">
        <w:rPr>
          <w:rFonts w:ascii="Calibri" w:hAnsi="Calibri"/>
          <w:i/>
          <w:sz w:val="22"/>
          <w:szCs w:val="22"/>
        </w:rPr>
        <w:t xml:space="preserve">Extract from the </w:t>
      </w:r>
      <w:hyperlink r:id="rId24" w:history="1">
        <w:r w:rsidRPr="00811829">
          <w:rPr>
            <w:rStyle w:val="Hyperlink"/>
            <w:rFonts w:ascii="Calibri" w:hAnsi="Calibri"/>
            <w:i/>
            <w:sz w:val="22"/>
            <w:szCs w:val="22"/>
          </w:rPr>
          <w:t>Final Issue Report</w:t>
        </w:r>
      </w:hyperlink>
    </w:p>
    <w:p w:rsidR="007724F6" w:rsidRPr="00811829" w:rsidRDefault="007724F6" w:rsidP="007724F6">
      <w:pPr>
        <w:rPr>
          <w:rFonts w:ascii="Calibri" w:hAnsi="Calibri"/>
          <w:sz w:val="22"/>
          <w:szCs w:val="22"/>
        </w:rPr>
      </w:pPr>
    </w:p>
    <w:p w:rsidR="00811890" w:rsidRPr="00811829" w:rsidRDefault="00811890"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Apr</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Secur</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ssue</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SA</w:t>
      </w:r>
      <w:r w:rsidRPr="00811829">
        <w:rPr>
          <w:rFonts w:ascii="Calibri" w:hAnsi="Calibri" w:cs="Calibri"/>
          <w:color w:val="000000"/>
          <w:sz w:val="22"/>
          <w:szCs w:val="22"/>
        </w:rPr>
        <w:t>C</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037</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i/>
          <w:iCs/>
          <w:color w:val="000000"/>
          <w:spacing w:val="3"/>
          <w:sz w:val="22"/>
          <w:szCs w:val="22"/>
        </w:rPr>
        <w:t>D</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sp</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ay</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2"/>
          <w:sz w:val="22"/>
          <w:szCs w:val="22"/>
        </w:rPr>
        <w:t>and</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usage</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f</w:t>
      </w:r>
      <w:r w:rsidRPr="00811829">
        <w:rPr>
          <w:rFonts w:ascii="Calibri" w:hAnsi="Calibri" w:cs="Calibri"/>
          <w:i/>
          <w:iCs/>
          <w:color w:val="000000"/>
          <w:spacing w:val="5"/>
          <w:sz w:val="22"/>
          <w:szCs w:val="22"/>
        </w:rPr>
        <w:t xml:space="preserve"> </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na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ona</w:t>
      </w:r>
      <w:r w:rsidRPr="00811829">
        <w:rPr>
          <w:rFonts w:ascii="Calibri" w:hAnsi="Calibri" w:cs="Calibri"/>
          <w:i/>
          <w:iCs/>
          <w:color w:val="000000"/>
          <w:spacing w:val="1"/>
          <w:sz w:val="22"/>
          <w:szCs w:val="22"/>
        </w:rPr>
        <w:t>liz</w:t>
      </w:r>
      <w:r w:rsidRPr="00811829">
        <w:rPr>
          <w:rFonts w:ascii="Calibri" w:hAnsi="Calibri" w:cs="Calibri"/>
          <w:i/>
          <w:iCs/>
          <w:color w:val="000000"/>
          <w:spacing w:val="2"/>
          <w:sz w:val="22"/>
          <w:szCs w:val="22"/>
        </w:rPr>
        <w:t>ed</w:t>
      </w:r>
      <w:r w:rsidRPr="00811829">
        <w:rPr>
          <w:rFonts w:ascii="Calibri" w:hAnsi="Calibri" w:cs="Calibri"/>
          <w:i/>
          <w:iCs/>
          <w:color w:val="000000"/>
          <w:spacing w:val="35"/>
          <w:sz w:val="22"/>
          <w:szCs w:val="22"/>
        </w:rPr>
        <w:t xml:space="preserve"> </w:t>
      </w:r>
      <w:r w:rsidRPr="00811829">
        <w:rPr>
          <w:rFonts w:ascii="Calibri" w:hAnsi="Calibri" w:cs="Calibri"/>
          <w:i/>
          <w:iCs/>
          <w:color w:val="000000"/>
          <w:spacing w:val="2"/>
          <w:sz w:val="22"/>
          <w:szCs w:val="22"/>
        </w:rPr>
        <w:t>Reg</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pacing w:val="1"/>
          <w:sz w:val="22"/>
          <w:szCs w:val="22"/>
        </w:rPr>
        <w:t>tr</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w:t>
      </w:r>
      <w:r w:rsidRPr="00811829">
        <w:rPr>
          <w:rFonts w:ascii="Calibri" w:hAnsi="Calibri" w:cs="Calibri"/>
          <w:i/>
          <w:iCs/>
          <w:color w:val="000000"/>
          <w:spacing w:val="25"/>
          <w:sz w:val="22"/>
          <w:szCs w:val="22"/>
        </w:rPr>
        <w:t xml:space="preserve"> </w:t>
      </w:r>
      <w:r w:rsidRPr="00811829">
        <w:rPr>
          <w:rFonts w:ascii="Calibri" w:hAnsi="Calibri" w:cs="Calibri"/>
          <w:i/>
          <w:iCs/>
          <w:color w:val="000000"/>
          <w:spacing w:val="2"/>
          <w:sz w:val="22"/>
          <w:szCs w:val="22"/>
        </w:rPr>
        <w:t>Da</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Suppo</w:t>
      </w:r>
      <w:r w:rsidRPr="00811829">
        <w:rPr>
          <w:rFonts w:ascii="Calibri" w:hAnsi="Calibri" w:cs="Calibri"/>
          <w:i/>
          <w:iCs/>
          <w:color w:val="000000"/>
          <w:spacing w:val="1"/>
          <w:sz w:val="22"/>
          <w:szCs w:val="22"/>
        </w:rPr>
        <w:t>rt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1"/>
          <w:sz w:val="22"/>
          <w:szCs w:val="22"/>
        </w:rPr>
        <w:t>f</w:t>
      </w:r>
      <w:r w:rsidRPr="00811829">
        <w:rPr>
          <w:rFonts w:ascii="Calibri" w:hAnsi="Calibri" w:cs="Calibri"/>
          <w:i/>
          <w:iCs/>
          <w:color w:val="000000"/>
          <w:spacing w:val="2"/>
          <w:sz w:val="22"/>
          <w:szCs w:val="22"/>
        </w:rPr>
        <w:t>o</w:t>
      </w:r>
      <w:r w:rsidRPr="00811829">
        <w:rPr>
          <w:rFonts w:ascii="Calibri" w:hAnsi="Calibri" w:cs="Calibri"/>
          <w:i/>
          <w:iCs/>
          <w:color w:val="000000"/>
          <w:spacing w:val="1"/>
          <w:w w:val="103"/>
          <w:sz w:val="22"/>
          <w:szCs w:val="22"/>
        </w:rPr>
        <w:t>r</w:t>
      </w:r>
      <w:r w:rsidRPr="00811829">
        <w:rPr>
          <w:rFonts w:ascii="Calibri" w:hAnsi="Calibri" w:cs="Calibri"/>
          <w:i/>
          <w:iCs/>
          <w:color w:val="000000"/>
          <w:w w:val="102"/>
          <w:sz w:val="22"/>
          <w:szCs w:val="22"/>
        </w:rPr>
        <w:t xml:space="preserve"> </w:t>
      </w:r>
      <w:r w:rsidRPr="00811829">
        <w:rPr>
          <w:rFonts w:ascii="Calibri" w:hAnsi="Calibri" w:cs="Calibri"/>
          <w:i/>
          <w:iCs/>
          <w:color w:val="000000"/>
          <w:spacing w:val="2"/>
          <w:sz w:val="22"/>
          <w:szCs w:val="22"/>
        </w:rPr>
        <w:t>cha</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ac</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s</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1"/>
          <w:sz w:val="22"/>
          <w:szCs w:val="22"/>
        </w:rPr>
        <w:t>fr</w:t>
      </w:r>
      <w:r w:rsidRPr="00811829">
        <w:rPr>
          <w:rFonts w:ascii="Calibri" w:hAnsi="Calibri" w:cs="Calibri"/>
          <w:i/>
          <w:iCs/>
          <w:color w:val="000000"/>
          <w:spacing w:val="2"/>
          <w:sz w:val="22"/>
          <w:szCs w:val="22"/>
        </w:rPr>
        <w:t>o</w:t>
      </w:r>
      <w:r w:rsidRPr="00811829">
        <w:rPr>
          <w:rFonts w:ascii="Calibri" w:hAnsi="Calibri" w:cs="Calibri"/>
          <w:i/>
          <w:iCs/>
          <w:color w:val="000000"/>
          <w:spacing w:val="3"/>
          <w:sz w:val="22"/>
          <w:szCs w:val="22"/>
        </w:rPr>
        <w:t>m</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oca</w:t>
      </w:r>
      <w:r w:rsidRPr="00811829">
        <w:rPr>
          <w:rFonts w:ascii="Calibri" w:hAnsi="Calibri" w:cs="Calibri"/>
          <w:i/>
          <w:iCs/>
          <w:color w:val="000000"/>
          <w:spacing w:val="1"/>
          <w:sz w:val="22"/>
          <w:szCs w:val="22"/>
        </w:rPr>
        <w:t>l</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anguages</w:t>
      </w:r>
      <w:r w:rsidRPr="00811829">
        <w:rPr>
          <w:rFonts w:ascii="Calibri" w:hAnsi="Calibri" w:cs="Calibri"/>
          <w:i/>
          <w:iCs/>
          <w:color w:val="000000"/>
          <w:spacing w:val="20"/>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r</w:t>
      </w:r>
      <w:r w:rsidRPr="00811829">
        <w:rPr>
          <w:rFonts w:ascii="Calibri" w:hAnsi="Calibri" w:cs="Calibri"/>
          <w:i/>
          <w:iCs/>
          <w:color w:val="000000"/>
          <w:spacing w:val="6"/>
          <w:sz w:val="22"/>
          <w:szCs w:val="22"/>
        </w:rPr>
        <w:t xml:space="preserve"> </w:t>
      </w:r>
      <w:r w:rsidRPr="00811829">
        <w:rPr>
          <w:rFonts w:ascii="Calibri" w:hAnsi="Calibri" w:cs="Calibri"/>
          <w:i/>
          <w:iCs/>
          <w:color w:val="000000"/>
          <w:spacing w:val="2"/>
          <w:sz w:val="22"/>
          <w:szCs w:val="22"/>
        </w:rPr>
        <w:t>sc</w:t>
      </w:r>
      <w:r w:rsidRPr="00811829">
        <w:rPr>
          <w:rFonts w:ascii="Calibri" w:hAnsi="Calibri" w:cs="Calibri"/>
          <w:i/>
          <w:iCs/>
          <w:color w:val="000000"/>
          <w:spacing w:val="1"/>
          <w:sz w:val="22"/>
          <w:szCs w:val="22"/>
        </w:rPr>
        <w:t>ri</w:t>
      </w:r>
      <w:r w:rsidRPr="00811829">
        <w:rPr>
          <w:rFonts w:ascii="Calibri" w:hAnsi="Calibri" w:cs="Calibri"/>
          <w:i/>
          <w:iCs/>
          <w:color w:val="000000"/>
          <w:spacing w:val="2"/>
          <w:sz w:val="22"/>
          <w:szCs w:val="22"/>
        </w:rPr>
        <w:t>p</w:t>
      </w:r>
      <w:r w:rsidR="00CF6843">
        <w:rPr>
          <w:rFonts w:ascii="Calibri" w:hAnsi="Calibri" w:cs="Calibri"/>
          <w:i/>
          <w:iCs/>
          <w:color w:val="000000"/>
          <w:spacing w:val="1"/>
          <w:sz w:val="22"/>
          <w:szCs w:val="22"/>
        </w:rPr>
        <w:t>t.</w:t>
      </w:r>
      <w:r w:rsidR="00CF6843">
        <w:rPr>
          <w:rFonts w:ascii="Calibri" w:hAnsi="Calibri" w:cs="Calibri"/>
          <w:color w:val="000000"/>
          <w:spacing w:val="1"/>
          <w:sz w:val="22"/>
          <w:szCs w:val="22"/>
        </w:rPr>
        <w:t xml:space="preserve"> 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SSA</w:t>
      </w:r>
      <w:r w:rsidRPr="00811829">
        <w:rPr>
          <w:rFonts w:ascii="Calibri" w:hAnsi="Calibri" w:cs="Calibri"/>
          <w:color w:val="000000"/>
          <w:w w:val="102"/>
          <w:sz w:val="22"/>
          <w:szCs w:val="22"/>
        </w:rPr>
        <w:t xml:space="preserve">C </w:t>
      </w:r>
      <w:r w:rsidRPr="00811829">
        <w:rPr>
          <w:rFonts w:ascii="Calibri" w:hAnsi="Calibri" w:cs="Calibri"/>
          <w:color w:val="000000"/>
          <w:spacing w:val="2"/>
          <w:sz w:val="22"/>
          <w:szCs w:val="22"/>
        </w:rPr>
        <w:t>exa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ho</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us</w:t>
      </w:r>
      <w:r w:rsidRPr="00811829">
        <w:rPr>
          <w:rFonts w:ascii="Calibri" w:hAnsi="Calibri" w:cs="Calibri"/>
          <w:color w:val="000000"/>
          <w:spacing w:val="2"/>
          <w:w w:val="103"/>
          <w:sz w:val="22"/>
          <w:szCs w:val="22"/>
        </w:rPr>
        <w:t xml:space="preserve">er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enc</w:t>
      </w:r>
      <w:r w:rsidRPr="00811829">
        <w:rPr>
          <w:rFonts w:ascii="Calibri" w:hAnsi="Calibri" w:cs="Calibri"/>
          <w:color w:val="000000"/>
          <w:sz w:val="22"/>
          <w:szCs w:val="22"/>
        </w:rPr>
        <w:t>e</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espec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3"/>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usag</w:t>
      </w:r>
      <w:r w:rsidRPr="00811829">
        <w:rPr>
          <w:rFonts w:ascii="Calibri" w:hAnsi="Calibri" w:cs="Calibri"/>
          <w:color w:val="000000"/>
          <w:spacing w:val="2"/>
          <w:w w:val="103"/>
          <w:sz w:val="22"/>
          <w:szCs w:val="22"/>
        </w:rPr>
        <w:t xml:space="preserve">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p>
    <w:p w:rsidR="00811890" w:rsidRPr="00811829" w:rsidRDefault="00811890" w:rsidP="00D33FCB">
      <w:pPr>
        <w:widowControl w:val="0"/>
        <w:autoSpaceDE w:val="0"/>
        <w:autoSpaceDN w:val="0"/>
        <w:adjustRightInd w:val="0"/>
        <w:spacing w:line="360" w:lineRule="auto"/>
        <w:rPr>
          <w:rFonts w:ascii="Calibri" w:hAnsi="Calibri" w:cs="Calibri"/>
          <w:color w:val="000000"/>
          <w:sz w:val="22"/>
          <w:szCs w:val="22"/>
        </w:rPr>
      </w:pPr>
    </w:p>
    <w:p w:rsidR="00811890" w:rsidRPr="00811829" w:rsidRDefault="00811890" w:rsidP="00D33FCB">
      <w:pPr>
        <w:widowControl w:val="0"/>
        <w:autoSpaceDE w:val="0"/>
        <w:autoSpaceDN w:val="0"/>
        <w:adjustRightInd w:val="0"/>
        <w:spacing w:line="360" w:lineRule="auto"/>
        <w:ind w:left="1525" w:right="650" w:hanging="360"/>
        <w:rPr>
          <w:rFonts w:ascii="Calibri" w:hAnsi="Calibri" w:cs="Calibri"/>
          <w:color w:val="000000"/>
          <w:sz w:val="22"/>
          <w:szCs w:val="22"/>
        </w:rPr>
      </w:pPr>
      <w:r w:rsidRPr="00811829">
        <w:rPr>
          <w:rFonts w:ascii="Calibri" w:hAnsi="Calibri" w:cs="Calibri"/>
          <w:color w:val="000000"/>
          <w:spacing w:val="2"/>
          <w:sz w:val="22"/>
          <w:szCs w:val="22"/>
        </w:rPr>
        <w:t>1</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3"/>
          <w:sz w:val="22"/>
          <w:szCs w:val="22"/>
        </w:rPr>
        <w:t>O</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w:t>
      </w:r>
      <w:r w:rsidRPr="00811829">
        <w:rPr>
          <w:rFonts w:ascii="Calibri" w:hAnsi="Calibri" w:cs="Calibri"/>
          <w:color w:val="000000"/>
          <w:spacing w:val="1"/>
          <w:sz w:val="22"/>
          <w:szCs w:val="22"/>
        </w:rPr>
        <w:t>tr</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gan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ccNS</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p>
    <w:p w:rsidR="00811890" w:rsidRPr="00811829" w:rsidRDefault="00811890" w:rsidP="00D33FCB">
      <w:pPr>
        <w:widowControl w:val="0"/>
        <w:autoSpaceDE w:val="0"/>
        <w:autoSpaceDN w:val="0"/>
        <w:adjustRightInd w:val="0"/>
        <w:spacing w:before="1" w:line="360" w:lineRule="auto"/>
        <w:ind w:left="1525" w:right="566" w:hanging="360"/>
        <w:rPr>
          <w:rFonts w:ascii="Calibri" w:hAnsi="Calibri" w:cs="Calibri"/>
          <w:color w:val="000000"/>
          <w:sz w:val="22"/>
          <w:szCs w:val="22"/>
        </w:rPr>
      </w:pPr>
      <w:r w:rsidRPr="00811829">
        <w:rPr>
          <w:rFonts w:ascii="Calibri" w:hAnsi="Calibri" w:cs="Calibri"/>
          <w:color w:val="000000"/>
          <w:spacing w:val="2"/>
          <w:sz w:val="22"/>
          <w:szCs w:val="22"/>
        </w:rPr>
        <w:t>2</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hos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ksho</w:t>
      </w:r>
      <w:r w:rsidRPr="00811829">
        <w:rPr>
          <w:rFonts w:ascii="Calibri" w:hAnsi="Calibri" w:cs="Calibri"/>
          <w:color w:val="000000"/>
          <w:sz w:val="22"/>
          <w:szCs w:val="22"/>
        </w:rPr>
        <w:t>p</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du</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nex</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un</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2009</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dne</w:t>
      </w:r>
      <w:r w:rsidRPr="00811829">
        <w:rPr>
          <w:rFonts w:ascii="Calibri" w:hAnsi="Calibri" w:cs="Calibri"/>
          <w:color w:val="000000"/>
          <w:spacing w:val="2"/>
          <w:w w:val="103"/>
          <w:sz w:val="22"/>
          <w:szCs w:val="22"/>
        </w:rPr>
        <w:t>y</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rsidR="00811890" w:rsidRPr="00811829" w:rsidRDefault="00811890" w:rsidP="00D33FCB">
      <w:pPr>
        <w:widowControl w:val="0"/>
        <w:autoSpaceDE w:val="0"/>
        <w:autoSpaceDN w:val="0"/>
        <w:adjustRightInd w:val="0"/>
        <w:spacing w:line="360" w:lineRule="auto"/>
        <w:ind w:left="1525" w:right="599" w:hanging="360"/>
        <w:rPr>
          <w:rFonts w:ascii="Calibri" w:hAnsi="Calibri" w:cs="Calibri"/>
          <w:color w:val="000000"/>
          <w:sz w:val="22"/>
          <w:szCs w:val="22"/>
        </w:rPr>
      </w:pPr>
      <w:r w:rsidRPr="00811829">
        <w:rPr>
          <w:rFonts w:ascii="Calibri" w:hAnsi="Calibri" w:cs="Calibri"/>
          <w:color w:val="000000"/>
          <w:spacing w:val="2"/>
          <w:sz w:val="22"/>
          <w:szCs w:val="22"/>
        </w:rPr>
        <w:t>3</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que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ona</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z</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ona</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rsidR="00811890" w:rsidRPr="00811829" w:rsidRDefault="00811890" w:rsidP="00D33FCB">
      <w:pPr>
        <w:widowControl w:val="0"/>
        <w:autoSpaceDE w:val="0"/>
        <w:autoSpaceDN w:val="0"/>
        <w:adjustRightInd w:val="0"/>
        <w:spacing w:before="20" w:line="360" w:lineRule="auto"/>
        <w:rPr>
          <w:rFonts w:ascii="Calibri" w:hAnsi="Calibri" w:cs="Calibri"/>
          <w:color w:val="000000"/>
          <w:sz w:val="22"/>
          <w:szCs w:val="22"/>
        </w:rPr>
      </w:pPr>
    </w:p>
    <w:p w:rsidR="00811890" w:rsidRPr="00F262B8" w:rsidRDefault="00811890" w:rsidP="00F262B8">
      <w:pPr>
        <w:widowControl w:val="0"/>
        <w:tabs>
          <w:tab w:val="left" w:pos="1160"/>
        </w:tabs>
        <w:autoSpaceDE w:val="0"/>
        <w:autoSpaceDN w:val="0"/>
        <w:adjustRightInd w:val="0"/>
        <w:spacing w:line="360" w:lineRule="auto"/>
        <w:ind w:right="20"/>
        <w:rPr>
          <w:rFonts w:ascii="Calibri" w:hAnsi="Calibri"/>
          <w:color w:val="000000"/>
          <w:w w:val="103"/>
          <w:sz w:val="22"/>
        </w:rPr>
      </w:pP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8"/>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approv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2009</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18</w:t>
      </w:r>
      <w:r w:rsidRPr="00811829">
        <w:rPr>
          <w:rFonts w:ascii="Calibri" w:hAnsi="Calibri" w:cs="Calibri"/>
          <w:color w:val="000000"/>
          <w:sz w:val="22"/>
          <w:szCs w:val="22"/>
        </w:rPr>
        <w:t>)</w:t>
      </w:r>
      <w:r w:rsidRPr="00811829">
        <w:rPr>
          <w:rFonts w:ascii="Calibri" w:hAnsi="Calibri" w:cs="Calibri"/>
          <w:color w:val="000000"/>
          <w:spacing w:val="4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consu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00245146">
        <w:rPr>
          <w:rFonts w:ascii="Calibri" w:hAnsi="Calibri" w:cs="Calibri"/>
          <w:color w:val="000000"/>
          <w:spacing w:val="18"/>
          <w:sz w:val="22"/>
          <w:szCs w:val="22"/>
        </w:rPr>
        <w:t xml:space="preserve">a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00D0659F"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00D23F9A" w:rsidRPr="00811829">
        <w:rPr>
          <w:rStyle w:val="FootnoteReference"/>
          <w:rFonts w:ascii="Calibri" w:hAnsi="Calibri" w:cs="Calibri"/>
          <w:color w:val="000000"/>
          <w:spacing w:val="-1"/>
          <w:sz w:val="22"/>
          <w:szCs w:val="22"/>
        </w:rPr>
        <w:footnoteReference w:id="18"/>
      </w:r>
      <w:r w:rsidR="00D23F9A" w:rsidRPr="00811829">
        <w:rPr>
          <w:rFonts w:ascii="Calibri" w:hAnsi="Calibri" w:cs="Calibri"/>
          <w:color w:val="000000"/>
          <w:spacing w:val="1"/>
          <w:position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pacing w:val="2"/>
          <w:sz w:val="22"/>
          <w:szCs w:val="22"/>
        </w:rPr>
        <w:t>y</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3"/>
          <w:sz w:val="22"/>
          <w:szCs w:val="22"/>
        </w:rPr>
        <w:t>.</w:t>
      </w:r>
    </w:p>
    <w:p w:rsidR="00245146" w:rsidRPr="00811829" w:rsidRDefault="00245146" w:rsidP="00245146">
      <w:pPr>
        <w:widowControl w:val="0"/>
        <w:tabs>
          <w:tab w:val="left" w:pos="1160"/>
        </w:tabs>
        <w:autoSpaceDE w:val="0"/>
        <w:autoSpaceDN w:val="0"/>
        <w:adjustRightInd w:val="0"/>
        <w:spacing w:line="360" w:lineRule="auto"/>
        <w:ind w:right="20"/>
        <w:rPr>
          <w:rFonts w:ascii="Calibri" w:hAnsi="Calibri" w:cs="Calibri"/>
          <w:color w:val="000000"/>
          <w:sz w:val="22"/>
          <w:szCs w:val="22"/>
        </w:rPr>
      </w:pPr>
    </w:p>
    <w:p w:rsidR="00811890" w:rsidRPr="00811829" w:rsidRDefault="00811890"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0</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er</w:t>
      </w:r>
      <w:r w:rsidRPr="00811829">
        <w:rPr>
          <w:rFonts w:ascii="Calibri" w:hAnsi="Calibri" w:cs="Calibri"/>
          <w:color w:val="000000"/>
          <w:spacing w:val="1"/>
          <w:sz w:val="22"/>
          <w:szCs w:val="22"/>
        </w:rPr>
        <w:t>i</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npu</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8"/>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lastRenderedPageBreak/>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003F1D7A" w:rsidRPr="00811829">
        <w:rPr>
          <w:rStyle w:val="FootnoteReference"/>
          <w:rFonts w:ascii="Calibri" w:hAnsi="Calibri" w:cs="Calibri"/>
          <w:color w:val="000000"/>
          <w:sz w:val="22"/>
          <w:szCs w:val="22"/>
        </w:rPr>
        <w:footnoteReference w:id="19"/>
      </w:r>
      <w:r w:rsidR="003F1D7A"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1</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45</w:t>
      </w:r>
      <w:r w:rsidR="00F51F36" w:rsidRPr="00811829">
        <w:rPr>
          <w:rFonts w:ascii="Calibri" w:hAnsi="Calibri" w:cs="Calibri"/>
          <w:color w:val="000000"/>
          <w:sz w:val="22"/>
          <w:szCs w:val="22"/>
        </w:rPr>
        <w:t>-</w:t>
      </w:r>
      <w:r w:rsidRPr="00811829">
        <w:rPr>
          <w:rFonts w:ascii="Calibri" w:hAnsi="Calibri" w:cs="Calibri"/>
          <w:color w:val="000000"/>
          <w:spacing w:val="2"/>
          <w:sz w:val="22"/>
          <w:szCs w:val="22"/>
        </w:rPr>
        <w:t>da</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od</w:t>
      </w:r>
      <w:r w:rsidRPr="00811829">
        <w:rPr>
          <w:rFonts w:ascii="Calibri" w:hAnsi="Calibri" w:cs="Calibri"/>
          <w:color w:val="000000"/>
          <w:sz w:val="22"/>
          <w:szCs w:val="22"/>
        </w:rPr>
        <w:t>.</w:t>
      </w:r>
      <w:r w:rsidR="003F1D7A" w:rsidRPr="00811829">
        <w:rPr>
          <w:rStyle w:val="FootnoteReference"/>
          <w:rFonts w:ascii="Calibri" w:hAnsi="Calibri" w:cs="Calibri"/>
          <w:color w:val="000000"/>
          <w:sz w:val="22"/>
          <w:szCs w:val="22"/>
        </w:rPr>
        <w:footnoteReference w:id="20"/>
      </w:r>
      <w:r w:rsidR="00BF28EC">
        <w:rPr>
          <w:rFonts w:ascii="Calibri" w:hAnsi="Calibri" w:cs="Calibri"/>
          <w:color w:val="000000"/>
          <w:sz w:val="22"/>
          <w:szCs w:val="22"/>
        </w:rPr>
        <w:t xml:space="preserve"> </w:t>
      </w:r>
      <w:r w:rsidR="00BF28EC" w:rsidRPr="00811829" w:rsidDel="00BF28EC">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R</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w:t>
      </w:r>
      <w:r w:rsidRPr="00811829">
        <w:rPr>
          <w:rFonts w:ascii="Calibri" w:hAnsi="Calibri" w:cs="Calibri"/>
          <w:color w:val="000000"/>
          <w:spacing w:val="3"/>
          <w:w w:val="102"/>
          <w:sz w:val="22"/>
          <w:szCs w:val="22"/>
        </w:rPr>
        <w:t>WG</w:t>
      </w:r>
      <w:r w:rsidR="00D0659F"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001A17B8" w:rsidRPr="00811829">
        <w:rPr>
          <w:rStyle w:val="FootnoteReference"/>
          <w:rFonts w:ascii="Calibri" w:hAnsi="Calibri" w:cs="Calibri"/>
          <w:color w:val="000000"/>
          <w:sz w:val="22"/>
          <w:szCs w:val="22"/>
        </w:rPr>
        <w:footnoteReference w:id="21"/>
      </w:r>
    </w:p>
    <w:p w:rsidR="00811890" w:rsidRPr="00811829" w:rsidRDefault="00811890" w:rsidP="00D33FCB">
      <w:pPr>
        <w:widowControl w:val="0"/>
        <w:autoSpaceDE w:val="0"/>
        <w:autoSpaceDN w:val="0"/>
        <w:adjustRightInd w:val="0"/>
        <w:spacing w:before="4" w:line="360" w:lineRule="auto"/>
        <w:rPr>
          <w:rFonts w:ascii="Calibri" w:hAnsi="Calibri" w:cs="Calibri"/>
          <w:color w:val="000000"/>
          <w:sz w:val="22"/>
          <w:szCs w:val="22"/>
        </w:rPr>
      </w:pPr>
    </w:p>
    <w:p w:rsidR="00811890" w:rsidRPr="00811829" w:rsidRDefault="00811890" w:rsidP="00D33FCB">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pacing w:val="1"/>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7</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J</w:t>
      </w:r>
      <w:r w:rsidRPr="00811829">
        <w:rPr>
          <w:rFonts w:ascii="Calibri" w:hAnsi="Calibri" w:cs="Calibri"/>
          <w:color w:val="000000"/>
          <w:spacing w:val="2"/>
          <w:w w:val="102"/>
          <w:sz w:val="22"/>
          <w:szCs w:val="22"/>
        </w:rPr>
        <w:t>un</w:t>
      </w:r>
      <w:r w:rsidRPr="00811829">
        <w:rPr>
          <w:rFonts w:ascii="Calibri" w:hAnsi="Calibri" w:cs="Calibri"/>
          <w:color w:val="000000"/>
          <w:w w:val="102"/>
          <w:sz w:val="22"/>
          <w:szCs w:val="22"/>
        </w:rPr>
        <w:t>e</w:t>
      </w:r>
      <w:r w:rsidR="00D0659F"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ague</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passe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ve</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008A25BE" w:rsidRPr="00811829">
        <w:rPr>
          <w:rFonts w:ascii="Calibri" w:hAnsi="Calibri" w:cs="Calibri"/>
          <w:color w:val="000000"/>
          <w:sz w:val="22"/>
          <w:szCs w:val="22"/>
        </w:rPr>
        <w:t>.</w:t>
      </w:r>
      <w:r w:rsidR="008A25BE" w:rsidRPr="00811829">
        <w:rPr>
          <w:rStyle w:val="FootnoteReference"/>
          <w:rFonts w:ascii="Calibri" w:hAnsi="Calibri" w:cs="Calibri"/>
          <w:color w:val="000000"/>
          <w:sz w:val="22"/>
          <w:szCs w:val="22"/>
        </w:rPr>
        <w:footnoteReference w:id="22"/>
      </w:r>
      <w:r w:rsidRPr="00811829">
        <w:rPr>
          <w:rFonts w:ascii="Calibri" w:hAnsi="Calibri" w:cs="Calibri"/>
          <w:color w:val="000000"/>
          <w:position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n</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00D0659F"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he</w:t>
      </w:r>
      <w:r w:rsidR="00D0659F" w:rsidRPr="00811829">
        <w:rPr>
          <w:rFonts w:ascii="Calibri" w:hAnsi="Calibri" w:cs="Calibri"/>
          <w:color w:val="000000"/>
          <w:spacing w:val="2"/>
          <w:w w:val="102"/>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y </w:t>
      </w:r>
      <w:r w:rsidRPr="00811829">
        <w:rPr>
          <w:rFonts w:ascii="Calibri" w:hAnsi="Calibri" w:cs="Calibri"/>
          <w:color w:val="000000"/>
          <w:spacing w:val="1"/>
          <w:w w:val="102"/>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w:t>
      </w:r>
    </w:p>
    <w:p w:rsidR="002117B8" w:rsidRPr="00811829" w:rsidRDefault="002117B8" w:rsidP="00D33FCB">
      <w:pPr>
        <w:widowControl w:val="0"/>
        <w:tabs>
          <w:tab w:val="left" w:pos="1060"/>
        </w:tabs>
        <w:autoSpaceDE w:val="0"/>
        <w:autoSpaceDN w:val="0"/>
        <w:adjustRightInd w:val="0"/>
        <w:spacing w:before="28" w:line="360" w:lineRule="auto"/>
        <w:ind w:right="599"/>
        <w:rPr>
          <w:rFonts w:ascii="Calibri" w:hAnsi="Calibri" w:cs="Calibri"/>
          <w:color w:val="000000"/>
          <w:spacing w:val="2"/>
          <w:sz w:val="22"/>
          <w:szCs w:val="22"/>
        </w:rPr>
      </w:pPr>
    </w:p>
    <w:p w:rsidR="00811890" w:rsidRPr="00811829" w:rsidRDefault="00811890" w:rsidP="00D33FCB">
      <w:pPr>
        <w:widowControl w:val="0"/>
        <w:tabs>
          <w:tab w:val="left" w:pos="1060"/>
        </w:tabs>
        <w:autoSpaceDE w:val="0"/>
        <w:autoSpaceDN w:val="0"/>
        <w:adjustRightInd w:val="0"/>
        <w:spacing w:before="28" w:line="360" w:lineRule="auto"/>
        <w:ind w:right="599"/>
        <w:rPr>
          <w:rFonts w:ascii="Calibri" w:hAnsi="Calibri" w:cs="Calibri"/>
          <w:color w:val="000000"/>
          <w:w w:val="103"/>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accep</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ons</w:t>
      </w:r>
      <w:r w:rsidRPr="00811829">
        <w:rPr>
          <w:rFonts w:ascii="Calibri" w:hAnsi="Calibri" w:cs="Calibri"/>
          <w:color w:val="000000"/>
          <w:sz w:val="22"/>
          <w:szCs w:val="22"/>
        </w:rPr>
        <w:t>.</w:t>
      </w:r>
      <w:r w:rsidR="00346822" w:rsidRPr="00811829">
        <w:rPr>
          <w:rStyle w:val="FootnoteReference"/>
          <w:rFonts w:ascii="Calibri" w:hAnsi="Calibri" w:cs="Calibri"/>
          <w:color w:val="000000"/>
          <w:sz w:val="22"/>
          <w:szCs w:val="22"/>
        </w:rPr>
        <w:footnoteReference w:id="23"/>
      </w:r>
      <w:r w:rsidR="00346822"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ude</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ause</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epo</w:t>
      </w:r>
      <w:r w:rsidRPr="00811829">
        <w:rPr>
          <w:rFonts w:ascii="Calibri" w:hAnsi="Calibri" w:cs="Calibri"/>
          <w:color w:val="000000"/>
          <w:spacing w:val="2"/>
          <w:w w:val="103"/>
          <w:sz w:val="22"/>
          <w:szCs w:val="22"/>
        </w:rPr>
        <w:t>r</w:t>
      </w:r>
      <w:r w:rsidRPr="00811829">
        <w:rPr>
          <w:rFonts w:ascii="Calibri" w:hAnsi="Calibri" w:cs="Calibri"/>
          <w:color w:val="000000"/>
          <w:spacing w:val="1"/>
          <w:w w:val="103"/>
          <w:sz w:val="22"/>
          <w:szCs w:val="22"/>
        </w:rPr>
        <w:t>t</w:t>
      </w:r>
      <w:r w:rsidRPr="00811829">
        <w:rPr>
          <w:rFonts w:ascii="Calibri" w:hAnsi="Calibri" w:cs="Calibri"/>
          <w:color w:val="000000"/>
          <w:w w:val="103"/>
          <w:sz w:val="22"/>
          <w:szCs w:val="22"/>
        </w:rPr>
        <w:t>:</w:t>
      </w:r>
    </w:p>
    <w:p w:rsidR="002117B8" w:rsidRPr="00811829" w:rsidRDefault="002117B8" w:rsidP="00D33FCB">
      <w:pPr>
        <w:widowControl w:val="0"/>
        <w:tabs>
          <w:tab w:val="left" w:pos="1060"/>
        </w:tabs>
        <w:autoSpaceDE w:val="0"/>
        <w:autoSpaceDN w:val="0"/>
        <w:adjustRightInd w:val="0"/>
        <w:spacing w:before="28" w:line="360" w:lineRule="auto"/>
        <w:ind w:right="599"/>
        <w:rPr>
          <w:rFonts w:ascii="Calibri" w:hAnsi="Calibri" w:cs="Calibri"/>
          <w:color w:val="000000"/>
          <w:sz w:val="22"/>
          <w:szCs w:val="22"/>
        </w:rPr>
      </w:pPr>
    </w:p>
    <w:p w:rsidR="00811890" w:rsidRPr="00811829" w:rsidRDefault="00811890" w:rsidP="00D33FCB">
      <w:pPr>
        <w:widowControl w:val="0"/>
        <w:autoSpaceDE w:val="0"/>
        <w:autoSpaceDN w:val="0"/>
        <w:adjustRightInd w:val="0"/>
        <w:spacing w:before="20" w:line="360" w:lineRule="auto"/>
        <w:ind w:left="1525" w:right="537"/>
        <w:rPr>
          <w:rFonts w:ascii="Calibri" w:hAnsi="Calibri" w:cs="Calibri"/>
          <w:color w:val="000000"/>
          <w:sz w:val="22"/>
          <w:szCs w:val="22"/>
        </w:rPr>
      </w:pP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HEREA</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s</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cons</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de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il</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008A25BE" w:rsidRPr="00811829">
        <w:rPr>
          <w:rFonts w:ascii="Calibri" w:hAnsi="Calibri" w:cs="Calibri"/>
          <w:color w:val="000000"/>
          <w:sz w:val="22"/>
          <w:szCs w:val="22"/>
        </w:rPr>
        <w:t>-</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28"/>
          <w:sz w:val="22"/>
          <w:szCs w:val="22"/>
        </w:rPr>
        <w:t xml:space="preserve"> </w:t>
      </w:r>
      <w:r w:rsidRPr="00811829">
        <w:rPr>
          <w:rFonts w:ascii="Calibri" w:hAnsi="Calibri" w:cs="Calibri"/>
          <w:color w:val="000000"/>
          <w:spacing w:val="1"/>
          <w:w w:val="102"/>
          <w:sz w:val="22"/>
          <w:szCs w:val="22"/>
        </w:rPr>
        <w:t>j</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lic</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rsidR="0088270C" w:rsidRPr="00811829" w:rsidRDefault="00811890" w:rsidP="00D33FCB">
      <w:pPr>
        <w:widowControl w:val="0"/>
        <w:autoSpaceDE w:val="0"/>
        <w:autoSpaceDN w:val="0"/>
        <w:adjustRightInd w:val="0"/>
        <w:spacing w:line="360" w:lineRule="auto"/>
        <w:ind w:left="1525" w:right="587"/>
        <w:rPr>
          <w:rFonts w:ascii="Calibri" w:hAnsi="Calibri" w:cs="Calibri"/>
          <w:color w:val="000000"/>
          <w:w w:val="102"/>
          <w:sz w:val="22"/>
          <w:szCs w:val="22"/>
        </w:rPr>
      </w:pPr>
      <w:r w:rsidRPr="00811829">
        <w:rPr>
          <w:rFonts w:ascii="Calibri" w:hAnsi="Calibri" w:cs="Calibri"/>
          <w:color w:val="000000"/>
          <w:spacing w:val="2"/>
          <w:sz w:val="22"/>
          <w:szCs w:val="22"/>
        </w:rPr>
        <w:t>“RES</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LVE</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w:t>
      </w:r>
      <w:r w:rsidRPr="00811829">
        <w:rPr>
          <w:rFonts w:ascii="Calibri" w:hAnsi="Calibri" w:cs="Calibri"/>
          <w:color w:val="000000"/>
          <w:spacing w:val="1"/>
          <w:sz w:val="22"/>
          <w:szCs w:val="22"/>
        </w:rPr>
        <w:t>st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f</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Rec2</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 xml:space="preserve">1)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2</w:t>
      </w:r>
      <w:r w:rsidRPr="00811829">
        <w:rPr>
          <w:rFonts w:ascii="Calibri" w:hAnsi="Calibri" w:cs="Calibri"/>
          <w:color w:val="000000"/>
          <w:w w:val="10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lastRenderedPageBreak/>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add</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 xml:space="preserve">s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rsidR="0088270C" w:rsidRPr="00811829" w:rsidRDefault="0088270C" w:rsidP="00D33FCB">
      <w:pPr>
        <w:widowControl w:val="0"/>
        <w:autoSpaceDE w:val="0"/>
        <w:autoSpaceDN w:val="0"/>
        <w:adjustRightInd w:val="0"/>
        <w:spacing w:line="360" w:lineRule="auto"/>
        <w:ind w:left="1525" w:right="587"/>
        <w:rPr>
          <w:rFonts w:ascii="Calibri" w:hAnsi="Calibri" w:cs="Calibri"/>
          <w:color w:val="000000"/>
          <w:sz w:val="22"/>
          <w:szCs w:val="22"/>
        </w:rPr>
      </w:pPr>
    </w:p>
    <w:p w:rsidR="0088270C" w:rsidRPr="00811829" w:rsidRDefault="00EF110A" w:rsidP="00F262B8">
      <w:pPr>
        <w:widowControl w:val="0"/>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z w:val="22"/>
          <w:szCs w:val="22"/>
        </w:rPr>
        <w:t>As noted above, the ‘contact information’ references in this Final Iss</w:t>
      </w:r>
      <w:r w:rsidR="00CF6843">
        <w:rPr>
          <w:rFonts w:ascii="Calibri" w:hAnsi="Calibri" w:cs="Calibri"/>
          <w:color w:val="000000"/>
          <w:sz w:val="22"/>
          <w:szCs w:val="22"/>
        </w:rPr>
        <w:t>u</w:t>
      </w:r>
      <w:r w:rsidRPr="00811829">
        <w:rPr>
          <w:rFonts w:ascii="Calibri" w:hAnsi="Calibri" w:cs="Calibri"/>
          <w:color w:val="000000"/>
          <w:sz w:val="22"/>
          <w:szCs w:val="22"/>
        </w:rPr>
        <w:t>e Report is a subset of Domain Name Registration Data. It is the information that enables someone using a Domain Name Registration Data Directory Service (such as the WHOIS) to contact the domain name registration holder. It includes the name, organization, and postal address of the registered name holder, technical contact as well as administrative contact. Domain Name Registration Data is accessible to the public via a directory service (also know as WHOI</w:t>
      </w:r>
      <w:r w:rsidR="00C15218">
        <w:rPr>
          <w:rFonts w:ascii="Calibri" w:hAnsi="Calibri" w:cs="Calibri"/>
          <w:color w:val="000000"/>
          <w:sz w:val="22"/>
          <w:szCs w:val="22"/>
        </w:rPr>
        <w:t>S</w:t>
      </w:r>
      <w:r w:rsidRPr="00811829">
        <w:rPr>
          <w:rFonts w:ascii="Calibri" w:hAnsi="Calibri" w:cs="Calibri"/>
          <w:color w:val="000000"/>
          <w:sz w:val="22"/>
          <w:szCs w:val="22"/>
        </w:rPr>
        <w:t xml:space="preserve"> service). This protocol is a client-server, query-response protocol. The R</w:t>
      </w:r>
      <w:r w:rsidR="00C15218">
        <w:rPr>
          <w:rFonts w:ascii="Calibri" w:hAnsi="Calibri" w:cs="Calibri"/>
          <w:color w:val="000000"/>
          <w:sz w:val="22"/>
          <w:szCs w:val="22"/>
        </w:rPr>
        <w:t>A</w:t>
      </w:r>
      <w:r w:rsidRPr="00811829">
        <w:rPr>
          <w:rFonts w:ascii="Calibri" w:hAnsi="Calibri" w:cs="Calibri"/>
          <w:color w:val="000000"/>
          <w:sz w:val="22"/>
          <w:szCs w:val="22"/>
        </w:rPr>
        <w:t xml:space="preserve">A (RAA 3.3.1) specifies the data elements that must be provided by registrars (via Port 43 and via web-based services) in response to a query, but it does not require that data elements, such as contact information, must be translated or transliterated. </w:t>
      </w:r>
    </w:p>
    <w:p w:rsidR="00EF110A" w:rsidRPr="00811829" w:rsidRDefault="00EF110A" w:rsidP="00D33FCB">
      <w:pPr>
        <w:widowControl w:val="0"/>
        <w:tabs>
          <w:tab w:val="left" w:pos="1160"/>
        </w:tabs>
        <w:autoSpaceDE w:val="0"/>
        <w:autoSpaceDN w:val="0"/>
        <w:adjustRightInd w:val="0"/>
        <w:spacing w:line="360" w:lineRule="auto"/>
        <w:ind w:right="591"/>
        <w:rPr>
          <w:rFonts w:ascii="Calibri" w:hAnsi="Calibri" w:cs="Calibri"/>
          <w:color w:val="000000"/>
          <w:sz w:val="22"/>
          <w:szCs w:val="22"/>
        </w:rPr>
      </w:pPr>
    </w:p>
    <w:p w:rsidR="00811890" w:rsidRPr="00811829" w:rsidRDefault="00811890"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hat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00FD4ECE" w:rsidRPr="00811829">
        <w:rPr>
          <w:rFonts w:ascii="Calibri" w:hAnsi="Calibri" w:cs="Calibri"/>
          <w:color w:val="000000"/>
          <w:sz w:val="22"/>
          <w:szCs w:val="22"/>
        </w:rPr>
        <w:t xml:space="preserve">. </w:t>
      </w:r>
      <w:r w:rsidR="00853CB7">
        <w:rPr>
          <w:rFonts w:ascii="Calibri" w:hAnsi="Calibri" w:cs="Calibri"/>
          <w:color w:val="000000"/>
          <w:spacing w:val="2"/>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2"/>
          <w:sz w:val="22"/>
          <w:szCs w:val="22"/>
        </w:rPr>
        <w:t>1) spe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f</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4</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00511CC0" w:rsidRPr="00811829">
        <w:rPr>
          <w:rFonts w:ascii="Calibri" w:hAnsi="Calibri" w:cs="Calibri"/>
          <w:color w:val="000000"/>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que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y</w:t>
      </w:r>
      <w:r w:rsidR="00FD4ECE" w:rsidRPr="00811829">
        <w:rPr>
          <w:rFonts w:ascii="Calibri" w:hAnsi="Calibri" w:cs="Calibri"/>
          <w:color w:val="000000"/>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Fo</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3"/>
          <w:sz w:val="22"/>
          <w:szCs w:val="22"/>
        </w:rPr>
        <w:t>cc</w:t>
      </w:r>
      <w:r w:rsidRPr="00811829">
        <w:rPr>
          <w:rFonts w:ascii="Calibri" w:hAnsi="Calibri" w:cs="Calibri"/>
          <w:color w:val="000000"/>
          <w:spacing w:val="2"/>
          <w:w w:val="102"/>
          <w:sz w:val="22"/>
          <w:szCs w:val="22"/>
        </w:rPr>
        <w:t>TL</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ope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TL</w:t>
      </w:r>
      <w:r w:rsidRPr="00811829">
        <w:rPr>
          <w:rFonts w:ascii="Calibri" w:hAnsi="Calibri" w:cs="Calibri"/>
          <w:color w:val="000000"/>
          <w:spacing w:val="3"/>
          <w:sz w:val="22"/>
          <w:szCs w:val="22"/>
        </w:rPr>
        <w:t>D</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rsidR="00811890" w:rsidRPr="00811829" w:rsidRDefault="00811890" w:rsidP="00D33FCB">
      <w:pPr>
        <w:widowControl w:val="0"/>
        <w:autoSpaceDE w:val="0"/>
        <w:autoSpaceDN w:val="0"/>
        <w:adjustRightInd w:val="0"/>
        <w:spacing w:before="3" w:line="360" w:lineRule="auto"/>
        <w:rPr>
          <w:rFonts w:ascii="Calibri" w:hAnsi="Calibri" w:cs="Calibri"/>
          <w:color w:val="000000"/>
          <w:sz w:val="22"/>
          <w:szCs w:val="22"/>
        </w:rPr>
      </w:pPr>
    </w:p>
    <w:p w:rsidR="00811890" w:rsidRPr="00811829" w:rsidRDefault="00811890"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w:t>
      </w:r>
      <w:r w:rsidRPr="00811829">
        <w:rPr>
          <w:rFonts w:ascii="Calibri" w:hAnsi="Calibri" w:cs="Calibri"/>
          <w:color w:val="000000"/>
          <w:sz w:val="22"/>
          <w:szCs w:val="22"/>
        </w:rPr>
        <w:t>1</w:t>
      </w:r>
      <w:r w:rsidRPr="00811829">
        <w:rPr>
          <w:rFonts w:ascii="Calibri" w:hAnsi="Calibri" w:cs="Calibri"/>
          <w:color w:val="000000"/>
          <w:spacing w:val="19"/>
          <w:sz w:val="22"/>
          <w:szCs w:val="22"/>
        </w:rPr>
        <w:t xml:space="preserve"> </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Repo</w:t>
      </w:r>
      <w:r w:rsidRPr="00811829">
        <w:rPr>
          <w:rFonts w:ascii="Calibri" w:hAnsi="Calibri" w:cs="Calibri"/>
          <w:i/>
          <w:iCs/>
          <w:color w:val="000000"/>
          <w:spacing w:val="1"/>
          <w:sz w:val="22"/>
          <w:szCs w:val="22"/>
        </w:rPr>
        <w:t>r</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Ter</w:t>
      </w:r>
      <w:r w:rsidRPr="00811829">
        <w:rPr>
          <w:rFonts w:ascii="Calibri" w:hAnsi="Calibri" w:cs="Calibri"/>
          <w:i/>
          <w:iCs/>
          <w:color w:val="000000"/>
          <w:spacing w:val="3"/>
          <w:sz w:val="22"/>
          <w:szCs w:val="22"/>
        </w:rPr>
        <w:t>m</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no</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og</w:t>
      </w:r>
      <w:r w:rsidRPr="00811829">
        <w:rPr>
          <w:rFonts w:ascii="Calibri" w:hAnsi="Calibri" w:cs="Calibri"/>
          <w:i/>
          <w:iCs/>
          <w:color w:val="000000"/>
          <w:sz w:val="22"/>
          <w:szCs w:val="22"/>
        </w:rPr>
        <w:t>y</w:t>
      </w:r>
      <w:r w:rsidRPr="00811829">
        <w:rPr>
          <w:rFonts w:ascii="Calibri" w:hAnsi="Calibri" w:cs="Calibri"/>
          <w:i/>
          <w:iCs/>
          <w:color w:val="000000"/>
          <w:spacing w:val="28"/>
          <w:sz w:val="22"/>
          <w:szCs w:val="22"/>
        </w:rPr>
        <w:t xml:space="preserve"> </w:t>
      </w:r>
      <w:r w:rsidRPr="00811829">
        <w:rPr>
          <w:rFonts w:ascii="Calibri" w:hAnsi="Calibri" w:cs="Calibri"/>
          <w:i/>
          <w:iCs/>
          <w:color w:val="000000"/>
          <w:spacing w:val="2"/>
          <w:sz w:val="22"/>
          <w:szCs w:val="22"/>
        </w:rPr>
        <w:t>an</w:t>
      </w:r>
      <w:r w:rsidRPr="00811829">
        <w:rPr>
          <w:rFonts w:ascii="Calibri" w:hAnsi="Calibri" w:cs="Calibri"/>
          <w:i/>
          <w:iCs/>
          <w:color w:val="000000"/>
          <w:sz w:val="22"/>
          <w:szCs w:val="22"/>
        </w:rPr>
        <w:t>d</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2"/>
          <w:w w:val="103"/>
          <w:sz w:val="22"/>
          <w:szCs w:val="22"/>
        </w:rPr>
        <w:t>S</w:t>
      </w:r>
      <w:r w:rsidRPr="00811829">
        <w:rPr>
          <w:rFonts w:ascii="Calibri" w:hAnsi="Calibri" w:cs="Calibri"/>
          <w:i/>
          <w:iCs/>
          <w:color w:val="000000"/>
          <w:spacing w:val="1"/>
          <w:w w:val="103"/>
          <w:sz w:val="22"/>
          <w:szCs w:val="22"/>
        </w:rPr>
        <w:t>tr</w:t>
      </w:r>
      <w:r w:rsidRPr="00811829">
        <w:rPr>
          <w:rFonts w:ascii="Calibri" w:hAnsi="Calibri" w:cs="Calibri"/>
          <w:i/>
          <w:iCs/>
          <w:color w:val="000000"/>
          <w:spacing w:val="2"/>
          <w:w w:val="102"/>
          <w:sz w:val="22"/>
          <w:szCs w:val="22"/>
        </w:rPr>
        <w:t>uc</w:t>
      </w:r>
      <w:r w:rsidRPr="00811829">
        <w:rPr>
          <w:rFonts w:ascii="Calibri" w:hAnsi="Calibri" w:cs="Calibri"/>
          <w:i/>
          <w:iCs/>
          <w:color w:val="000000"/>
          <w:spacing w:val="1"/>
          <w:w w:val="103"/>
          <w:sz w:val="22"/>
          <w:szCs w:val="22"/>
        </w:rPr>
        <w:t>t</w:t>
      </w:r>
      <w:r w:rsidRPr="00811829">
        <w:rPr>
          <w:rFonts w:ascii="Calibri" w:hAnsi="Calibri" w:cs="Calibri"/>
          <w:i/>
          <w:iCs/>
          <w:color w:val="000000"/>
          <w:spacing w:val="2"/>
          <w:w w:val="102"/>
          <w:sz w:val="22"/>
          <w:szCs w:val="22"/>
        </w:rPr>
        <w:t>u</w:t>
      </w:r>
      <w:r w:rsidRPr="00811829">
        <w:rPr>
          <w:rFonts w:ascii="Calibri" w:hAnsi="Calibri" w:cs="Calibri"/>
          <w:i/>
          <w:iCs/>
          <w:color w:val="000000"/>
          <w:spacing w:val="1"/>
          <w:w w:val="103"/>
          <w:sz w:val="22"/>
          <w:szCs w:val="22"/>
        </w:rPr>
        <w:t>r</w:t>
      </w:r>
      <w:r w:rsidRPr="00811829">
        <w:rPr>
          <w:rFonts w:ascii="Calibri" w:hAnsi="Calibri" w:cs="Calibri"/>
          <w:i/>
          <w:iCs/>
          <w:color w:val="000000"/>
          <w:spacing w:val="2"/>
          <w:w w:val="102"/>
          <w:sz w:val="22"/>
          <w:szCs w:val="22"/>
        </w:rPr>
        <w:t>e</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ove</w:t>
      </w:r>
      <w:r w:rsidRPr="00811829">
        <w:rPr>
          <w:rFonts w:ascii="Calibri" w:hAnsi="Calibri" w:cs="Calibri"/>
          <w:color w:val="000000"/>
          <w:spacing w:val="1"/>
          <w:sz w:val="22"/>
          <w:szCs w:val="22"/>
        </w:rPr>
        <w:t>rl</w:t>
      </w:r>
      <w:r w:rsidRPr="00811829">
        <w:rPr>
          <w:rFonts w:ascii="Calibri" w:hAnsi="Calibri" w:cs="Calibri"/>
          <w:color w:val="000000"/>
          <w:spacing w:val="2"/>
          <w:sz w:val="22"/>
          <w:szCs w:val="22"/>
        </w:rPr>
        <w:t>oaded</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pe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assoc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es</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ono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ou</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u</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be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t>
      </w:r>
      <w:r w:rsidR="003957BC" w:rsidRPr="00811829">
        <w:rPr>
          <w:rStyle w:val="FootnoteReference"/>
          <w:rFonts w:ascii="Calibri" w:hAnsi="Calibri" w:cs="Calibri"/>
          <w:color w:val="000000"/>
          <w:spacing w:val="3"/>
          <w:sz w:val="22"/>
          <w:szCs w:val="22"/>
        </w:rPr>
        <w:footnoteReference w:id="24"/>
      </w:r>
      <w:r w:rsidRPr="00811829">
        <w:rPr>
          <w:rFonts w:ascii="Calibri" w:hAnsi="Calibri" w:cs="Calibri"/>
          <w:color w:val="000000"/>
          <w:spacing w:val="29"/>
          <w:position w:val="1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00511CC0" w:rsidRPr="00811829">
        <w:rPr>
          <w:rFonts w:ascii="Calibri" w:hAnsi="Calibri" w:cs="Calibri"/>
          <w:color w:val="000000"/>
          <w:sz w:val="22"/>
          <w:szCs w:val="22"/>
        </w:rPr>
        <w:t xml:space="preserve"> </w:t>
      </w:r>
      <w:r w:rsidRPr="00811829">
        <w:rPr>
          <w:rFonts w:ascii="Calibri" w:hAnsi="Calibri" w:cs="Calibri"/>
          <w:color w:val="000000"/>
          <w:spacing w:val="1"/>
          <w:w w:val="102"/>
          <w:position w:val="1"/>
          <w:sz w:val="22"/>
          <w:szCs w:val="22"/>
        </w:rPr>
        <w:t>f</w:t>
      </w:r>
      <w:r w:rsidRPr="00811829">
        <w:rPr>
          <w:rFonts w:ascii="Calibri" w:hAnsi="Calibri" w:cs="Calibri"/>
          <w:color w:val="000000"/>
          <w:spacing w:val="2"/>
          <w:w w:val="102"/>
          <w:position w:val="1"/>
          <w:sz w:val="22"/>
          <w:szCs w:val="22"/>
        </w:rPr>
        <w:t>o</w:t>
      </w:r>
      <w:r w:rsidRPr="00811829">
        <w:rPr>
          <w:rFonts w:ascii="Calibri" w:hAnsi="Calibri" w:cs="Calibri"/>
          <w:color w:val="000000"/>
          <w:spacing w:val="1"/>
          <w:w w:val="103"/>
          <w:position w:val="1"/>
          <w:sz w:val="22"/>
          <w:szCs w:val="22"/>
        </w:rPr>
        <w:t>ll</w:t>
      </w:r>
      <w:r w:rsidRPr="00811829">
        <w:rPr>
          <w:rFonts w:ascii="Calibri" w:hAnsi="Calibri" w:cs="Calibri"/>
          <w:color w:val="000000"/>
          <w:spacing w:val="2"/>
          <w:w w:val="102"/>
          <w:position w:val="1"/>
          <w:sz w:val="22"/>
          <w:szCs w:val="22"/>
        </w:rPr>
        <w:t>o</w:t>
      </w:r>
      <w:r w:rsidRPr="00811829">
        <w:rPr>
          <w:rFonts w:ascii="Calibri" w:hAnsi="Calibri" w:cs="Calibri"/>
          <w:color w:val="000000"/>
          <w:spacing w:val="3"/>
          <w:w w:val="102"/>
          <w:position w:val="1"/>
          <w:sz w:val="22"/>
          <w:szCs w:val="22"/>
        </w:rPr>
        <w:t>w</w:t>
      </w:r>
      <w:r w:rsidRPr="00811829">
        <w:rPr>
          <w:rFonts w:ascii="Calibri" w:hAnsi="Calibri" w:cs="Calibri"/>
          <w:color w:val="000000"/>
          <w:spacing w:val="1"/>
          <w:w w:val="103"/>
          <w:position w:val="1"/>
          <w:sz w:val="22"/>
          <w:szCs w:val="22"/>
        </w:rPr>
        <w:t>i</w:t>
      </w:r>
      <w:r w:rsidRPr="00811829">
        <w:rPr>
          <w:rFonts w:ascii="Calibri" w:hAnsi="Calibri" w:cs="Calibri"/>
          <w:color w:val="000000"/>
          <w:spacing w:val="2"/>
          <w:w w:val="102"/>
          <w:position w:val="1"/>
          <w:sz w:val="22"/>
          <w:szCs w:val="22"/>
        </w:rPr>
        <w:t>n</w:t>
      </w:r>
      <w:r w:rsidRPr="00811829">
        <w:rPr>
          <w:rFonts w:ascii="Calibri" w:hAnsi="Calibri" w:cs="Calibri"/>
          <w:color w:val="000000"/>
          <w:spacing w:val="2"/>
          <w:w w:val="103"/>
          <w:position w:val="1"/>
          <w:sz w:val="22"/>
          <w:szCs w:val="22"/>
        </w:rPr>
        <w:t>g</w:t>
      </w:r>
      <w:r w:rsidRPr="00811829">
        <w:rPr>
          <w:rFonts w:ascii="Calibri" w:hAnsi="Calibri" w:cs="Calibri"/>
          <w:color w:val="000000"/>
          <w:w w:val="103"/>
          <w:position w:val="1"/>
          <w:sz w:val="22"/>
          <w:szCs w:val="22"/>
        </w:rPr>
        <w:t>:</w:t>
      </w:r>
    </w:p>
    <w:p w:rsidR="00511CC0" w:rsidRPr="00811829" w:rsidRDefault="00511CC0" w:rsidP="00D33FCB">
      <w:pPr>
        <w:widowControl w:val="0"/>
        <w:autoSpaceDE w:val="0"/>
        <w:autoSpaceDN w:val="0"/>
        <w:adjustRightInd w:val="0"/>
        <w:spacing w:line="360" w:lineRule="auto"/>
        <w:ind w:left="1525" w:right="956" w:hanging="360"/>
        <w:rPr>
          <w:rFonts w:ascii="Calibri" w:hAnsi="Calibri" w:cs="Calibri"/>
          <w:color w:val="000000"/>
          <w:spacing w:val="2"/>
          <w:sz w:val="22"/>
          <w:szCs w:val="22"/>
        </w:rPr>
      </w:pPr>
    </w:p>
    <w:p w:rsidR="003957BC" w:rsidRPr="00811829" w:rsidRDefault="00811890" w:rsidP="00F262B8">
      <w:pPr>
        <w:widowControl w:val="0"/>
        <w:tabs>
          <w:tab w:val="left" w:pos="8280"/>
        </w:tabs>
        <w:autoSpaceDE w:val="0"/>
        <w:autoSpaceDN w:val="0"/>
        <w:adjustRightInd w:val="0"/>
        <w:spacing w:line="360" w:lineRule="auto"/>
        <w:ind w:left="1525" w:right="20" w:hanging="360"/>
        <w:rPr>
          <w:rFonts w:ascii="Calibri" w:hAnsi="Calibri" w:cs="Calibri"/>
          <w:color w:val="000000"/>
          <w:sz w:val="22"/>
          <w:szCs w:val="22"/>
        </w:rPr>
      </w:pP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P</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upda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oughou</w:t>
      </w:r>
      <w:r w:rsidRPr="00811829">
        <w:rPr>
          <w:rFonts w:ascii="Calibri" w:hAnsi="Calibri" w:cs="Calibri"/>
          <w:color w:val="000000"/>
          <w:sz w:val="22"/>
          <w:szCs w:val="22"/>
        </w:rPr>
        <w:t>t</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lif</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sou</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rsidR="00811890" w:rsidRPr="00811829" w:rsidRDefault="00811890" w:rsidP="00F262B8">
      <w:pPr>
        <w:widowControl w:val="0"/>
        <w:autoSpaceDE w:val="0"/>
        <w:autoSpaceDN w:val="0"/>
        <w:adjustRightInd w:val="0"/>
        <w:spacing w:line="360" w:lineRule="auto"/>
        <w:ind w:left="1525" w:right="20" w:hanging="360"/>
        <w:rPr>
          <w:rFonts w:ascii="Calibri" w:hAnsi="Calibri" w:cs="Calibri"/>
          <w:color w:val="000000"/>
          <w:sz w:val="22"/>
          <w:szCs w:val="22"/>
        </w:rPr>
      </w:pPr>
      <w:r w:rsidRPr="00811829">
        <w:rPr>
          <w:rFonts w:ascii="Calibri" w:hAnsi="Calibri" w:cs="Calibri"/>
          <w:color w:val="000000"/>
          <w:spacing w:val="2"/>
          <w:sz w:val="22"/>
          <w:szCs w:val="22"/>
        </w:rPr>
        <w:lastRenderedPageBreak/>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Pro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lf</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RF</w:t>
      </w:r>
      <w:r w:rsidRPr="00811829">
        <w:rPr>
          <w:rFonts w:ascii="Calibri" w:hAnsi="Calibri" w:cs="Calibri"/>
          <w:color w:val="000000"/>
          <w:sz w:val="22"/>
          <w:szCs w:val="22"/>
        </w:rPr>
        <w:t>C</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391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obso</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003957BC" w:rsidRPr="00811829">
        <w:rPr>
          <w:rFonts w:ascii="Calibri" w:hAnsi="Calibri" w:cs="Calibri"/>
          <w:color w:val="000000"/>
          <w:sz w:val="22"/>
          <w:szCs w:val="22"/>
        </w:rPr>
        <w:t xml:space="preserve"> </w:t>
      </w:r>
      <w:r w:rsidRPr="00811829">
        <w:rPr>
          <w:rFonts w:ascii="Calibri" w:hAnsi="Calibri" w:cs="Calibri"/>
          <w:color w:val="000000"/>
          <w:spacing w:val="2"/>
          <w:sz w:val="22"/>
          <w:szCs w:val="22"/>
        </w:rPr>
        <w:t>RFC</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81</w:t>
      </w:r>
      <w:r w:rsidRPr="00811829">
        <w:rPr>
          <w:rFonts w:ascii="Calibri" w:hAnsi="Calibri" w:cs="Calibri"/>
          <w:color w:val="000000"/>
          <w:sz w:val="22"/>
          <w:szCs w:val="22"/>
        </w:rPr>
        <w:t>2</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954</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or</w:t>
      </w:r>
    </w:p>
    <w:p w:rsidR="00811890" w:rsidRPr="00811829" w:rsidRDefault="00811890" w:rsidP="00D33FCB">
      <w:pPr>
        <w:widowControl w:val="0"/>
        <w:autoSpaceDE w:val="0"/>
        <w:autoSpaceDN w:val="0"/>
        <w:adjustRightInd w:val="0"/>
        <w:spacing w:line="360" w:lineRule="auto"/>
        <w:ind w:left="1525" w:right="528" w:hanging="360"/>
        <w:jc w:val="both"/>
        <w:rPr>
          <w:rFonts w:ascii="Calibri" w:hAnsi="Calibri" w:cs="Calibri"/>
          <w:color w:val="000000"/>
          <w:sz w:val="22"/>
          <w:szCs w:val="22"/>
        </w:rPr>
      </w:pP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003957BC"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2"/>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o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yp</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lic</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00F51F36"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rsidR="00811890" w:rsidRPr="00811829" w:rsidRDefault="00811890" w:rsidP="00D33FCB">
      <w:pPr>
        <w:widowControl w:val="0"/>
        <w:autoSpaceDE w:val="0"/>
        <w:autoSpaceDN w:val="0"/>
        <w:adjustRightInd w:val="0"/>
        <w:spacing w:before="57" w:line="360" w:lineRule="auto"/>
        <w:ind w:right="616"/>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ende</w:t>
      </w:r>
      <w:r w:rsidRPr="00811829">
        <w:rPr>
          <w:rFonts w:ascii="Calibri" w:hAnsi="Calibri" w:cs="Calibri"/>
          <w:color w:val="000000"/>
          <w:sz w:val="22"/>
          <w:szCs w:val="22"/>
        </w:rPr>
        <w:t>d</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d</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ti</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ll</w:t>
      </w:r>
      <w:r w:rsidRPr="00811829">
        <w:rPr>
          <w:rFonts w:ascii="Calibri" w:hAnsi="Calibri" w:cs="Calibri"/>
          <w:color w:val="000000"/>
          <w:w w:val="102"/>
          <w:sz w:val="22"/>
          <w:szCs w:val="22"/>
        </w:rPr>
        <w:t>y</w:t>
      </w:r>
      <w:r w:rsidRPr="00811829">
        <w:rPr>
          <w:rFonts w:ascii="Calibri" w:hAnsi="Calibri" w:cs="Calibri"/>
          <w:color w:val="000000"/>
          <w:spacing w:val="8"/>
          <w:w w:val="10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subse</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w w:val="103"/>
          <w:sz w:val="22"/>
          <w:szCs w:val="22"/>
        </w:rPr>
        <w:t>.</w:t>
      </w:r>
    </w:p>
    <w:p w:rsidR="007656F7" w:rsidRPr="00811829" w:rsidRDefault="007656F7" w:rsidP="00D33FCB">
      <w:pPr>
        <w:widowControl w:val="0"/>
        <w:tabs>
          <w:tab w:val="left" w:pos="1160"/>
        </w:tabs>
        <w:autoSpaceDE w:val="0"/>
        <w:autoSpaceDN w:val="0"/>
        <w:adjustRightInd w:val="0"/>
        <w:spacing w:line="360" w:lineRule="auto"/>
        <w:ind w:right="511"/>
        <w:rPr>
          <w:rFonts w:ascii="Calibri" w:hAnsi="Calibri" w:cs="Calibri"/>
          <w:color w:val="000000"/>
          <w:sz w:val="22"/>
          <w:szCs w:val="22"/>
        </w:rPr>
      </w:pPr>
    </w:p>
    <w:p w:rsidR="007656F7" w:rsidRPr="00811829" w:rsidRDefault="00811890"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r w:rsidRPr="00811829">
        <w:rPr>
          <w:rFonts w:ascii="Calibri" w:hAnsi="Calibri" w:cs="Calibri"/>
          <w:color w:val="000000"/>
          <w:spacing w:val="2"/>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ba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anc</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need</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capab</w:t>
      </w:r>
      <w:r w:rsidRPr="00811829">
        <w:rPr>
          <w:rFonts w:ascii="Calibri" w:hAnsi="Calibri" w:cs="Calibri"/>
          <w:color w:val="000000"/>
          <w:spacing w:val="1"/>
          <w:sz w:val="22"/>
          <w:szCs w:val="22"/>
        </w:rPr>
        <w:t>iliti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oba</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w w:val="103"/>
          <w:sz w:val="22"/>
          <w:szCs w:val="22"/>
        </w:rPr>
        <w:t>IRD-WG</w:t>
      </w:r>
      <w:r w:rsidRPr="00811829">
        <w:rPr>
          <w:rFonts w:ascii="Calibri" w:hAnsi="Calibri" w:cs="Calibri"/>
          <w:color w:val="000000"/>
          <w:spacing w:val="3"/>
          <w:w w:val="10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scusse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lti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007656F7"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sc</w:t>
      </w:r>
      <w:r w:rsidRPr="00811829">
        <w:rPr>
          <w:rFonts w:ascii="Calibri" w:hAnsi="Calibri" w:cs="Calibri"/>
          <w:color w:val="000000"/>
          <w:spacing w:val="1"/>
          <w:w w:val="102"/>
          <w:sz w:val="22"/>
          <w:szCs w:val="22"/>
        </w:rPr>
        <w:t>r</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s.</w:t>
      </w:r>
    </w:p>
    <w:p w:rsidR="007656F7" w:rsidRPr="00811829" w:rsidRDefault="007656F7"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p>
    <w:p w:rsidR="00811890" w:rsidRPr="00811829" w:rsidRDefault="00811890" w:rsidP="00E00910">
      <w:pPr>
        <w:widowControl w:val="0"/>
        <w:tabs>
          <w:tab w:val="left" w:pos="1160"/>
        </w:tabs>
        <w:autoSpaceDE w:val="0"/>
        <w:autoSpaceDN w:val="0"/>
        <w:adjustRightInd w:val="0"/>
        <w:spacing w:line="360" w:lineRule="auto"/>
        <w:ind w:right="511"/>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007656F7"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rr</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access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00C15218">
        <w:rPr>
          <w:rFonts w:ascii="Calibri" w:hAnsi="Calibri" w:cs="Calibri"/>
          <w:color w:val="000000"/>
          <w:sz w:val="22"/>
          <w:szCs w:val="22"/>
        </w:rPr>
        <w:t>are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encode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hang</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007656F7"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encod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47"/>
          <w:sz w:val="22"/>
          <w:szCs w:val="22"/>
        </w:rPr>
        <w:t xml:space="preserve"> </w:t>
      </w:r>
      <w:r w:rsidRPr="00811829">
        <w:rPr>
          <w:rFonts w:ascii="Calibri" w:hAnsi="Calibri" w:cs="Calibri"/>
          <w:color w:val="000000"/>
          <w:spacing w:val="2"/>
          <w:sz w:val="22"/>
          <w:szCs w:val="22"/>
        </w:rPr>
        <w:t>sche</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00C15218">
        <w:rPr>
          <w:rFonts w:ascii="Calibri" w:hAnsi="Calibri" w:cs="Calibri"/>
          <w:color w:val="000000"/>
          <w:spacing w:val="1"/>
          <w:sz w:val="22"/>
          <w:szCs w:val="22"/>
        </w:rPr>
        <w:t>Latin script</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egac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use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ffi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w:t>
      </w:r>
      <w:r w:rsidRPr="00811829">
        <w:rPr>
          <w:rFonts w:ascii="Calibri" w:hAnsi="Calibri" w:cs="Calibri"/>
          <w:color w:val="000000"/>
          <w:spacing w:val="3"/>
          <w:sz w:val="22"/>
          <w:szCs w:val="22"/>
        </w:rPr>
        <w:t>a</w:t>
      </w:r>
      <w:r w:rsidRPr="00811829">
        <w:rPr>
          <w:rFonts w:ascii="Calibri" w:hAnsi="Calibri" w:cs="Calibri"/>
          <w:color w:val="000000"/>
          <w:spacing w:val="2"/>
          <w:sz w:val="22"/>
          <w:szCs w:val="22"/>
        </w:rPr>
        <w:t>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U</w:t>
      </w:r>
      <w:r w:rsidRPr="00811829">
        <w:rPr>
          <w:rFonts w:ascii="Calibri" w:hAnsi="Calibri" w:cs="Calibri"/>
          <w:color w:val="000000"/>
          <w:spacing w:val="1"/>
          <w:w w:val="102"/>
          <w:sz w:val="22"/>
          <w:szCs w:val="22"/>
        </w:rPr>
        <w:t>S</w:t>
      </w:r>
      <w:r w:rsidRPr="00811829">
        <w:rPr>
          <w:rFonts w:ascii="Calibri" w:hAnsi="Calibri" w:cs="Calibri"/>
          <w:color w:val="000000"/>
          <w:w w:val="102"/>
          <w:sz w:val="22"/>
          <w:szCs w:val="22"/>
        </w:rPr>
        <w:t>-</w:t>
      </w:r>
      <w:r w:rsidRPr="00811829">
        <w:rPr>
          <w:rFonts w:ascii="Calibri" w:hAnsi="Calibri" w:cs="Calibri"/>
          <w:color w:val="000000"/>
          <w:spacing w:val="2"/>
          <w:w w:val="102"/>
          <w:sz w:val="22"/>
          <w:szCs w:val="22"/>
        </w:rPr>
        <w:t>AS</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II</w:t>
      </w:r>
      <w:r w:rsidRPr="00811829">
        <w:rPr>
          <w:rFonts w:ascii="Calibri" w:hAnsi="Calibri" w:cs="Calibri"/>
          <w:color w:val="000000"/>
          <w:w w:val="103"/>
          <w:sz w:val="22"/>
          <w:szCs w:val="22"/>
        </w:rPr>
        <w:t>.</w:t>
      </w:r>
    </w:p>
    <w:p w:rsidR="007656F7" w:rsidRPr="00811829" w:rsidRDefault="007656F7" w:rsidP="00D33FCB">
      <w:pPr>
        <w:widowControl w:val="0"/>
        <w:tabs>
          <w:tab w:val="left" w:pos="1160"/>
        </w:tabs>
        <w:autoSpaceDE w:val="0"/>
        <w:autoSpaceDN w:val="0"/>
        <w:adjustRightInd w:val="0"/>
        <w:spacing w:line="360" w:lineRule="auto"/>
        <w:ind w:right="716"/>
        <w:rPr>
          <w:rFonts w:ascii="Calibri" w:hAnsi="Calibri" w:cs="Calibri"/>
          <w:color w:val="000000"/>
          <w:spacing w:val="3"/>
          <w:sz w:val="22"/>
          <w:szCs w:val="22"/>
        </w:rPr>
      </w:pPr>
    </w:p>
    <w:p w:rsidR="00A83220" w:rsidRPr="00811829" w:rsidRDefault="00811890" w:rsidP="00F262B8">
      <w:pPr>
        <w:widowControl w:val="0"/>
        <w:tabs>
          <w:tab w:val="left" w:pos="1160"/>
          <w:tab w:val="left" w:pos="8280"/>
        </w:tabs>
        <w:autoSpaceDE w:val="0"/>
        <w:autoSpaceDN w:val="0"/>
        <w:adjustRightInd w:val="0"/>
        <w:spacing w:line="360" w:lineRule="auto"/>
        <w:ind w:right="560"/>
        <w:rPr>
          <w:rFonts w:ascii="Calibri" w:hAnsi="Calibri" w:cs="Calibri"/>
          <w:color w:val="000000"/>
          <w:sz w:val="22"/>
          <w:szCs w:val="22"/>
        </w:rPr>
      </w:pPr>
      <w:r w:rsidRPr="00811829">
        <w:rPr>
          <w:rFonts w:ascii="Calibri" w:hAnsi="Calibri" w:cs="Calibri"/>
          <w:color w:val="000000"/>
          <w:spacing w:val="3"/>
          <w:sz w:val="22"/>
          <w:szCs w:val="22"/>
        </w:rPr>
        <w:t>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istr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00C8743E">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 xml:space="preserve">uages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00FD4ECE"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ke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nu</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ac</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see</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tan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p</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p>
    <w:p w:rsidR="00A83220" w:rsidRPr="00811829" w:rsidRDefault="00A83220" w:rsidP="00D33FCB">
      <w:pPr>
        <w:widowControl w:val="0"/>
        <w:tabs>
          <w:tab w:val="left" w:pos="1160"/>
        </w:tabs>
        <w:autoSpaceDE w:val="0"/>
        <w:autoSpaceDN w:val="0"/>
        <w:adjustRightInd w:val="0"/>
        <w:spacing w:line="360" w:lineRule="auto"/>
        <w:ind w:right="716"/>
        <w:rPr>
          <w:rFonts w:ascii="Calibri" w:hAnsi="Calibri" w:cs="Calibri"/>
          <w:color w:val="000000"/>
          <w:sz w:val="22"/>
          <w:szCs w:val="22"/>
        </w:rPr>
      </w:pPr>
    </w:p>
    <w:p w:rsidR="00811890" w:rsidRPr="00811829" w:rsidRDefault="00811890" w:rsidP="00E00910">
      <w:pPr>
        <w:widowControl w:val="0"/>
        <w:tabs>
          <w:tab w:val="left" w:pos="1160"/>
        </w:tabs>
        <w:autoSpaceDE w:val="0"/>
        <w:autoSpaceDN w:val="0"/>
        <w:adjustRightInd w:val="0"/>
        <w:spacing w:line="360" w:lineRule="auto"/>
        <w:ind w:right="716"/>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gene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ca</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2"/>
          <w:sz w:val="22"/>
          <w:szCs w:val="22"/>
        </w:rPr>
        <w:t xml:space="preserve"> </w:t>
      </w:r>
      <w:r w:rsidRPr="00811829">
        <w:rPr>
          <w:rFonts w:ascii="Calibri" w:hAnsi="Calibri" w:cs="Calibri"/>
          <w:color w:val="000000"/>
          <w:spacing w:val="2"/>
          <w:w w:val="103"/>
          <w:sz w:val="22"/>
          <w:szCs w:val="22"/>
        </w:rPr>
        <w:t xml:space="preserve">By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313131"/>
          <w:spacing w:val="2"/>
          <w:sz w:val="22"/>
          <w:szCs w:val="22"/>
        </w:rPr>
        <w:t>con</w:t>
      </w:r>
      <w:r w:rsidRPr="00811829">
        <w:rPr>
          <w:rFonts w:ascii="Calibri" w:hAnsi="Calibri" w:cs="Calibri"/>
          <w:color w:val="313131"/>
          <w:spacing w:val="1"/>
          <w:sz w:val="22"/>
          <w:szCs w:val="22"/>
        </w:rPr>
        <w:t>t</w:t>
      </w:r>
      <w:r w:rsidRPr="00811829">
        <w:rPr>
          <w:rFonts w:ascii="Calibri" w:hAnsi="Calibri" w:cs="Calibri"/>
          <w:color w:val="313131"/>
          <w:spacing w:val="2"/>
          <w:sz w:val="22"/>
          <w:szCs w:val="22"/>
        </w:rPr>
        <w:t>ac</w:t>
      </w:r>
      <w:r w:rsidRPr="00811829">
        <w:rPr>
          <w:rFonts w:ascii="Calibri" w:hAnsi="Calibri" w:cs="Calibri"/>
          <w:color w:val="313131"/>
          <w:sz w:val="22"/>
          <w:szCs w:val="22"/>
        </w:rPr>
        <w:t>t</w:t>
      </w:r>
      <w:r w:rsidRPr="00811829">
        <w:rPr>
          <w:rFonts w:ascii="Calibri" w:hAnsi="Calibri" w:cs="Calibri"/>
          <w:color w:val="313131"/>
          <w:spacing w:val="19"/>
          <w:sz w:val="22"/>
          <w:szCs w:val="22"/>
        </w:rPr>
        <w:t xml:space="preserve"> </w:t>
      </w:r>
      <w:r w:rsidRPr="00811829">
        <w:rPr>
          <w:rFonts w:ascii="Calibri" w:hAnsi="Calibri" w:cs="Calibri"/>
          <w:color w:val="313131"/>
          <w:spacing w:val="2"/>
          <w:sz w:val="22"/>
          <w:szCs w:val="22"/>
        </w:rPr>
        <w:t>da</w:t>
      </w:r>
      <w:r w:rsidRPr="00811829">
        <w:rPr>
          <w:rFonts w:ascii="Calibri" w:hAnsi="Calibri" w:cs="Calibri"/>
          <w:color w:val="313131"/>
          <w:spacing w:val="1"/>
          <w:sz w:val="22"/>
          <w:szCs w:val="22"/>
        </w:rPr>
        <w:t>t</w:t>
      </w:r>
      <w:r w:rsidRPr="00811829">
        <w:rPr>
          <w:rFonts w:ascii="Calibri" w:hAnsi="Calibri" w:cs="Calibri"/>
          <w:color w:val="313131"/>
          <w:sz w:val="22"/>
          <w:szCs w:val="22"/>
        </w:rPr>
        <w:t>a</w:t>
      </w:r>
      <w:r w:rsidRPr="00811829">
        <w:rPr>
          <w:rFonts w:ascii="Calibri" w:hAnsi="Calibri" w:cs="Calibri"/>
          <w:color w:val="313131"/>
          <w:spacing w:val="12"/>
          <w:sz w:val="22"/>
          <w:szCs w:val="22"/>
        </w:rPr>
        <w:t xml:space="preserve"> </w:t>
      </w:r>
      <w:r w:rsidRPr="00811829">
        <w:rPr>
          <w:rFonts w:ascii="Calibri" w:hAnsi="Calibri" w:cs="Calibri"/>
          <w:color w:val="313131"/>
          <w:spacing w:val="3"/>
          <w:sz w:val="22"/>
          <w:szCs w:val="22"/>
        </w:rPr>
        <w:t>m</w:t>
      </w:r>
      <w:r w:rsidRPr="00811829">
        <w:rPr>
          <w:rFonts w:ascii="Calibri" w:hAnsi="Calibri" w:cs="Calibri"/>
          <w:color w:val="313131"/>
          <w:spacing w:val="2"/>
          <w:sz w:val="22"/>
          <w:szCs w:val="22"/>
        </w:rPr>
        <w:t>us</w:t>
      </w:r>
      <w:r w:rsidRPr="00811829">
        <w:rPr>
          <w:rFonts w:ascii="Calibri" w:hAnsi="Calibri" w:cs="Calibri"/>
          <w:color w:val="313131"/>
          <w:sz w:val="22"/>
          <w:szCs w:val="22"/>
        </w:rPr>
        <w:t>t</w:t>
      </w:r>
      <w:r w:rsidRPr="00811829">
        <w:rPr>
          <w:rFonts w:ascii="Calibri" w:hAnsi="Calibri" w:cs="Calibri"/>
          <w:color w:val="313131"/>
          <w:spacing w:val="14"/>
          <w:sz w:val="22"/>
          <w:szCs w:val="22"/>
        </w:rPr>
        <w:t xml:space="preserve"> </w:t>
      </w:r>
      <w:r w:rsidRPr="00811829">
        <w:rPr>
          <w:rFonts w:ascii="Calibri" w:hAnsi="Calibri" w:cs="Calibri"/>
          <w:color w:val="313131"/>
          <w:spacing w:val="2"/>
          <w:sz w:val="22"/>
          <w:szCs w:val="22"/>
        </w:rPr>
        <w:t>b</w:t>
      </w:r>
      <w:r w:rsidRPr="00811829">
        <w:rPr>
          <w:rFonts w:ascii="Calibri" w:hAnsi="Calibri" w:cs="Calibri"/>
          <w:color w:val="313131"/>
          <w:sz w:val="22"/>
          <w:szCs w:val="22"/>
        </w:rPr>
        <w:t>e</w:t>
      </w:r>
      <w:r w:rsidRPr="00811829">
        <w:rPr>
          <w:rFonts w:ascii="Calibri" w:hAnsi="Calibri" w:cs="Calibri"/>
          <w:color w:val="313131"/>
          <w:spacing w:val="8"/>
          <w:sz w:val="22"/>
          <w:szCs w:val="22"/>
        </w:rPr>
        <w:t xml:space="preserve"> </w:t>
      </w:r>
      <w:r w:rsidRPr="00811829">
        <w:rPr>
          <w:rFonts w:ascii="Calibri" w:hAnsi="Calibri" w:cs="Calibri"/>
          <w:color w:val="313131"/>
          <w:spacing w:val="3"/>
          <w:w w:val="102"/>
          <w:sz w:val="22"/>
          <w:szCs w:val="22"/>
        </w:rPr>
        <w:t>m</w:t>
      </w:r>
      <w:r w:rsidRPr="00811829">
        <w:rPr>
          <w:rFonts w:ascii="Calibri" w:hAnsi="Calibri" w:cs="Calibri"/>
          <w:color w:val="313131"/>
          <w:spacing w:val="2"/>
          <w:w w:val="102"/>
          <w:sz w:val="22"/>
          <w:szCs w:val="22"/>
        </w:rPr>
        <w:t>ad</w:t>
      </w:r>
      <w:r w:rsidRPr="00811829">
        <w:rPr>
          <w:rFonts w:ascii="Calibri" w:hAnsi="Calibri" w:cs="Calibri"/>
          <w:color w:val="313131"/>
          <w:w w:val="102"/>
          <w:sz w:val="22"/>
          <w:szCs w:val="22"/>
        </w:rPr>
        <w:t>e</w:t>
      </w:r>
      <w:r w:rsidRPr="00811829">
        <w:rPr>
          <w:rFonts w:ascii="Calibri" w:hAnsi="Calibri" w:cs="Calibri"/>
          <w:color w:val="313131"/>
          <w:spacing w:val="4"/>
          <w:sz w:val="22"/>
          <w:szCs w:val="22"/>
        </w:rPr>
        <w:t xml:space="preserve"> </w:t>
      </w:r>
      <w:r w:rsidRPr="00811829">
        <w:rPr>
          <w:rFonts w:ascii="Calibri" w:hAnsi="Calibri" w:cs="Calibri"/>
          <w:color w:val="313131"/>
          <w:spacing w:val="2"/>
          <w:sz w:val="22"/>
          <w:szCs w:val="22"/>
        </w:rPr>
        <w:t>ava</w:t>
      </w:r>
      <w:r w:rsidRPr="00811829">
        <w:rPr>
          <w:rFonts w:ascii="Calibri" w:hAnsi="Calibri" w:cs="Calibri"/>
          <w:color w:val="313131"/>
          <w:spacing w:val="1"/>
          <w:sz w:val="22"/>
          <w:szCs w:val="22"/>
        </w:rPr>
        <w:t>il</w:t>
      </w:r>
      <w:r w:rsidRPr="00811829">
        <w:rPr>
          <w:rFonts w:ascii="Calibri" w:hAnsi="Calibri" w:cs="Calibri"/>
          <w:color w:val="313131"/>
          <w:spacing w:val="2"/>
          <w:sz w:val="22"/>
          <w:szCs w:val="22"/>
        </w:rPr>
        <w:t>ab</w:t>
      </w:r>
      <w:r w:rsidRPr="00811829">
        <w:rPr>
          <w:rFonts w:ascii="Calibri" w:hAnsi="Calibri" w:cs="Calibri"/>
          <w:color w:val="313131"/>
          <w:spacing w:val="1"/>
          <w:sz w:val="22"/>
          <w:szCs w:val="22"/>
        </w:rPr>
        <w:t>l</w:t>
      </w:r>
      <w:r w:rsidRPr="00811829">
        <w:rPr>
          <w:rFonts w:ascii="Calibri" w:hAnsi="Calibri" w:cs="Calibri"/>
          <w:color w:val="313131"/>
          <w:sz w:val="22"/>
          <w:szCs w:val="22"/>
        </w:rPr>
        <w:t>e</w:t>
      </w:r>
      <w:r w:rsidRPr="00811829">
        <w:rPr>
          <w:rFonts w:ascii="Calibri" w:hAnsi="Calibri" w:cs="Calibri"/>
          <w:color w:val="313131"/>
          <w:spacing w:val="17"/>
          <w:sz w:val="22"/>
          <w:szCs w:val="22"/>
        </w:rPr>
        <w:t xml:space="preserve"> </w:t>
      </w:r>
      <w:r w:rsidRPr="00811829">
        <w:rPr>
          <w:rFonts w:ascii="Calibri" w:hAnsi="Calibri" w:cs="Calibri"/>
          <w:color w:val="313131"/>
          <w:spacing w:val="1"/>
          <w:sz w:val="22"/>
          <w:szCs w:val="22"/>
        </w:rPr>
        <w:t>i</w:t>
      </w:r>
      <w:r w:rsidRPr="00811829">
        <w:rPr>
          <w:rFonts w:ascii="Calibri" w:hAnsi="Calibri" w:cs="Calibri"/>
          <w:color w:val="313131"/>
          <w:sz w:val="22"/>
          <w:szCs w:val="22"/>
        </w:rPr>
        <w:t>n</w:t>
      </w:r>
      <w:r w:rsidRPr="00811829">
        <w:rPr>
          <w:rFonts w:ascii="Calibri" w:hAnsi="Calibri" w:cs="Calibri"/>
          <w:color w:val="313131"/>
          <w:spacing w:val="7"/>
          <w:sz w:val="22"/>
          <w:szCs w:val="22"/>
        </w:rPr>
        <w:t xml:space="preserve"> </w:t>
      </w:r>
      <w:r w:rsidRPr="00811829">
        <w:rPr>
          <w:rFonts w:ascii="Calibri" w:hAnsi="Calibri" w:cs="Calibri"/>
          <w:color w:val="313131"/>
          <w:sz w:val="22"/>
          <w:szCs w:val="22"/>
        </w:rPr>
        <w:t>a</w:t>
      </w:r>
      <w:r w:rsidRPr="00811829">
        <w:rPr>
          <w:rFonts w:ascii="Calibri" w:hAnsi="Calibri" w:cs="Calibri"/>
          <w:color w:val="313131"/>
          <w:spacing w:val="6"/>
          <w:sz w:val="22"/>
          <w:szCs w:val="22"/>
        </w:rPr>
        <w:t xml:space="preserve"> </w:t>
      </w:r>
      <w:r w:rsidRPr="00811829">
        <w:rPr>
          <w:rFonts w:ascii="Calibri" w:hAnsi="Calibri" w:cs="Calibri"/>
          <w:color w:val="313131"/>
          <w:spacing w:val="2"/>
          <w:sz w:val="22"/>
          <w:szCs w:val="22"/>
        </w:rPr>
        <w:t>co</w:t>
      </w:r>
      <w:r w:rsidRPr="00811829">
        <w:rPr>
          <w:rFonts w:ascii="Calibri" w:hAnsi="Calibri" w:cs="Calibri"/>
          <w:color w:val="313131"/>
          <w:spacing w:val="3"/>
          <w:sz w:val="22"/>
          <w:szCs w:val="22"/>
        </w:rPr>
        <w:t>mm</w:t>
      </w:r>
      <w:r w:rsidRPr="00811829">
        <w:rPr>
          <w:rFonts w:ascii="Calibri" w:hAnsi="Calibri" w:cs="Calibri"/>
          <w:color w:val="313131"/>
          <w:spacing w:val="2"/>
          <w:sz w:val="22"/>
          <w:szCs w:val="22"/>
        </w:rPr>
        <w:t>o</w:t>
      </w:r>
      <w:r w:rsidRPr="00811829">
        <w:rPr>
          <w:rFonts w:ascii="Calibri" w:hAnsi="Calibri" w:cs="Calibri"/>
          <w:color w:val="313131"/>
          <w:sz w:val="22"/>
          <w:szCs w:val="22"/>
        </w:rPr>
        <w:t>n</w:t>
      </w:r>
      <w:r w:rsidRPr="00811829">
        <w:rPr>
          <w:rFonts w:ascii="Calibri" w:hAnsi="Calibri" w:cs="Calibri"/>
          <w:color w:val="313131"/>
          <w:spacing w:val="20"/>
          <w:sz w:val="22"/>
          <w:szCs w:val="22"/>
        </w:rPr>
        <w:t xml:space="preserve"> </w:t>
      </w:r>
      <w:r w:rsidRPr="00811829">
        <w:rPr>
          <w:rFonts w:ascii="Calibri" w:hAnsi="Calibri" w:cs="Calibri"/>
          <w:color w:val="313131"/>
          <w:spacing w:val="2"/>
          <w:sz w:val="22"/>
          <w:szCs w:val="22"/>
        </w:rPr>
        <w:t>sc</w:t>
      </w:r>
      <w:r w:rsidRPr="00811829">
        <w:rPr>
          <w:rFonts w:ascii="Calibri" w:hAnsi="Calibri" w:cs="Calibri"/>
          <w:color w:val="313131"/>
          <w:spacing w:val="1"/>
          <w:sz w:val="22"/>
          <w:szCs w:val="22"/>
        </w:rPr>
        <w:t>ri</w:t>
      </w:r>
      <w:r w:rsidRPr="00811829">
        <w:rPr>
          <w:rFonts w:ascii="Calibri" w:hAnsi="Calibri" w:cs="Calibri"/>
          <w:color w:val="313131"/>
          <w:spacing w:val="2"/>
          <w:sz w:val="22"/>
          <w:szCs w:val="22"/>
        </w:rPr>
        <w:t>p</w:t>
      </w:r>
      <w:r w:rsidRPr="00811829">
        <w:rPr>
          <w:rFonts w:ascii="Calibri" w:hAnsi="Calibri" w:cs="Calibri"/>
          <w:color w:val="313131"/>
          <w:sz w:val="22"/>
          <w:szCs w:val="22"/>
        </w:rPr>
        <w:t>t</w:t>
      </w:r>
      <w:r w:rsidRPr="00811829">
        <w:rPr>
          <w:rFonts w:ascii="Calibri" w:hAnsi="Calibri" w:cs="Calibri"/>
          <w:color w:val="313131"/>
          <w:spacing w:val="16"/>
          <w:sz w:val="22"/>
          <w:szCs w:val="22"/>
        </w:rPr>
        <w:t xml:space="preserve"> </w:t>
      </w:r>
      <w:r w:rsidRPr="00811829">
        <w:rPr>
          <w:rFonts w:ascii="Calibri" w:hAnsi="Calibri" w:cs="Calibri"/>
          <w:color w:val="313131"/>
          <w:spacing w:val="2"/>
          <w:sz w:val="22"/>
          <w:szCs w:val="22"/>
        </w:rPr>
        <w:t>o</w:t>
      </w:r>
      <w:r w:rsidRPr="00811829">
        <w:rPr>
          <w:rFonts w:ascii="Calibri" w:hAnsi="Calibri" w:cs="Calibri"/>
          <w:color w:val="313131"/>
          <w:sz w:val="22"/>
          <w:szCs w:val="22"/>
        </w:rPr>
        <w:t>r</w:t>
      </w:r>
      <w:r w:rsidRPr="00811829">
        <w:rPr>
          <w:rFonts w:ascii="Calibri" w:hAnsi="Calibri" w:cs="Calibri"/>
          <w:color w:val="313131"/>
          <w:spacing w:val="8"/>
          <w:sz w:val="22"/>
          <w:szCs w:val="22"/>
        </w:rPr>
        <w:t xml:space="preserve"> </w:t>
      </w:r>
      <w:r w:rsidRPr="00811829">
        <w:rPr>
          <w:rFonts w:ascii="Calibri" w:hAnsi="Calibri" w:cs="Calibri"/>
          <w:color w:val="313131"/>
          <w:spacing w:val="1"/>
          <w:sz w:val="22"/>
          <w:szCs w:val="22"/>
        </w:rPr>
        <w:t>l</w:t>
      </w:r>
      <w:r w:rsidRPr="00811829">
        <w:rPr>
          <w:rFonts w:ascii="Calibri" w:hAnsi="Calibri" w:cs="Calibri"/>
          <w:color w:val="313131"/>
          <w:spacing w:val="2"/>
          <w:sz w:val="22"/>
          <w:szCs w:val="22"/>
        </w:rPr>
        <w:t>anguage</w:t>
      </w:r>
      <w:r w:rsidR="00FD4ECE" w:rsidRPr="00811829">
        <w:rPr>
          <w:rFonts w:ascii="Calibri" w:hAnsi="Calibri" w:cs="Calibri"/>
          <w:color w:val="3131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00C15218">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convey</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passag</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lastRenderedPageBreak/>
        <w:t>exp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lit</w:t>
      </w:r>
      <w:r w:rsidRPr="00811829">
        <w:rPr>
          <w:rFonts w:ascii="Calibri" w:hAnsi="Calibri" w:cs="Calibri"/>
          <w:b/>
          <w:bCs/>
          <w:i/>
          <w:iCs/>
          <w:color w:val="000000"/>
          <w:spacing w:val="2"/>
          <w:sz w:val="22"/>
          <w:szCs w:val="22"/>
        </w:rPr>
        <w:t>e</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3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ca</w:t>
      </w:r>
      <w:r w:rsidRPr="00811829">
        <w:rPr>
          <w:rFonts w:ascii="Calibri" w:hAnsi="Calibri" w:cs="Calibri"/>
          <w:color w:val="000000"/>
          <w:sz w:val="22"/>
          <w:szCs w:val="22"/>
        </w:rPr>
        <w:t>l</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sy</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w:t>
      </w:r>
      <w:r w:rsidR="00FD4ECE"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La</w:t>
      </w:r>
      <w:r w:rsidRPr="00811829">
        <w:rPr>
          <w:rFonts w:ascii="Calibri" w:hAnsi="Calibri" w:cs="Calibri"/>
          <w:color w:val="000000"/>
          <w:spacing w:val="1"/>
          <w:sz w:val="22"/>
          <w:szCs w:val="22"/>
        </w:rPr>
        <w:t>ti</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Eng</w:t>
      </w:r>
      <w:r w:rsidRPr="00811829">
        <w:rPr>
          <w:rFonts w:ascii="Calibri" w:hAnsi="Calibri" w:cs="Calibri"/>
          <w:color w:val="000000"/>
          <w:spacing w:val="1"/>
          <w:w w:val="103"/>
          <w:sz w:val="22"/>
          <w:szCs w:val="22"/>
        </w:rPr>
        <w:t>li</w:t>
      </w:r>
      <w:r w:rsidRPr="00811829">
        <w:rPr>
          <w:rFonts w:ascii="Calibri" w:hAnsi="Calibri" w:cs="Calibri"/>
          <w:color w:val="000000"/>
          <w:spacing w:val="2"/>
          <w:w w:val="102"/>
          <w:sz w:val="22"/>
          <w:szCs w:val="22"/>
        </w:rPr>
        <w:t>sh.</w:t>
      </w:r>
    </w:p>
    <w:p w:rsidR="00A83220" w:rsidRPr="00811829" w:rsidRDefault="00A83220" w:rsidP="00D33FCB">
      <w:pPr>
        <w:widowControl w:val="0"/>
        <w:tabs>
          <w:tab w:val="left" w:pos="1160"/>
        </w:tabs>
        <w:autoSpaceDE w:val="0"/>
        <w:autoSpaceDN w:val="0"/>
        <w:adjustRightInd w:val="0"/>
        <w:spacing w:line="360" w:lineRule="auto"/>
        <w:ind w:right="527"/>
        <w:rPr>
          <w:rFonts w:ascii="Calibri" w:hAnsi="Calibri" w:cs="Calibri"/>
          <w:color w:val="000000"/>
          <w:spacing w:val="2"/>
          <w:sz w:val="22"/>
          <w:szCs w:val="22"/>
        </w:rPr>
      </w:pPr>
    </w:p>
    <w:p w:rsidR="00811890" w:rsidRPr="00811829" w:rsidRDefault="00A83220" w:rsidP="00D33FCB">
      <w:pPr>
        <w:widowControl w:val="0"/>
        <w:tabs>
          <w:tab w:val="left" w:pos="1160"/>
        </w:tabs>
        <w:autoSpaceDE w:val="0"/>
        <w:autoSpaceDN w:val="0"/>
        <w:adjustRightInd w:val="0"/>
        <w:spacing w:line="360" w:lineRule="auto"/>
        <w:ind w:right="527"/>
        <w:rPr>
          <w:rFonts w:ascii="Calibri" w:hAnsi="Calibri" w:cs="Calibri"/>
          <w:color w:val="000000"/>
          <w:spacing w:val="1"/>
          <w:position w:val="10"/>
          <w:sz w:val="22"/>
          <w:szCs w:val="22"/>
        </w:rPr>
      </w:pPr>
      <w:r w:rsidRPr="00811829">
        <w:rPr>
          <w:rFonts w:ascii="Calibri" w:hAnsi="Calibri" w:cs="Calibri"/>
          <w:color w:val="000000"/>
          <w:spacing w:val="2"/>
          <w:sz w:val="22"/>
          <w:szCs w:val="22"/>
        </w:rPr>
        <w:t>T</w:t>
      </w:r>
      <w:r w:rsidR="00811890" w:rsidRPr="00811829">
        <w:rPr>
          <w:rFonts w:ascii="Calibri" w:hAnsi="Calibri" w:cs="Calibri"/>
          <w:color w:val="000000"/>
          <w:spacing w:val="2"/>
          <w:sz w:val="22"/>
          <w:szCs w:val="22"/>
        </w:rPr>
        <w:t>h</w:t>
      </w:r>
      <w:r w:rsidR="00811890" w:rsidRPr="00811829">
        <w:rPr>
          <w:rFonts w:ascii="Calibri" w:hAnsi="Calibri" w:cs="Calibri"/>
          <w:color w:val="000000"/>
          <w:sz w:val="22"/>
          <w:szCs w:val="22"/>
        </w:rPr>
        <w:t>e</w:t>
      </w:r>
      <w:r w:rsidR="00811890"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00811890" w:rsidRPr="00811829">
        <w:rPr>
          <w:rFonts w:ascii="Calibri" w:hAnsi="Calibri" w:cs="Calibri"/>
          <w:color w:val="000000"/>
          <w:spacing w:val="24"/>
          <w:sz w:val="22"/>
          <w:szCs w:val="22"/>
        </w:rPr>
        <w:t xml:space="preserve"> </w:t>
      </w:r>
      <w:r w:rsidR="00811890" w:rsidRPr="00811829">
        <w:rPr>
          <w:rFonts w:ascii="Calibri" w:hAnsi="Calibri" w:cs="Calibri"/>
          <w:color w:val="000000"/>
          <w:spacing w:val="2"/>
          <w:sz w:val="22"/>
          <w:szCs w:val="22"/>
        </w:rPr>
        <w:t>cons</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de</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w:t>
      </w:r>
      <w:r w:rsidR="00811890" w:rsidRPr="00811829">
        <w:rPr>
          <w:rFonts w:ascii="Calibri" w:hAnsi="Calibri" w:cs="Calibri"/>
          <w:color w:val="000000"/>
          <w:sz w:val="22"/>
          <w:szCs w:val="22"/>
        </w:rPr>
        <w:t>d</w:t>
      </w:r>
      <w:r w:rsidR="00811890" w:rsidRPr="00811829">
        <w:rPr>
          <w:rFonts w:ascii="Calibri" w:hAnsi="Calibri" w:cs="Calibri"/>
          <w:color w:val="000000"/>
          <w:spacing w:val="25"/>
          <w:sz w:val="22"/>
          <w:szCs w:val="22"/>
        </w:rPr>
        <w:t xml:space="preserve"> </w:t>
      </w:r>
      <w:r w:rsidR="00811890" w:rsidRPr="00811829">
        <w:rPr>
          <w:rFonts w:ascii="Calibri" w:hAnsi="Calibri" w:cs="Calibri"/>
          <w:color w:val="000000"/>
          <w:spacing w:val="1"/>
          <w:sz w:val="22"/>
          <w:szCs w:val="22"/>
        </w:rPr>
        <w:t>fi</w:t>
      </w:r>
      <w:r w:rsidR="00811890" w:rsidRPr="00811829">
        <w:rPr>
          <w:rFonts w:ascii="Calibri" w:hAnsi="Calibri" w:cs="Calibri"/>
          <w:color w:val="000000"/>
          <w:spacing w:val="2"/>
          <w:sz w:val="22"/>
          <w:szCs w:val="22"/>
        </w:rPr>
        <w:t>v</w:t>
      </w:r>
      <w:r w:rsidR="00811890" w:rsidRPr="00811829">
        <w:rPr>
          <w:rFonts w:ascii="Calibri" w:hAnsi="Calibri" w:cs="Calibri"/>
          <w:color w:val="000000"/>
          <w:sz w:val="22"/>
          <w:szCs w:val="22"/>
        </w:rPr>
        <w:t>e</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ode</w:t>
      </w:r>
      <w:r w:rsidR="00811890" w:rsidRPr="00811829">
        <w:rPr>
          <w:rFonts w:ascii="Calibri" w:hAnsi="Calibri" w:cs="Calibri"/>
          <w:color w:val="000000"/>
          <w:spacing w:val="1"/>
          <w:sz w:val="22"/>
          <w:szCs w:val="22"/>
        </w:rPr>
        <w:t>l</w:t>
      </w:r>
      <w:r w:rsidR="00811890" w:rsidRPr="00811829">
        <w:rPr>
          <w:rFonts w:ascii="Calibri" w:hAnsi="Calibri" w:cs="Calibri"/>
          <w:color w:val="000000"/>
          <w:sz w:val="22"/>
          <w:szCs w:val="22"/>
        </w:rPr>
        <w:t>s</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z w:val="22"/>
          <w:szCs w:val="22"/>
        </w:rPr>
        <w:t>o</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2"/>
          <w:sz w:val="22"/>
          <w:szCs w:val="22"/>
        </w:rPr>
        <w:t>add</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es</w:t>
      </w:r>
      <w:r w:rsidR="00811890" w:rsidRPr="00811829">
        <w:rPr>
          <w:rFonts w:ascii="Calibri" w:hAnsi="Calibri" w:cs="Calibri"/>
          <w:color w:val="000000"/>
          <w:sz w:val="22"/>
          <w:szCs w:val="22"/>
        </w:rPr>
        <w:t>s</w:t>
      </w:r>
      <w:r w:rsidR="00811890" w:rsidRPr="00811829">
        <w:rPr>
          <w:rFonts w:ascii="Calibri" w:hAnsi="Calibri" w:cs="Calibri"/>
          <w:color w:val="000000"/>
          <w:spacing w:val="18"/>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w:t>
      </w:r>
      <w:r w:rsidR="00811890" w:rsidRPr="00811829">
        <w:rPr>
          <w:rFonts w:ascii="Calibri" w:hAnsi="Calibri" w:cs="Calibri"/>
          <w:color w:val="000000"/>
          <w:sz w:val="22"/>
          <w:szCs w:val="22"/>
        </w:rPr>
        <w:t>e</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2"/>
          <w:w w:val="102"/>
          <w:sz w:val="22"/>
          <w:szCs w:val="22"/>
        </w:rPr>
        <w:t>an</w:t>
      </w:r>
      <w:r w:rsidR="00811890" w:rsidRPr="00811829">
        <w:rPr>
          <w:rFonts w:ascii="Calibri" w:hAnsi="Calibri" w:cs="Calibri"/>
          <w:color w:val="000000"/>
          <w:w w:val="102"/>
          <w:sz w:val="22"/>
          <w:szCs w:val="22"/>
        </w:rPr>
        <w:t xml:space="preserve">d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lit</w:t>
      </w:r>
      <w:r w:rsidR="00811890" w:rsidRPr="00811829">
        <w:rPr>
          <w:rFonts w:ascii="Calibri" w:hAnsi="Calibri" w:cs="Calibri"/>
          <w:color w:val="000000"/>
          <w:spacing w:val="2"/>
          <w:sz w:val="22"/>
          <w:szCs w:val="22"/>
        </w:rPr>
        <w:t>e</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32"/>
          <w:sz w:val="22"/>
          <w:szCs w:val="22"/>
        </w:rPr>
        <w:t xml:space="preserve"> </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f</w:t>
      </w:r>
      <w:r w:rsidR="00811890" w:rsidRPr="00811829">
        <w:rPr>
          <w:rFonts w:ascii="Calibri" w:hAnsi="Calibri" w:cs="Calibri"/>
          <w:color w:val="000000"/>
          <w:spacing w:val="7"/>
          <w:sz w:val="22"/>
          <w:szCs w:val="22"/>
        </w:rPr>
        <w:t xml:space="preserve"> </w:t>
      </w:r>
      <w:r w:rsidR="00811890" w:rsidRPr="00811829">
        <w:rPr>
          <w:rFonts w:ascii="Calibri" w:hAnsi="Calibri" w:cs="Calibri"/>
          <w:color w:val="000000"/>
          <w:spacing w:val="2"/>
          <w:sz w:val="22"/>
          <w:szCs w:val="22"/>
        </w:rPr>
        <w:t>do</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i</w:t>
      </w:r>
      <w:r w:rsidR="00811890" w:rsidRPr="00811829">
        <w:rPr>
          <w:rFonts w:ascii="Calibri" w:hAnsi="Calibri" w:cs="Calibri"/>
          <w:color w:val="000000"/>
          <w:sz w:val="22"/>
          <w:szCs w:val="22"/>
        </w:rPr>
        <w:t>n</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2"/>
          <w:sz w:val="22"/>
          <w:szCs w:val="22"/>
        </w:rPr>
        <w:t>na</w:t>
      </w:r>
      <w:r w:rsidR="00811890" w:rsidRPr="00811829">
        <w:rPr>
          <w:rFonts w:ascii="Calibri" w:hAnsi="Calibri" w:cs="Calibri"/>
          <w:color w:val="000000"/>
          <w:spacing w:val="3"/>
          <w:sz w:val="22"/>
          <w:szCs w:val="22"/>
        </w:rPr>
        <w:t>m</w:t>
      </w:r>
      <w:r w:rsidR="00811890" w:rsidRPr="00811829">
        <w:rPr>
          <w:rFonts w:ascii="Calibri" w:hAnsi="Calibri" w:cs="Calibri"/>
          <w:color w:val="000000"/>
          <w:sz w:val="22"/>
          <w:szCs w:val="22"/>
        </w:rPr>
        <w:t>e</w:t>
      </w:r>
      <w:r w:rsidR="00811890" w:rsidRPr="00811829">
        <w:rPr>
          <w:rFonts w:ascii="Calibri" w:hAnsi="Calibri" w:cs="Calibri"/>
          <w:color w:val="000000"/>
          <w:spacing w:val="14"/>
          <w:sz w:val="22"/>
          <w:szCs w:val="22"/>
        </w:rPr>
        <w:t xml:space="preserve"> </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eg</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s</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8"/>
          <w:sz w:val="22"/>
          <w:szCs w:val="22"/>
        </w:rPr>
        <w:t xml:space="preserve"> </w:t>
      </w:r>
      <w:r w:rsidR="00811890" w:rsidRPr="00811829">
        <w:rPr>
          <w:rFonts w:ascii="Calibri" w:hAnsi="Calibri" w:cs="Calibri"/>
          <w:color w:val="000000"/>
          <w:spacing w:val="2"/>
          <w:sz w:val="22"/>
          <w:szCs w:val="22"/>
        </w:rPr>
        <w:t>da</w:t>
      </w:r>
      <w:r w:rsidR="00811890" w:rsidRPr="00811829">
        <w:rPr>
          <w:rFonts w:ascii="Calibri" w:hAnsi="Calibri" w:cs="Calibri"/>
          <w:color w:val="000000"/>
          <w:spacing w:val="1"/>
          <w:sz w:val="22"/>
          <w:szCs w:val="22"/>
        </w:rPr>
        <w:t>t</w:t>
      </w:r>
      <w:r w:rsidR="00811890" w:rsidRPr="00811829">
        <w:rPr>
          <w:rFonts w:ascii="Calibri" w:hAnsi="Calibri" w:cs="Calibri"/>
          <w:color w:val="000000"/>
          <w:sz w:val="22"/>
          <w:szCs w:val="22"/>
        </w:rPr>
        <w:t>a</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ac</w:t>
      </w:r>
      <w:r w:rsidR="00811890" w:rsidRPr="00811829">
        <w:rPr>
          <w:rFonts w:ascii="Calibri" w:hAnsi="Calibri" w:cs="Calibri"/>
          <w:color w:val="000000"/>
          <w:sz w:val="22"/>
          <w:szCs w:val="22"/>
        </w:rPr>
        <w:t>t</w:t>
      </w:r>
      <w:r w:rsidR="00811890" w:rsidRPr="00811829">
        <w:rPr>
          <w:rFonts w:ascii="Calibri" w:hAnsi="Calibri" w:cs="Calibri"/>
          <w:color w:val="000000"/>
          <w:spacing w:val="19"/>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w:t>
      </w:r>
      <w:r w:rsidR="00811890" w:rsidRPr="00811829">
        <w:rPr>
          <w:rFonts w:ascii="Calibri" w:hAnsi="Calibri" w:cs="Calibri"/>
          <w:color w:val="000000"/>
          <w:spacing w:val="1"/>
          <w:sz w:val="22"/>
          <w:szCs w:val="22"/>
        </w:rPr>
        <w:t>f</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on</w:t>
      </w:r>
      <w:r w:rsidR="00811890" w:rsidRPr="00811829">
        <w:rPr>
          <w:rFonts w:ascii="Calibri" w:hAnsi="Calibri" w:cs="Calibri"/>
          <w:color w:val="000000"/>
          <w:sz w:val="22"/>
          <w:szCs w:val="22"/>
        </w:rPr>
        <w:t>,</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2"/>
          <w:sz w:val="22"/>
          <w:szCs w:val="22"/>
        </w:rPr>
        <w:t>bu</w:t>
      </w:r>
      <w:r w:rsidR="00811890" w:rsidRPr="00811829">
        <w:rPr>
          <w:rFonts w:ascii="Calibri" w:hAnsi="Calibri" w:cs="Calibri"/>
          <w:color w:val="000000"/>
          <w:sz w:val="22"/>
          <w:szCs w:val="22"/>
        </w:rPr>
        <w:t>t</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z w:val="22"/>
          <w:szCs w:val="22"/>
        </w:rPr>
        <w:t>t</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3"/>
          <w:w w:val="102"/>
          <w:sz w:val="22"/>
          <w:szCs w:val="22"/>
        </w:rPr>
        <w:t>w</w:t>
      </w:r>
      <w:r w:rsidR="00811890" w:rsidRPr="00811829">
        <w:rPr>
          <w:rFonts w:ascii="Calibri" w:hAnsi="Calibri" w:cs="Calibri"/>
          <w:color w:val="000000"/>
          <w:spacing w:val="2"/>
          <w:w w:val="102"/>
          <w:sz w:val="22"/>
          <w:szCs w:val="22"/>
        </w:rPr>
        <w:t>a</w:t>
      </w:r>
      <w:r w:rsidR="00811890" w:rsidRPr="00811829">
        <w:rPr>
          <w:rFonts w:ascii="Calibri" w:hAnsi="Calibri" w:cs="Calibri"/>
          <w:color w:val="000000"/>
          <w:w w:val="102"/>
          <w:sz w:val="22"/>
          <w:szCs w:val="22"/>
        </w:rPr>
        <w:t xml:space="preserve">s </w:t>
      </w:r>
      <w:r w:rsidR="00811890" w:rsidRPr="00811829">
        <w:rPr>
          <w:rFonts w:ascii="Calibri" w:hAnsi="Calibri" w:cs="Calibri"/>
          <w:color w:val="000000"/>
          <w:spacing w:val="2"/>
          <w:sz w:val="22"/>
          <w:szCs w:val="22"/>
        </w:rPr>
        <w:t>unab</w:t>
      </w:r>
      <w:r w:rsidR="00811890" w:rsidRPr="00811829">
        <w:rPr>
          <w:rFonts w:ascii="Calibri" w:hAnsi="Calibri" w:cs="Calibri"/>
          <w:color w:val="000000"/>
          <w:spacing w:val="1"/>
          <w:sz w:val="22"/>
          <w:szCs w:val="22"/>
        </w:rPr>
        <w:t>l</w:t>
      </w:r>
      <w:r w:rsidR="00811890" w:rsidRPr="00811829">
        <w:rPr>
          <w:rFonts w:ascii="Calibri" w:hAnsi="Calibri" w:cs="Calibri"/>
          <w:color w:val="000000"/>
          <w:sz w:val="22"/>
          <w:szCs w:val="22"/>
        </w:rPr>
        <w:t>e</w:t>
      </w:r>
      <w:r w:rsidR="00811890" w:rsidRPr="00811829">
        <w:rPr>
          <w:rFonts w:ascii="Calibri" w:hAnsi="Calibri" w:cs="Calibri"/>
          <w:color w:val="000000"/>
          <w:spacing w:val="16"/>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z w:val="22"/>
          <w:szCs w:val="22"/>
        </w:rPr>
        <w:t>o</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eac</w:t>
      </w:r>
      <w:r w:rsidR="00811890" w:rsidRPr="00811829">
        <w:rPr>
          <w:rFonts w:ascii="Calibri" w:hAnsi="Calibri" w:cs="Calibri"/>
          <w:color w:val="000000"/>
          <w:sz w:val="22"/>
          <w:szCs w:val="22"/>
        </w:rPr>
        <w:t>h</w:t>
      </w:r>
      <w:r w:rsidR="00811890" w:rsidRPr="00811829">
        <w:rPr>
          <w:rFonts w:ascii="Calibri" w:hAnsi="Calibri" w:cs="Calibri"/>
          <w:color w:val="000000"/>
          <w:spacing w:val="15"/>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s</w:t>
      </w:r>
      <w:r w:rsidR="00811890" w:rsidRPr="00811829">
        <w:rPr>
          <w:rFonts w:ascii="Calibri" w:hAnsi="Calibri" w:cs="Calibri"/>
          <w:color w:val="000000"/>
          <w:spacing w:val="2"/>
          <w:sz w:val="22"/>
          <w:szCs w:val="22"/>
        </w:rPr>
        <w:t>en</w:t>
      </w:r>
      <w:r w:rsidR="00811890" w:rsidRPr="00811829">
        <w:rPr>
          <w:rFonts w:ascii="Calibri" w:hAnsi="Calibri" w:cs="Calibri"/>
          <w:color w:val="000000"/>
          <w:spacing w:val="1"/>
          <w:sz w:val="22"/>
          <w:szCs w:val="22"/>
        </w:rPr>
        <w:t>s</w:t>
      </w:r>
      <w:r w:rsidR="00811890" w:rsidRPr="00811829">
        <w:rPr>
          <w:rFonts w:ascii="Calibri" w:hAnsi="Calibri" w:cs="Calibri"/>
          <w:color w:val="000000"/>
          <w:spacing w:val="2"/>
          <w:sz w:val="22"/>
          <w:szCs w:val="22"/>
        </w:rPr>
        <w:t>u</w:t>
      </w:r>
      <w:r w:rsidR="00811890" w:rsidRPr="00811829">
        <w:rPr>
          <w:rFonts w:ascii="Calibri" w:hAnsi="Calibri" w:cs="Calibri"/>
          <w:color w:val="000000"/>
          <w:sz w:val="22"/>
          <w:szCs w:val="22"/>
        </w:rPr>
        <w:t>s</w:t>
      </w:r>
      <w:r w:rsidR="00811890" w:rsidRPr="00811829">
        <w:rPr>
          <w:rFonts w:ascii="Calibri" w:hAnsi="Calibri" w:cs="Calibri"/>
          <w:color w:val="000000"/>
          <w:spacing w:val="22"/>
          <w:sz w:val="22"/>
          <w:szCs w:val="22"/>
        </w:rPr>
        <w:t xml:space="preserve"> </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z w:val="22"/>
          <w:szCs w:val="22"/>
        </w:rPr>
        <w:t>a</w:t>
      </w:r>
      <w:r w:rsidR="00811890" w:rsidRPr="00811829">
        <w:rPr>
          <w:rFonts w:ascii="Calibri" w:hAnsi="Calibri" w:cs="Calibri"/>
          <w:color w:val="000000"/>
          <w:spacing w:val="6"/>
          <w:sz w:val="22"/>
          <w:szCs w:val="22"/>
        </w:rPr>
        <w:t xml:space="preserve"> </w:t>
      </w:r>
      <w:r w:rsidR="00811890" w:rsidRPr="00811829">
        <w:rPr>
          <w:rFonts w:ascii="Calibri" w:hAnsi="Calibri" w:cs="Calibri"/>
          <w:color w:val="000000"/>
          <w:spacing w:val="2"/>
          <w:sz w:val="22"/>
          <w:szCs w:val="22"/>
        </w:rPr>
        <w:t>s</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ng</w:t>
      </w:r>
      <w:r w:rsidR="00811890" w:rsidRPr="00811829">
        <w:rPr>
          <w:rFonts w:ascii="Calibri" w:hAnsi="Calibri" w:cs="Calibri"/>
          <w:color w:val="000000"/>
          <w:spacing w:val="1"/>
          <w:sz w:val="22"/>
          <w:szCs w:val="22"/>
        </w:rPr>
        <w:t>l</w:t>
      </w:r>
      <w:r w:rsidR="00811890" w:rsidRPr="00811829">
        <w:rPr>
          <w:rFonts w:ascii="Calibri" w:hAnsi="Calibri" w:cs="Calibri"/>
          <w:color w:val="000000"/>
          <w:sz w:val="22"/>
          <w:szCs w:val="22"/>
        </w:rPr>
        <w:t>e</w:t>
      </w:r>
      <w:r w:rsidR="00811890" w:rsidRPr="00811829">
        <w:rPr>
          <w:rFonts w:ascii="Calibri" w:hAnsi="Calibri" w:cs="Calibri"/>
          <w:color w:val="000000"/>
          <w:spacing w:val="15"/>
          <w:sz w:val="22"/>
          <w:szCs w:val="22"/>
        </w:rPr>
        <w:t xml:space="preserve"> </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ode</w:t>
      </w:r>
      <w:r w:rsidR="00811890" w:rsidRPr="00811829">
        <w:rPr>
          <w:rFonts w:ascii="Calibri" w:hAnsi="Calibri" w:cs="Calibri"/>
          <w:color w:val="000000"/>
          <w:spacing w:val="1"/>
          <w:sz w:val="22"/>
          <w:szCs w:val="22"/>
        </w:rPr>
        <w:t>l</w:t>
      </w:r>
      <w:r w:rsidR="005A7F47" w:rsidRPr="00811829">
        <w:rPr>
          <w:rFonts w:ascii="Calibri" w:hAnsi="Calibri" w:cs="Calibri"/>
          <w:color w:val="000000"/>
          <w:spacing w:val="3"/>
          <w:sz w:val="22"/>
          <w:szCs w:val="22"/>
        </w:rPr>
        <w:t>.</w:t>
      </w:r>
      <w:r w:rsidR="005A7F47" w:rsidRPr="00811829">
        <w:rPr>
          <w:rStyle w:val="FootnoteReference"/>
          <w:rFonts w:ascii="Calibri" w:hAnsi="Calibri" w:cs="Calibri"/>
          <w:color w:val="000000"/>
          <w:spacing w:val="3"/>
          <w:sz w:val="22"/>
          <w:szCs w:val="22"/>
        </w:rPr>
        <w:footnoteReference w:id="25"/>
      </w:r>
      <w:r w:rsidR="005A7F47" w:rsidRPr="00811829">
        <w:rPr>
          <w:rFonts w:ascii="Calibri" w:hAnsi="Calibri" w:cs="Calibri"/>
          <w:color w:val="000000"/>
          <w:spacing w:val="3"/>
          <w:sz w:val="22"/>
          <w:szCs w:val="22"/>
        </w:rPr>
        <w:t xml:space="preserve"> H</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3"/>
          <w:sz w:val="22"/>
          <w:szCs w:val="22"/>
        </w:rPr>
        <w:t>w</w:t>
      </w:r>
      <w:r w:rsidR="00811890" w:rsidRPr="00811829">
        <w:rPr>
          <w:rFonts w:ascii="Calibri" w:hAnsi="Calibri" w:cs="Calibri"/>
          <w:color w:val="000000"/>
          <w:spacing w:val="2"/>
          <w:sz w:val="22"/>
          <w:szCs w:val="22"/>
        </w:rPr>
        <w:t>eve</w:t>
      </w:r>
      <w:r w:rsidR="00811890" w:rsidRPr="00811829">
        <w:rPr>
          <w:rFonts w:ascii="Calibri" w:hAnsi="Calibri" w:cs="Calibri"/>
          <w:color w:val="000000"/>
          <w:spacing w:val="1"/>
          <w:sz w:val="22"/>
          <w:szCs w:val="22"/>
        </w:rPr>
        <w:t>r</w:t>
      </w:r>
      <w:r w:rsidR="00811890" w:rsidRPr="00811829">
        <w:rPr>
          <w:rFonts w:ascii="Calibri" w:hAnsi="Calibri" w:cs="Calibri"/>
          <w:color w:val="000000"/>
          <w:sz w:val="22"/>
          <w:szCs w:val="22"/>
        </w:rPr>
        <w:t>,</w:t>
      </w:r>
      <w:r w:rsidR="00811890" w:rsidRPr="00811829">
        <w:rPr>
          <w:rFonts w:ascii="Calibri" w:hAnsi="Calibri" w:cs="Calibri"/>
          <w:color w:val="000000"/>
          <w:spacing w:val="22"/>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z w:val="22"/>
          <w:szCs w:val="22"/>
        </w:rPr>
        <w:t>t</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ecogn</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ze</w:t>
      </w:r>
      <w:r w:rsidR="00811890" w:rsidRPr="00811829">
        <w:rPr>
          <w:rFonts w:ascii="Calibri" w:hAnsi="Calibri" w:cs="Calibri"/>
          <w:color w:val="000000"/>
          <w:sz w:val="22"/>
          <w:szCs w:val="22"/>
        </w:rPr>
        <w:t>d</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ha</w:t>
      </w:r>
      <w:r w:rsidR="00811890" w:rsidRPr="00811829">
        <w:rPr>
          <w:rFonts w:ascii="Calibri" w:hAnsi="Calibri" w:cs="Calibri"/>
          <w:color w:val="000000"/>
          <w:sz w:val="22"/>
          <w:szCs w:val="22"/>
        </w:rPr>
        <w:t>t</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1"/>
          <w:w w:val="103"/>
          <w:sz w:val="22"/>
          <w:szCs w:val="22"/>
        </w:rPr>
        <w:t>t</w:t>
      </w:r>
      <w:r w:rsidR="00811890" w:rsidRPr="00811829">
        <w:rPr>
          <w:rFonts w:ascii="Calibri" w:hAnsi="Calibri" w:cs="Calibri"/>
          <w:color w:val="000000"/>
          <w:spacing w:val="2"/>
          <w:w w:val="102"/>
          <w:sz w:val="22"/>
          <w:szCs w:val="22"/>
        </w:rPr>
        <w:t>h</w:t>
      </w:r>
      <w:r w:rsidR="00811890" w:rsidRPr="00811829">
        <w:rPr>
          <w:rFonts w:ascii="Calibri" w:hAnsi="Calibri" w:cs="Calibri"/>
          <w:color w:val="000000"/>
          <w:w w:val="102"/>
          <w:sz w:val="22"/>
          <w:szCs w:val="22"/>
        </w:rPr>
        <w:t xml:space="preserve">e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4"/>
          <w:sz w:val="22"/>
          <w:szCs w:val="22"/>
        </w:rPr>
        <w:t xml:space="preserve"> </w:t>
      </w:r>
      <w:r w:rsidR="00811890" w:rsidRPr="00811829">
        <w:rPr>
          <w:rFonts w:ascii="Calibri" w:hAnsi="Calibri" w:cs="Calibri"/>
          <w:color w:val="000000"/>
          <w:spacing w:val="2"/>
          <w:sz w:val="22"/>
          <w:szCs w:val="22"/>
        </w:rPr>
        <w:t>an</w:t>
      </w:r>
      <w:r w:rsidR="00811890" w:rsidRPr="00811829">
        <w:rPr>
          <w:rFonts w:ascii="Calibri" w:hAnsi="Calibri" w:cs="Calibri"/>
          <w:color w:val="000000"/>
          <w:sz w:val="22"/>
          <w:szCs w:val="22"/>
        </w:rPr>
        <w:t>d</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lit</w:t>
      </w:r>
      <w:r w:rsidR="00811890" w:rsidRPr="00811829">
        <w:rPr>
          <w:rFonts w:ascii="Calibri" w:hAnsi="Calibri" w:cs="Calibri"/>
          <w:color w:val="000000"/>
          <w:spacing w:val="2"/>
          <w:sz w:val="22"/>
          <w:szCs w:val="22"/>
        </w:rPr>
        <w:t>e</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32"/>
          <w:sz w:val="22"/>
          <w:szCs w:val="22"/>
        </w:rPr>
        <w:t xml:space="preserve"> </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f</w:t>
      </w:r>
      <w:r w:rsidR="00811890" w:rsidRPr="00811829">
        <w:rPr>
          <w:rFonts w:ascii="Calibri" w:hAnsi="Calibri" w:cs="Calibri"/>
          <w:color w:val="000000"/>
          <w:spacing w:val="7"/>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ac</w:t>
      </w:r>
      <w:r w:rsidR="00811890" w:rsidRPr="00811829">
        <w:rPr>
          <w:rFonts w:ascii="Calibri" w:hAnsi="Calibri" w:cs="Calibri"/>
          <w:color w:val="000000"/>
          <w:sz w:val="22"/>
          <w:szCs w:val="22"/>
        </w:rPr>
        <w:t>t</w:t>
      </w:r>
      <w:r w:rsidR="00811890" w:rsidRPr="00811829">
        <w:rPr>
          <w:rFonts w:ascii="Calibri" w:hAnsi="Calibri" w:cs="Calibri"/>
          <w:color w:val="000000"/>
          <w:spacing w:val="19"/>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w:t>
      </w:r>
      <w:r w:rsidR="00811890" w:rsidRPr="00811829">
        <w:rPr>
          <w:rFonts w:ascii="Calibri" w:hAnsi="Calibri" w:cs="Calibri"/>
          <w:color w:val="000000"/>
          <w:spacing w:val="1"/>
          <w:sz w:val="22"/>
          <w:szCs w:val="22"/>
        </w:rPr>
        <w:t>f</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2"/>
          <w:sz w:val="22"/>
          <w:szCs w:val="22"/>
        </w:rPr>
        <w:t>ha</w:t>
      </w:r>
      <w:r w:rsidR="00811890" w:rsidRPr="00811829">
        <w:rPr>
          <w:rFonts w:ascii="Calibri" w:hAnsi="Calibri" w:cs="Calibri"/>
          <w:color w:val="000000"/>
          <w:sz w:val="22"/>
          <w:szCs w:val="22"/>
        </w:rPr>
        <w:t>d</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2"/>
          <w:sz w:val="22"/>
          <w:szCs w:val="22"/>
        </w:rPr>
        <w:t>po</w:t>
      </w:r>
      <w:r w:rsidR="00811890" w:rsidRPr="00811829">
        <w:rPr>
          <w:rFonts w:ascii="Calibri" w:hAnsi="Calibri" w:cs="Calibri"/>
          <w:color w:val="000000"/>
          <w:spacing w:val="1"/>
          <w:sz w:val="22"/>
          <w:szCs w:val="22"/>
        </w:rPr>
        <w:t>li</w:t>
      </w:r>
      <w:r w:rsidR="00811890" w:rsidRPr="00811829">
        <w:rPr>
          <w:rFonts w:ascii="Calibri" w:hAnsi="Calibri" w:cs="Calibri"/>
          <w:color w:val="000000"/>
          <w:spacing w:val="2"/>
          <w:sz w:val="22"/>
          <w:szCs w:val="22"/>
        </w:rPr>
        <w:t>c</w:t>
      </w:r>
      <w:r w:rsidR="00811890" w:rsidRPr="00811829">
        <w:rPr>
          <w:rFonts w:ascii="Calibri" w:hAnsi="Calibri" w:cs="Calibri"/>
          <w:color w:val="000000"/>
          <w:sz w:val="22"/>
          <w:szCs w:val="22"/>
        </w:rPr>
        <w:t>y</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1"/>
          <w:w w:val="103"/>
          <w:sz w:val="22"/>
          <w:szCs w:val="22"/>
        </w:rPr>
        <w:t>i</w:t>
      </w:r>
      <w:r w:rsidR="00811890" w:rsidRPr="00811829">
        <w:rPr>
          <w:rFonts w:ascii="Calibri" w:hAnsi="Calibri" w:cs="Calibri"/>
          <w:color w:val="000000"/>
          <w:spacing w:val="3"/>
          <w:w w:val="102"/>
          <w:sz w:val="22"/>
          <w:szCs w:val="22"/>
        </w:rPr>
        <w:t>m</w:t>
      </w:r>
      <w:r w:rsidR="00811890" w:rsidRPr="00811829">
        <w:rPr>
          <w:rFonts w:ascii="Calibri" w:hAnsi="Calibri" w:cs="Calibri"/>
          <w:color w:val="000000"/>
          <w:spacing w:val="2"/>
          <w:w w:val="102"/>
          <w:sz w:val="22"/>
          <w:szCs w:val="22"/>
        </w:rPr>
        <w:t>p</w:t>
      </w:r>
      <w:r w:rsidR="00811890" w:rsidRPr="00811829">
        <w:rPr>
          <w:rFonts w:ascii="Calibri" w:hAnsi="Calibri" w:cs="Calibri"/>
          <w:color w:val="000000"/>
          <w:spacing w:val="1"/>
          <w:w w:val="103"/>
          <w:sz w:val="22"/>
          <w:szCs w:val="22"/>
        </w:rPr>
        <w:t>li</w:t>
      </w:r>
      <w:r w:rsidR="00811890" w:rsidRPr="00811829">
        <w:rPr>
          <w:rFonts w:ascii="Calibri" w:hAnsi="Calibri" w:cs="Calibri"/>
          <w:color w:val="000000"/>
          <w:spacing w:val="2"/>
          <w:w w:val="103"/>
          <w:sz w:val="22"/>
          <w:szCs w:val="22"/>
        </w:rPr>
        <w:t>c</w:t>
      </w:r>
      <w:r w:rsidR="00811890" w:rsidRPr="00811829">
        <w:rPr>
          <w:rFonts w:ascii="Calibri" w:hAnsi="Calibri" w:cs="Calibri"/>
          <w:color w:val="000000"/>
          <w:spacing w:val="2"/>
          <w:w w:val="102"/>
          <w:sz w:val="22"/>
          <w:szCs w:val="22"/>
        </w:rPr>
        <w:t>a</w:t>
      </w:r>
      <w:r w:rsidR="00811890" w:rsidRPr="00811829">
        <w:rPr>
          <w:rFonts w:ascii="Calibri" w:hAnsi="Calibri" w:cs="Calibri"/>
          <w:color w:val="000000"/>
          <w:spacing w:val="1"/>
          <w:w w:val="103"/>
          <w:sz w:val="22"/>
          <w:szCs w:val="22"/>
        </w:rPr>
        <w:t>ti</w:t>
      </w:r>
      <w:r w:rsidR="00811890" w:rsidRPr="00811829">
        <w:rPr>
          <w:rFonts w:ascii="Calibri" w:hAnsi="Calibri" w:cs="Calibri"/>
          <w:color w:val="000000"/>
          <w:spacing w:val="2"/>
          <w:w w:val="102"/>
          <w:sz w:val="22"/>
          <w:szCs w:val="22"/>
        </w:rPr>
        <w:t>ons</w:t>
      </w:r>
      <w:r w:rsidR="00811890" w:rsidRPr="00811829">
        <w:rPr>
          <w:rFonts w:ascii="Calibri" w:hAnsi="Calibri" w:cs="Calibri"/>
          <w:color w:val="000000"/>
          <w:w w:val="103"/>
          <w:sz w:val="22"/>
          <w:szCs w:val="22"/>
        </w:rPr>
        <w:t xml:space="preserve">, </w:t>
      </w:r>
      <w:r w:rsidR="00811890" w:rsidRPr="00811829">
        <w:rPr>
          <w:rFonts w:ascii="Calibri" w:hAnsi="Calibri" w:cs="Calibri"/>
          <w:color w:val="000000"/>
          <w:spacing w:val="2"/>
          <w:w w:val="102"/>
          <w:sz w:val="22"/>
          <w:szCs w:val="22"/>
        </w:rPr>
        <w:t>an</w:t>
      </w:r>
      <w:r w:rsidR="00811890" w:rsidRPr="00811829">
        <w:rPr>
          <w:rFonts w:ascii="Calibri" w:hAnsi="Calibri" w:cs="Calibri"/>
          <w:color w:val="000000"/>
          <w:w w:val="102"/>
          <w:sz w:val="22"/>
          <w:szCs w:val="22"/>
        </w:rPr>
        <w:t>d</w:t>
      </w:r>
      <w:r w:rsidR="00811890" w:rsidRPr="00811829">
        <w:rPr>
          <w:rFonts w:ascii="Calibri" w:hAnsi="Calibri" w:cs="Calibri"/>
          <w:color w:val="000000"/>
          <w:spacing w:val="4"/>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hu</w:t>
      </w:r>
      <w:r w:rsidR="00811890" w:rsidRPr="00811829">
        <w:rPr>
          <w:rFonts w:ascii="Calibri" w:hAnsi="Calibri" w:cs="Calibri"/>
          <w:color w:val="000000"/>
          <w:sz w:val="22"/>
          <w:szCs w:val="22"/>
        </w:rPr>
        <w:t>s</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1"/>
          <w:sz w:val="22"/>
          <w:szCs w:val="22"/>
        </w:rPr>
        <w:t>it</w:t>
      </w:r>
      <w:r w:rsidR="00811890" w:rsidRPr="00811829">
        <w:rPr>
          <w:rFonts w:ascii="Calibri" w:hAnsi="Calibri" w:cs="Calibri"/>
          <w:color w:val="000000"/>
          <w:sz w:val="22"/>
          <w:szCs w:val="22"/>
        </w:rPr>
        <w:t>s</w:t>
      </w:r>
      <w:r w:rsidR="00811890" w:rsidRPr="00811829">
        <w:rPr>
          <w:rFonts w:ascii="Calibri" w:hAnsi="Calibri" w:cs="Calibri"/>
          <w:color w:val="000000"/>
          <w:spacing w:val="9"/>
          <w:sz w:val="22"/>
          <w:szCs w:val="22"/>
        </w:rPr>
        <w:t xml:space="preserve"> </w:t>
      </w:r>
      <w:r w:rsidR="00811890" w:rsidRPr="00811829">
        <w:rPr>
          <w:rFonts w:ascii="Calibri" w:hAnsi="Calibri" w:cs="Calibri"/>
          <w:color w:val="000000"/>
          <w:spacing w:val="2"/>
          <w:sz w:val="22"/>
          <w:szCs w:val="22"/>
        </w:rPr>
        <w:t>F</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na</w:t>
      </w:r>
      <w:r w:rsidR="00811890" w:rsidRPr="00811829">
        <w:rPr>
          <w:rFonts w:ascii="Calibri" w:hAnsi="Calibri" w:cs="Calibri"/>
          <w:color w:val="000000"/>
          <w:sz w:val="22"/>
          <w:szCs w:val="22"/>
        </w:rPr>
        <w:t>l</w:t>
      </w:r>
      <w:r w:rsidR="00811890" w:rsidRPr="00811829">
        <w:rPr>
          <w:rFonts w:ascii="Calibri" w:hAnsi="Calibri" w:cs="Calibri"/>
          <w:color w:val="000000"/>
          <w:spacing w:val="13"/>
          <w:sz w:val="22"/>
          <w:szCs w:val="22"/>
        </w:rPr>
        <w:t xml:space="preserve"> </w:t>
      </w:r>
      <w:r w:rsidR="00811890" w:rsidRPr="00811829">
        <w:rPr>
          <w:rFonts w:ascii="Calibri" w:hAnsi="Calibri" w:cs="Calibri"/>
          <w:color w:val="000000"/>
          <w:spacing w:val="2"/>
          <w:sz w:val="22"/>
          <w:szCs w:val="22"/>
        </w:rPr>
        <w:t>Repo</w:t>
      </w:r>
      <w:r w:rsidR="00811890" w:rsidRPr="00811829">
        <w:rPr>
          <w:rFonts w:ascii="Calibri" w:hAnsi="Calibri" w:cs="Calibri"/>
          <w:color w:val="000000"/>
          <w:spacing w:val="1"/>
          <w:sz w:val="22"/>
          <w:szCs w:val="22"/>
        </w:rPr>
        <w:t>r</w:t>
      </w:r>
      <w:r w:rsidR="00811890" w:rsidRPr="00811829">
        <w:rPr>
          <w:rFonts w:ascii="Calibri" w:hAnsi="Calibri" w:cs="Calibri"/>
          <w:color w:val="000000"/>
          <w:sz w:val="22"/>
          <w:szCs w:val="22"/>
        </w:rPr>
        <w:t>t</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ne</w:t>
      </w:r>
      <w:r w:rsidR="00811890" w:rsidRPr="00811829">
        <w:rPr>
          <w:rFonts w:ascii="Calibri" w:hAnsi="Calibri" w:cs="Calibri"/>
          <w:color w:val="000000"/>
          <w:sz w:val="22"/>
          <w:szCs w:val="22"/>
        </w:rPr>
        <w:t>d</w:t>
      </w:r>
      <w:r w:rsidR="00811890" w:rsidRPr="00811829">
        <w:rPr>
          <w:rFonts w:ascii="Calibri" w:hAnsi="Calibri" w:cs="Calibri"/>
          <w:color w:val="000000"/>
          <w:spacing w:val="23"/>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w:t>
      </w:r>
      <w:r w:rsidR="00811890" w:rsidRPr="00811829">
        <w:rPr>
          <w:rFonts w:ascii="Calibri" w:hAnsi="Calibri" w:cs="Calibri"/>
          <w:color w:val="000000"/>
          <w:sz w:val="22"/>
          <w:szCs w:val="22"/>
        </w:rPr>
        <w:t>e</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f</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1"/>
          <w:sz w:val="22"/>
          <w:szCs w:val="22"/>
        </w:rPr>
        <w:t>ll</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3"/>
          <w:sz w:val="22"/>
          <w:szCs w:val="22"/>
        </w:rPr>
        <w:t>w</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w:t>
      </w:r>
      <w:r w:rsidR="00811890" w:rsidRPr="00811829">
        <w:rPr>
          <w:rFonts w:ascii="Calibri" w:hAnsi="Calibri" w:cs="Calibri"/>
          <w:color w:val="000000"/>
          <w:sz w:val="22"/>
          <w:szCs w:val="22"/>
        </w:rPr>
        <w:t>g</w:t>
      </w:r>
      <w:r w:rsidR="00811890" w:rsidRPr="00811829">
        <w:rPr>
          <w:rFonts w:ascii="Calibri" w:hAnsi="Calibri" w:cs="Calibri"/>
          <w:color w:val="000000"/>
          <w:spacing w:val="22"/>
          <w:sz w:val="22"/>
          <w:szCs w:val="22"/>
        </w:rPr>
        <w:t xml:space="preserve"> </w:t>
      </w:r>
      <w:r w:rsidR="00811890" w:rsidRPr="00811829">
        <w:rPr>
          <w:rFonts w:ascii="Calibri" w:hAnsi="Calibri" w:cs="Calibri"/>
          <w:color w:val="000000"/>
          <w:spacing w:val="1"/>
          <w:w w:val="103"/>
          <w:sz w:val="22"/>
          <w:szCs w:val="22"/>
        </w:rPr>
        <w:t>r</w:t>
      </w:r>
      <w:r w:rsidR="00811890" w:rsidRPr="00811829">
        <w:rPr>
          <w:rFonts w:ascii="Calibri" w:hAnsi="Calibri" w:cs="Calibri"/>
          <w:color w:val="000000"/>
          <w:spacing w:val="2"/>
          <w:w w:val="103"/>
          <w:sz w:val="22"/>
          <w:szCs w:val="22"/>
        </w:rPr>
        <w:t>ec</w:t>
      </w:r>
      <w:r w:rsidR="00811890" w:rsidRPr="00811829">
        <w:rPr>
          <w:rFonts w:ascii="Calibri" w:hAnsi="Calibri" w:cs="Calibri"/>
          <w:color w:val="000000"/>
          <w:spacing w:val="2"/>
          <w:w w:val="102"/>
          <w:sz w:val="22"/>
          <w:szCs w:val="22"/>
        </w:rPr>
        <w:t>o</w:t>
      </w:r>
      <w:r w:rsidR="00811890" w:rsidRPr="00811829">
        <w:rPr>
          <w:rFonts w:ascii="Calibri" w:hAnsi="Calibri" w:cs="Calibri"/>
          <w:color w:val="000000"/>
          <w:spacing w:val="3"/>
          <w:w w:val="102"/>
          <w:sz w:val="22"/>
          <w:szCs w:val="22"/>
        </w:rPr>
        <w:t>mm</w:t>
      </w:r>
      <w:r w:rsidR="00811890" w:rsidRPr="00811829">
        <w:rPr>
          <w:rFonts w:ascii="Calibri" w:hAnsi="Calibri" w:cs="Calibri"/>
          <w:color w:val="000000"/>
          <w:spacing w:val="2"/>
          <w:w w:val="102"/>
          <w:sz w:val="22"/>
          <w:szCs w:val="22"/>
        </w:rPr>
        <w:t>enda</w:t>
      </w:r>
      <w:r w:rsidR="00811890" w:rsidRPr="00811829">
        <w:rPr>
          <w:rFonts w:ascii="Calibri" w:hAnsi="Calibri" w:cs="Calibri"/>
          <w:color w:val="000000"/>
          <w:spacing w:val="1"/>
          <w:w w:val="102"/>
          <w:sz w:val="22"/>
          <w:szCs w:val="22"/>
        </w:rPr>
        <w:t>t</w:t>
      </w:r>
      <w:r w:rsidR="00811890" w:rsidRPr="00811829">
        <w:rPr>
          <w:rFonts w:ascii="Calibri" w:hAnsi="Calibri" w:cs="Calibri"/>
          <w:color w:val="000000"/>
          <w:spacing w:val="1"/>
          <w:w w:val="103"/>
          <w:sz w:val="22"/>
          <w:szCs w:val="22"/>
        </w:rPr>
        <w:t>i</w:t>
      </w:r>
      <w:r w:rsidR="00811890" w:rsidRPr="00811829">
        <w:rPr>
          <w:rFonts w:ascii="Calibri" w:hAnsi="Calibri" w:cs="Calibri"/>
          <w:color w:val="000000"/>
          <w:spacing w:val="2"/>
          <w:w w:val="102"/>
          <w:sz w:val="22"/>
          <w:szCs w:val="22"/>
        </w:rPr>
        <w:t>on</w:t>
      </w:r>
      <w:r w:rsidR="00811890" w:rsidRPr="00811829">
        <w:rPr>
          <w:rFonts w:ascii="Calibri" w:hAnsi="Calibri" w:cs="Calibri"/>
          <w:color w:val="000000"/>
          <w:w w:val="103"/>
          <w:sz w:val="22"/>
          <w:szCs w:val="22"/>
        </w:rPr>
        <w:t>:</w:t>
      </w:r>
    </w:p>
    <w:p w:rsidR="00811890" w:rsidRPr="00811829" w:rsidRDefault="00811890" w:rsidP="00D33FCB">
      <w:pPr>
        <w:widowControl w:val="0"/>
        <w:autoSpaceDE w:val="0"/>
        <w:autoSpaceDN w:val="0"/>
        <w:adjustRightInd w:val="0"/>
        <w:spacing w:before="7" w:line="360" w:lineRule="auto"/>
        <w:ind w:right="650"/>
        <w:rPr>
          <w:rFonts w:ascii="Calibri" w:hAnsi="Calibri" w:cs="Calibri"/>
          <w:color w:val="000000"/>
          <w:sz w:val="22"/>
          <w:szCs w:val="22"/>
        </w:rPr>
      </w:pPr>
      <w:r w:rsidRPr="00811829">
        <w:rPr>
          <w:rFonts w:ascii="Calibri" w:hAnsi="Calibri" w:cs="Calibri"/>
          <w:b/>
          <w:bCs/>
          <w:color w:val="000000"/>
          <w:spacing w:val="2"/>
          <w:sz w:val="22"/>
          <w:szCs w:val="22"/>
        </w:rPr>
        <w:t>Reco</w:t>
      </w:r>
      <w:r w:rsidRPr="00811829">
        <w:rPr>
          <w:rFonts w:ascii="Calibri" w:hAnsi="Calibri" w:cs="Calibri"/>
          <w:b/>
          <w:bCs/>
          <w:color w:val="000000"/>
          <w:spacing w:val="3"/>
          <w:sz w:val="22"/>
          <w:szCs w:val="22"/>
        </w:rPr>
        <w:t>mm</w:t>
      </w:r>
      <w:r w:rsidRPr="00811829">
        <w:rPr>
          <w:rFonts w:ascii="Calibri" w:hAnsi="Calibri" w:cs="Calibri"/>
          <w:b/>
          <w:bCs/>
          <w:color w:val="000000"/>
          <w:spacing w:val="2"/>
          <w:sz w:val="22"/>
          <w:szCs w:val="22"/>
        </w:rPr>
        <w:t>enda</w:t>
      </w:r>
      <w:r w:rsidRPr="00811829">
        <w:rPr>
          <w:rFonts w:ascii="Calibri" w:hAnsi="Calibri" w:cs="Calibri"/>
          <w:b/>
          <w:bCs/>
          <w:color w:val="000000"/>
          <w:spacing w:val="1"/>
          <w:sz w:val="22"/>
          <w:szCs w:val="22"/>
        </w:rPr>
        <w:t>ti</w:t>
      </w:r>
      <w:r w:rsidRPr="00811829">
        <w:rPr>
          <w:rFonts w:ascii="Calibri" w:hAnsi="Calibri" w:cs="Calibri"/>
          <w:b/>
          <w:bCs/>
          <w:color w:val="000000"/>
          <w:spacing w:val="2"/>
          <w:sz w:val="22"/>
          <w:szCs w:val="22"/>
        </w:rPr>
        <w:t>o</w:t>
      </w:r>
      <w:r w:rsidRPr="00811829">
        <w:rPr>
          <w:rFonts w:ascii="Calibri" w:hAnsi="Calibri" w:cs="Calibri"/>
          <w:b/>
          <w:bCs/>
          <w:color w:val="000000"/>
          <w:sz w:val="22"/>
          <w:szCs w:val="22"/>
        </w:rPr>
        <w:t>n</w:t>
      </w:r>
      <w:r w:rsidRPr="00811829">
        <w:rPr>
          <w:rFonts w:ascii="Calibri" w:hAnsi="Calibri" w:cs="Calibri"/>
          <w:b/>
          <w:bCs/>
          <w:color w:val="000000"/>
          <w:spacing w:val="36"/>
          <w:sz w:val="22"/>
          <w:szCs w:val="22"/>
        </w:rPr>
        <w:t xml:space="preserve"> </w:t>
      </w:r>
      <w:r w:rsidRPr="00811829">
        <w:rPr>
          <w:rFonts w:ascii="Calibri" w:hAnsi="Calibri" w:cs="Calibri"/>
          <w:b/>
          <w:bCs/>
          <w:color w:val="000000"/>
          <w:spacing w:val="2"/>
          <w:sz w:val="22"/>
          <w:szCs w:val="22"/>
        </w:rPr>
        <w:t>2</w:t>
      </w:r>
      <w:r w:rsidRPr="00811829">
        <w:rPr>
          <w:rFonts w:ascii="Calibri" w:hAnsi="Calibri" w:cs="Calibri"/>
          <w:b/>
          <w:bCs/>
          <w:color w:val="000000"/>
          <w:sz w:val="22"/>
          <w:szCs w:val="22"/>
        </w:rPr>
        <w:t>:</w:t>
      </w:r>
      <w:r w:rsidRPr="00811829">
        <w:rPr>
          <w:rFonts w:ascii="Calibri" w:hAnsi="Calibri" w:cs="Calibri"/>
          <w:b/>
          <w:bCs/>
          <w:color w:val="000000"/>
          <w:spacing w:val="9"/>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 xml:space="preserve">ct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hese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 xml:space="preserve">is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y</w:t>
      </w:r>
      <w:r w:rsidR="00A83220" w:rsidRPr="00811829">
        <w:rPr>
          <w:rFonts w:ascii="Calibri" w:hAnsi="Calibri" w:cs="Calibri"/>
          <w:color w:val="000000"/>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w:t>
      </w:r>
      <w:r w:rsidRPr="00811829">
        <w:rPr>
          <w:rFonts w:ascii="Calibri" w:hAnsi="Calibri" w:cs="Calibri"/>
          <w:color w:val="000000"/>
          <w:spacing w:val="3"/>
          <w:w w:val="102"/>
          <w:sz w:val="22"/>
          <w:szCs w:val="22"/>
        </w:rPr>
        <w:t>D</w:t>
      </w:r>
      <w:r w:rsidRPr="00811829">
        <w:rPr>
          <w:rFonts w:ascii="Calibri" w:hAnsi="Calibri" w:cs="Calibri"/>
          <w:color w:val="000000"/>
          <w:spacing w:val="2"/>
          <w:w w:val="102"/>
          <w:sz w:val="22"/>
          <w:szCs w:val="22"/>
        </w:rPr>
        <w:t>P</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rsidR="005A7F47" w:rsidRPr="00811829" w:rsidRDefault="005A7F47" w:rsidP="00D33FCB">
      <w:pPr>
        <w:widowControl w:val="0"/>
        <w:tabs>
          <w:tab w:val="left" w:pos="1160"/>
        </w:tabs>
        <w:autoSpaceDE w:val="0"/>
        <w:autoSpaceDN w:val="0"/>
        <w:adjustRightInd w:val="0"/>
        <w:spacing w:before="28" w:line="360" w:lineRule="auto"/>
        <w:ind w:right="544"/>
        <w:rPr>
          <w:rFonts w:ascii="Calibri" w:hAnsi="Calibri" w:cs="Calibri"/>
          <w:color w:val="000000"/>
          <w:spacing w:val="2"/>
          <w:sz w:val="22"/>
          <w:szCs w:val="22"/>
        </w:rPr>
      </w:pPr>
    </w:p>
    <w:p w:rsidR="00263216" w:rsidRPr="00811829" w:rsidRDefault="00811890"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ffir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gne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Sep</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ee</w:t>
      </w:r>
      <w:r w:rsidRPr="00811829">
        <w:rPr>
          <w:rFonts w:ascii="Calibri" w:hAnsi="Calibri" w:cs="Calibri"/>
          <w:color w:val="000000"/>
          <w:sz w:val="22"/>
          <w:szCs w:val="22"/>
        </w:rPr>
        <w:t>n</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ri</w:t>
      </w:r>
      <w:r w:rsidRPr="00811829">
        <w:rPr>
          <w:rFonts w:ascii="Calibri" w:hAnsi="Calibri" w:cs="Calibri"/>
          <w:color w:val="000000"/>
          <w:spacing w:val="2"/>
          <w:w w:val="102"/>
          <w:sz w:val="22"/>
          <w:szCs w:val="22"/>
        </w:rPr>
        <w:t>od</w:t>
      </w:r>
      <w:r w:rsidRPr="00811829">
        <w:rPr>
          <w:rFonts w:ascii="Calibri" w:hAnsi="Calibri" w:cs="Calibri"/>
          <w:color w:val="000000"/>
          <w:spacing w:val="1"/>
          <w:w w:val="103"/>
          <w:sz w:val="22"/>
          <w:szCs w:val="22"/>
        </w:rPr>
        <w:t>i</w:t>
      </w:r>
      <w:r w:rsidRPr="00811829">
        <w:rPr>
          <w:rFonts w:ascii="Calibri" w:hAnsi="Calibri" w:cs="Calibri"/>
          <w:color w:val="000000"/>
          <w:w w:val="103"/>
          <w:sz w:val="22"/>
          <w:szCs w:val="22"/>
        </w:rPr>
        <w:t xml:space="preserve">c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ob</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ves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pacing w:val="1"/>
          <w:sz w:val="22"/>
          <w:szCs w:val="22"/>
        </w:rPr>
        <w:t>in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cy</w:t>
      </w:r>
      <w:r w:rsidRPr="00811829">
        <w:rPr>
          <w:rFonts w:ascii="Calibri" w:hAnsi="Calibri" w:cs="Calibri"/>
          <w:color w:val="000000"/>
          <w:sz w:val="22"/>
          <w:szCs w:val="22"/>
        </w:rPr>
        <w:t>.</w:t>
      </w:r>
      <w:r w:rsidR="005A7F47" w:rsidRPr="00811829">
        <w:rPr>
          <w:rStyle w:val="FootnoteReference"/>
          <w:rFonts w:ascii="Calibri" w:hAnsi="Calibri" w:cs="Calibri"/>
          <w:color w:val="000000"/>
          <w:sz w:val="22"/>
          <w:szCs w:val="22"/>
        </w:rPr>
        <w:footnoteReference w:id="26"/>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S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li</w:t>
      </w:r>
      <w:r w:rsidRPr="00811829">
        <w:rPr>
          <w:rFonts w:ascii="Calibri" w:hAnsi="Calibri" w:cs="Calibri"/>
          <w:color w:val="000000"/>
          <w:spacing w:val="2"/>
          <w:w w:val="102"/>
          <w:sz w:val="22"/>
          <w:szCs w:val="22"/>
        </w:rPr>
        <w:t>c</w:t>
      </w:r>
      <w:r w:rsidRPr="00811829">
        <w:rPr>
          <w:rFonts w:ascii="Calibri" w:hAnsi="Calibri" w:cs="Calibri"/>
          <w:color w:val="000000"/>
          <w:w w:val="102"/>
          <w:sz w:val="22"/>
          <w:szCs w:val="22"/>
        </w:rPr>
        <w:t>y</w:t>
      </w:r>
      <w:r w:rsidRPr="00811829">
        <w:rPr>
          <w:rFonts w:ascii="Calibri" w:hAnsi="Calibri" w:cs="Calibri"/>
          <w:color w:val="000000"/>
          <w:spacing w:val="6"/>
          <w:w w:val="102"/>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she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3"/>
          <w:sz w:val="22"/>
          <w:szCs w:val="22"/>
        </w:rPr>
        <w:t>11</w:t>
      </w:r>
      <w:r w:rsidR="005A7F47" w:rsidRPr="00811829">
        <w:rPr>
          <w:rFonts w:ascii="Calibri" w:hAnsi="Calibri" w:cs="Calibri"/>
          <w:color w:val="000000"/>
          <w:spacing w:val="2"/>
          <w:w w:val="10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00694636" w:rsidRPr="00811829">
        <w:rPr>
          <w:rStyle w:val="FootnoteReference"/>
          <w:rFonts w:ascii="Calibri" w:hAnsi="Calibri" w:cs="Calibri"/>
          <w:color w:val="000000"/>
          <w:sz w:val="22"/>
          <w:szCs w:val="22"/>
        </w:rPr>
        <w:footnoteReference w:id="27"/>
      </w:r>
      <w:r w:rsidR="00694636" w:rsidRPr="00811829">
        <w:rPr>
          <w:rFonts w:ascii="Calibri" w:hAnsi="Calibri" w:cs="Calibri"/>
          <w:color w:val="000000"/>
          <w:spacing w:val="-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echoe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lli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00263216" w:rsidRPr="00811829">
        <w:rPr>
          <w:rFonts w:ascii="Calibri" w:hAnsi="Calibri" w:cs="Calibri"/>
          <w:color w:val="000000"/>
          <w:w w:val="10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41"/>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2</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13</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2"/>
          <w:sz w:val="22"/>
          <w:szCs w:val="22"/>
        </w:rPr>
        <w:t>de</w:t>
      </w:r>
      <w:r w:rsidRPr="00811829">
        <w:rPr>
          <w:rFonts w:ascii="Calibri" w:hAnsi="Calibri" w:cs="Calibri"/>
          <w:color w:val="000000"/>
          <w:spacing w:val="2"/>
          <w:w w:val="103"/>
          <w:sz w:val="22"/>
          <w:szCs w:val="22"/>
        </w:rPr>
        <w:t>v</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p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5"/>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any</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w:t>
      </w:r>
      <w:r w:rsidRPr="00811829">
        <w:rPr>
          <w:rFonts w:ascii="Calibri" w:hAnsi="Calibri" w:cs="Calibri"/>
          <w:color w:val="000000"/>
          <w:spacing w:val="1"/>
          <w:w w:val="103"/>
          <w:sz w:val="22"/>
          <w:szCs w:val="22"/>
        </w:rPr>
        <w:t>rt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phas</w:t>
      </w:r>
      <w:r w:rsidRPr="00811829">
        <w:rPr>
          <w:rFonts w:ascii="Calibri" w:hAnsi="Calibri" w:cs="Calibri"/>
          <w:color w:val="000000"/>
          <w:spacing w:val="1"/>
          <w:sz w:val="22"/>
          <w:szCs w:val="22"/>
        </w:rPr>
        <w:t>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SAC055</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z w:val="22"/>
          <w:szCs w:val="22"/>
        </w:rPr>
        <w: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B</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n</w:t>
      </w:r>
      <w:r w:rsidRPr="00811829">
        <w:rPr>
          <w:rFonts w:ascii="Calibri" w:hAnsi="Calibri" w:cs="Calibri"/>
          <w:i/>
          <w:iCs/>
          <w:color w:val="000000"/>
          <w:sz w:val="22"/>
          <w:szCs w:val="22"/>
        </w:rPr>
        <w:t>d</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3"/>
          <w:w w:val="102"/>
          <w:sz w:val="22"/>
          <w:szCs w:val="22"/>
        </w:rPr>
        <w:t>M</w:t>
      </w:r>
      <w:r w:rsidRPr="00811829">
        <w:rPr>
          <w:rFonts w:ascii="Calibri" w:hAnsi="Calibri" w:cs="Calibri"/>
          <w:i/>
          <w:iCs/>
          <w:color w:val="000000"/>
          <w:spacing w:val="2"/>
          <w:w w:val="102"/>
          <w:sz w:val="22"/>
          <w:szCs w:val="22"/>
        </w:rPr>
        <w:t>e</w:t>
      </w:r>
      <w:r w:rsidRPr="00811829">
        <w:rPr>
          <w:rFonts w:ascii="Calibri" w:hAnsi="Calibri" w:cs="Calibri"/>
          <w:i/>
          <w:iCs/>
          <w:color w:val="000000"/>
          <w:w w:val="102"/>
          <w:sz w:val="22"/>
          <w:szCs w:val="22"/>
        </w:rPr>
        <w:t>n</w:t>
      </w:r>
      <w:r w:rsidRPr="00811829">
        <w:rPr>
          <w:rFonts w:ascii="Calibri" w:hAnsi="Calibri" w:cs="Calibri"/>
          <w:i/>
          <w:iCs/>
          <w:color w:val="000000"/>
          <w:spacing w:val="4"/>
          <w:sz w:val="22"/>
          <w:szCs w:val="22"/>
        </w:rPr>
        <w:t xml:space="preserve"> </w:t>
      </w:r>
      <w:r w:rsidRPr="00811829">
        <w:rPr>
          <w:rFonts w:ascii="Calibri" w:hAnsi="Calibri" w:cs="Calibri"/>
          <w:i/>
          <w:iCs/>
          <w:color w:val="000000"/>
          <w:spacing w:val="2"/>
          <w:w w:val="102"/>
          <w:sz w:val="22"/>
          <w:szCs w:val="22"/>
        </w:rPr>
        <w:t>an</w:t>
      </w:r>
      <w:r w:rsidRPr="00811829">
        <w:rPr>
          <w:rFonts w:ascii="Calibri" w:hAnsi="Calibri" w:cs="Calibri"/>
          <w:i/>
          <w:iCs/>
          <w:color w:val="000000"/>
          <w:w w:val="102"/>
          <w:sz w:val="22"/>
          <w:szCs w:val="22"/>
        </w:rPr>
        <w:t xml:space="preserve">d </w:t>
      </w:r>
      <w:r w:rsidRPr="00811829">
        <w:rPr>
          <w:rFonts w:ascii="Calibri" w:hAnsi="Calibri" w:cs="Calibri"/>
          <w:i/>
          <w:iCs/>
          <w:color w:val="000000"/>
          <w:spacing w:val="2"/>
          <w:sz w:val="22"/>
          <w:szCs w:val="22"/>
        </w:rPr>
        <w:t>a</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ephan</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1"/>
          <w:sz w:val="22"/>
          <w:szCs w:val="22"/>
        </w:rPr>
        <w:lastRenderedPageBreak/>
        <w:t>(</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Co</w:t>
      </w:r>
      <w:r w:rsidRPr="00811829">
        <w:rPr>
          <w:rFonts w:ascii="Calibri" w:hAnsi="Calibri" w:cs="Calibri"/>
          <w:i/>
          <w:iCs/>
          <w:color w:val="000000"/>
          <w:spacing w:val="3"/>
          <w:sz w:val="22"/>
          <w:szCs w:val="22"/>
        </w:rPr>
        <w:t>mm</w:t>
      </w:r>
      <w:r w:rsidRPr="00811829">
        <w:rPr>
          <w:rFonts w:ascii="Calibri" w:hAnsi="Calibri" w:cs="Calibri"/>
          <w:i/>
          <w:iCs/>
          <w:color w:val="000000"/>
          <w:spacing w:val="2"/>
          <w:sz w:val="22"/>
          <w:szCs w:val="22"/>
        </w:rPr>
        <w:t>en</w:t>
      </w:r>
      <w:r w:rsidRPr="00811829">
        <w:rPr>
          <w:rFonts w:ascii="Calibri" w:hAnsi="Calibri" w:cs="Calibri"/>
          <w:i/>
          <w:iCs/>
          <w:color w:val="000000"/>
          <w:sz w:val="22"/>
          <w:szCs w:val="22"/>
        </w:rPr>
        <w:t>t</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h</w:t>
      </w:r>
      <w:r w:rsidRPr="00811829">
        <w:rPr>
          <w:rFonts w:ascii="Calibri" w:hAnsi="Calibri" w:cs="Calibri"/>
          <w:i/>
          <w:iCs/>
          <w:color w:val="000000"/>
          <w:sz w:val="22"/>
          <w:szCs w:val="22"/>
        </w:rPr>
        <w:t>e</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3"/>
          <w:sz w:val="22"/>
          <w:szCs w:val="22"/>
        </w:rPr>
        <w:t>HO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Po</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c</w:t>
      </w:r>
      <w:r w:rsidRPr="00811829">
        <w:rPr>
          <w:rFonts w:ascii="Calibri" w:hAnsi="Calibri" w:cs="Calibri"/>
          <w:i/>
          <w:iCs/>
          <w:color w:val="000000"/>
          <w:sz w:val="22"/>
          <w:szCs w:val="22"/>
        </w:rPr>
        <w:t>y</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Rev</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e</w:t>
      </w:r>
      <w:r w:rsidRPr="00811829">
        <w:rPr>
          <w:rFonts w:ascii="Calibri" w:hAnsi="Calibri" w:cs="Calibri"/>
          <w:i/>
          <w:iCs/>
          <w:color w:val="000000"/>
          <w:sz w:val="22"/>
          <w:szCs w:val="22"/>
        </w:rPr>
        <w:t>w</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Tea</w:t>
      </w:r>
      <w:r w:rsidRPr="00811829">
        <w:rPr>
          <w:rFonts w:ascii="Calibri" w:hAnsi="Calibri" w:cs="Calibri"/>
          <w:i/>
          <w:iCs/>
          <w:color w:val="000000"/>
          <w:sz w:val="22"/>
          <w:szCs w:val="22"/>
        </w:rPr>
        <w:t>m</w:t>
      </w:r>
      <w:r w:rsidRPr="00811829">
        <w:rPr>
          <w:rFonts w:ascii="Calibri" w:hAnsi="Calibri" w:cs="Calibri"/>
          <w:i/>
          <w:iCs/>
          <w:color w:val="000000"/>
          <w:spacing w:val="16"/>
          <w:sz w:val="22"/>
          <w:szCs w:val="22"/>
        </w:rPr>
        <w:t xml:space="preserve"> </w:t>
      </w:r>
      <w:r w:rsidRPr="00811829">
        <w:rPr>
          <w:rFonts w:ascii="Calibri" w:hAnsi="Calibri" w:cs="Calibri"/>
          <w:i/>
          <w:iCs/>
          <w:color w:val="000000"/>
          <w:spacing w:val="2"/>
          <w:w w:val="102"/>
          <w:sz w:val="22"/>
          <w:szCs w:val="22"/>
        </w:rPr>
        <w:t>F</w:t>
      </w:r>
      <w:r w:rsidRPr="00811829">
        <w:rPr>
          <w:rFonts w:ascii="Calibri" w:hAnsi="Calibri" w:cs="Calibri"/>
          <w:i/>
          <w:iCs/>
          <w:color w:val="000000"/>
          <w:spacing w:val="1"/>
          <w:w w:val="103"/>
          <w:sz w:val="22"/>
          <w:szCs w:val="22"/>
        </w:rPr>
        <w:t>i</w:t>
      </w:r>
      <w:r w:rsidRPr="00811829">
        <w:rPr>
          <w:rFonts w:ascii="Calibri" w:hAnsi="Calibri" w:cs="Calibri"/>
          <w:i/>
          <w:iCs/>
          <w:color w:val="000000"/>
          <w:spacing w:val="2"/>
          <w:w w:val="102"/>
          <w:sz w:val="22"/>
          <w:szCs w:val="22"/>
        </w:rPr>
        <w:t>na</w:t>
      </w:r>
      <w:r w:rsidRPr="00811829">
        <w:rPr>
          <w:rFonts w:ascii="Calibri" w:hAnsi="Calibri" w:cs="Calibri"/>
          <w:i/>
          <w:iCs/>
          <w:color w:val="000000"/>
          <w:w w:val="102"/>
          <w:sz w:val="22"/>
          <w:szCs w:val="22"/>
        </w:rPr>
        <w:t>l</w:t>
      </w:r>
      <w:r w:rsidRPr="00811829">
        <w:rPr>
          <w:rFonts w:ascii="Calibri" w:hAnsi="Calibri" w:cs="Calibri"/>
          <w:i/>
          <w:iCs/>
          <w:color w:val="000000"/>
          <w:spacing w:val="3"/>
          <w:sz w:val="22"/>
          <w:szCs w:val="22"/>
        </w:rPr>
        <w:t xml:space="preserve"> </w:t>
      </w:r>
      <w:r w:rsidRPr="00811829">
        <w:rPr>
          <w:rFonts w:ascii="Calibri" w:hAnsi="Calibri" w:cs="Calibri"/>
          <w:i/>
          <w:iCs/>
          <w:color w:val="000000"/>
          <w:spacing w:val="2"/>
          <w:w w:val="103"/>
          <w:sz w:val="22"/>
          <w:szCs w:val="22"/>
        </w:rPr>
        <w:t>Re</w:t>
      </w:r>
      <w:r w:rsidRPr="00811829">
        <w:rPr>
          <w:rFonts w:ascii="Calibri" w:hAnsi="Calibri" w:cs="Calibri"/>
          <w:i/>
          <w:iCs/>
          <w:color w:val="000000"/>
          <w:spacing w:val="2"/>
          <w:w w:val="102"/>
          <w:sz w:val="22"/>
          <w:szCs w:val="22"/>
        </w:rPr>
        <w:t>po</w:t>
      </w:r>
      <w:r w:rsidRPr="00811829">
        <w:rPr>
          <w:rFonts w:ascii="Calibri" w:hAnsi="Calibri" w:cs="Calibri"/>
          <w:i/>
          <w:iCs/>
          <w:color w:val="000000"/>
          <w:spacing w:val="1"/>
          <w:w w:val="102"/>
          <w:sz w:val="22"/>
          <w:szCs w:val="22"/>
        </w:rPr>
        <w:t>r</w:t>
      </w:r>
      <w:r w:rsidRPr="00811829">
        <w:rPr>
          <w:rFonts w:ascii="Calibri" w:hAnsi="Calibri" w:cs="Calibri"/>
          <w:i/>
          <w:iCs/>
          <w:color w:val="000000"/>
          <w:spacing w:val="1"/>
          <w:w w:val="103"/>
          <w:sz w:val="22"/>
          <w:szCs w:val="22"/>
        </w:rPr>
        <w:t>t</w:t>
      </w:r>
      <w:r w:rsidRPr="00811829">
        <w:rPr>
          <w:rFonts w:ascii="Calibri" w:hAnsi="Calibri" w:cs="Calibri"/>
          <w:i/>
          <w:iCs/>
          <w:color w:val="000000"/>
          <w:w w:val="102"/>
          <w:sz w:val="22"/>
          <w:szCs w:val="22"/>
        </w:rPr>
        <w:t>)</w:t>
      </w:r>
      <w:r w:rsidR="007A7211" w:rsidRPr="00811829">
        <w:rPr>
          <w:rFonts w:ascii="Calibri" w:hAnsi="Calibri" w:cs="Calibri"/>
          <w:color w:val="000000"/>
          <w:spacing w:val="-1"/>
          <w:w w:val="103"/>
          <w:sz w:val="22"/>
          <w:szCs w:val="22"/>
        </w:rPr>
        <w:t>.</w:t>
      </w:r>
      <w:r w:rsidR="007A7211" w:rsidRPr="00811829">
        <w:rPr>
          <w:rStyle w:val="FootnoteReference"/>
          <w:rFonts w:ascii="Calibri" w:hAnsi="Calibri" w:cs="Calibri"/>
          <w:color w:val="000000"/>
          <w:spacing w:val="-1"/>
          <w:w w:val="103"/>
          <w:sz w:val="22"/>
          <w:szCs w:val="22"/>
        </w:rPr>
        <w:footnoteReference w:id="28"/>
      </w:r>
      <w:r w:rsidR="007A7211" w:rsidRPr="00811829">
        <w:rPr>
          <w:rFonts w:ascii="Calibri" w:hAnsi="Calibri" w:cs="Calibri"/>
          <w:color w:val="000000"/>
          <w:spacing w:val="-1"/>
          <w:w w:val="10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w w:val="102"/>
          <w:sz w:val="22"/>
          <w:szCs w:val="22"/>
        </w:rPr>
        <w:t>Tea</w:t>
      </w:r>
      <w:r w:rsidRPr="00811829">
        <w:rPr>
          <w:rFonts w:ascii="Calibri" w:hAnsi="Calibri" w:cs="Calibri"/>
          <w:color w:val="000000"/>
          <w:w w:val="102"/>
          <w:sz w:val="22"/>
          <w:szCs w:val="22"/>
        </w:rPr>
        <w:t>m</w:t>
      </w:r>
      <w:r w:rsidR="00263216"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 xml:space="preserve">n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Boa</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adop</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9"/>
          <w:sz w:val="22"/>
          <w:szCs w:val="22"/>
        </w:rPr>
        <w:t xml:space="preserve"> </w:t>
      </w:r>
      <w:r w:rsidRPr="00811829">
        <w:rPr>
          <w:rFonts w:ascii="Calibri" w:hAnsi="Calibri" w:cs="Calibri"/>
          <w:color w:val="000000"/>
          <w:sz w:val="22"/>
          <w:szCs w:val="22"/>
        </w:rPr>
        <w:t>2</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rt</w:t>
      </w:r>
      <w:r w:rsidR="00FD4ECE" w:rsidRPr="00811829">
        <w:rPr>
          <w:rFonts w:ascii="Calibri" w:hAnsi="Calibri" w:cs="Calibri"/>
          <w:color w:val="000000"/>
          <w:sz w:val="22"/>
          <w:szCs w:val="22"/>
        </w:rPr>
        <w:t xml:space="preserve">. </w:t>
      </w:r>
      <w:r w:rsidRPr="00811829">
        <w:rPr>
          <w:rFonts w:ascii="Calibri" w:hAnsi="Calibri" w:cs="Calibri"/>
          <w:color w:val="000000"/>
          <w:spacing w:val="2"/>
          <w:w w:val="102"/>
          <w:sz w:val="22"/>
          <w:szCs w:val="22"/>
        </w:rPr>
        <w:t>Th</w:t>
      </w:r>
      <w:r w:rsidRPr="00811829">
        <w:rPr>
          <w:rFonts w:ascii="Calibri" w:hAnsi="Calibri" w:cs="Calibri"/>
          <w:color w:val="000000"/>
          <w:w w:val="102"/>
          <w:sz w:val="22"/>
          <w:szCs w:val="22"/>
        </w:rPr>
        <w:t>e</w:t>
      </w:r>
      <w:r w:rsidR="00263216"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st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C</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pas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rl</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s</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lit</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a</w:t>
      </w:r>
      <w:r w:rsidRPr="00811829">
        <w:rPr>
          <w:rFonts w:ascii="Calibri" w:hAnsi="Calibri" w:cs="Calibri"/>
          <w:color w:val="000000"/>
          <w:w w:val="103"/>
          <w:sz w:val="22"/>
          <w:szCs w:val="22"/>
        </w:rPr>
        <w:t>.</w:t>
      </w:r>
      <w:r w:rsidR="00263216" w:rsidRPr="00811829">
        <w:rPr>
          <w:rFonts w:ascii="Calibri" w:hAnsi="Calibri" w:cs="Calibri"/>
          <w:color w:val="000000"/>
          <w:w w:val="103"/>
          <w:sz w:val="22"/>
          <w:szCs w:val="22"/>
        </w:rPr>
        <w:t xml:space="preserve"> </w:t>
      </w:r>
    </w:p>
    <w:p w:rsidR="00263216" w:rsidRPr="00811829" w:rsidRDefault="00263216"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p>
    <w:p w:rsidR="00811890" w:rsidRPr="00811829" w:rsidRDefault="00811890" w:rsidP="00D33FCB">
      <w:pPr>
        <w:widowControl w:val="0"/>
        <w:tabs>
          <w:tab w:val="left" w:pos="1160"/>
        </w:tabs>
        <w:autoSpaceDE w:val="0"/>
        <w:autoSpaceDN w:val="0"/>
        <w:adjustRightInd w:val="0"/>
        <w:spacing w:before="28" w:line="360" w:lineRule="auto"/>
        <w:ind w:right="544"/>
        <w:rPr>
          <w:rFonts w:ascii="Calibri" w:hAnsi="Calibri" w:cs="Calibri"/>
          <w:color w:val="000000"/>
          <w:sz w:val="22"/>
          <w:szCs w:val="22"/>
        </w:rPr>
      </w:pP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8</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00972782">
        <w:rPr>
          <w:rFonts w:ascii="Calibri" w:hAnsi="Calibri" w:cs="Calibri"/>
          <w:color w:val="000000"/>
          <w:spacing w:val="2"/>
          <w:sz w:val="22"/>
          <w:szCs w:val="22"/>
        </w:rPr>
        <w:t>adopted</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w:t>
      </w:r>
      <w:r w:rsidRPr="00811829">
        <w:rPr>
          <w:rFonts w:ascii="Calibri" w:hAnsi="Calibri" w:cs="Calibri"/>
          <w:color w:val="000000"/>
          <w:sz w:val="22"/>
          <w:szCs w:val="22"/>
        </w:rPr>
        <w:t>1</w:t>
      </w:r>
      <w:r w:rsidRPr="00811829">
        <w:rPr>
          <w:rFonts w:ascii="Calibri" w:hAnsi="Calibri" w:cs="Calibri"/>
          <w:color w:val="000000"/>
          <w:spacing w:val="42"/>
          <w:sz w:val="22"/>
          <w:szCs w:val="22"/>
        </w:rPr>
        <w:t xml:space="preserve"> </w:t>
      </w:r>
      <w:r w:rsidR="00263216"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02</w:t>
      </w:r>
      <w:r w:rsidRPr="00811829">
        <w:rPr>
          <w:rFonts w:ascii="Calibri" w:hAnsi="Calibri" w:cs="Calibri"/>
          <w:color w:val="000000"/>
          <w:sz w:val="22"/>
          <w:szCs w:val="22"/>
        </w:rPr>
        <w:t>)</w:t>
      </w:r>
      <w:r w:rsidRPr="00811829">
        <w:rPr>
          <w:rFonts w:ascii="Calibri" w:hAnsi="Calibri" w:cs="Calibri"/>
          <w:color w:val="000000"/>
          <w:spacing w:val="4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n</w:t>
      </w:r>
      <w:r w:rsidR="00263216" w:rsidRPr="00811829">
        <w:rPr>
          <w:rFonts w:ascii="Calibri" w:hAnsi="Calibri" w:cs="Calibri"/>
          <w:color w:val="000000"/>
          <w:w w:val="10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w</w:t>
      </w:r>
      <w:r w:rsidR="00154C14"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desc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be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above</w:t>
      </w:r>
      <w:r w:rsidRPr="00811829">
        <w:rPr>
          <w:rFonts w:ascii="Calibri" w:hAnsi="Calibri" w:cs="Calibri"/>
          <w:color w:val="000000"/>
          <w:sz w:val="22"/>
          <w:szCs w:val="22"/>
        </w:rPr>
        <w:t>.</w:t>
      </w:r>
      <w:r w:rsidR="00F65F56" w:rsidRPr="00811829">
        <w:rPr>
          <w:rStyle w:val="FootnoteReference"/>
          <w:rFonts w:ascii="Calibri" w:hAnsi="Calibri" w:cs="Calibri"/>
          <w:color w:val="000000"/>
          <w:sz w:val="22"/>
          <w:szCs w:val="22"/>
        </w:rPr>
        <w:footnoteReference w:id="29"/>
      </w:r>
      <w:r w:rsidR="00536EB6"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par</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ar</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00154C14"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p>
    <w:p w:rsidR="00154C14" w:rsidRPr="00811829" w:rsidRDefault="00154C14" w:rsidP="00D33FCB">
      <w:pPr>
        <w:widowControl w:val="0"/>
        <w:autoSpaceDE w:val="0"/>
        <w:autoSpaceDN w:val="0"/>
        <w:adjustRightInd w:val="0"/>
        <w:spacing w:line="360" w:lineRule="auto"/>
        <w:ind w:left="1525" w:right="692"/>
        <w:rPr>
          <w:rFonts w:ascii="Calibri" w:hAnsi="Calibri" w:cs="Calibri"/>
          <w:color w:val="000000"/>
          <w:spacing w:val="1"/>
          <w:sz w:val="22"/>
          <w:szCs w:val="22"/>
        </w:rPr>
      </w:pPr>
    </w:p>
    <w:p w:rsidR="00811890" w:rsidRPr="00811829" w:rsidRDefault="00811890" w:rsidP="00D33FCB">
      <w:pPr>
        <w:widowControl w:val="0"/>
        <w:autoSpaceDE w:val="0"/>
        <w:autoSpaceDN w:val="0"/>
        <w:adjustRightInd w:val="0"/>
        <w:spacing w:line="360" w:lineRule="auto"/>
        <w:ind w:left="1525" w:right="692"/>
        <w:rPr>
          <w:rFonts w:ascii="Calibri" w:hAnsi="Calibri" w:cs="Calibri"/>
          <w:color w:val="000000"/>
          <w:sz w:val="22"/>
          <w:szCs w:val="22"/>
        </w:rPr>
      </w:pP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egua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 xml:space="preserve">or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2"/>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pape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titl</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3"/>
          <w:sz w:val="22"/>
          <w:szCs w:val="22"/>
        </w:rPr>
        <w:t>Re</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201</w:t>
      </w:r>
      <w:r w:rsidRPr="00811829">
        <w:rPr>
          <w:rFonts w:ascii="Calibri" w:hAnsi="Calibri" w:cs="Calibri"/>
          <w:color w:val="000000"/>
          <w:w w:val="103"/>
          <w:sz w:val="22"/>
          <w:szCs w:val="22"/>
        </w:rPr>
        <w:t>2</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11</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0</w:t>
      </w:r>
      <w:r w:rsidRPr="00811829">
        <w:rPr>
          <w:rFonts w:ascii="Calibri" w:hAnsi="Calibri" w:cs="Calibri"/>
          <w:color w:val="000000"/>
          <w:w w:val="103"/>
          <w:sz w:val="22"/>
          <w:szCs w:val="22"/>
        </w:rPr>
        <w:t>1</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hereb</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pu</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pos</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00F51F36" w:rsidRPr="00811829">
        <w:rPr>
          <w:rFonts w:ascii="Calibri" w:hAnsi="Calibri" w:cs="Calibri"/>
          <w:color w:val="000000"/>
          <w:w w:val="102"/>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ess</w:t>
      </w:r>
      <w:r w:rsidRPr="00811829">
        <w:rPr>
          <w:rFonts w:ascii="Calibri" w:hAnsi="Calibri" w:cs="Calibri"/>
          <w:color w:val="000000"/>
          <w:spacing w:val="-1"/>
          <w:w w:val="103"/>
          <w:sz w:val="22"/>
          <w:szCs w:val="22"/>
        </w:rPr>
        <w:t>;</w:t>
      </w:r>
      <w:r w:rsidR="003A7C23" w:rsidRPr="00811829">
        <w:rPr>
          <w:rStyle w:val="FootnoteReference"/>
          <w:rFonts w:ascii="Calibri" w:hAnsi="Calibri" w:cs="Calibri"/>
          <w:color w:val="000000"/>
          <w:spacing w:val="-1"/>
          <w:w w:val="103"/>
          <w:sz w:val="22"/>
          <w:szCs w:val="22"/>
        </w:rPr>
        <w:footnoteReference w:id="30"/>
      </w:r>
    </w:p>
    <w:p w:rsidR="00DA0C26" w:rsidRPr="00811829" w:rsidRDefault="00DA0C26" w:rsidP="00D33FCB">
      <w:pPr>
        <w:widowControl w:val="0"/>
        <w:autoSpaceDE w:val="0"/>
        <w:autoSpaceDN w:val="0"/>
        <w:adjustRightInd w:val="0"/>
        <w:spacing w:line="360" w:lineRule="auto"/>
        <w:ind w:right="1251"/>
        <w:rPr>
          <w:rFonts w:ascii="Calibri" w:hAnsi="Calibri" w:cs="Calibri"/>
          <w:color w:val="000000"/>
          <w:spacing w:val="2"/>
          <w:sz w:val="22"/>
          <w:szCs w:val="22"/>
        </w:rPr>
      </w:pPr>
    </w:p>
    <w:p w:rsidR="003A7C23" w:rsidRPr="00811829" w:rsidRDefault="00811890" w:rsidP="00670C69">
      <w:pPr>
        <w:widowControl w:val="0"/>
        <w:autoSpaceDE w:val="0"/>
        <w:autoSpaceDN w:val="0"/>
        <w:adjustRightInd w:val="0"/>
        <w:spacing w:line="360" w:lineRule="auto"/>
        <w:ind w:right="1251"/>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env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00DA0C26" w:rsidRPr="00811829">
        <w:rPr>
          <w:rFonts w:ascii="Calibri" w:hAnsi="Calibri" w:cs="Calibri"/>
          <w:color w:val="000000"/>
          <w:w w:val="102"/>
          <w:sz w:val="22"/>
          <w:szCs w:val="22"/>
        </w:rPr>
        <w:t xml:space="preserve"> </w:t>
      </w:r>
      <w:r w:rsidR="00DA0C26" w:rsidRPr="00811829">
        <w:rPr>
          <w:rFonts w:ascii="Calibri" w:hAnsi="Calibri" w:cs="Calibri"/>
          <w:color w:val="000000"/>
          <w:spacing w:val="1"/>
          <w:sz w:val="22"/>
          <w:szCs w:val="22"/>
        </w:rPr>
        <w:t xml:space="preserve">translation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ll</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r w:rsidR="00FA5899"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in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lastRenderedPageBreak/>
        <w:t>eva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evan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SO</w:t>
      </w:r>
      <w:r w:rsidRPr="00811829">
        <w:rPr>
          <w:rFonts w:ascii="Calibri" w:hAnsi="Calibri" w:cs="Calibri"/>
          <w:color w:val="000000"/>
          <w:sz w:val="22"/>
          <w:szCs w:val="22"/>
        </w:rPr>
        <w:t>;</w:t>
      </w:r>
      <w:r w:rsidR="00E31405">
        <w:rPr>
          <w:rFonts w:ascii="Calibri" w:hAnsi="Calibri" w:cs="Calibri"/>
          <w:color w:val="000000"/>
          <w:sz w:val="22"/>
          <w:szCs w:val="22"/>
        </w:rPr>
        <w:br/>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y</w:t>
      </w:r>
      <w:r w:rsidRPr="00811829">
        <w:rPr>
          <w:rFonts w:ascii="Calibri" w:hAnsi="Calibri" w:cs="Calibri"/>
          <w:color w:val="000000"/>
          <w:w w:val="102"/>
          <w:sz w:val="22"/>
          <w:szCs w:val="22"/>
        </w:rPr>
        <w:t xml:space="preserve">) </w:t>
      </w:r>
      <w:r w:rsidRPr="00811829">
        <w:rPr>
          <w:rFonts w:ascii="Calibri" w:hAnsi="Calibri" w:cs="Calibri"/>
          <w:color w:val="000000"/>
          <w:spacing w:val="1"/>
          <w:w w:val="102"/>
          <w:sz w:val="22"/>
          <w:szCs w:val="22"/>
        </w:rPr>
        <w:t>r</w:t>
      </w:r>
      <w:r w:rsidRPr="00811829">
        <w:rPr>
          <w:rFonts w:ascii="Calibri" w:hAnsi="Calibri" w:cs="Calibri"/>
          <w:color w:val="000000"/>
          <w:spacing w:val="2"/>
          <w:w w:val="102"/>
          <w:sz w:val="22"/>
          <w:szCs w:val="22"/>
        </w:rPr>
        <w:t>equ</w:t>
      </w:r>
      <w:r w:rsidRPr="00811829">
        <w:rPr>
          <w:rFonts w:ascii="Calibri" w:hAnsi="Calibri" w:cs="Calibri"/>
          <w:color w:val="000000"/>
          <w:spacing w:val="1"/>
          <w:w w:val="102"/>
          <w:sz w:val="22"/>
          <w:szCs w:val="22"/>
        </w:rPr>
        <w:t>ir</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s</w:t>
      </w:r>
      <w:r w:rsidRPr="00811829">
        <w:rPr>
          <w:rFonts w:ascii="Calibri" w:hAnsi="Calibri" w:cs="Calibri"/>
          <w:color w:val="000000"/>
          <w:spacing w:val="8"/>
          <w:w w:val="10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accoun</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G</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ep</w:t>
      </w:r>
      <w:r w:rsidRPr="00811829">
        <w:rPr>
          <w:rFonts w:ascii="Calibri" w:hAnsi="Calibri" w:cs="Calibri"/>
          <w:color w:val="000000"/>
          <w:spacing w:val="1"/>
          <w:w w:val="102"/>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nt</w:t>
      </w:r>
      <w:r w:rsidR="00FA5899" w:rsidRPr="00811829">
        <w:rPr>
          <w:rFonts w:ascii="Calibri" w:hAnsi="Calibri" w:cs="Calibri"/>
          <w:color w:val="000000"/>
          <w:spacing w:val="2"/>
          <w:w w:val="10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unde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ETF</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eb</w:t>
      </w:r>
      <w:r w:rsidR="00EC00A5">
        <w:rPr>
          <w:rFonts w:ascii="Calibri" w:hAnsi="Calibri" w:cs="Calibri"/>
          <w:color w:val="000000"/>
          <w:spacing w:val="2"/>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ne</w:t>
      </w:r>
      <w:r w:rsidRPr="00811829">
        <w:rPr>
          <w:rFonts w:ascii="Calibri" w:hAnsi="Calibri" w:cs="Calibri"/>
          <w:color w:val="000000"/>
          <w:w w:val="103"/>
          <w:sz w:val="22"/>
          <w:szCs w:val="22"/>
        </w:rPr>
        <w:t>t</w:t>
      </w:r>
      <w:r w:rsidR="00DA0C26" w:rsidRPr="00811829">
        <w:rPr>
          <w:rFonts w:ascii="Calibri" w:hAnsi="Calibri" w:cs="Calibri"/>
          <w:color w:val="000000"/>
          <w:w w:val="103"/>
          <w:sz w:val="22"/>
          <w:szCs w:val="22"/>
        </w:rPr>
        <w:t xml:space="preserve"> Registration Data Working Group.</w:t>
      </w:r>
    </w:p>
    <w:p w:rsidR="003A7C23" w:rsidRPr="00811829" w:rsidRDefault="003A7C23" w:rsidP="00D33FCB">
      <w:pPr>
        <w:widowControl w:val="0"/>
        <w:autoSpaceDE w:val="0"/>
        <w:autoSpaceDN w:val="0"/>
        <w:adjustRightInd w:val="0"/>
        <w:spacing w:line="360" w:lineRule="auto"/>
        <w:ind w:right="1251"/>
        <w:rPr>
          <w:rFonts w:ascii="Calibri" w:hAnsi="Calibri" w:cs="Calibri"/>
          <w:color w:val="000000"/>
          <w:w w:val="103"/>
          <w:sz w:val="22"/>
          <w:szCs w:val="22"/>
        </w:rPr>
      </w:pPr>
    </w:p>
    <w:p w:rsidR="00CF2D64" w:rsidRPr="00811829" w:rsidRDefault="00811890" w:rsidP="006C1D4D">
      <w:pPr>
        <w:widowControl w:val="0"/>
        <w:autoSpaceDE w:val="0"/>
        <w:autoSpaceDN w:val="0"/>
        <w:adjustRightInd w:val="0"/>
        <w:spacing w:line="360" w:lineRule="auto"/>
        <w:ind w:right="1251"/>
        <w:rPr>
          <w:rFonts w:ascii="Calibri" w:hAnsi="Calibri"/>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ask</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Serv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w:t>
      </w:r>
      <w:r w:rsidR="003A7C23" w:rsidRPr="00811829">
        <w:rPr>
          <w:rFonts w:ascii="Calibri" w:hAnsi="Calibri" w:cs="Calibri"/>
          <w:color w:val="000000"/>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1"/>
          <w:w w:val="103"/>
          <w:sz w:val="22"/>
          <w:szCs w:val="22"/>
        </w:rPr>
        <w:t>it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n</w:t>
      </w:r>
      <w:r w:rsidR="003A7C23"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9</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day</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il</w:t>
      </w:r>
      <w:r w:rsidRPr="00811829">
        <w:rPr>
          <w:rFonts w:ascii="Calibri" w:hAnsi="Calibri" w:cs="Calibri"/>
          <w:color w:val="000000"/>
          <w:sz w:val="22"/>
          <w:szCs w:val="22"/>
        </w:rPr>
        <w:t>l</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w</w:t>
      </w:r>
      <w:r w:rsidR="00F51F36" w:rsidRPr="00811829">
        <w:rPr>
          <w:rFonts w:ascii="Calibri" w:hAnsi="Calibri" w:cs="Calibri"/>
          <w:color w:val="000000"/>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ana</w:t>
      </w:r>
      <w:r w:rsidRPr="00811829">
        <w:rPr>
          <w:rFonts w:ascii="Calibri" w:hAnsi="Calibri" w:cs="Calibri"/>
          <w:color w:val="000000"/>
          <w:spacing w:val="2"/>
          <w:w w:val="103"/>
          <w:sz w:val="22"/>
          <w:szCs w:val="22"/>
        </w:rPr>
        <w:t>gi</w:t>
      </w:r>
      <w:r w:rsidRPr="00811829">
        <w:rPr>
          <w:rFonts w:ascii="Calibri" w:hAnsi="Calibri" w:cs="Calibri"/>
          <w:color w:val="000000"/>
          <w:spacing w:val="2"/>
          <w:w w:val="102"/>
          <w:sz w:val="22"/>
          <w:szCs w:val="22"/>
        </w:rPr>
        <w:t>n</w:t>
      </w:r>
      <w:r w:rsidRPr="00811829">
        <w:rPr>
          <w:rFonts w:ascii="Calibri" w:hAnsi="Calibri" w:cs="Calibri"/>
          <w:color w:val="000000"/>
          <w:w w:val="102"/>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TL</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bas</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r</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acco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pan</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pacing w:val="1"/>
          <w:sz w:val="22"/>
          <w:szCs w:val="22"/>
        </w:rPr>
        <w:t>d</w:t>
      </w:r>
      <w:r w:rsidR="00F51F36" w:rsidRPr="00811829">
        <w:rPr>
          <w:rFonts w:ascii="Calibri" w:hAnsi="Calibri" w:cs="Calibri"/>
          <w:color w:val="000000"/>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exped</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3"/>
          <w:w w:val="102"/>
          <w:sz w:val="22"/>
          <w:szCs w:val="22"/>
        </w:rPr>
        <w:t>GN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consensu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w w:val="102"/>
          <w:sz w:val="22"/>
          <w:szCs w:val="22"/>
        </w:rPr>
        <w:t>a</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ak</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acy</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ssues</w:t>
      </w:r>
      <w:r w:rsidRPr="00811829">
        <w:rPr>
          <w:rFonts w:ascii="Calibri" w:hAnsi="Calibri" w:cs="Calibri"/>
          <w:color w:val="000000"/>
          <w:w w:val="103"/>
          <w:sz w:val="22"/>
          <w:szCs w:val="22"/>
        </w:rPr>
        <w:t>.</w:t>
      </w:r>
      <w:r w:rsidR="003A7C23" w:rsidRPr="00811829">
        <w:rPr>
          <w:rFonts w:ascii="Calibri" w:hAnsi="Calibri" w:cs="Calibri"/>
          <w:color w:val="00000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Dece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Expe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001853DA" w:rsidRPr="00811829">
        <w:rPr>
          <w:rFonts w:ascii="Calibri" w:hAnsi="Calibri" w:cs="Calibri"/>
          <w:color w:val="000000"/>
          <w:spacing w:val="2"/>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4</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Feb</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w w:val="102"/>
          <w:sz w:val="22"/>
          <w:szCs w:val="22"/>
        </w:rPr>
        <w:t>Se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w:t>
      </w:r>
      <w:r w:rsidRPr="00811829">
        <w:rPr>
          <w:rFonts w:ascii="Calibri" w:hAnsi="Calibri" w:cs="Calibri"/>
          <w:color w:val="000000"/>
          <w:spacing w:val="1"/>
          <w:w w:val="103"/>
          <w:sz w:val="22"/>
          <w:szCs w:val="22"/>
        </w:rPr>
        <w:t>.</w:t>
      </w:r>
      <w:r w:rsidR="00253DFC">
        <w:rPr>
          <w:rStyle w:val="FootnoteReference"/>
          <w:rFonts w:ascii="Calibri" w:hAnsi="Calibri" w:cs="Calibri"/>
          <w:color w:val="000000"/>
          <w:spacing w:val="1"/>
          <w:w w:val="103"/>
          <w:sz w:val="22"/>
          <w:szCs w:val="22"/>
        </w:rPr>
        <w:footnoteReference w:id="31"/>
      </w:r>
    </w:p>
    <w:p w:rsidR="001F3A43" w:rsidRPr="00811829" w:rsidRDefault="001F3A43" w:rsidP="00D33FCB">
      <w:pPr>
        <w:spacing w:line="360" w:lineRule="auto"/>
        <w:rPr>
          <w:rFonts w:ascii="Calibri" w:hAnsi="Calibri"/>
          <w:sz w:val="22"/>
          <w:szCs w:val="22"/>
          <w:lang w:val="en-GB"/>
        </w:rPr>
      </w:pPr>
    </w:p>
    <w:sectPr w:rsidR="001F3A43" w:rsidRPr="00811829" w:rsidSect="00605C1E">
      <w:headerReference w:type="default" r:id="rId25"/>
      <w:footerReference w:type="even" r:id="rId26"/>
      <w:footerReference w:type="default" r:id="rId27"/>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E46" w:rsidRDefault="00A94E46" w:rsidP="00CD1B61">
      <w:r>
        <w:separator/>
      </w:r>
    </w:p>
  </w:endnote>
  <w:endnote w:type="continuationSeparator" w:id="0">
    <w:p w:rsidR="00A94E46" w:rsidRDefault="00A94E46" w:rsidP="00CD1B61">
      <w:r>
        <w:continuationSeparator/>
      </w:r>
    </w:p>
  </w:endnote>
  <w:endnote w:type="continuationNotice" w:id="1">
    <w:p w:rsidR="00A94E46" w:rsidRDefault="00A94E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0FF" w:rsidRDefault="00E970FF" w:rsidP="00CA13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970FF" w:rsidRDefault="00E970FF" w:rsidP="005F42C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0FF" w:rsidRPr="00FB5284" w:rsidRDefault="00E970FF" w:rsidP="00CA1346">
    <w:pPr>
      <w:pStyle w:val="Footer"/>
      <w:framePr w:wrap="around" w:vAnchor="text" w:hAnchor="margin" w:xAlign="right" w:y="1"/>
      <w:rPr>
        <w:rStyle w:val="PageNumber"/>
        <w:rFonts w:ascii="Calibri" w:hAnsi="Calibri"/>
        <w:sz w:val="18"/>
        <w:szCs w:val="18"/>
      </w:rPr>
    </w:pPr>
    <w:r w:rsidRPr="00FB5284">
      <w:rPr>
        <w:rStyle w:val="PageNumber"/>
        <w:rFonts w:ascii="Calibri" w:hAnsi="Calibri"/>
        <w:sz w:val="18"/>
        <w:szCs w:val="18"/>
      </w:rPr>
      <w:fldChar w:fldCharType="begin"/>
    </w:r>
    <w:r w:rsidRPr="00FB5284">
      <w:rPr>
        <w:rStyle w:val="PageNumber"/>
        <w:rFonts w:ascii="Calibri" w:hAnsi="Calibri"/>
        <w:sz w:val="18"/>
        <w:szCs w:val="18"/>
      </w:rPr>
      <w:instrText xml:space="preserve">PAGE  </w:instrText>
    </w:r>
    <w:r w:rsidRPr="00FB5284">
      <w:rPr>
        <w:rStyle w:val="PageNumber"/>
        <w:rFonts w:ascii="Calibri" w:hAnsi="Calibri"/>
        <w:sz w:val="18"/>
        <w:szCs w:val="18"/>
      </w:rPr>
      <w:fldChar w:fldCharType="separate"/>
    </w:r>
    <w:r w:rsidR="0036165A">
      <w:rPr>
        <w:rStyle w:val="PageNumber"/>
        <w:rFonts w:ascii="Calibri" w:hAnsi="Calibri"/>
        <w:noProof/>
        <w:sz w:val="18"/>
        <w:szCs w:val="18"/>
      </w:rPr>
      <w:t>18</w:t>
    </w:r>
    <w:r w:rsidRPr="00FB5284">
      <w:rPr>
        <w:rStyle w:val="PageNumber"/>
        <w:rFonts w:ascii="Calibri" w:hAnsi="Calibri"/>
        <w:sz w:val="18"/>
        <w:szCs w:val="18"/>
      </w:rPr>
      <w:fldChar w:fldCharType="end"/>
    </w:r>
  </w:p>
  <w:p w:rsidR="00E970FF" w:rsidRPr="00FB5284" w:rsidRDefault="00E970FF" w:rsidP="005F42C7">
    <w:pPr>
      <w:widowControl w:val="0"/>
      <w:autoSpaceDE w:val="0"/>
      <w:autoSpaceDN w:val="0"/>
      <w:adjustRightInd w:val="0"/>
      <w:spacing w:line="200" w:lineRule="exact"/>
      <w:ind w:right="360"/>
      <w:rPr>
        <w:rFonts w:ascii="Calibri" w:hAnsi="Calibri"/>
        <w:sz w:val="18"/>
        <w:szCs w:val="18"/>
      </w:rPr>
    </w:pPr>
    <w:r w:rsidRPr="00FB5284">
      <w:rPr>
        <w:rFonts w:ascii="Calibri" w:hAnsi="Calibri"/>
        <w:sz w:val="18"/>
        <w:szCs w:val="18"/>
      </w:rPr>
      <w:t xml:space="preserve">Initial Report </w:t>
    </w:r>
  </w:p>
  <w:p w:rsidR="00E970FF" w:rsidRPr="00FB5284" w:rsidRDefault="00E970FF" w:rsidP="005F42C7">
    <w:pPr>
      <w:widowControl w:val="0"/>
      <w:autoSpaceDE w:val="0"/>
      <w:autoSpaceDN w:val="0"/>
      <w:adjustRightInd w:val="0"/>
      <w:spacing w:line="200" w:lineRule="exact"/>
      <w:ind w:right="360"/>
      <w:rPr>
        <w:rFonts w:ascii="Calibri" w:hAnsi="Calibri"/>
        <w:sz w:val="18"/>
        <w:szCs w:val="18"/>
      </w:rPr>
    </w:pPr>
    <w:r w:rsidRPr="00FB5284">
      <w:rPr>
        <w:rFonts w:ascii="Calibri" w:hAnsi="Calibri"/>
        <w:sz w:val="18"/>
        <w:szCs w:val="18"/>
      </w:rPr>
      <w:t>Author</w:t>
    </w:r>
    <w:r>
      <w:rPr>
        <w:rFonts w:ascii="Calibri" w:hAnsi="Calibri"/>
        <w:sz w:val="18"/>
        <w:szCs w:val="18"/>
      </w:rPr>
      <w:t>s</w:t>
    </w:r>
    <w:r w:rsidRPr="00FB5284">
      <w:rPr>
        <w:rFonts w:ascii="Calibri" w:hAnsi="Calibri"/>
        <w:sz w:val="18"/>
        <w:szCs w:val="18"/>
      </w:rPr>
      <w:t>: Julie Hedlund, Lars Hoffmann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E46" w:rsidRDefault="00A94E46" w:rsidP="00CD1B61">
      <w:r>
        <w:separator/>
      </w:r>
    </w:p>
  </w:footnote>
  <w:footnote w:type="continuationSeparator" w:id="0">
    <w:p w:rsidR="00A94E46" w:rsidRDefault="00A94E46" w:rsidP="00CD1B61">
      <w:r>
        <w:continuationSeparator/>
      </w:r>
    </w:p>
  </w:footnote>
  <w:footnote w:type="continuationNotice" w:id="1">
    <w:p w:rsidR="00A94E46" w:rsidRDefault="00A94E46"/>
  </w:footnote>
  <w:footnote w:id="2">
    <w:p w:rsidR="00E970FF" w:rsidRPr="00A82E11" w:rsidRDefault="00E970FF" w:rsidP="00A82E11">
      <w:pPr>
        <w:pStyle w:val="FootnoteText"/>
        <w:rPr>
          <w:rFonts w:ascii="Calibri" w:hAnsi="Calibri"/>
          <w:sz w:val="18"/>
          <w:szCs w:val="18"/>
        </w:rPr>
      </w:pPr>
      <w:r w:rsidRPr="00A82E11">
        <w:rPr>
          <w:rStyle w:val="FootnoteReference"/>
          <w:rFonts w:ascii="Calibri" w:hAnsi="Calibri"/>
          <w:sz w:val="18"/>
          <w:szCs w:val="18"/>
        </w:rPr>
        <w:footnoteRef/>
      </w:r>
      <w:r w:rsidRPr="00A82E11">
        <w:rPr>
          <w:rFonts w:ascii="Calibri" w:hAnsi="Calibri"/>
          <w:sz w:val="18"/>
          <w:szCs w:val="18"/>
        </w:rPr>
        <w:t xml:space="preserve"> ‘Transformed’ is used throughout this Report, meaning ‘translated and/or transliterated’; similarly ‘transformation’ is to mean ‘translation and/or transliteration’.</w:t>
      </w:r>
    </w:p>
  </w:footnote>
  <w:footnote w:id="3">
    <w:p w:rsidR="00E970FF" w:rsidRPr="00A82E11" w:rsidDel="0036165A" w:rsidRDefault="00E970FF" w:rsidP="0036165A">
      <w:pPr>
        <w:pStyle w:val="FootnoteText"/>
        <w:rPr>
          <w:del w:id="58" w:author="Chris Dillon" w:date="2014-12-12T11:20:00Z"/>
          <w:rFonts w:ascii="Calibri" w:hAnsi="Calibri"/>
          <w:sz w:val="18"/>
          <w:szCs w:val="18"/>
        </w:rPr>
        <w:pPrChange w:id="59" w:author="Chris Dillon" w:date="2014-12-12T11:20:00Z">
          <w:pPr>
            <w:pStyle w:val="FootnoteText"/>
          </w:pPr>
        </w:pPrChange>
      </w:pPr>
      <w:r w:rsidRPr="00A82E11">
        <w:rPr>
          <w:rStyle w:val="FootnoteReference"/>
          <w:rFonts w:ascii="Calibri" w:hAnsi="Calibri"/>
          <w:sz w:val="18"/>
          <w:szCs w:val="18"/>
        </w:rPr>
        <w:footnoteRef/>
      </w:r>
      <w:r w:rsidRPr="00A82E11">
        <w:rPr>
          <w:rFonts w:ascii="Calibri" w:hAnsi="Calibri"/>
          <w:sz w:val="18"/>
          <w:szCs w:val="18"/>
        </w:rPr>
        <w:t xml:space="preserve"> </w:t>
      </w:r>
      <w:del w:id="60" w:author="Chris Dillon" w:date="2014-12-12T11:20:00Z">
        <w:r w:rsidRPr="00A82E11" w:rsidDel="0036165A">
          <w:rPr>
            <w:rFonts w:ascii="Calibri" w:hAnsi="Calibri"/>
            <w:sz w:val="18"/>
            <w:szCs w:val="18"/>
          </w:rPr>
          <w:delText>p.11</w:delText>
        </w:r>
      </w:del>
    </w:p>
    <w:p w:rsidR="00E970FF" w:rsidRPr="00A82E11" w:rsidRDefault="00E970FF" w:rsidP="0036165A">
      <w:pPr>
        <w:pStyle w:val="FootnoteText"/>
        <w:rPr>
          <w:rFonts w:ascii="Calibri" w:hAnsi="Calibri"/>
          <w:sz w:val="18"/>
          <w:szCs w:val="18"/>
        </w:rPr>
      </w:pPr>
      <w:r w:rsidRPr="00A82E11">
        <w:rPr>
          <w:rFonts w:ascii="Calibri" w:hAnsi="Calibri"/>
          <w:sz w:val="18"/>
          <w:szCs w:val="18"/>
        </w:rPr>
        <w:t>The AGB defines "searchable" on p.113:</w:t>
      </w:r>
    </w:p>
    <w:p w:rsidR="00E970FF" w:rsidRPr="00A82E11" w:rsidRDefault="00E970FF" w:rsidP="00A82E11">
      <w:pPr>
        <w:pStyle w:val="FootnoteText"/>
        <w:rPr>
          <w:rFonts w:ascii="Calibri" w:hAnsi="Calibri"/>
          <w:sz w:val="18"/>
          <w:szCs w:val="18"/>
          <w:lang w:val="en-GB"/>
        </w:rPr>
      </w:pPr>
      <w:r w:rsidRPr="00A82E11">
        <w:rPr>
          <w:rFonts w:ascii="Calibri" w:hAnsi="Calibri"/>
          <w:sz w:val="18"/>
          <w:szCs w:val="18"/>
        </w:rPr>
        <w:t>A Searchable Whois service: Whois service includes web-based search capabilities by domain name, registrant name, postal address, contact names, registrar IDs, and Internet Protocol addresses without arbitrary limit. Boolean search capabilities may be offered. The service shall include appropriate precautions to avoid abuse of this feature (e.g., limiting access to legitimate authorized users), and the application demonstrates compliance with any applicable privacy laws or policies.</w:t>
      </w:r>
    </w:p>
  </w:footnote>
  <w:footnote w:id="4">
    <w:p w:rsidR="00E970FF" w:rsidRPr="00A82E11" w:rsidRDefault="00E970FF" w:rsidP="00A82E11">
      <w:pPr>
        <w:pStyle w:val="FootnoteText"/>
        <w:rPr>
          <w:rFonts w:ascii="Calibri" w:hAnsi="Calibri"/>
          <w:sz w:val="18"/>
          <w:szCs w:val="18"/>
          <w:lang w:val="en-GB"/>
        </w:rPr>
      </w:pPr>
      <w:r w:rsidRPr="00A82E11">
        <w:rPr>
          <w:rStyle w:val="FootnoteReference"/>
          <w:rFonts w:ascii="Calibri" w:hAnsi="Calibri"/>
          <w:sz w:val="18"/>
          <w:szCs w:val="18"/>
        </w:rPr>
        <w:footnoteRef/>
      </w:r>
      <w:r w:rsidRPr="00A82E11">
        <w:rPr>
          <w:rFonts w:ascii="Calibri" w:hAnsi="Calibri"/>
          <w:sz w:val="18"/>
          <w:szCs w:val="18"/>
        </w:rPr>
        <w:t xml:space="preserve"> </w:t>
      </w:r>
      <w:r w:rsidRPr="00A82E11">
        <w:rPr>
          <w:rFonts w:ascii="Calibri" w:hAnsi="Calibri"/>
          <w:sz w:val="18"/>
          <w:szCs w:val="18"/>
          <w:lang w:val="en-GB"/>
        </w:rPr>
        <w:t>However, it should be noted that transformation tools may not exist for such languages and so transformation would need to be manual until they did. It would be difficult to limit languages to e.g. only the UN ones or some other subset.</w:t>
      </w:r>
    </w:p>
  </w:footnote>
  <w:footnote w:id="5">
    <w:p w:rsidR="00E970FF" w:rsidRPr="00303E8A" w:rsidRDefault="00E970FF" w:rsidP="00A82E11">
      <w:pPr>
        <w:pStyle w:val="FootnoteText"/>
        <w:rPr>
          <w:rFonts w:ascii="Calibri" w:hAnsi="Calibri"/>
          <w:sz w:val="18"/>
          <w:szCs w:val="18"/>
        </w:rPr>
      </w:pPr>
      <w:r w:rsidRPr="00303E8A">
        <w:rPr>
          <w:rStyle w:val="FootnoteReference"/>
          <w:rFonts w:ascii="Calibri" w:hAnsi="Calibri"/>
          <w:sz w:val="18"/>
          <w:szCs w:val="18"/>
        </w:rPr>
        <w:footnoteRef/>
      </w:r>
      <w:r w:rsidRPr="00303E8A">
        <w:rPr>
          <w:rFonts w:ascii="Calibri" w:hAnsi="Calibri"/>
          <w:sz w:val="18"/>
          <w:szCs w:val="18"/>
        </w:rPr>
        <w:t xml:space="preserve"> See: </w:t>
      </w:r>
      <w:r w:rsidRPr="00303E8A">
        <w:rPr>
          <w:rFonts w:ascii="Calibri" w:hAnsi="Calibri"/>
          <w:i/>
          <w:iCs/>
          <w:sz w:val="18"/>
          <w:szCs w:val="18"/>
          <w:lang w:val="en-GB"/>
        </w:rPr>
        <w:t>Study to evaluate available solutions for the submission and display of internationalized contact data</w:t>
      </w:r>
      <w:r w:rsidRPr="00303E8A">
        <w:rPr>
          <w:rFonts w:ascii="Calibri" w:hAnsi="Calibri"/>
          <w:sz w:val="18"/>
          <w:szCs w:val="18"/>
          <w:lang w:val="en-GB"/>
        </w:rPr>
        <w:t xml:space="preserve"> for further information</w:t>
      </w:r>
      <w:r>
        <w:rPr>
          <w:rFonts w:ascii="Calibri" w:hAnsi="Calibri"/>
          <w:sz w:val="18"/>
          <w:szCs w:val="18"/>
          <w:lang w:val="en-GB"/>
        </w:rPr>
        <w:t>:</w:t>
      </w:r>
      <w:r w:rsidRPr="00303E8A">
        <w:rPr>
          <w:rFonts w:ascii="Calibri" w:hAnsi="Calibri"/>
          <w:sz w:val="18"/>
          <w:szCs w:val="18"/>
          <w:lang w:val="en-GB"/>
        </w:rPr>
        <w:t xml:space="preserve"> </w:t>
      </w:r>
      <w:hyperlink r:id="rId1" w:history="1">
        <w:r w:rsidRPr="00303E8A">
          <w:rPr>
            <w:rStyle w:val="Hyperlink"/>
            <w:rFonts w:ascii="Calibri" w:hAnsi="Calibri"/>
            <w:sz w:val="18"/>
            <w:szCs w:val="18"/>
            <w:lang w:val="en-GB"/>
          </w:rPr>
          <w:t>https://www.icann.org/en/system/files/files/transform-dnrd-02jun14-en.pdf</w:t>
        </w:r>
      </w:hyperlink>
      <w:r w:rsidRPr="00303E8A">
        <w:rPr>
          <w:rFonts w:ascii="Calibri" w:hAnsi="Calibri"/>
          <w:sz w:val="18"/>
          <w:szCs w:val="18"/>
          <w:lang w:val="en-GB"/>
        </w:rPr>
        <w:t xml:space="preserve">. </w:t>
      </w:r>
    </w:p>
  </w:footnote>
  <w:footnote w:id="6">
    <w:p w:rsidR="00E970FF" w:rsidRPr="00625FDD" w:rsidRDefault="00E970FF" w:rsidP="00A82E11">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“Accuracy” as used in the "Study to Evaluate Available Solutions for the Submission and Display of Internationalized Contact Data" June 2, 2014:</w:t>
      </w:r>
    </w:p>
    <w:p w:rsidR="00E970FF" w:rsidRPr="00625FDD" w:rsidRDefault="00E970FF" w:rsidP="00A82E11">
      <w:pPr>
        <w:pStyle w:val="FootnoteText"/>
        <w:rPr>
          <w:rFonts w:ascii="Calibri" w:hAnsi="Calibri"/>
          <w:sz w:val="18"/>
          <w:szCs w:val="18"/>
        </w:rPr>
      </w:pPr>
      <w:r w:rsidRPr="00625FDD">
        <w:rPr>
          <w:rFonts w:ascii="Calibri" w:hAnsi="Calibri"/>
          <w:sz w:val="18"/>
          <w:szCs w:val="18"/>
        </w:rPr>
        <w:t>“There are at least three kinds of use the transformed contact data in the DNRD may have in another language or script (based on the level of accuracy of the transformation):</w:t>
      </w:r>
    </w:p>
    <w:p w:rsidR="00E970FF" w:rsidRPr="00625FDD" w:rsidRDefault="00E970FF" w:rsidP="00A82E11">
      <w:pPr>
        <w:pStyle w:val="FootnoteText"/>
        <w:rPr>
          <w:rFonts w:ascii="Calibri" w:hAnsi="Calibri"/>
          <w:sz w:val="18"/>
          <w:szCs w:val="18"/>
        </w:rPr>
      </w:pPr>
      <w:r w:rsidRPr="00625FDD">
        <w:rPr>
          <w:rFonts w:ascii="Calibri" w:hAnsi="Calibri"/>
          <w:sz w:val="18"/>
          <w:szCs w:val="18"/>
        </w:rPr>
        <w:t>1. Requiring accurate transformation (e.g. valid in a court of law, matching information in a passport, matching information in legal incorporation, etc.)</w:t>
      </w:r>
    </w:p>
    <w:p w:rsidR="00E970FF" w:rsidRPr="00625FDD" w:rsidRDefault="00E970FF" w:rsidP="00A82E11">
      <w:pPr>
        <w:pStyle w:val="FootnoteText"/>
        <w:rPr>
          <w:rFonts w:ascii="Calibri" w:hAnsi="Calibri"/>
          <w:sz w:val="18"/>
          <w:szCs w:val="18"/>
        </w:rPr>
      </w:pPr>
      <w:r w:rsidRPr="00625FDD">
        <w:rPr>
          <w:rFonts w:ascii="Calibri" w:hAnsi="Calibri"/>
          <w:sz w:val="18"/>
          <w:szCs w:val="18"/>
        </w:rPr>
        <w:t>2. Requiring consistent transformation (allowing use of such information to match other information provided in another context, e.g. to match address information of a registrant on a Google map, etc.)</w:t>
      </w:r>
    </w:p>
    <w:p w:rsidR="00E970FF" w:rsidRPr="00625FDD" w:rsidRDefault="00E970FF" w:rsidP="00A82E11">
      <w:pPr>
        <w:pStyle w:val="FootnoteText"/>
        <w:rPr>
          <w:rFonts w:ascii="Calibri" w:hAnsi="Calibri"/>
          <w:sz w:val="18"/>
          <w:szCs w:val="18"/>
        </w:rPr>
      </w:pPr>
      <w:r w:rsidRPr="00625FDD">
        <w:rPr>
          <w:rFonts w:ascii="Calibri" w:hAnsi="Calibri"/>
          <w:sz w:val="18"/>
          <w:szCs w:val="18"/>
        </w:rPr>
        <w:t>3. Requiring ad hoc transformation (allowing informal or casual version of the information in another language to provide more general accessibility)”</w:t>
      </w:r>
    </w:p>
    <w:p w:rsidR="00E970FF" w:rsidRPr="00625FDD" w:rsidRDefault="00E970FF" w:rsidP="00A82E11">
      <w:pPr>
        <w:pStyle w:val="FootnoteText"/>
        <w:rPr>
          <w:rFonts w:ascii="Calibri" w:hAnsi="Calibri"/>
          <w:sz w:val="18"/>
          <w:szCs w:val="18"/>
          <w:lang w:val="en-GB"/>
        </w:rPr>
      </w:pPr>
      <w:r w:rsidRPr="00625FDD">
        <w:rPr>
          <w:rFonts w:ascii="Calibri" w:hAnsi="Calibri"/>
          <w:sz w:val="18"/>
          <w:szCs w:val="18"/>
        </w:rPr>
        <w:t xml:space="preserve">Both accuracy and consistency would suffer if large number of actors, for example, registrants, were transforming contact information. </w:t>
      </w:r>
    </w:p>
  </w:footnote>
  <w:footnote w:id="7">
    <w:p w:rsidR="00E970FF" w:rsidRPr="00625FDD" w:rsidRDefault="00E970FF" w:rsidP="00A82E11">
      <w:pPr>
        <w:pStyle w:val="FootnoteText"/>
        <w:rPr>
          <w:rFonts w:ascii="Calibri" w:hAnsi="Calibri"/>
          <w:sz w:val="18"/>
          <w:szCs w:val="18"/>
          <w:lang w:val="en-GB"/>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sz w:val="18"/>
          <w:szCs w:val="18"/>
          <w:lang w:val="en-GB"/>
        </w:rPr>
        <w:t>Transformation” on its own is used to mean to refer to contact information, not fields, in this report. A future system could provide field names in the six UN languages and a consistent central depository of field names in additional langauges for those registrars et al. that require them for display for various markets.</w:t>
      </w:r>
    </w:p>
  </w:footnote>
  <w:footnote w:id="8">
    <w:p w:rsidR="00E970FF" w:rsidRPr="00625FDD" w:rsidRDefault="00E970FF">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See also: </w:t>
      </w:r>
      <w:hyperlink r:id="rId2" w:history="1">
        <w:r w:rsidRPr="00625FDD">
          <w:rPr>
            <w:rStyle w:val="Hyperlink"/>
            <w:rFonts w:ascii="Calibri" w:hAnsi="Calibri"/>
            <w:sz w:val="18"/>
            <w:szCs w:val="18"/>
          </w:rPr>
          <w:t>https://community.icann.org/display/tatcipdp/1+What+is+contact+information+and+</w:t>
        </w:r>
        <w:r w:rsidRPr="00625FDD">
          <w:rPr>
            <w:rStyle w:val="Hyperlink"/>
            <w:rFonts w:ascii="Calibri" w:hAnsi="Calibri"/>
            <w:sz w:val="18"/>
            <w:szCs w:val="18"/>
          </w:rPr>
          <w:br/>
          <w:t>What+Taxonomies+are+Available</w:t>
        </w:r>
      </w:hyperlink>
    </w:p>
  </w:footnote>
  <w:footnote w:id="9">
    <w:p w:rsidR="00E970FF" w:rsidRPr="00625FDD" w:rsidRDefault="00E970FF" w:rsidP="008E019D">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‘Transformed’ is used throughout this Report, meaning ‘translated and/or transliterated’; similarly ‘transformation’ is to mean ‘translation and/or transliteration’.</w:t>
      </w:r>
    </w:p>
  </w:footnote>
  <w:footnote w:id="10">
    <w:p w:rsidR="00E970FF" w:rsidRPr="00625FDD" w:rsidDel="0036165A" w:rsidRDefault="00E970FF" w:rsidP="0036165A">
      <w:pPr>
        <w:pStyle w:val="FootnoteText"/>
        <w:rPr>
          <w:del w:id="152" w:author="Chris Dillon" w:date="2014-12-12T11:22:00Z"/>
          <w:rFonts w:ascii="Calibri" w:hAnsi="Calibri"/>
          <w:sz w:val="18"/>
          <w:szCs w:val="18"/>
        </w:rPr>
        <w:pPrChange w:id="153" w:author="Chris Dillon" w:date="2014-12-12T11:22:00Z">
          <w:pPr>
            <w:pStyle w:val="FootnoteText"/>
          </w:pPr>
        </w:pPrChange>
      </w:pPr>
      <w:r w:rsidRPr="00625FDD">
        <w:rPr>
          <w:rStyle w:val="FootnoteReference"/>
          <w:rFonts w:ascii="Calibri" w:hAnsi="Calibri"/>
          <w:sz w:val="18"/>
          <w:szCs w:val="18"/>
        </w:rPr>
        <w:footnoteRef/>
      </w:r>
      <w:r w:rsidRPr="00625FDD">
        <w:rPr>
          <w:rFonts w:ascii="Calibri" w:hAnsi="Calibri"/>
          <w:sz w:val="18"/>
          <w:szCs w:val="18"/>
        </w:rPr>
        <w:t xml:space="preserve"> </w:t>
      </w:r>
      <w:del w:id="154" w:author="Chris Dillon" w:date="2014-12-12T11:22:00Z">
        <w:r w:rsidRPr="00625FDD" w:rsidDel="0036165A">
          <w:rPr>
            <w:rFonts w:ascii="Calibri" w:hAnsi="Calibri"/>
            <w:sz w:val="18"/>
            <w:szCs w:val="18"/>
          </w:rPr>
          <w:delText>p.11</w:delText>
        </w:r>
      </w:del>
    </w:p>
    <w:p w:rsidR="00E970FF" w:rsidRPr="00625FDD" w:rsidRDefault="00E970FF" w:rsidP="0036165A">
      <w:pPr>
        <w:pStyle w:val="FootnoteText"/>
        <w:rPr>
          <w:rFonts w:ascii="Calibri" w:hAnsi="Calibri"/>
          <w:sz w:val="18"/>
          <w:szCs w:val="18"/>
        </w:rPr>
        <w:pPrChange w:id="155" w:author="Chris Dillon" w:date="2014-12-12T11:22:00Z">
          <w:pPr>
            <w:pStyle w:val="FootnoteText"/>
          </w:pPr>
        </w:pPrChange>
      </w:pPr>
      <w:r w:rsidRPr="00625FDD">
        <w:rPr>
          <w:rFonts w:ascii="Calibri" w:hAnsi="Calibri"/>
          <w:sz w:val="18"/>
          <w:szCs w:val="18"/>
        </w:rPr>
        <w:t>The AGB defines "searchable" on p.113:</w:t>
      </w:r>
    </w:p>
    <w:p w:rsidR="00E970FF" w:rsidRPr="00625FDD" w:rsidRDefault="00E970FF" w:rsidP="007E24B1">
      <w:pPr>
        <w:pStyle w:val="FootnoteText"/>
        <w:rPr>
          <w:rFonts w:ascii="Calibri" w:hAnsi="Calibri"/>
          <w:sz w:val="18"/>
          <w:szCs w:val="18"/>
          <w:lang w:val="en-GB"/>
        </w:rPr>
      </w:pPr>
      <w:r w:rsidRPr="00625FDD">
        <w:rPr>
          <w:rFonts w:ascii="Calibri" w:hAnsi="Calibri"/>
          <w:sz w:val="18"/>
          <w:szCs w:val="18"/>
        </w:rPr>
        <w:t>A Searchable Whois service: Whois service includes web-based search capabilities by domain name, registrant name, postal address, contact names, registrar IDs, and Internet Protocol addresses without arbitrary limit. Boolean search capabilities may be offered. The service shall include appropriate precautions to avoid abuse of this feature (e.g., limiting access to legitimate authorized users), and the application demonstrates compliance with any applicable privacy laws or policies.</w:t>
      </w:r>
    </w:p>
  </w:footnote>
  <w:footnote w:id="11">
    <w:p w:rsidR="00E970FF" w:rsidRPr="00625FDD" w:rsidRDefault="00E970FF">
      <w:pPr>
        <w:pStyle w:val="FootnoteText"/>
        <w:rPr>
          <w:rFonts w:ascii="Calibri" w:hAnsi="Calibri"/>
          <w:sz w:val="18"/>
          <w:szCs w:val="18"/>
          <w:lang w:val="en-GB"/>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sz w:val="18"/>
          <w:szCs w:val="18"/>
          <w:lang w:val="en-GB"/>
        </w:rPr>
        <w:t>However, it should be noted that transformation tools may not exist for such languages and so transformation would need to be manual until they did. It would be difficult to limit languages to e.g. only the UN ones or some other subset.</w:t>
      </w:r>
    </w:p>
  </w:footnote>
  <w:footnote w:id="12">
    <w:p w:rsidR="00E970FF" w:rsidRPr="00625FDD" w:rsidRDefault="00E970FF" w:rsidP="0039189E">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See: </w:t>
      </w:r>
      <w:r w:rsidRPr="00625FDD">
        <w:rPr>
          <w:rFonts w:ascii="Calibri" w:hAnsi="Calibri"/>
          <w:i/>
          <w:iCs/>
          <w:sz w:val="18"/>
          <w:szCs w:val="18"/>
          <w:lang w:val="en-GB"/>
        </w:rPr>
        <w:t>Study to evaluate available solutions for the submission and display of internationalized contact data</w:t>
      </w:r>
      <w:r w:rsidRPr="00625FDD">
        <w:rPr>
          <w:rFonts w:ascii="Calibri" w:hAnsi="Calibri"/>
          <w:sz w:val="18"/>
          <w:szCs w:val="18"/>
          <w:lang w:val="en-GB"/>
        </w:rPr>
        <w:t xml:space="preserve"> for further information </w:t>
      </w:r>
      <w:hyperlink r:id="rId3" w:history="1">
        <w:r w:rsidRPr="00625FDD">
          <w:rPr>
            <w:rStyle w:val="Hyperlink"/>
            <w:rFonts w:ascii="Calibri" w:hAnsi="Calibri"/>
            <w:sz w:val="18"/>
            <w:szCs w:val="18"/>
            <w:lang w:val="en-GB"/>
          </w:rPr>
          <w:t>https://www.icann.org/en/system/files/files/transform-dnrd-02jun14-en.pdf</w:t>
        </w:r>
      </w:hyperlink>
      <w:r w:rsidRPr="00625FDD">
        <w:rPr>
          <w:rFonts w:ascii="Calibri" w:hAnsi="Calibri"/>
          <w:sz w:val="18"/>
          <w:szCs w:val="18"/>
          <w:lang w:val="en-GB"/>
        </w:rPr>
        <w:t xml:space="preserve">. </w:t>
      </w:r>
    </w:p>
  </w:footnote>
  <w:footnote w:id="13">
    <w:p w:rsidR="00E970FF" w:rsidRPr="00625FDD" w:rsidRDefault="00E970FF" w:rsidP="00354983">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“Accuracy” as used in the "Study to Evaluate Available Solutions for the Submission and Display of Internationalized Contact Data" June 2, 2014:</w:t>
      </w:r>
    </w:p>
    <w:p w:rsidR="00E970FF" w:rsidRPr="00625FDD" w:rsidRDefault="00E970FF" w:rsidP="00354983">
      <w:pPr>
        <w:pStyle w:val="FootnoteText"/>
        <w:rPr>
          <w:rFonts w:ascii="Calibri" w:hAnsi="Calibri"/>
          <w:sz w:val="18"/>
          <w:szCs w:val="18"/>
        </w:rPr>
      </w:pPr>
      <w:r w:rsidRPr="00625FDD">
        <w:rPr>
          <w:rFonts w:ascii="Calibri" w:hAnsi="Calibri"/>
          <w:sz w:val="18"/>
          <w:szCs w:val="18"/>
        </w:rPr>
        <w:t>“There are at least three kinds of use the transformed contact data in the DNRD may have in another language or script (based on the level of accuracy of the transformation):</w:t>
      </w:r>
    </w:p>
    <w:p w:rsidR="00E970FF" w:rsidRPr="00625FDD" w:rsidRDefault="00E970FF" w:rsidP="00354983">
      <w:pPr>
        <w:pStyle w:val="FootnoteText"/>
        <w:rPr>
          <w:rFonts w:ascii="Calibri" w:hAnsi="Calibri"/>
          <w:sz w:val="18"/>
          <w:szCs w:val="18"/>
        </w:rPr>
      </w:pPr>
      <w:r w:rsidRPr="00625FDD">
        <w:rPr>
          <w:rFonts w:ascii="Calibri" w:hAnsi="Calibri"/>
          <w:sz w:val="18"/>
          <w:szCs w:val="18"/>
        </w:rPr>
        <w:t>1. Requiring accurate transformation (e.g. valid in a court of law, matching information in a passport, matching information in legal incorporation, etc.)</w:t>
      </w:r>
    </w:p>
    <w:p w:rsidR="00E970FF" w:rsidRPr="00625FDD" w:rsidRDefault="00E970FF" w:rsidP="00354983">
      <w:pPr>
        <w:pStyle w:val="FootnoteText"/>
        <w:rPr>
          <w:rFonts w:ascii="Calibri" w:hAnsi="Calibri"/>
          <w:sz w:val="18"/>
          <w:szCs w:val="18"/>
        </w:rPr>
      </w:pPr>
      <w:r w:rsidRPr="00625FDD">
        <w:rPr>
          <w:rFonts w:ascii="Calibri" w:hAnsi="Calibri"/>
          <w:sz w:val="18"/>
          <w:szCs w:val="18"/>
        </w:rPr>
        <w:t>2. Requiring consistent transformation (allowing use of such information to match other information provided in another context, e.g. to match address information of a registrant on a Google map, etc.)</w:t>
      </w:r>
    </w:p>
    <w:p w:rsidR="00E970FF" w:rsidRPr="00625FDD" w:rsidRDefault="00E970FF" w:rsidP="00354983">
      <w:pPr>
        <w:pStyle w:val="FootnoteText"/>
        <w:rPr>
          <w:rFonts w:ascii="Calibri" w:hAnsi="Calibri"/>
          <w:sz w:val="18"/>
          <w:szCs w:val="18"/>
        </w:rPr>
      </w:pPr>
      <w:r w:rsidRPr="00625FDD">
        <w:rPr>
          <w:rFonts w:ascii="Calibri" w:hAnsi="Calibri"/>
          <w:sz w:val="18"/>
          <w:szCs w:val="18"/>
        </w:rPr>
        <w:t>3. Requiring ad hoc transformation (allowing informal or casual version of the information in another language to provide more general accessibility)”</w:t>
      </w:r>
    </w:p>
    <w:p w:rsidR="00E970FF" w:rsidRPr="00625FDD" w:rsidRDefault="00E970FF" w:rsidP="00DC4A94">
      <w:pPr>
        <w:pStyle w:val="FootnoteText"/>
        <w:rPr>
          <w:rFonts w:ascii="Calibri" w:hAnsi="Calibri"/>
          <w:sz w:val="18"/>
          <w:szCs w:val="18"/>
          <w:lang w:val="en-GB"/>
        </w:rPr>
      </w:pPr>
      <w:r w:rsidRPr="00625FDD">
        <w:rPr>
          <w:rFonts w:ascii="Calibri" w:hAnsi="Calibri"/>
          <w:sz w:val="18"/>
          <w:szCs w:val="18"/>
        </w:rPr>
        <w:t xml:space="preserve">Both accuracy and consistency would suffer if large number of actors, for example, registrants, were transforming contact information. </w:t>
      </w:r>
    </w:p>
  </w:footnote>
  <w:footnote w:id="14">
    <w:p w:rsidR="00E970FF" w:rsidRPr="00625FDD" w:rsidRDefault="00E970FF" w:rsidP="005F7A7C">
      <w:pPr>
        <w:pStyle w:val="FootnoteText"/>
        <w:rPr>
          <w:rFonts w:ascii="Calibri" w:hAnsi="Calibri"/>
          <w:sz w:val="18"/>
          <w:szCs w:val="18"/>
          <w:lang w:val="en-GB"/>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sz w:val="18"/>
          <w:szCs w:val="18"/>
          <w:lang w:val="en-GB"/>
        </w:rPr>
        <w:t>Transformation” on its own is used to mean to refer to contact information, not fields, in this report. A future system could provide field names in the six UN languages and a consistent central depository of field names in additional langauges for those registrars et al. that require them for display for various markets.</w:t>
      </w:r>
    </w:p>
  </w:footnote>
  <w:footnote w:id="15">
    <w:p w:rsidR="00E970FF" w:rsidRPr="00625FDD" w:rsidRDefault="00E970FF" w:rsidP="005F1CAD">
      <w:pPr>
        <w:rPr>
          <w:rFonts w:ascii="Calibri" w:eastAsia="Times New Roman"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See Mailing list archive: </w:t>
      </w:r>
      <w:hyperlink r:id="rId4" w:history="1">
        <w:r w:rsidRPr="00625FDD">
          <w:rPr>
            <w:rStyle w:val="Hyperlink"/>
            <w:rFonts w:ascii="Calibri" w:eastAsia="Times New Roman" w:hAnsi="Calibri" w:cs="Arial"/>
            <w:color w:val="3B73AF"/>
            <w:sz w:val="18"/>
            <w:szCs w:val="18"/>
            <w:shd w:val="clear" w:color="auto" w:fill="FFFFFF"/>
          </w:rPr>
          <w:t>http://forum.icann.org/lists/gnso-contactinfo-pdp-wg/</w:t>
        </w:r>
      </w:hyperlink>
    </w:p>
  </w:footnote>
  <w:footnote w:id="16">
    <w:p w:rsidR="00E970FF" w:rsidRPr="00625FDD" w:rsidRDefault="00E970FF">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Within the EU Greece and Bulgaria use Greek and Cyrillic scripts respectively.</w:t>
      </w:r>
    </w:p>
  </w:footnote>
  <w:footnote w:id="17">
    <w:p w:rsidR="00E970FF" w:rsidRPr="00625FDD" w:rsidRDefault="00E970FF" w:rsidP="00274F74">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The Working Group also received a contribution from the International Federation of Intellectual Property Lawyers (FICPI). However, as this first call for community feedback is not a public comment but rather an outreach to SO/ACs and SG/C, the contribution was acknowledged but not given the same weight as other submissions. The Group noted, however, that FICPI is encouraged to contribute to the forthcoming public comment period and if they do not do so, the Group will consider its existing contribution more thoroughly at that point. </w:t>
      </w:r>
    </w:p>
  </w:footnote>
  <w:footnote w:id="18">
    <w:p w:rsidR="00E970FF" w:rsidRPr="00625FDD" w:rsidRDefault="00E970FF" w:rsidP="008E019D">
      <w:pPr>
        <w:widowControl w:val="0"/>
        <w:autoSpaceDE w:val="0"/>
        <w:autoSpaceDN w:val="0"/>
        <w:adjustRightInd w:val="0"/>
        <w:spacing w:before="40"/>
        <w:ind w:left="445" w:right="-20"/>
        <w:rPr>
          <w:rFonts w:ascii="Calibri" w:hAnsi="Calibri" w:cs="Calibri"/>
          <w:color w:val="000000"/>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ICA</w:t>
      </w:r>
      <w:r w:rsidRPr="00625FDD">
        <w:rPr>
          <w:rFonts w:ascii="Calibri" w:hAnsi="Calibri" w:cs="Calibri"/>
          <w:color w:val="000000"/>
          <w:spacing w:val="2"/>
          <w:sz w:val="18"/>
          <w:szCs w:val="18"/>
        </w:rPr>
        <w:t>N</w:t>
      </w:r>
      <w:r w:rsidRPr="00625FDD">
        <w:rPr>
          <w:rFonts w:ascii="Calibri" w:hAnsi="Calibri" w:cs="Calibri"/>
          <w:color w:val="000000"/>
          <w:sz w:val="18"/>
          <w:szCs w:val="18"/>
        </w:rPr>
        <w:t>N</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Boar</w:t>
      </w:r>
      <w:r w:rsidRPr="00625FDD">
        <w:rPr>
          <w:rFonts w:ascii="Calibri" w:hAnsi="Calibri" w:cs="Calibri"/>
          <w:color w:val="000000"/>
          <w:sz w:val="18"/>
          <w:szCs w:val="18"/>
        </w:rPr>
        <w:t>d</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Resolutions</w:t>
      </w:r>
      <w:r w:rsidRPr="00625FDD">
        <w:rPr>
          <w:rFonts w:ascii="Calibri" w:hAnsi="Calibri" w:cs="Calibri"/>
          <w:color w:val="000000"/>
          <w:sz w:val="18"/>
          <w:szCs w:val="18"/>
        </w:rPr>
        <w:t>,</w:t>
      </w:r>
      <w:r w:rsidRPr="00625FDD">
        <w:rPr>
          <w:rFonts w:ascii="Calibri" w:hAnsi="Calibri" w:cs="Calibri"/>
          <w:color w:val="000000"/>
          <w:spacing w:val="37"/>
          <w:sz w:val="18"/>
          <w:szCs w:val="18"/>
        </w:rPr>
        <w:t xml:space="preserve"> </w:t>
      </w:r>
      <w:r w:rsidRPr="00625FDD">
        <w:rPr>
          <w:rFonts w:ascii="Calibri" w:hAnsi="Calibri" w:cs="Calibri"/>
          <w:color w:val="000000"/>
          <w:spacing w:val="1"/>
          <w:sz w:val="18"/>
          <w:szCs w:val="18"/>
        </w:rPr>
        <w:t>2</w:t>
      </w:r>
      <w:r w:rsidRPr="00625FDD">
        <w:rPr>
          <w:rFonts w:ascii="Calibri" w:hAnsi="Calibri" w:cs="Calibri"/>
          <w:color w:val="000000"/>
          <w:sz w:val="18"/>
          <w:szCs w:val="18"/>
        </w:rPr>
        <w:t>6</w:t>
      </w:r>
      <w:r w:rsidRPr="00625FDD">
        <w:rPr>
          <w:rFonts w:ascii="Calibri" w:hAnsi="Calibri" w:cs="Calibri"/>
          <w:color w:val="000000"/>
          <w:spacing w:val="10"/>
          <w:sz w:val="18"/>
          <w:szCs w:val="18"/>
        </w:rPr>
        <w:t xml:space="preserve"> </w:t>
      </w:r>
      <w:r w:rsidRPr="00625FDD">
        <w:rPr>
          <w:rFonts w:ascii="Calibri" w:hAnsi="Calibri" w:cs="Calibri"/>
          <w:color w:val="000000"/>
          <w:spacing w:val="1"/>
          <w:sz w:val="18"/>
          <w:szCs w:val="18"/>
        </w:rPr>
        <w:t>Jun</w:t>
      </w:r>
      <w:r w:rsidRPr="00625FDD">
        <w:rPr>
          <w:rFonts w:ascii="Calibri" w:hAnsi="Calibri" w:cs="Calibri"/>
          <w:color w:val="000000"/>
          <w:sz w:val="18"/>
          <w:szCs w:val="18"/>
        </w:rPr>
        <w:t>e</w:t>
      </w:r>
      <w:r w:rsidRPr="00625FDD">
        <w:rPr>
          <w:rFonts w:ascii="Calibri" w:hAnsi="Calibri" w:cs="Calibri"/>
          <w:color w:val="000000"/>
          <w:spacing w:val="16"/>
          <w:sz w:val="18"/>
          <w:szCs w:val="18"/>
        </w:rPr>
        <w:t xml:space="preserve"> </w:t>
      </w:r>
      <w:r w:rsidRPr="00625FDD">
        <w:rPr>
          <w:rFonts w:ascii="Calibri" w:hAnsi="Calibri" w:cs="Calibri"/>
          <w:color w:val="000000"/>
          <w:spacing w:val="1"/>
          <w:sz w:val="18"/>
          <w:szCs w:val="18"/>
        </w:rPr>
        <w:t>2009</w:t>
      </w:r>
      <w:r w:rsidRPr="00625FDD">
        <w:rPr>
          <w:rFonts w:ascii="Calibri" w:hAnsi="Calibri" w:cs="Calibri"/>
          <w:color w:val="000000"/>
          <w:sz w:val="18"/>
          <w:szCs w:val="18"/>
        </w:rPr>
        <w:t>,</w:t>
      </w:r>
      <w:r w:rsidRPr="00625FDD">
        <w:rPr>
          <w:rFonts w:ascii="Calibri" w:hAnsi="Calibri" w:cs="Calibri"/>
          <w:color w:val="000000"/>
          <w:spacing w:val="18"/>
          <w:sz w:val="18"/>
          <w:szCs w:val="18"/>
        </w:rPr>
        <w:t xml:space="preserve"> </w:t>
      </w:r>
      <w:r w:rsidRPr="00625FDD">
        <w:rPr>
          <w:rFonts w:ascii="Calibri" w:hAnsi="Calibri" w:cs="Calibri"/>
          <w:color w:val="000000"/>
          <w:spacing w:val="1"/>
          <w:sz w:val="18"/>
          <w:szCs w:val="18"/>
        </w:rPr>
        <w:t>“</w:t>
      </w:r>
      <w:r w:rsidRPr="00625FDD">
        <w:rPr>
          <w:rFonts w:ascii="Calibri" w:hAnsi="Calibri" w:cs="Calibri"/>
          <w:color w:val="000000"/>
          <w:spacing w:val="2"/>
          <w:sz w:val="18"/>
          <w:szCs w:val="18"/>
        </w:rPr>
        <w:t>D</w:t>
      </w:r>
      <w:r w:rsidRPr="00625FDD">
        <w:rPr>
          <w:rFonts w:ascii="Calibri" w:hAnsi="Calibri" w:cs="Calibri"/>
          <w:color w:val="000000"/>
          <w:spacing w:val="1"/>
          <w:sz w:val="18"/>
          <w:szCs w:val="18"/>
        </w:rPr>
        <w:t>ispla</w:t>
      </w:r>
      <w:r w:rsidRPr="00625FDD">
        <w:rPr>
          <w:rFonts w:ascii="Calibri" w:hAnsi="Calibri" w:cs="Calibri"/>
          <w:color w:val="000000"/>
          <w:sz w:val="18"/>
          <w:szCs w:val="18"/>
        </w:rPr>
        <w:t>y</w:t>
      </w:r>
      <w:r w:rsidRPr="00625FDD">
        <w:rPr>
          <w:rFonts w:ascii="Calibri" w:hAnsi="Calibri" w:cs="Calibri"/>
          <w:color w:val="000000"/>
          <w:spacing w:val="26"/>
          <w:sz w:val="18"/>
          <w:szCs w:val="18"/>
        </w:rPr>
        <w:t xml:space="preserve"> </w:t>
      </w:r>
      <w:r w:rsidRPr="00625FDD">
        <w:rPr>
          <w:rFonts w:ascii="Calibri" w:hAnsi="Calibri" w:cs="Calibri"/>
          <w:color w:val="000000"/>
          <w:spacing w:val="1"/>
          <w:sz w:val="18"/>
          <w:szCs w:val="18"/>
        </w:rPr>
        <w:t>an</w:t>
      </w:r>
      <w:r w:rsidRPr="00625FDD">
        <w:rPr>
          <w:rFonts w:ascii="Calibri" w:hAnsi="Calibri" w:cs="Calibri"/>
          <w:color w:val="000000"/>
          <w:sz w:val="18"/>
          <w:szCs w:val="18"/>
        </w:rPr>
        <w:t>d</w:t>
      </w:r>
      <w:r w:rsidRPr="00625FDD">
        <w:rPr>
          <w:rFonts w:ascii="Calibri" w:hAnsi="Calibri" w:cs="Calibri"/>
          <w:color w:val="000000"/>
          <w:spacing w:val="13"/>
          <w:sz w:val="18"/>
          <w:szCs w:val="18"/>
        </w:rPr>
        <w:t xml:space="preserve"> </w:t>
      </w:r>
      <w:r w:rsidRPr="00625FDD">
        <w:rPr>
          <w:rFonts w:ascii="Calibri" w:hAnsi="Calibri" w:cs="Calibri"/>
          <w:color w:val="000000"/>
          <w:spacing w:val="2"/>
          <w:sz w:val="18"/>
          <w:szCs w:val="18"/>
        </w:rPr>
        <w:t>U</w:t>
      </w:r>
      <w:r w:rsidRPr="00625FDD">
        <w:rPr>
          <w:rFonts w:ascii="Calibri" w:hAnsi="Calibri" w:cs="Calibri"/>
          <w:color w:val="000000"/>
          <w:spacing w:val="1"/>
          <w:sz w:val="18"/>
          <w:szCs w:val="18"/>
        </w:rPr>
        <w:t>sag</w:t>
      </w:r>
      <w:r w:rsidRPr="00625FDD">
        <w:rPr>
          <w:rFonts w:ascii="Calibri" w:hAnsi="Calibri" w:cs="Calibri"/>
          <w:color w:val="000000"/>
          <w:sz w:val="18"/>
          <w:szCs w:val="18"/>
        </w:rPr>
        <w:t>e</w:t>
      </w:r>
      <w:r w:rsidRPr="00625FDD">
        <w:rPr>
          <w:rFonts w:ascii="Calibri" w:hAnsi="Calibri" w:cs="Calibri"/>
          <w:color w:val="000000"/>
          <w:spacing w:val="20"/>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f</w:t>
      </w:r>
      <w:r w:rsidRPr="00625FDD">
        <w:rPr>
          <w:rFonts w:ascii="Calibri" w:hAnsi="Calibri" w:cs="Calibri"/>
          <w:color w:val="000000"/>
          <w:spacing w:val="9"/>
          <w:sz w:val="18"/>
          <w:szCs w:val="18"/>
        </w:rPr>
        <w:t xml:space="preserve"> </w:t>
      </w:r>
      <w:r w:rsidRPr="00625FDD">
        <w:rPr>
          <w:rFonts w:ascii="Calibri" w:hAnsi="Calibri" w:cs="Calibri"/>
          <w:color w:val="000000"/>
          <w:spacing w:val="1"/>
          <w:w w:val="103"/>
          <w:sz w:val="18"/>
          <w:szCs w:val="18"/>
        </w:rPr>
        <w:t>Internationalize</w:t>
      </w:r>
      <w:r w:rsidRPr="00625FDD">
        <w:rPr>
          <w:rFonts w:ascii="Calibri" w:hAnsi="Calibri" w:cs="Calibri"/>
          <w:color w:val="000000"/>
          <w:w w:val="103"/>
          <w:sz w:val="18"/>
          <w:szCs w:val="18"/>
        </w:rPr>
        <w:t>d</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sz w:val="18"/>
          <w:szCs w:val="18"/>
        </w:rPr>
        <w:t>Registratio</w:t>
      </w:r>
      <w:r w:rsidRPr="00625FDD">
        <w:rPr>
          <w:rFonts w:ascii="Calibri" w:hAnsi="Calibri" w:cs="Calibri"/>
          <w:color w:val="000000"/>
          <w:sz w:val="18"/>
          <w:szCs w:val="18"/>
        </w:rPr>
        <w:t>n</w:t>
      </w:r>
      <w:r w:rsidRPr="00625FDD">
        <w:rPr>
          <w:rFonts w:ascii="Calibri" w:hAnsi="Calibri" w:cs="Calibri"/>
          <w:color w:val="000000"/>
          <w:spacing w:val="36"/>
          <w:sz w:val="18"/>
          <w:szCs w:val="18"/>
        </w:rPr>
        <w:t xml:space="preserve"> </w:t>
      </w:r>
      <w:r w:rsidRPr="00625FDD">
        <w:rPr>
          <w:rFonts w:ascii="Calibri" w:hAnsi="Calibri" w:cs="Calibri"/>
          <w:color w:val="000000"/>
          <w:spacing w:val="2"/>
          <w:w w:val="104"/>
          <w:sz w:val="18"/>
          <w:szCs w:val="18"/>
        </w:rPr>
        <w:t>D</w:t>
      </w:r>
      <w:r w:rsidRPr="00625FDD">
        <w:rPr>
          <w:rFonts w:ascii="Calibri" w:hAnsi="Calibri" w:cs="Calibri"/>
          <w:color w:val="000000"/>
          <w:spacing w:val="1"/>
          <w:w w:val="104"/>
          <w:sz w:val="18"/>
          <w:szCs w:val="18"/>
        </w:rPr>
        <w:t>ata,</w:t>
      </w:r>
      <w:r w:rsidRPr="00625FDD">
        <w:rPr>
          <w:rFonts w:ascii="Calibri" w:hAnsi="Calibri" w:cs="Calibri"/>
          <w:color w:val="000000"/>
          <w:w w:val="104"/>
          <w:sz w:val="18"/>
          <w:szCs w:val="18"/>
        </w:rPr>
        <w:t xml:space="preserve">” </w:t>
      </w:r>
      <w:hyperlink r:id="rId5" w:anchor="6"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org/en/</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inutes/reso</w:t>
        </w:r>
        <w:r w:rsidRPr="00625FDD">
          <w:rPr>
            <w:rStyle w:val="Hyperlink"/>
            <w:rFonts w:ascii="Calibri" w:hAnsi="Calibri" w:cs="Calibri"/>
            <w:w w:val="104"/>
            <w:sz w:val="18"/>
            <w:szCs w:val="18"/>
          </w:rPr>
          <w:t>l</w:t>
        </w:r>
        <w:r w:rsidRPr="00625FDD">
          <w:rPr>
            <w:rStyle w:val="Hyperlink"/>
            <w:rFonts w:ascii="Calibri" w:hAnsi="Calibri" w:cs="Calibri"/>
            <w:spacing w:val="1"/>
            <w:w w:val="104"/>
            <w:sz w:val="18"/>
            <w:szCs w:val="18"/>
          </w:rPr>
          <w:t>utions</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26jun09.ht</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#6</w:t>
        </w:r>
      </w:hyperlink>
      <w:r w:rsidRPr="00625FDD">
        <w:rPr>
          <w:rFonts w:ascii="Calibri" w:hAnsi="Calibri" w:cs="Calibri"/>
          <w:color w:val="000000"/>
          <w:spacing w:val="1"/>
          <w:w w:val="104"/>
          <w:sz w:val="18"/>
          <w:szCs w:val="18"/>
        </w:rPr>
        <w:t xml:space="preserve"> </w:t>
      </w:r>
    </w:p>
    <w:p w:rsidR="00E970FF" w:rsidRPr="00625FDD" w:rsidRDefault="00E970FF" w:rsidP="008E019D">
      <w:pPr>
        <w:pStyle w:val="FootnoteText"/>
        <w:rPr>
          <w:rFonts w:ascii="Calibri" w:hAnsi="Calibri"/>
          <w:sz w:val="18"/>
          <w:szCs w:val="18"/>
        </w:rPr>
      </w:pPr>
    </w:p>
  </w:footnote>
  <w:footnote w:id="19">
    <w:p w:rsidR="00E970FF" w:rsidRPr="00625FDD" w:rsidRDefault="00E970FF" w:rsidP="00E31405">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Interi</w:t>
      </w:r>
      <w:r w:rsidRPr="00625FDD">
        <w:rPr>
          <w:rFonts w:ascii="Calibri" w:hAnsi="Calibri" w:cs="Calibri"/>
          <w:color w:val="000000"/>
          <w:sz w:val="18"/>
          <w:szCs w:val="18"/>
        </w:rPr>
        <w:t>m</w:t>
      </w:r>
      <w:r w:rsidRPr="00625FDD">
        <w:rPr>
          <w:rFonts w:ascii="Calibri" w:hAnsi="Calibri" w:cs="Calibri"/>
          <w:color w:val="000000"/>
          <w:spacing w:val="24"/>
          <w:sz w:val="18"/>
          <w:szCs w:val="18"/>
        </w:rPr>
        <w:t xml:space="preserve"> </w:t>
      </w:r>
      <w:r w:rsidRPr="00625FDD">
        <w:rPr>
          <w:rFonts w:ascii="Calibri" w:hAnsi="Calibri" w:cs="Calibri"/>
          <w:color w:val="000000"/>
          <w:spacing w:val="1"/>
          <w:sz w:val="18"/>
          <w:szCs w:val="18"/>
        </w:rPr>
        <w:t>Repor</w:t>
      </w:r>
      <w:r w:rsidRPr="00625FDD">
        <w:rPr>
          <w:rFonts w:ascii="Calibri" w:hAnsi="Calibri" w:cs="Calibri"/>
          <w:color w:val="000000"/>
          <w:sz w:val="18"/>
          <w:szCs w:val="18"/>
        </w:rPr>
        <w:t>t</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f</w:t>
      </w:r>
      <w:r w:rsidRPr="00625FDD">
        <w:rPr>
          <w:rFonts w:ascii="Calibri" w:hAnsi="Calibri" w:cs="Calibri"/>
          <w:color w:val="000000"/>
          <w:spacing w:val="9"/>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1"/>
          <w:w w:val="103"/>
          <w:sz w:val="18"/>
          <w:szCs w:val="18"/>
        </w:rPr>
        <w:t>Internationalize</w:t>
      </w:r>
      <w:r w:rsidRPr="00625FDD">
        <w:rPr>
          <w:rFonts w:ascii="Calibri" w:hAnsi="Calibri" w:cs="Calibri"/>
          <w:color w:val="000000"/>
          <w:w w:val="103"/>
          <w:sz w:val="18"/>
          <w:szCs w:val="18"/>
        </w:rPr>
        <w:t>d</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sz w:val="18"/>
          <w:szCs w:val="18"/>
        </w:rPr>
        <w:t>Registratio</w:t>
      </w:r>
      <w:r w:rsidRPr="00625FDD">
        <w:rPr>
          <w:rFonts w:ascii="Calibri" w:hAnsi="Calibri" w:cs="Calibri"/>
          <w:color w:val="000000"/>
          <w:sz w:val="18"/>
          <w:szCs w:val="18"/>
        </w:rPr>
        <w:t>n</w:t>
      </w:r>
      <w:r w:rsidRPr="00625FDD">
        <w:rPr>
          <w:rFonts w:ascii="Calibri" w:hAnsi="Calibri" w:cs="Calibri"/>
          <w:color w:val="000000"/>
          <w:spacing w:val="36"/>
          <w:sz w:val="18"/>
          <w:szCs w:val="18"/>
        </w:rPr>
        <w:t xml:space="preserve"> </w:t>
      </w:r>
      <w:r w:rsidRPr="00625FDD">
        <w:rPr>
          <w:rFonts w:ascii="Calibri" w:hAnsi="Calibri" w:cs="Calibri"/>
          <w:color w:val="000000"/>
          <w:spacing w:val="2"/>
          <w:sz w:val="18"/>
          <w:szCs w:val="18"/>
        </w:rPr>
        <w:t>D</w:t>
      </w:r>
      <w:r w:rsidRPr="00625FDD">
        <w:rPr>
          <w:rFonts w:ascii="Calibri" w:hAnsi="Calibri" w:cs="Calibri"/>
          <w:color w:val="000000"/>
          <w:spacing w:val="1"/>
          <w:sz w:val="18"/>
          <w:szCs w:val="18"/>
        </w:rPr>
        <w:t>at</w:t>
      </w:r>
      <w:r w:rsidRPr="00625FDD">
        <w:rPr>
          <w:rFonts w:ascii="Calibri" w:hAnsi="Calibri" w:cs="Calibri"/>
          <w:color w:val="000000"/>
          <w:sz w:val="18"/>
          <w:szCs w:val="18"/>
        </w:rPr>
        <w:t>a</w:t>
      </w:r>
      <w:r w:rsidRPr="00625FDD">
        <w:rPr>
          <w:rFonts w:ascii="Calibri" w:hAnsi="Calibri" w:cs="Calibri"/>
          <w:color w:val="000000"/>
          <w:spacing w:val="16"/>
          <w:sz w:val="18"/>
          <w:szCs w:val="18"/>
        </w:rPr>
        <w:t xml:space="preserve"> </w:t>
      </w:r>
      <w:r w:rsidRPr="00625FDD">
        <w:rPr>
          <w:rFonts w:ascii="Calibri" w:hAnsi="Calibri" w:cs="Calibri"/>
          <w:color w:val="000000"/>
          <w:spacing w:val="2"/>
          <w:sz w:val="18"/>
          <w:szCs w:val="18"/>
        </w:rPr>
        <w:t>W</w:t>
      </w:r>
      <w:r w:rsidRPr="00625FDD">
        <w:rPr>
          <w:rFonts w:ascii="Calibri" w:hAnsi="Calibri" w:cs="Calibri"/>
          <w:color w:val="000000"/>
          <w:spacing w:val="1"/>
          <w:sz w:val="18"/>
          <w:szCs w:val="18"/>
        </w:rPr>
        <w:t>orkin</w:t>
      </w:r>
      <w:r w:rsidRPr="00625FDD">
        <w:rPr>
          <w:rFonts w:ascii="Calibri" w:hAnsi="Calibri" w:cs="Calibri"/>
          <w:color w:val="000000"/>
          <w:sz w:val="18"/>
          <w:szCs w:val="18"/>
        </w:rPr>
        <w:t>g</w:t>
      </w:r>
      <w:r w:rsidRPr="00625FDD">
        <w:rPr>
          <w:rFonts w:ascii="Calibri" w:hAnsi="Calibri" w:cs="Calibri"/>
          <w:color w:val="000000"/>
          <w:spacing w:val="26"/>
          <w:sz w:val="18"/>
          <w:szCs w:val="18"/>
        </w:rPr>
        <w:t xml:space="preserve"> </w:t>
      </w:r>
      <w:r w:rsidRPr="00625FDD">
        <w:rPr>
          <w:rFonts w:ascii="Calibri" w:hAnsi="Calibri" w:cs="Calibri"/>
          <w:color w:val="000000"/>
          <w:spacing w:val="2"/>
          <w:sz w:val="18"/>
          <w:szCs w:val="18"/>
        </w:rPr>
        <w:t>G</w:t>
      </w:r>
      <w:r w:rsidRPr="00625FDD">
        <w:rPr>
          <w:rFonts w:ascii="Calibri" w:hAnsi="Calibri" w:cs="Calibri"/>
          <w:color w:val="000000"/>
          <w:spacing w:val="1"/>
          <w:sz w:val="18"/>
          <w:szCs w:val="18"/>
        </w:rPr>
        <w:t>rou</w:t>
      </w:r>
      <w:r w:rsidRPr="00625FDD">
        <w:rPr>
          <w:rFonts w:ascii="Calibri" w:hAnsi="Calibri" w:cs="Calibri"/>
          <w:color w:val="000000"/>
          <w:sz w:val="18"/>
          <w:szCs w:val="18"/>
        </w:rPr>
        <w:t>p</w:t>
      </w:r>
      <w:r w:rsidRPr="00625FDD">
        <w:rPr>
          <w:rFonts w:ascii="Calibri" w:hAnsi="Calibri" w:cs="Calibri"/>
          <w:color w:val="000000"/>
          <w:spacing w:val="20"/>
          <w:sz w:val="18"/>
          <w:szCs w:val="18"/>
        </w:rPr>
        <w:t xml:space="preserve"> </w:t>
      </w:r>
      <w:r w:rsidRPr="00625FDD">
        <w:rPr>
          <w:rFonts w:ascii="Calibri" w:hAnsi="Calibri" w:cs="Calibri"/>
          <w:color w:val="000000"/>
          <w:spacing w:val="1"/>
          <w:w w:val="104"/>
          <w:sz w:val="18"/>
          <w:szCs w:val="18"/>
        </w:rPr>
        <w:t>at</w:t>
      </w:r>
      <w:r w:rsidRPr="00625FDD">
        <w:rPr>
          <w:rFonts w:ascii="Calibri" w:hAnsi="Calibri" w:cs="Calibri"/>
          <w:color w:val="000000"/>
          <w:w w:val="104"/>
          <w:sz w:val="18"/>
          <w:szCs w:val="18"/>
        </w:rPr>
        <w:t>:</w:t>
      </w:r>
      <w:r w:rsidRPr="00625FDD">
        <w:rPr>
          <w:rFonts w:ascii="Calibri" w:hAnsi="Calibri" w:cs="Calibri"/>
          <w:color w:val="000000"/>
          <w:sz w:val="18"/>
          <w:szCs w:val="18"/>
        </w:rPr>
        <w:t xml:space="preserve"> </w:t>
      </w:r>
      <w:hyperlink r:id="rId6" w:history="1">
        <w:r w:rsidRPr="00625FDD">
          <w:rPr>
            <w:rStyle w:val="Hyperlink"/>
            <w:rFonts w:ascii="Calibri" w:hAnsi="Calibri" w:cs="Calibri"/>
            <w:spacing w:val="1"/>
            <w:w w:val="104"/>
            <w:sz w:val="18"/>
            <w:szCs w:val="18"/>
          </w:rPr>
          <w:t>http://gnso.icann.org/</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ssues/</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rd/</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r</w:t>
        </w:r>
        <w:r w:rsidRPr="00625FDD">
          <w:rPr>
            <w:rStyle w:val="Hyperlink"/>
            <w:rFonts w:ascii="Calibri" w:hAnsi="Calibri" w:cs="Calibri"/>
            <w:spacing w:val="2"/>
            <w:w w:val="104"/>
            <w:sz w:val="18"/>
            <w:szCs w:val="18"/>
          </w:rPr>
          <w:t>d</w:t>
        </w:r>
        <w:r w:rsidRPr="00625FDD">
          <w:rPr>
            <w:rStyle w:val="Hyperlink"/>
            <w:rFonts w:ascii="Calibri" w:hAnsi="Calibri" w:cs="Calibri"/>
            <w:w w:val="104"/>
            <w:sz w:val="18"/>
            <w:szCs w:val="18"/>
          </w:rPr>
          <w:t>-</w:t>
        </w:r>
        <w:r w:rsidRPr="00625FDD">
          <w:rPr>
            <w:rStyle w:val="Hyperlink"/>
            <w:rFonts w:ascii="Calibri" w:hAnsi="Calibri" w:cs="Calibri"/>
            <w:spacing w:val="2"/>
            <w:w w:val="104"/>
            <w:sz w:val="18"/>
            <w:szCs w:val="18"/>
          </w:rPr>
          <w:t>w</w:t>
        </w:r>
        <w:r w:rsidRPr="00625FDD">
          <w:rPr>
            <w:rStyle w:val="Hyperlink"/>
            <w:rFonts w:ascii="Calibri" w:hAnsi="Calibri" w:cs="Calibri"/>
            <w:spacing w:val="1"/>
            <w:w w:val="104"/>
            <w:sz w:val="18"/>
            <w:szCs w:val="18"/>
          </w:rPr>
          <w:t>g</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f</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nal</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report</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15nov10‐en.pdf</w:t>
        </w:r>
      </w:hyperlink>
      <w:r w:rsidRPr="00625FDD">
        <w:rPr>
          <w:rFonts w:ascii="Calibri" w:hAnsi="Calibri" w:cs="Calibri"/>
          <w:color w:val="000000"/>
          <w:w w:val="104"/>
          <w:sz w:val="18"/>
          <w:szCs w:val="18"/>
        </w:rPr>
        <w:t>.</w:t>
      </w:r>
    </w:p>
  </w:footnote>
  <w:footnote w:id="20">
    <w:p w:rsidR="00E970FF" w:rsidRPr="00625FDD" w:rsidRDefault="00E970FF" w:rsidP="00670C69">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2"/>
          <w:sz w:val="18"/>
          <w:szCs w:val="18"/>
        </w:rPr>
        <w:t>D</w:t>
      </w:r>
      <w:r w:rsidRPr="00625FDD">
        <w:rPr>
          <w:rFonts w:ascii="Calibri" w:hAnsi="Calibri" w:cs="Calibri"/>
          <w:color w:val="000000"/>
          <w:spacing w:val="1"/>
          <w:sz w:val="18"/>
          <w:szCs w:val="18"/>
        </w:rPr>
        <w:t>raf</w:t>
      </w:r>
      <w:r w:rsidRPr="00625FDD">
        <w:rPr>
          <w:rFonts w:ascii="Calibri" w:hAnsi="Calibri" w:cs="Calibri"/>
          <w:color w:val="000000"/>
          <w:sz w:val="18"/>
          <w:szCs w:val="18"/>
        </w:rPr>
        <w:t>t</w:t>
      </w:r>
      <w:r w:rsidRPr="00625FDD">
        <w:rPr>
          <w:rFonts w:ascii="Calibri" w:hAnsi="Calibri" w:cs="Calibri"/>
          <w:color w:val="000000"/>
          <w:spacing w:val="17"/>
          <w:sz w:val="18"/>
          <w:szCs w:val="18"/>
        </w:rPr>
        <w:t xml:space="preserve"> </w:t>
      </w:r>
      <w:r w:rsidRPr="00625FDD">
        <w:rPr>
          <w:rFonts w:ascii="Calibri" w:hAnsi="Calibri" w:cs="Calibri"/>
          <w:color w:val="000000"/>
          <w:spacing w:val="1"/>
          <w:sz w:val="18"/>
          <w:szCs w:val="18"/>
        </w:rPr>
        <w:t>F</w:t>
      </w:r>
      <w:r w:rsidRPr="00625FDD">
        <w:rPr>
          <w:rFonts w:ascii="Calibri" w:hAnsi="Calibri" w:cs="Calibri"/>
          <w:color w:val="000000"/>
          <w:sz w:val="18"/>
          <w:szCs w:val="18"/>
        </w:rPr>
        <w:t>i</w:t>
      </w:r>
      <w:r w:rsidRPr="00625FDD">
        <w:rPr>
          <w:rFonts w:ascii="Calibri" w:hAnsi="Calibri" w:cs="Calibri"/>
          <w:color w:val="000000"/>
          <w:spacing w:val="1"/>
          <w:sz w:val="18"/>
          <w:szCs w:val="18"/>
        </w:rPr>
        <w:t>na</w:t>
      </w:r>
      <w:r w:rsidRPr="00625FDD">
        <w:rPr>
          <w:rFonts w:ascii="Calibri" w:hAnsi="Calibri" w:cs="Calibri"/>
          <w:color w:val="000000"/>
          <w:sz w:val="18"/>
          <w:szCs w:val="18"/>
        </w:rPr>
        <w:t>l</w:t>
      </w:r>
      <w:r w:rsidRPr="00625FDD">
        <w:rPr>
          <w:rFonts w:ascii="Calibri" w:hAnsi="Calibri" w:cs="Calibri"/>
          <w:color w:val="000000"/>
          <w:spacing w:val="16"/>
          <w:sz w:val="18"/>
          <w:szCs w:val="18"/>
        </w:rPr>
        <w:t xml:space="preserve"> </w:t>
      </w:r>
      <w:r w:rsidRPr="00625FDD">
        <w:rPr>
          <w:rFonts w:ascii="Calibri" w:hAnsi="Calibri" w:cs="Calibri"/>
          <w:color w:val="000000"/>
          <w:spacing w:val="1"/>
          <w:sz w:val="18"/>
          <w:szCs w:val="18"/>
        </w:rPr>
        <w:t>Repor</w:t>
      </w:r>
      <w:r w:rsidRPr="00625FDD">
        <w:rPr>
          <w:rFonts w:ascii="Calibri" w:hAnsi="Calibri" w:cs="Calibri"/>
          <w:color w:val="000000"/>
          <w:sz w:val="18"/>
          <w:szCs w:val="18"/>
        </w:rPr>
        <w:t>t</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f</w:t>
      </w:r>
      <w:r w:rsidRPr="00625FDD">
        <w:rPr>
          <w:rFonts w:ascii="Calibri" w:hAnsi="Calibri" w:cs="Calibri"/>
          <w:color w:val="000000"/>
          <w:spacing w:val="9"/>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1"/>
          <w:w w:val="103"/>
          <w:sz w:val="18"/>
          <w:szCs w:val="18"/>
        </w:rPr>
        <w:t>Internationalize</w:t>
      </w:r>
      <w:r w:rsidRPr="00625FDD">
        <w:rPr>
          <w:rFonts w:ascii="Calibri" w:hAnsi="Calibri" w:cs="Calibri"/>
          <w:color w:val="000000"/>
          <w:w w:val="103"/>
          <w:sz w:val="18"/>
          <w:szCs w:val="18"/>
        </w:rPr>
        <w:t>d</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sz w:val="18"/>
          <w:szCs w:val="18"/>
        </w:rPr>
        <w:t>Registratio</w:t>
      </w:r>
      <w:r w:rsidRPr="00625FDD">
        <w:rPr>
          <w:rFonts w:ascii="Calibri" w:hAnsi="Calibri" w:cs="Calibri"/>
          <w:color w:val="000000"/>
          <w:sz w:val="18"/>
          <w:szCs w:val="18"/>
        </w:rPr>
        <w:t>n</w:t>
      </w:r>
      <w:r w:rsidRPr="00625FDD">
        <w:rPr>
          <w:rFonts w:ascii="Calibri" w:hAnsi="Calibri" w:cs="Calibri"/>
          <w:color w:val="000000"/>
          <w:spacing w:val="36"/>
          <w:sz w:val="18"/>
          <w:szCs w:val="18"/>
        </w:rPr>
        <w:t xml:space="preserve"> </w:t>
      </w:r>
      <w:r w:rsidRPr="00625FDD">
        <w:rPr>
          <w:rFonts w:ascii="Calibri" w:hAnsi="Calibri" w:cs="Calibri"/>
          <w:color w:val="000000"/>
          <w:spacing w:val="2"/>
          <w:sz w:val="18"/>
          <w:szCs w:val="18"/>
        </w:rPr>
        <w:t>D</w:t>
      </w:r>
      <w:r w:rsidRPr="00625FDD">
        <w:rPr>
          <w:rFonts w:ascii="Calibri" w:hAnsi="Calibri" w:cs="Calibri"/>
          <w:color w:val="000000"/>
          <w:spacing w:val="1"/>
          <w:sz w:val="18"/>
          <w:szCs w:val="18"/>
        </w:rPr>
        <w:t>at</w:t>
      </w:r>
      <w:r w:rsidRPr="00625FDD">
        <w:rPr>
          <w:rFonts w:ascii="Calibri" w:hAnsi="Calibri" w:cs="Calibri"/>
          <w:color w:val="000000"/>
          <w:sz w:val="18"/>
          <w:szCs w:val="18"/>
        </w:rPr>
        <w:t>a</w:t>
      </w:r>
      <w:r w:rsidRPr="00625FDD">
        <w:rPr>
          <w:rFonts w:ascii="Calibri" w:hAnsi="Calibri" w:cs="Calibri"/>
          <w:color w:val="000000"/>
          <w:spacing w:val="16"/>
          <w:sz w:val="18"/>
          <w:szCs w:val="18"/>
        </w:rPr>
        <w:t xml:space="preserve"> </w:t>
      </w:r>
      <w:r w:rsidRPr="00625FDD">
        <w:rPr>
          <w:rFonts w:ascii="Calibri" w:hAnsi="Calibri" w:cs="Calibri"/>
          <w:color w:val="000000"/>
          <w:spacing w:val="2"/>
          <w:sz w:val="18"/>
          <w:szCs w:val="18"/>
        </w:rPr>
        <w:t>W</w:t>
      </w:r>
      <w:r w:rsidRPr="00625FDD">
        <w:rPr>
          <w:rFonts w:ascii="Calibri" w:hAnsi="Calibri" w:cs="Calibri"/>
          <w:color w:val="000000"/>
          <w:spacing w:val="1"/>
          <w:sz w:val="18"/>
          <w:szCs w:val="18"/>
        </w:rPr>
        <w:t>orkin</w:t>
      </w:r>
      <w:r w:rsidRPr="00625FDD">
        <w:rPr>
          <w:rFonts w:ascii="Calibri" w:hAnsi="Calibri" w:cs="Calibri"/>
          <w:color w:val="000000"/>
          <w:sz w:val="18"/>
          <w:szCs w:val="18"/>
        </w:rPr>
        <w:t>g</w:t>
      </w:r>
      <w:r w:rsidRPr="00625FDD">
        <w:rPr>
          <w:rFonts w:ascii="Calibri" w:hAnsi="Calibri" w:cs="Calibri"/>
          <w:color w:val="000000"/>
          <w:spacing w:val="26"/>
          <w:sz w:val="18"/>
          <w:szCs w:val="18"/>
        </w:rPr>
        <w:t xml:space="preserve"> </w:t>
      </w:r>
      <w:r w:rsidRPr="00625FDD">
        <w:rPr>
          <w:rFonts w:ascii="Calibri" w:hAnsi="Calibri" w:cs="Calibri"/>
          <w:color w:val="000000"/>
          <w:spacing w:val="2"/>
          <w:sz w:val="18"/>
          <w:szCs w:val="18"/>
        </w:rPr>
        <w:t>G</w:t>
      </w:r>
      <w:r w:rsidRPr="00625FDD">
        <w:rPr>
          <w:rFonts w:ascii="Calibri" w:hAnsi="Calibri" w:cs="Calibri"/>
          <w:color w:val="000000"/>
          <w:spacing w:val="1"/>
          <w:sz w:val="18"/>
          <w:szCs w:val="18"/>
        </w:rPr>
        <w:t>rou</w:t>
      </w:r>
      <w:r w:rsidRPr="00625FDD">
        <w:rPr>
          <w:rFonts w:ascii="Calibri" w:hAnsi="Calibri" w:cs="Calibri"/>
          <w:color w:val="000000"/>
          <w:sz w:val="18"/>
          <w:szCs w:val="18"/>
        </w:rPr>
        <w:t>p</w:t>
      </w:r>
      <w:r w:rsidRPr="00625FDD">
        <w:rPr>
          <w:rFonts w:ascii="Calibri" w:hAnsi="Calibri" w:cs="Calibri"/>
          <w:color w:val="000000"/>
          <w:spacing w:val="20"/>
          <w:sz w:val="18"/>
          <w:szCs w:val="18"/>
        </w:rPr>
        <w:t xml:space="preserve"> </w:t>
      </w:r>
      <w:r w:rsidRPr="00625FDD">
        <w:rPr>
          <w:rFonts w:ascii="Calibri" w:hAnsi="Calibri" w:cs="Calibri"/>
          <w:color w:val="000000"/>
          <w:spacing w:val="1"/>
          <w:w w:val="104"/>
          <w:sz w:val="18"/>
          <w:szCs w:val="18"/>
        </w:rPr>
        <w:t>at</w:t>
      </w:r>
      <w:r w:rsidRPr="00625FDD">
        <w:rPr>
          <w:rFonts w:ascii="Calibri" w:hAnsi="Calibri" w:cs="Calibri"/>
          <w:color w:val="000000"/>
          <w:w w:val="104"/>
          <w:sz w:val="18"/>
          <w:szCs w:val="18"/>
        </w:rPr>
        <w:t>:</w:t>
      </w:r>
      <w:r w:rsidRPr="00625FDD">
        <w:rPr>
          <w:rFonts w:ascii="Calibri" w:hAnsi="Calibri" w:cs="Calibri"/>
          <w:color w:val="000000"/>
          <w:sz w:val="18"/>
          <w:szCs w:val="18"/>
        </w:rPr>
        <w:t xml:space="preserve"> </w:t>
      </w:r>
      <w:r w:rsidRPr="00625FDD">
        <w:rPr>
          <w:rFonts w:ascii="Calibri" w:hAnsi="Calibri"/>
          <w:sz w:val="18"/>
          <w:szCs w:val="18"/>
        </w:rPr>
        <w:t xml:space="preserve"> </w:t>
      </w:r>
      <w:hyperlink r:id="rId7" w:history="1">
        <w:r w:rsidRPr="00625FDD">
          <w:rPr>
            <w:rStyle w:val="Hyperlink"/>
            <w:rFonts w:ascii="Calibri" w:hAnsi="Calibri" w:cs="Calibri"/>
            <w:sz w:val="18"/>
            <w:szCs w:val="18"/>
          </w:rPr>
          <w:t>http://gnso.icann.org/issues/ird/ird-draft-final-report-03oct11-en.pdf</w:t>
        </w:r>
      </w:hyperlink>
      <w:r w:rsidRPr="00625FDD">
        <w:rPr>
          <w:rFonts w:ascii="Calibri" w:hAnsi="Calibri" w:cs="Calibri"/>
          <w:color w:val="000000"/>
          <w:w w:val="104"/>
          <w:sz w:val="18"/>
          <w:szCs w:val="18"/>
        </w:rPr>
        <w:t>.</w:t>
      </w:r>
    </w:p>
  </w:footnote>
  <w:footnote w:id="21">
    <w:p w:rsidR="00E970FF" w:rsidRPr="00625FDD" w:rsidRDefault="00E970FF" w:rsidP="008E019D">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F</w:t>
      </w:r>
      <w:r w:rsidRPr="00625FDD">
        <w:rPr>
          <w:rFonts w:ascii="Calibri" w:hAnsi="Calibri" w:cs="Calibri"/>
          <w:color w:val="000000"/>
          <w:sz w:val="18"/>
          <w:szCs w:val="18"/>
        </w:rPr>
        <w:t>i</w:t>
      </w:r>
      <w:r w:rsidRPr="00625FDD">
        <w:rPr>
          <w:rFonts w:ascii="Calibri" w:hAnsi="Calibri" w:cs="Calibri"/>
          <w:color w:val="000000"/>
          <w:spacing w:val="1"/>
          <w:sz w:val="18"/>
          <w:szCs w:val="18"/>
        </w:rPr>
        <w:t>na</w:t>
      </w:r>
      <w:r w:rsidRPr="00625FDD">
        <w:rPr>
          <w:rFonts w:ascii="Calibri" w:hAnsi="Calibri" w:cs="Calibri"/>
          <w:color w:val="000000"/>
          <w:sz w:val="18"/>
          <w:szCs w:val="18"/>
        </w:rPr>
        <w:t>l</w:t>
      </w:r>
      <w:r w:rsidRPr="00625FDD">
        <w:rPr>
          <w:rFonts w:ascii="Calibri" w:hAnsi="Calibri" w:cs="Calibri"/>
          <w:color w:val="000000"/>
          <w:spacing w:val="16"/>
          <w:sz w:val="18"/>
          <w:szCs w:val="18"/>
        </w:rPr>
        <w:t xml:space="preserve"> </w:t>
      </w:r>
      <w:r w:rsidRPr="00625FDD">
        <w:rPr>
          <w:rFonts w:ascii="Calibri" w:hAnsi="Calibri" w:cs="Calibri"/>
          <w:color w:val="000000"/>
          <w:spacing w:val="1"/>
          <w:sz w:val="18"/>
          <w:szCs w:val="18"/>
        </w:rPr>
        <w:t>Repor</w:t>
      </w:r>
      <w:r w:rsidRPr="00625FDD">
        <w:rPr>
          <w:rFonts w:ascii="Calibri" w:hAnsi="Calibri" w:cs="Calibri"/>
          <w:color w:val="000000"/>
          <w:sz w:val="18"/>
          <w:szCs w:val="18"/>
        </w:rPr>
        <w:t>t</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f</w:t>
      </w:r>
      <w:r w:rsidRPr="00625FDD">
        <w:rPr>
          <w:rFonts w:ascii="Calibri" w:hAnsi="Calibri" w:cs="Calibri"/>
          <w:color w:val="000000"/>
          <w:spacing w:val="9"/>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1"/>
          <w:w w:val="103"/>
          <w:sz w:val="18"/>
          <w:szCs w:val="18"/>
        </w:rPr>
        <w:t>Internationalize</w:t>
      </w:r>
      <w:r w:rsidRPr="00625FDD">
        <w:rPr>
          <w:rFonts w:ascii="Calibri" w:hAnsi="Calibri" w:cs="Calibri"/>
          <w:color w:val="000000"/>
          <w:w w:val="103"/>
          <w:sz w:val="18"/>
          <w:szCs w:val="18"/>
        </w:rPr>
        <w:t>d</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sz w:val="18"/>
          <w:szCs w:val="18"/>
        </w:rPr>
        <w:t>Registratio</w:t>
      </w:r>
      <w:r w:rsidRPr="00625FDD">
        <w:rPr>
          <w:rFonts w:ascii="Calibri" w:hAnsi="Calibri" w:cs="Calibri"/>
          <w:color w:val="000000"/>
          <w:sz w:val="18"/>
          <w:szCs w:val="18"/>
        </w:rPr>
        <w:t>n</w:t>
      </w:r>
      <w:r w:rsidRPr="00625FDD">
        <w:rPr>
          <w:rFonts w:ascii="Calibri" w:hAnsi="Calibri" w:cs="Calibri"/>
          <w:color w:val="000000"/>
          <w:spacing w:val="37"/>
          <w:sz w:val="18"/>
          <w:szCs w:val="18"/>
        </w:rPr>
        <w:t xml:space="preserve"> </w:t>
      </w:r>
      <w:r w:rsidRPr="00625FDD">
        <w:rPr>
          <w:rFonts w:ascii="Calibri" w:hAnsi="Calibri" w:cs="Calibri"/>
          <w:color w:val="000000"/>
          <w:spacing w:val="1"/>
          <w:sz w:val="18"/>
          <w:szCs w:val="18"/>
        </w:rPr>
        <w:t>Dat</w:t>
      </w:r>
      <w:r w:rsidRPr="00625FDD">
        <w:rPr>
          <w:rFonts w:ascii="Calibri" w:hAnsi="Calibri" w:cs="Calibri"/>
          <w:color w:val="000000"/>
          <w:sz w:val="18"/>
          <w:szCs w:val="18"/>
        </w:rPr>
        <w:t>a</w:t>
      </w:r>
      <w:r w:rsidRPr="00625FDD">
        <w:rPr>
          <w:rFonts w:ascii="Calibri" w:hAnsi="Calibri" w:cs="Calibri"/>
          <w:color w:val="000000"/>
          <w:spacing w:val="16"/>
          <w:sz w:val="18"/>
          <w:szCs w:val="18"/>
        </w:rPr>
        <w:t xml:space="preserve"> </w:t>
      </w:r>
      <w:r w:rsidRPr="00625FDD">
        <w:rPr>
          <w:rFonts w:ascii="Calibri" w:hAnsi="Calibri" w:cs="Calibri"/>
          <w:color w:val="000000"/>
          <w:spacing w:val="2"/>
          <w:sz w:val="18"/>
          <w:szCs w:val="18"/>
        </w:rPr>
        <w:t>W</w:t>
      </w:r>
      <w:r w:rsidRPr="00625FDD">
        <w:rPr>
          <w:rFonts w:ascii="Calibri" w:hAnsi="Calibri" w:cs="Calibri"/>
          <w:color w:val="000000"/>
          <w:spacing w:val="1"/>
          <w:sz w:val="18"/>
          <w:szCs w:val="18"/>
        </w:rPr>
        <w:t>orkin</w:t>
      </w:r>
      <w:r w:rsidRPr="00625FDD">
        <w:rPr>
          <w:rFonts w:ascii="Calibri" w:hAnsi="Calibri" w:cs="Calibri"/>
          <w:color w:val="000000"/>
          <w:sz w:val="18"/>
          <w:szCs w:val="18"/>
        </w:rPr>
        <w:t>g</w:t>
      </w:r>
      <w:r w:rsidRPr="00625FDD">
        <w:rPr>
          <w:rFonts w:ascii="Calibri" w:hAnsi="Calibri" w:cs="Calibri"/>
          <w:color w:val="000000"/>
          <w:spacing w:val="27"/>
          <w:sz w:val="18"/>
          <w:szCs w:val="18"/>
        </w:rPr>
        <w:t xml:space="preserve"> </w:t>
      </w:r>
      <w:r w:rsidRPr="00625FDD">
        <w:rPr>
          <w:rFonts w:ascii="Calibri" w:hAnsi="Calibri" w:cs="Calibri"/>
          <w:color w:val="000000"/>
          <w:spacing w:val="2"/>
          <w:sz w:val="18"/>
          <w:szCs w:val="18"/>
        </w:rPr>
        <w:t>G</w:t>
      </w:r>
      <w:r w:rsidRPr="00625FDD">
        <w:rPr>
          <w:rFonts w:ascii="Calibri" w:hAnsi="Calibri" w:cs="Calibri"/>
          <w:color w:val="000000"/>
          <w:spacing w:val="1"/>
          <w:sz w:val="18"/>
          <w:szCs w:val="18"/>
        </w:rPr>
        <w:t>rou</w:t>
      </w:r>
      <w:r w:rsidRPr="00625FDD">
        <w:rPr>
          <w:rFonts w:ascii="Calibri" w:hAnsi="Calibri" w:cs="Calibri"/>
          <w:color w:val="000000"/>
          <w:sz w:val="18"/>
          <w:szCs w:val="18"/>
        </w:rPr>
        <w:t>p</w:t>
      </w:r>
      <w:r w:rsidRPr="00625FDD">
        <w:rPr>
          <w:rFonts w:ascii="Calibri" w:hAnsi="Calibri" w:cs="Calibri"/>
          <w:color w:val="000000"/>
          <w:spacing w:val="21"/>
          <w:sz w:val="18"/>
          <w:szCs w:val="18"/>
        </w:rPr>
        <w:t xml:space="preserve"> </w:t>
      </w:r>
      <w:r w:rsidRPr="00625FDD">
        <w:rPr>
          <w:rFonts w:ascii="Calibri" w:hAnsi="Calibri" w:cs="Calibri"/>
          <w:color w:val="000000"/>
          <w:spacing w:val="1"/>
          <w:w w:val="104"/>
          <w:sz w:val="18"/>
          <w:szCs w:val="18"/>
        </w:rPr>
        <w:t>at</w:t>
      </w:r>
      <w:r w:rsidRPr="00625FDD">
        <w:rPr>
          <w:rFonts w:ascii="Calibri" w:hAnsi="Calibri" w:cs="Calibri"/>
          <w:color w:val="000000"/>
          <w:w w:val="104"/>
          <w:sz w:val="18"/>
          <w:szCs w:val="18"/>
        </w:rPr>
        <w:t>:</w:t>
      </w:r>
      <w:r w:rsidRPr="00625FDD">
        <w:rPr>
          <w:rFonts w:ascii="Calibri" w:hAnsi="Calibri" w:cs="Calibri"/>
          <w:color w:val="000000"/>
          <w:sz w:val="18"/>
          <w:szCs w:val="18"/>
        </w:rPr>
        <w:t xml:space="preserve"> h</w:t>
      </w:r>
      <w:hyperlink r:id="rId8" w:history="1">
        <w:r w:rsidRPr="00625FDD">
          <w:rPr>
            <w:rStyle w:val="Hyperlink"/>
            <w:rFonts w:ascii="Calibri" w:hAnsi="Calibri" w:cs="Calibri"/>
            <w:spacing w:val="1"/>
            <w:w w:val="104"/>
            <w:sz w:val="18"/>
            <w:szCs w:val="18"/>
          </w:rPr>
          <w:t>ttp://gnso</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org/en/issues/ird/fina</w:t>
        </w:r>
        <w:r w:rsidRPr="00625FDD">
          <w:rPr>
            <w:rStyle w:val="Hyperlink"/>
            <w:rFonts w:ascii="Calibri" w:hAnsi="Calibri" w:cs="Calibri"/>
            <w:w w:val="104"/>
            <w:sz w:val="18"/>
            <w:szCs w:val="18"/>
          </w:rPr>
          <w:t>l-</w:t>
        </w:r>
        <w:r w:rsidRPr="00625FDD">
          <w:rPr>
            <w:rStyle w:val="Hyperlink"/>
            <w:rFonts w:ascii="Calibri" w:hAnsi="Calibri" w:cs="Calibri"/>
            <w:spacing w:val="1"/>
            <w:w w:val="104"/>
            <w:sz w:val="18"/>
            <w:szCs w:val="18"/>
          </w:rPr>
          <w:t>report‐ird</w:t>
        </w:r>
        <w:r w:rsidRPr="00625FDD">
          <w:rPr>
            <w:rStyle w:val="Hyperlink"/>
            <w:rFonts w:ascii="Calibri" w:hAnsi="Calibri" w:cs="Calibri"/>
            <w:w w:val="104"/>
            <w:sz w:val="18"/>
            <w:szCs w:val="18"/>
          </w:rPr>
          <w:t>-</w:t>
        </w:r>
        <w:r w:rsidRPr="00625FDD">
          <w:rPr>
            <w:rStyle w:val="Hyperlink"/>
            <w:rFonts w:ascii="Calibri" w:hAnsi="Calibri" w:cs="Calibri"/>
            <w:spacing w:val="2"/>
            <w:w w:val="104"/>
            <w:sz w:val="18"/>
            <w:szCs w:val="18"/>
          </w:rPr>
          <w:t>w</w:t>
        </w:r>
        <w:r w:rsidRPr="00625FDD">
          <w:rPr>
            <w:rStyle w:val="Hyperlink"/>
            <w:rFonts w:ascii="Calibri" w:hAnsi="Calibri" w:cs="Calibri"/>
            <w:spacing w:val="1"/>
            <w:w w:val="104"/>
            <w:sz w:val="18"/>
            <w:szCs w:val="18"/>
          </w:rPr>
          <w:t>g</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07</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ay12</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en.pdf</w:t>
        </w:r>
        <w:r w:rsidRPr="00625FDD">
          <w:rPr>
            <w:rStyle w:val="Hyperlink"/>
            <w:rFonts w:ascii="Calibri" w:hAnsi="Calibri" w:cs="Calibri"/>
            <w:w w:val="104"/>
            <w:sz w:val="18"/>
            <w:szCs w:val="18"/>
          </w:rPr>
          <w:t>.</w:t>
        </w:r>
      </w:hyperlink>
    </w:p>
  </w:footnote>
  <w:footnote w:id="22">
    <w:p w:rsidR="00E970FF" w:rsidRPr="00625FDD" w:rsidRDefault="00E970FF" w:rsidP="008E019D">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hyperlink r:id="rId9" w:history="1">
        <w:r w:rsidRPr="00625FDD">
          <w:rPr>
            <w:rStyle w:val="Hyperlink"/>
            <w:rFonts w:ascii="Calibri" w:hAnsi="Calibri" w:cs="Calibri"/>
            <w:spacing w:val="1"/>
            <w:w w:val="104"/>
            <w:sz w:val="18"/>
            <w:szCs w:val="18"/>
          </w:rPr>
          <w:t>https://co</w:t>
        </w:r>
        <w:r w:rsidRPr="00625FDD">
          <w:rPr>
            <w:rStyle w:val="Hyperlink"/>
            <w:rFonts w:ascii="Calibri" w:hAnsi="Calibri" w:cs="Calibri"/>
            <w:spacing w:val="2"/>
            <w:w w:val="104"/>
            <w:sz w:val="18"/>
            <w:szCs w:val="18"/>
          </w:rPr>
          <w:t>mm</w:t>
        </w:r>
        <w:r w:rsidRPr="00625FDD">
          <w:rPr>
            <w:rStyle w:val="Hyperlink"/>
            <w:rFonts w:ascii="Calibri" w:hAnsi="Calibri" w:cs="Calibri"/>
            <w:spacing w:val="1"/>
            <w:w w:val="104"/>
            <w:sz w:val="18"/>
            <w:szCs w:val="18"/>
          </w:rPr>
          <w:t>un</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ty.icann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org/d</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sp</w:t>
        </w:r>
        <w:r w:rsidRPr="00625FDD">
          <w:rPr>
            <w:rStyle w:val="Hyperlink"/>
            <w:rFonts w:ascii="Calibri" w:hAnsi="Calibri" w:cs="Calibri"/>
            <w:w w:val="104"/>
            <w:sz w:val="18"/>
            <w:szCs w:val="18"/>
          </w:rPr>
          <w:t>l</w:t>
        </w:r>
        <w:r w:rsidRPr="00625FDD">
          <w:rPr>
            <w:rStyle w:val="Hyperlink"/>
            <w:rFonts w:ascii="Calibri" w:hAnsi="Calibri" w:cs="Calibri"/>
            <w:spacing w:val="1"/>
            <w:w w:val="104"/>
            <w:sz w:val="18"/>
            <w:szCs w:val="18"/>
          </w:rPr>
          <w:t>ay/gnsocouncil</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eetings/</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otions+27+June+2012</w:t>
        </w:r>
      </w:hyperlink>
      <w:r w:rsidRPr="00625FDD">
        <w:rPr>
          <w:rFonts w:ascii="Calibri" w:hAnsi="Calibri" w:cs="Calibri"/>
          <w:color w:val="000000"/>
          <w:spacing w:val="1"/>
          <w:w w:val="104"/>
          <w:sz w:val="18"/>
          <w:szCs w:val="18"/>
        </w:rPr>
        <w:t xml:space="preserve">. </w:t>
      </w:r>
    </w:p>
  </w:footnote>
  <w:footnote w:id="23">
    <w:p w:rsidR="00E970FF" w:rsidRPr="00625FDD" w:rsidRDefault="00E970FF" w:rsidP="008E019D">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hyperlink r:id="rId10" w:history="1">
        <w:r w:rsidRPr="00625FDD">
          <w:rPr>
            <w:rStyle w:val="Hyperlink"/>
            <w:rFonts w:ascii="Calibri" w:hAnsi="Calibri" w:cs="Calibri"/>
            <w:spacing w:val="1"/>
            <w:w w:val="104"/>
            <w:sz w:val="18"/>
            <w:szCs w:val="18"/>
          </w:rPr>
          <w:t>https://co</w:t>
        </w:r>
        <w:r w:rsidRPr="00625FDD">
          <w:rPr>
            <w:rStyle w:val="Hyperlink"/>
            <w:rFonts w:ascii="Calibri" w:hAnsi="Calibri" w:cs="Calibri"/>
            <w:spacing w:val="2"/>
            <w:w w:val="104"/>
            <w:sz w:val="18"/>
            <w:szCs w:val="18"/>
          </w:rPr>
          <w:t>mm</w:t>
        </w:r>
        <w:r w:rsidRPr="00625FDD">
          <w:rPr>
            <w:rStyle w:val="Hyperlink"/>
            <w:rFonts w:ascii="Calibri" w:hAnsi="Calibri" w:cs="Calibri"/>
            <w:spacing w:val="1"/>
            <w:w w:val="104"/>
            <w:sz w:val="18"/>
            <w:szCs w:val="18"/>
          </w:rPr>
          <w:t>un</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ty.icann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org/d</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sp</w:t>
        </w:r>
        <w:r w:rsidRPr="00625FDD">
          <w:rPr>
            <w:rStyle w:val="Hyperlink"/>
            <w:rFonts w:ascii="Calibri" w:hAnsi="Calibri" w:cs="Calibri"/>
            <w:w w:val="104"/>
            <w:sz w:val="18"/>
            <w:szCs w:val="18"/>
          </w:rPr>
          <w:t>l</w:t>
        </w:r>
        <w:r w:rsidRPr="00625FDD">
          <w:rPr>
            <w:rStyle w:val="Hyperlink"/>
            <w:rFonts w:ascii="Calibri" w:hAnsi="Calibri" w:cs="Calibri"/>
            <w:spacing w:val="1"/>
            <w:w w:val="104"/>
            <w:sz w:val="18"/>
            <w:szCs w:val="18"/>
          </w:rPr>
          <w:t>ay/gnsocouncil</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eetings/</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otions+17+</w:t>
        </w:r>
        <w:r w:rsidRPr="00625FDD">
          <w:rPr>
            <w:rStyle w:val="Hyperlink"/>
            <w:rFonts w:ascii="Calibri" w:hAnsi="Calibri" w:cs="Calibri"/>
            <w:spacing w:val="2"/>
            <w:w w:val="104"/>
            <w:sz w:val="18"/>
            <w:szCs w:val="18"/>
          </w:rPr>
          <w:t>O</w:t>
        </w:r>
        <w:r w:rsidRPr="00625FDD">
          <w:rPr>
            <w:rStyle w:val="Hyperlink"/>
            <w:rFonts w:ascii="Calibri" w:hAnsi="Calibri" w:cs="Calibri"/>
            <w:spacing w:val="1"/>
            <w:w w:val="104"/>
            <w:sz w:val="18"/>
            <w:szCs w:val="18"/>
          </w:rPr>
          <w:t>ctober+201</w:t>
        </w:r>
        <w:r w:rsidRPr="00625FDD">
          <w:rPr>
            <w:rStyle w:val="Hyperlink"/>
            <w:rFonts w:ascii="Calibri" w:hAnsi="Calibri" w:cs="Calibri"/>
            <w:w w:val="104"/>
            <w:sz w:val="18"/>
            <w:szCs w:val="18"/>
          </w:rPr>
          <w:t>2</w:t>
        </w:r>
      </w:hyperlink>
      <w:r w:rsidRPr="00625FDD">
        <w:rPr>
          <w:rFonts w:ascii="Calibri" w:hAnsi="Calibri" w:cs="Calibri"/>
          <w:color w:val="000000"/>
          <w:spacing w:val="1"/>
          <w:w w:val="104"/>
          <w:sz w:val="18"/>
          <w:szCs w:val="18"/>
        </w:rPr>
        <w:t>.</w:t>
      </w:r>
      <w:r w:rsidRPr="00625FDD">
        <w:rPr>
          <w:rFonts w:ascii="Calibri" w:hAnsi="Calibri" w:cs="Calibri"/>
          <w:color w:val="000000"/>
          <w:w w:val="104"/>
          <w:sz w:val="18"/>
          <w:szCs w:val="18"/>
        </w:rPr>
        <w:t xml:space="preserve"> </w:t>
      </w:r>
    </w:p>
  </w:footnote>
  <w:footnote w:id="24">
    <w:p w:rsidR="00E970FF" w:rsidRPr="00625FDD" w:rsidRDefault="00E970FF" w:rsidP="00670C69">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SAC051</w:t>
      </w:r>
      <w:r w:rsidRPr="00625FDD">
        <w:rPr>
          <w:rFonts w:ascii="Calibri" w:hAnsi="Calibri" w:cs="Calibri"/>
          <w:color w:val="000000"/>
          <w:sz w:val="18"/>
          <w:szCs w:val="18"/>
        </w:rPr>
        <w:t>:</w:t>
      </w:r>
      <w:r w:rsidRPr="00625FDD">
        <w:rPr>
          <w:rFonts w:ascii="Calibri" w:hAnsi="Calibri" w:cs="Calibri"/>
          <w:color w:val="000000"/>
          <w:spacing w:val="26"/>
          <w:sz w:val="18"/>
          <w:szCs w:val="18"/>
        </w:rPr>
        <w:t xml:space="preserve"> </w:t>
      </w:r>
      <w:r w:rsidRPr="00625FDD">
        <w:rPr>
          <w:rFonts w:ascii="Calibri" w:hAnsi="Calibri" w:cs="Calibri"/>
          <w:color w:val="000000"/>
          <w:spacing w:val="1"/>
          <w:sz w:val="18"/>
          <w:szCs w:val="18"/>
        </w:rPr>
        <w:t>SSA</w:t>
      </w:r>
      <w:r w:rsidRPr="00625FDD">
        <w:rPr>
          <w:rFonts w:ascii="Calibri" w:hAnsi="Calibri" w:cs="Calibri"/>
          <w:color w:val="000000"/>
          <w:sz w:val="18"/>
          <w:szCs w:val="18"/>
        </w:rPr>
        <w:t>C</w:t>
      </w:r>
      <w:r w:rsidRPr="00625FDD">
        <w:rPr>
          <w:rFonts w:ascii="Calibri" w:hAnsi="Calibri" w:cs="Calibri"/>
          <w:color w:val="000000"/>
          <w:spacing w:val="18"/>
          <w:sz w:val="18"/>
          <w:szCs w:val="18"/>
        </w:rPr>
        <w:t xml:space="preserve"> </w:t>
      </w:r>
      <w:r w:rsidRPr="00625FDD">
        <w:rPr>
          <w:rFonts w:ascii="Calibri" w:hAnsi="Calibri" w:cs="Calibri"/>
          <w:color w:val="000000"/>
          <w:spacing w:val="1"/>
          <w:sz w:val="18"/>
          <w:szCs w:val="18"/>
        </w:rPr>
        <w:t>Repor</w:t>
      </w:r>
      <w:r w:rsidRPr="00625FDD">
        <w:rPr>
          <w:rFonts w:ascii="Calibri" w:hAnsi="Calibri" w:cs="Calibri"/>
          <w:color w:val="000000"/>
          <w:sz w:val="18"/>
          <w:szCs w:val="18"/>
        </w:rPr>
        <w:t>t</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n</w:t>
      </w:r>
      <w:r w:rsidRPr="00625FDD">
        <w:rPr>
          <w:rFonts w:ascii="Calibri" w:hAnsi="Calibri" w:cs="Calibri"/>
          <w:color w:val="000000"/>
          <w:spacing w:val="10"/>
          <w:sz w:val="18"/>
          <w:szCs w:val="18"/>
        </w:rPr>
        <w:t xml:space="preserve"> </w:t>
      </w:r>
      <w:r w:rsidRPr="00625FDD">
        <w:rPr>
          <w:rFonts w:ascii="Calibri" w:hAnsi="Calibri" w:cs="Calibri"/>
          <w:color w:val="000000"/>
          <w:spacing w:val="2"/>
          <w:sz w:val="18"/>
          <w:szCs w:val="18"/>
        </w:rPr>
        <w:t>WHO</w:t>
      </w:r>
      <w:r w:rsidRPr="00625FDD">
        <w:rPr>
          <w:rFonts w:ascii="Calibri" w:hAnsi="Calibri" w:cs="Calibri"/>
          <w:color w:val="000000"/>
          <w:spacing w:val="1"/>
          <w:sz w:val="18"/>
          <w:szCs w:val="18"/>
        </w:rPr>
        <w:t>I</w:t>
      </w:r>
      <w:r w:rsidRPr="00625FDD">
        <w:rPr>
          <w:rFonts w:ascii="Calibri" w:hAnsi="Calibri" w:cs="Calibri"/>
          <w:color w:val="000000"/>
          <w:sz w:val="18"/>
          <w:szCs w:val="18"/>
        </w:rPr>
        <w:t>S</w:t>
      </w:r>
      <w:r w:rsidRPr="00625FDD">
        <w:rPr>
          <w:rFonts w:ascii="Calibri" w:hAnsi="Calibri" w:cs="Calibri"/>
          <w:color w:val="000000"/>
          <w:spacing w:val="23"/>
          <w:sz w:val="18"/>
          <w:szCs w:val="18"/>
        </w:rPr>
        <w:t xml:space="preserve"> </w:t>
      </w:r>
      <w:r w:rsidRPr="00625FDD">
        <w:rPr>
          <w:rFonts w:ascii="Calibri" w:hAnsi="Calibri" w:cs="Calibri"/>
          <w:color w:val="000000"/>
          <w:spacing w:val="1"/>
          <w:sz w:val="18"/>
          <w:szCs w:val="18"/>
        </w:rPr>
        <w:t>Ter</w:t>
      </w:r>
      <w:r w:rsidRPr="00625FDD">
        <w:rPr>
          <w:rFonts w:ascii="Calibri" w:hAnsi="Calibri" w:cs="Calibri"/>
          <w:color w:val="000000"/>
          <w:spacing w:val="2"/>
          <w:sz w:val="18"/>
          <w:szCs w:val="18"/>
        </w:rPr>
        <w:t>m</w:t>
      </w:r>
      <w:r w:rsidRPr="00625FDD">
        <w:rPr>
          <w:rFonts w:ascii="Calibri" w:hAnsi="Calibri" w:cs="Calibri"/>
          <w:color w:val="000000"/>
          <w:spacing w:val="1"/>
          <w:sz w:val="18"/>
          <w:szCs w:val="18"/>
        </w:rPr>
        <w:t>inolog</w:t>
      </w:r>
      <w:r w:rsidRPr="00625FDD">
        <w:rPr>
          <w:rFonts w:ascii="Calibri" w:hAnsi="Calibri" w:cs="Calibri"/>
          <w:color w:val="000000"/>
          <w:sz w:val="18"/>
          <w:szCs w:val="18"/>
        </w:rPr>
        <w:t>y</w:t>
      </w:r>
      <w:r w:rsidRPr="00625FDD">
        <w:rPr>
          <w:rFonts w:ascii="Calibri" w:hAnsi="Calibri" w:cs="Calibri"/>
          <w:color w:val="000000"/>
          <w:spacing w:val="38"/>
          <w:sz w:val="18"/>
          <w:szCs w:val="18"/>
        </w:rPr>
        <w:t xml:space="preserve"> </w:t>
      </w:r>
      <w:r w:rsidRPr="00625FDD">
        <w:rPr>
          <w:rFonts w:ascii="Calibri" w:hAnsi="Calibri" w:cs="Calibri"/>
          <w:color w:val="000000"/>
          <w:spacing w:val="1"/>
          <w:sz w:val="18"/>
          <w:szCs w:val="18"/>
        </w:rPr>
        <w:t>an</w:t>
      </w:r>
      <w:r w:rsidRPr="00625FDD">
        <w:rPr>
          <w:rFonts w:ascii="Calibri" w:hAnsi="Calibri" w:cs="Calibri"/>
          <w:color w:val="000000"/>
          <w:sz w:val="18"/>
          <w:szCs w:val="18"/>
        </w:rPr>
        <w:t>d</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Structur</w:t>
      </w:r>
      <w:r w:rsidRPr="00625FDD">
        <w:rPr>
          <w:rFonts w:ascii="Calibri" w:hAnsi="Calibri" w:cs="Calibri"/>
          <w:color w:val="000000"/>
          <w:sz w:val="18"/>
          <w:szCs w:val="18"/>
        </w:rPr>
        <w:t>e</w:t>
      </w:r>
      <w:r w:rsidRPr="00625FDD">
        <w:rPr>
          <w:rFonts w:ascii="Calibri" w:hAnsi="Calibri" w:cs="Calibri"/>
          <w:color w:val="000000"/>
          <w:spacing w:val="29"/>
          <w:sz w:val="18"/>
          <w:szCs w:val="18"/>
        </w:rPr>
        <w:t xml:space="preserve"> </w:t>
      </w:r>
      <w:r w:rsidRPr="00625FDD">
        <w:rPr>
          <w:rFonts w:ascii="Calibri" w:hAnsi="Calibri" w:cs="Calibri"/>
          <w:color w:val="000000"/>
          <w:spacing w:val="1"/>
          <w:w w:val="104"/>
          <w:sz w:val="18"/>
          <w:szCs w:val="18"/>
        </w:rPr>
        <w:t>at</w:t>
      </w:r>
      <w:hyperlink r:id="rId11" w:history="1">
        <w:r w:rsidRPr="00625FDD">
          <w:rPr>
            <w:rStyle w:val="Hyperlink"/>
            <w:rFonts w:ascii="Calibri" w:hAnsi="Calibri" w:cs="Calibri"/>
            <w:spacing w:val="1"/>
            <w:w w:val="104"/>
            <w:sz w:val="18"/>
            <w:szCs w:val="18"/>
          </w:rPr>
          <w:t xml:space="preserve"> 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org/en/groups/ssac/docu</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ents/sac</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051</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en.pdf</w:t>
        </w:r>
      </w:hyperlink>
      <w:r w:rsidRPr="00625FDD">
        <w:rPr>
          <w:rFonts w:ascii="Calibri" w:hAnsi="Calibri" w:cs="Calibri"/>
          <w:color w:val="000000"/>
          <w:w w:val="104"/>
          <w:sz w:val="18"/>
          <w:szCs w:val="18"/>
        </w:rPr>
        <w:t>.</w:t>
      </w:r>
    </w:p>
  </w:footnote>
  <w:footnote w:id="25">
    <w:p w:rsidR="00E970FF" w:rsidRPr="00625FDD" w:rsidRDefault="00E970FF">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Anne</w:t>
      </w:r>
      <w:r w:rsidRPr="00625FDD">
        <w:rPr>
          <w:rFonts w:ascii="Calibri" w:hAnsi="Calibri" w:cs="Calibri"/>
          <w:color w:val="000000"/>
          <w:sz w:val="18"/>
          <w:szCs w:val="18"/>
        </w:rPr>
        <w:t>x</w:t>
      </w:r>
      <w:r w:rsidRPr="00625FDD">
        <w:rPr>
          <w:rFonts w:ascii="Calibri" w:hAnsi="Calibri" w:cs="Calibri"/>
          <w:color w:val="000000"/>
          <w:spacing w:val="20"/>
          <w:sz w:val="18"/>
          <w:szCs w:val="18"/>
        </w:rPr>
        <w:t xml:space="preserve"> </w:t>
      </w:r>
      <w:r w:rsidRPr="00625FDD">
        <w:rPr>
          <w:rFonts w:ascii="Calibri" w:hAnsi="Calibri" w:cs="Calibri"/>
          <w:color w:val="000000"/>
          <w:spacing w:val="1"/>
          <w:sz w:val="18"/>
          <w:szCs w:val="18"/>
        </w:rPr>
        <w:t>A</w:t>
      </w:r>
      <w:r w:rsidRPr="00625FDD">
        <w:rPr>
          <w:rFonts w:ascii="Calibri" w:hAnsi="Calibri" w:cs="Calibri"/>
          <w:color w:val="000000"/>
          <w:sz w:val="18"/>
          <w:szCs w:val="18"/>
        </w:rPr>
        <w:t>:</w:t>
      </w:r>
      <w:r w:rsidRPr="00625FDD">
        <w:rPr>
          <w:rFonts w:ascii="Calibri" w:hAnsi="Calibri" w:cs="Calibri"/>
          <w:color w:val="000000"/>
          <w:spacing w:val="9"/>
          <w:sz w:val="18"/>
          <w:szCs w:val="18"/>
        </w:rPr>
        <w:t xml:space="preserve"> </w:t>
      </w:r>
      <w:r w:rsidRPr="00625FDD">
        <w:rPr>
          <w:rFonts w:ascii="Calibri" w:hAnsi="Calibri" w:cs="Calibri"/>
          <w:color w:val="000000"/>
          <w:spacing w:val="2"/>
          <w:sz w:val="18"/>
          <w:szCs w:val="18"/>
        </w:rPr>
        <w:t>D</w:t>
      </w:r>
      <w:r w:rsidRPr="00625FDD">
        <w:rPr>
          <w:rFonts w:ascii="Calibri" w:hAnsi="Calibri" w:cs="Calibri"/>
          <w:color w:val="000000"/>
          <w:spacing w:val="1"/>
          <w:sz w:val="18"/>
          <w:szCs w:val="18"/>
        </w:rPr>
        <w:t>ifferen</w:t>
      </w:r>
      <w:r w:rsidRPr="00625FDD">
        <w:rPr>
          <w:rFonts w:ascii="Calibri" w:hAnsi="Calibri" w:cs="Calibri"/>
          <w:color w:val="000000"/>
          <w:sz w:val="18"/>
          <w:szCs w:val="18"/>
        </w:rPr>
        <w:t>t</w:t>
      </w:r>
      <w:r w:rsidRPr="00625FDD">
        <w:rPr>
          <w:rFonts w:ascii="Calibri" w:hAnsi="Calibri" w:cs="Calibri"/>
          <w:color w:val="000000"/>
          <w:spacing w:val="28"/>
          <w:sz w:val="18"/>
          <w:szCs w:val="18"/>
        </w:rPr>
        <w:t xml:space="preserve"> </w:t>
      </w:r>
      <w:r w:rsidRPr="00625FDD">
        <w:rPr>
          <w:rFonts w:ascii="Calibri" w:hAnsi="Calibri" w:cs="Calibri"/>
          <w:color w:val="000000"/>
          <w:spacing w:val="2"/>
          <w:sz w:val="18"/>
          <w:szCs w:val="18"/>
        </w:rPr>
        <w:t>M</w:t>
      </w:r>
      <w:r w:rsidRPr="00625FDD">
        <w:rPr>
          <w:rFonts w:ascii="Calibri" w:hAnsi="Calibri" w:cs="Calibri"/>
          <w:color w:val="000000"/>
          <w:spacing w:val="1"/>
          <w:sz w:val="18"/>
          <w:szCs w:val="18"/>
        </w:rPr>
        <w:t>odel</w:t>
      </w:r>
      <w:r w:rsidRPr="00625FDD">
        <w:rPr>
          <w:rFonts w:ascii="Calibri" w:hAnsi="Calibri" w:cs="Calibri"/>
          <w:color w:val="000000"/>
          <w:sz w:val="18"/>
          <w:szCs w:val="18"/>
        </w:rPr>
        <w:t>s</w:t>
      </w:r>
      <w:r w:rsidRPr="00625FDD">
        <w:rPr>
          <w:rFonts w:ascii="Calibri" w:hAnsi="Calibri" w:cs="Calibri"/>
          <w:color w:val="000000"/>
          <w:spacing w:val="24"/>
          <w:sz w:val="18"/>
          <w:szCs w:val="18"/>
        </w:rPr>
        <w:t xml:space="preserve"> </w:t>
      </w:r>
      <w:r w:rsidRPr="00625FDD">
        <w:rPr>
          <w:rFonts w:ascii="Calibri" w:hAnsi="Calibri" w:cs="Calibri"/>
          <w:color w:val="000000"/>
          <w:spacing w:val="1"/>
          <w:sz w:val="18"/>
          <w:szCs w:val="18"/>
        </w:rPr>
        <w:t>Propose</w:t>
      </w:r>
      <w:r w:rsidRPr="00625FDD">
        <w:rPr>
          <w:rFonts w:ascii="Calibri" w:hAnsi="Calibri" w:cs="Calibri"/>
          <w:color w:val="000000"/>
          <w:sz w:val="18"/>
          <w:szCs w:val="18"/>
        </w:rPr>
        <w:t>d</w:t>
      </w:r>
      <w:r w:rsidRPr="00625FDD">
        <w:rPr>
          <w:rFonts w:ascii="Calibri" w:hAnsi="Calibri" w:cs="Calibri"/>
          <w:color w:val="000000"/>
          <w:spacing w:val="30"/>
          <w:sz w:val="18"/>
          <w:szCs w:val="18"/>
        </w:rPr>
        <w:t xml:space="preserve"> </w:t>
      </w:r>
      <w:r w:rsidRPr="00625FDD">
        <w:rPr>
          <w:rFonts w:ascii="Calibri" w:hAnsi="Calibri" w:cs="Calibri"/>
          <w:color w:val="000000"/>
          <w:spacing w:val="1"/>
          <w:sz w:val="18"/>
          <w:szCs w:val="18"/>
        </w:rPr>
        <w:t>i</w:t>
      </w:r>
      <w:r w:rsidRPr="00625FDD">
        <w:rPr>
          <w:rFonts w:ascii="Calibri" w:hAnsi="Calibri" w:cs="Calibri"/>
          <w:color w:val="000000"/>
          <w:sz w:val="18"/>
          <w:szCs w:val="18"/>
        </w:rPr>
        <w:t>n</w:t>
      </w:r>
      <w:r w:rsidRPr="00625FDD">
        <w:rPr>
          <w:rFonts w:ascii="Calibri" w:hAnsi="Calibri" w:cs="Calibri"/>
          <w:color w:val="000000"/>
          <w:spacing w:val="8"/>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1"/>
          <w:w w:val="103"/>
          <w:sz w:val="18"/>
          <w:szCs w:val="18"/>
        </w:rPr>
        <w:t>I</w:t>
      </w:r>
      <w:r w:rsidRPr="00625FDD">
        <w:rPr>
          <w:rFonts w:ascii="Calibri" w:hAnsi="Calibri" w:cs="Calibri"/>
          <w:color w:val="000000"/>
          <w:w w:val="103"/>
          <w:sz w:val="18"/>
          <w:szCs w:val="18"/>
        </w:rPr>
        <w:t>n</w:t>
      </w:r>
      <w:r w:rsidRPr="00625FDD">
        <w:rPr>
          <w:rFonts w:ascii="Calibri" w:hAnsi="Calibri" w:cs="Calibri"/>
          <w:color w:val="000000"/>
          <w:spacing w:val="1"/>
          <w:w w:val="103"/>
          <w:sz w:val="18"/>
          <w:szCs w:val="18"/>
        </w:rPr>
        <w:t>ternationalize</w:t>
      </w:r>
      <w:r w:rsidRPr="00625FDD">
        <w:rPr>
          <w:rFonts w:ascii="Calibri" w:hAnsi="Calibri" w:cs="Calibri"/>
          <w:color w:val="000000"/>
          <w:w w:val="103"/>
          <w:sz w:val="18"/>
          <w:szCs w:val="18"/>
        </w:rPr>
        <w:t>d</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sz w:val="18"/>
          <w:szCs w:val="18"/>
        </w:rPr>
        <w:t>Registratio</w:t>
      </w:r>
      <w:r w:rsidRPr="00625FDD">
        <w:rPr>
          <w:rFonts w:ascii="Calibri" w:hAnsi="Calibri" w:cs="Calibri"/>
          <w:color w:val="000000"/>
          <w:sz w:val="18"/>
          <w:szCs w:val="18"/>
        </w:rPr>
        <w:t>n</w:t>
      </w:r>
      <w:r w:rsidRPr="00625FDD">
        <w:rPr>
          <w:rFonts w:ascii="Calibri" w:hAnsi="Calibri" w:cs="Calibri"/>
          <w:color w:val="000000"/>
          <w:spacing w:val="37"/>
          <w:sz w:val="18"/>
          <w:szCs w:val="18"/>
        </w:rPr>
        <w:t xml:space="preserve"> </w:t>
      </w:r>
      <w:r w:rsidRPr="00625FDD">
        <w:rPr>
          <w:rFonts w:ascii="Calibri" w:hAnsi="Calibri" w:cs="Calibri"/>
          <w:color w:val="000000"/>
          <w:spacing w:val="1"/>
          <w:sz w:val="18"/>
          <w:szCs w:val="18"/>
        </w:rPr>
        <w:t>Dat</w:t>
      </w:r>
      <w:r w:rsidRPr="00625FDD">
        <w:rPr>
          <w:rFonts w:ascii="Calibri" w:hAnsi="Calibri" w:cs="Calibri"/>
          <w:color w:val="000000"/>
          <w:sz w:val="18"/>
          <w:szCs w:val="18"/>
        </w:rPr>
        <w:t>a</w:t>
      </w:r>
      <w:r w:rsidRPr="00625FDD">
        <w:rPr>
          <w:rFonts w:ascii="Calibri" w:hAnsi="Calibri" w:cs="Calibri"/>
          <w:color w:val="000000"/>
          <w:spacing w:val="16"/>
          <w:sz w:val="18"/>
          <w:szCs w:val="18"/>
        </w:rPr>
        <w:t xml:space="preserve"> </w:t>
      </w:r>
      <w:r w:rsidRPr="00625FDD">
        <w:rPr>
          <w:rFonts w:ascii="Calibri" w:hAnsi="Calibri" w:cs="Calibri"/>
          <w:color w:val="000000"/>
          <w:spacing w:val="2"/>
          <w:sz w:val="18"/>
          <w:szCs w:val="18"/>
        </w:rPr>
        <w:t>W</w:t>
      </w:r>
      <w:r w:rsidRPr="00625FDD">
        <w:rPr>
          <w:rFonts w:ascii="Calibri" w:hAnsi="Calibri" w:cs="Calibri"/>
          <w:color w:val="000000"/>
          <w:spacing w:val="1"/>
          <w:sz w:val="18"/>
          <w:szCs w:val="18"/>
        </w:rPr>
        <w:t>orkin</w:t>
      </w:r>
      <w:r w:rsidRPr="00625FDD">
        <w:rPr>
          <w:rFonts w:ascii="Calibri" w:hAnsi="Calibri" w:cs="Calibri"/>
          <w:color w:val="000000"/>
          <w:sz w:val="18"/>
          <w:szCs w:val="18"/>
        </w:rPr>
        <w:t>g</w:t>
      </w:r>
      <w:r w:rsidRPr="00625FDD">
        <w:rPr>
          <w:rFonts w:ascii="Calibri" w:hAnsi="Calibri" w:cs="Calibri"/>
          <w:color w:val="000000"/>
          <w:spacing w:val="27"/>
          <w:sz w:val="18"/>
          <w:szCs w:val="18"/>
        </w:rPr>
        <w:t xml:space="preserve"> </w:t>
      </w:r>
      <w:r w:rsidRPr="00625FDD">
        <w:rPr>
          <w:rFonts w:ascii="Calibri" w:hAnsi="Calibri" w:cs="Calibri"/>
          <w:color w:val="000000"/>
          <w:spacing w:val="2"/>
          <w:sz w:val="18"/>
          <w:szCs w:val="18"/>
        </w:rPr>
        <w:t>G</w:t>
      </w:r>
      <w:r w:rsidRPr="00625FDD">
        <w:rPr>
          <w:rFonts w:ascii="Calibri" w:hAnsi="Calibri" w:cs="Calibri"/>
          <w:color w:val="000000"/>
          <w:spacing w:val="1"/>
          <w:sz w:val="18"/>
          <w:szCs w:val="18"/>
        </w:rPr>
        <w:t>rou</w:t>
      </w:r>
      <w:r w:rsidRPr="00625FDD">
        <w:rPr>
          <w:rFonts w:ascii="Calibri" w:hAnsi="Calibri" w:cs="Calibri"/>
          <w:color w:val="000000"/>
          <w:sz w:val="18"/>
          <w:szCs w:val="18"/>
        </w:rPr>
        <w:t>p</w:t>
      </w:r>
      <w:r w:rsidRPr="00625FDD">
        <w:rPr>
          <w:rFonts w:ascii="Calibri" w:hAnsi="Calibri" w:cs="Calibri"/>
          <w:color w:val="000000"/>
          <w:spacing w:val="21"/>
          <w:sz w:val="18"/>
          <w:szCs w:val="18"/>
        </w:rPr>
        <w:t xml:space="preserve"> </w:t>
      </w:r>
      <w:r w:rsidRPr="00625FDD">
        <w:rPr>
          <w:rFonts w:ascii="Calibri" w:hAnsi="Calibri" w:cs="Calibri"/>
          <w:color w:val="000000"/>
          <w:spacing w:val="1"/>
          <w:w w:val="104"/>
          <w:sz w:val="18"/>
          <w:szCs w:val="18"/>
        </w:rPr>
        <w:t>Fina</w:t>
      </w:r>
      <w:r w:rsidRPr="00625FDD">
        <w:rPr>
          <w:rFonts w:ascii="Calibri" w:hAnsi="Calibri" w:cs="Calibri"/>
          <w:color w:val="000000"/>
          <w:w w:val="104"/>
          <w:sz w:val="18"/>
          <w:szCs w:val="18"/>
        </w:rPr>
        <w:t>l</w:t>
      </w:r>
    </w:p>
  </w:footnote>
  <w:footnote w:id="26">
    <w:p w:rsidR="00E970FF" w:rsidRPr="00625FDD" w:rsidRDefault="00E970FF">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Affir</w:t>
      </w:r>
      <w:r w:rsidRPr="00625FDD">
        <w:rPr>
          <w:rFonts w:ascii="Calibri" w:hAnsi="Calibri" w:cs="Calibri"/>
          <w:color w:val="000000"/>
          <w:spacing w:val="2"/>
          <w:sz w:val="18"/>
          <w:szCs w:val="18"/>
        </w:rPr>
        <w:t>m</w:t>
      </w:r>
      <w:r w:rsidRPr="00625FDD">
        <w:rPr>
          <w:rFonts w:ascii="Calibri" w:hAnsi="Calibri" w:cs="Calibri"/>
          <w:color w:val="000000"/>
          <w:spacing w:val="1"/>
          <w:sz w:val="18"/>
          <w:szCs w:val="18"/>
        </w:rPr>
        <w:t>atio</w:t>
      </w:r>
      <w:r w:rsidRPr="00625FDD">
        <w:rPr>
          <w:rFonts w:ascii="Calibri" w:hAnsi="Calibri" w:cs="Calibri"/>
          <w:color w:val="000000"/>
          <w:sz w:val="18"/>
          <w:szCs w:val="18"/>
        </w:rPr>
        <w:t>n</w:t>
      </w:r>
      <w:r w:rsidRPr="00625FDD">
        <w:rPr>
          <w:rFonts w:ascii="Calibri" w:hAnsi="Calibri" w:cs="Calibri"/>
          <w:color w:val="000000"/>
          <w:spacing w:val="35"/>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f</w:t>
      </w:r>
      <w:r w:rsidRPr="00625FDD">
        <w:rPr>
          <w:rFonts w:ascii="Calibri" w:hAnsi="Calibri" w:cs="Calibri"/>
          <w:color w:val="000000"/>
          <w:spacing w:val="9"/>
          <w:sz w:val="18"/>
          <w:szCs w:val="18"/>
        </w:rPr>
        <w:t xml:space="preserve"> </w:t>
      </w:r>
      <w:r w:rsidRPr="00625FDD">
        <w:rPr>
          <w:rFonts w:ascii="Calibri" w:hAnsi="Calibri" w:cs="Calibri"/>
          <w:color w:val="000000"/>
          <w:spacing w:val="1"/>
          <w:sz w:val="18"/>
          <w:szCs w:val="18"/>
        </w:rPr>
        <w:t>Co</w:t>
      </w:r>
      <w:r w:rsidRPr="00625FDD">
        <w:rPr>
          <w:rFonts w:ascii="Calibri" w:hAnsi="Calibri" w:cs="Calibri"/>
          <w:color w:val="000000"/>
          <w:spacing w:val="2"/>
          <w:sz w:val="18"/>
          <w:szCs w:val="18"/>
        </w:rPr>
        <w:t>mm</w:t>
      </w:r>
      <w:r w:rsidRPr="00625FDD">
        <w:rPr>
          <w:rFonts w:ascii="Calibri" w:hAnsi="Calibri" w:cs="Calibri"/>
          <w:color w:val="000000"/>
          <w:spacing w:val="1"/>
          <w:sz w:val="18"/>
          <w:szCs w:val="18"/>
        </w:rPr>
        <w:t>it</w:t>
      </w:r>
      <w:r w:rsidRPr="00625FDD">
        <w:rPr>
          <w:rFonts w:ascii="Calibri" w:hAnsi="Calibri" w:cs="Calibri"/>
          <w:color w:val="000000"/>
          <w:spacing w:val="2"/>
          <w:sz w:val="18"/>
          <w:szCs w:val="18"/>
        </w:rPr>
        <w:t>m</w:t>
      </w:r>
      <w:r w:rsidRPr="00625FDD">
        <w:rPr>
          <w:rFonts w:ascii="Calibri" w:hAnsi="Calibri" w:cs="Calibri"/>
          <w:color w:val="000000"/>
          <w:spacing w:val="1"/>
          <w:sz w:val="18"/>
          <w:szCs w:val="18"/>
        </w:rPr>
        <w:t>ent</w:t>
      </w:r>
      <w:r w:rsidRPr="00625FDD">
        <w:rPr>
          <w:rFonts w:ascii="Calibri" w:hAnsi="Calibri" w:cs="Calibri"/>
          <w:color w:val="000000"/>
          <w:sz w:val="18"/>
          <w:szCs w:val="18"/>
        </w:rPr>
        <w:t>s</w:t>
      </w:r>
      <w:r w:rsidRPr="00625FDD">
        <w:rPr>
          <w:rFonts w:ascii="Calibri" w:hAnsi="Calibri" w:cs="Calibri"/>
          <w:color w:val="000000"/>
          <w:spacing w:val="4"/>
          <w:sz w:val="18"/>
          <w:szCs w:val="18"/>
        </w:rPr>
        <w:t xml:space="preserve"> </w:t>
      </w:r>
      <w:r w:rsidRPr="00625FDD">
        <w:rPr>
          <w:rFonts w:ascii="Calibri" w:hAnsi="Calibri" w:cs="Calibri"/>
          <w:color w:val="000000"/>
          <w:spacing w:val="1"/>
          <w:sz w:val="18"/>
          <w:szCs w:val="18"/>
        </w:rPr>
        <w:t>a</w:t>
      </w:r>
      <w:r w:rsidRPr="00625FDD">
        <w:rPr>
          <w:rFonts w:ascii="Calibri" w:hAnsi="Calibri" w:cs="Calibri"/>
          <w:color w:val="000000"/>
          <w:sz w:val="18"/>
          <w:szCs w:val="18"/>
        </w:rPr>
        <w:t>t</w:t>
      </w:r>
      <w:r w:rsidRPr="00625FDD">
        <w:rPr>
          <w:rFonts w:ascii="Calibri" w:hAnsi="Calibri" w:cs="Calibri"/>
          <w:color w:val="000000"/>
          <w:spacing w:val="9"/>
          <w:sz w:val="18"/>
          <w:szCs w:val="18"/>
        </w:rPr>
        <w:t xml:space="preserve"> </w:t>
      </w:r>
      <w:hyperlink r:id="rId12"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.icann.org/en/about/agree</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ents/aoc/affir</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atio</w:t>
        </w:r>
        <w:r w:rsidRPr="00625FDD">
          <w:rPr>
            <w:rStyle w:val="Hyperlink"/>
            <w:rFonts w:ascii="Calibri" w:hAnsi="Calibri" w:cs="Calibri"/>
            <w:spacing w:val="-2"/>
            <w:w w:val="104"/>
            <w:sz w:val="18"/>
            <w:szCs w:val="18"/>
          </w:rPr>
          <w:t>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of</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co</w:t>
        </w:r>
        <w:r w:rsidRPr="00625FDD">
          <w:rPr>
            <w:rStyle w:val="Hyperlink"/>
            <w:rFonts w:ascii="Calibri" w:hAnsi="Calibri" w:cs="Calibri"/>
            <w:spacing w:val="2"/>
            <w:w w:val="104"/>
            <w:sz w:val="18"/>
            <w:szCs w:val="18"/>
          </w:rPr>
          <w:t>mm</w:t>
        </w:r>
        <w:r w:rsidRPr="00625FDD">
          <w:rPr>
            <w:rStyle w:val="Hyperlink"/>
            <w:rFonts w:ascii="Calibri" w:hAnsi="Calibri" w:cs="Calibri"/>
            <w:spacing w:val="1"/>
            <w:w w:val="104"/>
            <w:sz w:val="18"/>
            <w:szCs w:val="18"/>
          </w:rPr>
          <w:t>it</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ents‐30sep09‐en.ht</w:t>
        </w:r>
        <w:r w:rsidRPr="00625FDD">
          <w:rPr>
            <w:rStyle w:val="Hyperlink"/>
            <w:rFonts w:ascii="Calibri" w:hAnsi="Calibri" w:cs="Calibri"/>
            <w:spacing w:val="2"/>
            <w:w w:val="104"/>
            <w:sz w:val="18"/>
            <w:szCs w:val="18"/>
          </w:rPr>
          <w:t>m</w:t>
        </w:r>
      </w:hyperlink>
      <w:r w:rsidRPr="00625FDD">
        <w:rPr>
          <w:rFonts w:ascii="Calibri" w:hAnsi="Calibri" w:cs="Calibri"/>
          <w:color w:val="000000"/>
          <w:w w:val="104"/>
          <w:sz w:val="18"/>
          <w:szCs w:val="18"/>
        </w:rPr>
        <w:t>.</w:t>
      </w:r>
    </w:p>
  </w:footnote>
  <w:footnote w:id="27">
    <w:p w:rsidR="00E970FF" w:rsidRPr="00625FDD" w:rsidRDefault="00E970FF">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2"/>
          <w:sz w:val="18"/>
          <w:szCs w:val="18"/>
        </w:rPr>
        <w:t>WHO</w:t>
      </w:r>
      <w:r w:rsidRPr="00625FDD">
        <w:rPr>
          <w:rFonts w:ascii="Calibri" w:hAnsi="Calibri" w:cs="Calibri"/>
          <w:color w:val="000000"/>
          <w:spacing w:val="1"/>
          <w:sz w:val="18"/>
          <w:szCs w:val="18"/>
        </w:rPr>
        <w:t>I</w:t>
      </w:r>
      <w:r w:rsidRPr="00625FDD">
        <w:rPr>
          <w:rFonts w:ascii="Calibri" w:hAnsi="Calibri" w:cs="Calibri"/>
          <w:color w:val="000000"/>
          <w:sz w:val="18"/>
          <w:szCs w:val="18"/>
        </w:rPr>
        <w:t>S</w:t>
      </w:r>
      <w:r w:rsidRPr="00625FDD">
        <w:rPr>
          <w:rFonts w:ascii="Calibri" w:hAnsi="Calibri" w:cs="Calibri"/>
          <w:color w:val="000000"/>
          <w:spacing w:val="23"/>
          <w:sz w:val="18"/>
          <w:szCs w:val="18"/>
        </w:rPr>
        <w:t xml:space="preserve"> </w:t>
      </w:r>
      <w:r w:rsidRPr="00625FDD">
        <w:rPr>
          <w:rFonts w:ascii="Calibri" w:hAnsi="Calibri" w:cs="Calibri"/>
          <w:color w:val="000000"/>
          <w:spacing w:val="1"/>
          <w:sz w:val="18"/>
          <w:szCs w:val="18"/>
        </w:rPr>
        <w:t>Polic</w:t>
      </w:r>
      <w:r w:rsidRPr="00625FDD">
        <w:rPr>
          <w:rFonts w:ascii="Calibri" w:hAnsi="Calibri" w:cs="Calibri"/>
          <w:color w:val="000000"/>
          <w:sz w:val="18"/>
          <w:szCs w:val="18"/>
        </w:rPr>
        <w:t>y</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Revie</w:t>
      </w:r>
      <w:r w:rsidRPr="00625FDD">
        <w:rPr>
          <w:rFonts w:ascii="Calibri" w:hAnsi="Calibri" w:cs="Calibri"/>
          <w:color w:val="000000"/>
          <w:sz w:val="18"/>
          <w:szCs w:val="18"/>
        </w:rPr>
        <w:t>w</w:t>
      </w:r>
      <w:r w:rsidRPr="00625FDD">
        <w:rPr>
          <w:rFonts w:ascii="Calibri" w:hAnsi="Calibri" w:cs="Calibri"/>
          <w:color w:val="000000"/>
          <w:spacing w:val="24"/>
          <w:sz w:val="18"/>
          <w:szCs w:val="18"/>
        </w:rPr>
        <w:t xml:space="preserve"> </w:t>
      </w:r>
      <w:r w:rsidRPr="00625FDD">
        <w:rPr>
          <w:rFonts w:ascii="Calibri" w:hAnsi="Calibri" w:cs="Calibri"/>
          <w:color w:val="000000"/>
          <w:spacing w:val="1"/>
          <w:sz w:val="18"/>
          <w:szCs w:val="18"/>
        </w:rPr>
        <w:t>Tea</w:t>
      </w:r>
      <w:r w:rsidRPr="00625FDD">
        <w:rPr>
          <w:rFonts w:ascii="Calibri" w:hAnsi="Calibri" w:cs="Calibri"/>
          <w:color w:val="000000"/>
          <w:sz w:val="18"/>
          <w:szCs w:val="18"/>
        </w:rPr>
        <w:t>m</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F</w:t>
      </w:r>
      <w:r w:rsidRPr="00625FDD">
        <w:rPr>
          <w:rFonts w:ascii="Calibri" w:hAnsi="Calibri" w:cs="Calibri"/>
          <w:color w:val="000000"/>
          <w:sz w:val="18"/>
          <w:szCs w:val="18"/>
        </w:rPr>
        <w:t>i</w:t>
      </w:r>
      <w:r w:rsidRPr="00625FDD">
        <w:rPr>
          <w:rFonts w:ascii="Calibri" w:hAnsi="Calibri" w:cs="Calibri"/>
          <w:color w:val="000000"/>
          <w:spacing w:val="1"/>
          <w:sz w:val="18"/>
          <w:szCs w:val="18"/>
        </w:rPr>
        <w:t>na</w:t>
      </w:r>
      <w:r w:rsidRPr="00625FDD">
        <w:rPr>
          <w:rFonts w:ascii="Calibri" w:hAnsi="Calibri" w:cs="Calibri"/>
          <w:color w:val="000000"/>
          <w:sz w:val="18"/>
          <w:szCs w:val="18"/>
        </w:rPr>
        <w:t>l</w:t>
      </w:r>
      <w:r w:rsidRPr="00625FDD">
        <w:rPr>
          <w:rFonts w:ascii="Calibri" w:hAnsi="Calibri" w:cs="Calibri"/>
          <w:color w:val="000000"/>
          <w:spacing w:val="16"/>
          <w:sz w:val="18"/>
          <w:szCs w:val="18"/>
        </w:rPr>
        <w:t xml:space="preserve"> </w:t>
      </w:r>
      <w:r w:rsidRPr="00625FDD">
        <w:rPr>
          <w:rFonts w:ascii="Calibri" w:hAnsi="Calibri" w:cs="Calibri"/>
          <w:color w:val="000000"/>
          <w:spacing w:val="1"/>
          <w:sz w:val="18"/>
          <w:szCs w:val="18"/>
        </w:rPr>
        <w:t>Repo</w:t>
      </w:r>
      <w:r w:rsidRPr="00625FDD">
        <w:rPr>
          <w:rFonts w:ascii="Calibri" w:hAnsi="Calibri" w:cs="Calibri"/>
          <w:color w:val="000000"/>
          <w:sz w:val="18"/>
          <w:szCs w:val="18"/>
        </w:rPr>
        <w:t>rt</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at</w:t>
      </w:r>
      <w:r w:rsidRPr="00625FDD">
        <w:rPr>
          <w:rFonts w:ascii="Calibri" w:hAnsi="Calibri" w:cs="Calibri"/>
          <w:color w:val="000000"/>
          <w:sz w:val="18"/>
          <w:szCs w:val="18"/>
        </w:rPr>
        <w:t>:</w:t>
      </w:r>
      <w:r w:rsidRPr="00625FDD">
        <w:rPr>
          <w:rFonts w:ascii="Calibri" w:hAnsi="Calibri" w:cs="Calibri"/>
          <w:color w:val="000000"/>
          <w:spacing w:val="10"/>
          <w:sz w:val="18"/>
          <w:szCs w:val="18"/>
        </w:rPr>
        <w:t xml:space="preserve"> </w:t>
      </w:r>
      <w:hyperlink r:id="rId13"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.icann.org/en/about/aoc</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rev</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e</w:t>
        </w:r>
        <w:r w:rsidRPr="00625FDD">
          <w:rPr>
            <w:rStyle w:val="Hyperlink"/>
            <w:rFonts w:ascii="Calibri" w:hAnsi="Calibri" w:cs="Calibri"/>
            <w:spacing w:val="2"/>
            <w:w w:val="104"/>
            <w:sz w:val="18"/>
            <w:szCs w:val="18"/>
          </w:rPr>
          <w:t>w</w:t>
        </w:r>
        <w:r w:rsidRPr="00625FDD">
          <w:rPr>
            <w:rStyle w:val="Hyperlink"/>
            <w:rFonts w:ascii="Calibri" w:hAnsi="Calibri" w:cs="Calibri"/>
            <w:spacing w:val="1"/>
            <w:w w:val="104"/>
            <w:sz w:val="18"/>
            <w:szCs w:val="18"/>
          </w:rPr>
          <w:t>/</w:t>
        </w:r>
        <w:r w:rsidRPr="00625FDD">
          <w:rPr>
            <w:rStyle w:val="Hyperlink"/>
            <w:rFonts w:ascii="Calibri" w:hAnsi="Calibri" w:cs="Calibri"/>
            <w:spacing w:val="2"/>
            <w:w w:val="104"/>
            <w:sz w:val="18"/>
            <w:szCs w:val="18"/>
          </w:rPr>
          <w:t>w</w:t>
        </w:r>
        <w:r w:rsidRPr="00625FDD">
          <w:rPr>
            <w:rStyle w:val="Hyperlink"/>
            <w:rFonts w:ascii="Calibri" w:hAnsi="Calibri" w:cs="Calibri"/>
            <w:spacing w:val="1"/>
            <w:w w:val="104"/>
            <w:sz w:val="18"/>
            <w:szCs w:val="18"/>
          </w:rPr>
          <w:t>ho</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s/f</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nal-report‐11</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ay12‐en.pdf</w:t>
        </w:r>
      </w:hyperlink>
      <w:r w:rsidRPr="00625FDD">
        <w:rPr>
          <w:rFonts w:ascii="Calibri" w:hAnsi="Calibri" w:cs="Calibri"/>
          <w:color w:val="000000"/>
          <w:spacing w:val="1"/>
          <w:w w:val="104"/>
          <w:sz w:val="18"/>
          <w:szCs w:val="18"/>
        </w:rPr>
        <w:t xml:space="preserve"> </w:t>
      </w:r>
    </w:p>
  </w:footnote>
  <w:footnote w:id="28">
    <w:p w:rsidR="00E970FF" w:rsidRPr="00625FDD" w:rsidRDefault="00E970FF" w:rsidP="00E31405">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SAC055</w:t>
      </w:r>
      <w:r w:rsidRPr="00625FDD">
        <w:rPr>
          <w:rFonts w:ascii="Calibri" w:hAnsi="Calibri" w:cs="Calibri"/>
          <w:color w:val="000000"/>
          <w:sz w:val="18"/>
          <w:szCs w:val="18"/>
        </w:rPr>
        <w:t>:</w:t>
      </w:r>
      <w:r w:rsidRPr="00625FDD">
        <w:rPr>
          <w:rFonts w:ascii="Calibri" w:hAnsi="Calibri" w:cs="Calibri"/>
          <w:color w:val="000000"/>
          <w:spacing w:val="26"/>
          <w:sz w:val="18"/>
          <w:szCs w:val="18"/>
        </w:rPr>
        <w:t xml:space="preserve"> </w:t>
      </w:r>
      <w:r w:rsidRPr="00625FDD">
        <w:rPr>
          <w:rFonts w:ascii="Calibri" w:hAnsi="Calibri" w:cs="Calibri"/>
          <w:color w:val="000000"/>
          <w:spacing w:val="1"/>
          <w:sz w:val="18"/>
          <w:szCs w:val="18"/>
        </w:rPr>
        <w:t>Blin</w:t>
      </w:r>
      <w:r w:rsidRPr="00625FDD">
        <w:rPr>
          <w:rFonts w:ascii="Calibri" w:hAnsi="Calibri" w:cs="Calibri"/>
          <w:color w:val="000000"/>
          <w:sz w:val="18"/>
          <w:szCs w:val="18"/>
        </w:rPr>
        <w:t>d</w:t>
      </w:r>
      <w:r w:rsidRPr="00625FDD">
        <w:rPr>
          <w:rFonts w:ascii="Calibri" w:hAnsi="Calibri" w:cs="Calibri"/>
          <w:color w:val="000000"/>
          <w:spacing w:val="17"/>
          <w:sz w:val="18"/>
          <w:szCs w:val="18"/>
        </w:rPr>
        <w:t xml:space="preserve"> </w:t>
      </w:r>
      <w:r w:rsidRPr="00625FDD">
        <w:rPr>
          <w:rFonts w:ascii="Calibri" w:hAnsi="Calibri" w:cs="Calibri"/>
          <w:color w:val="000000"/>
          <w:spacing w:val="2"/>
          <w:sz w:val="18"/>
          <w:szCs w:val="18"/>
        </w:rPr>
        <w:t>M</w:t>
      </w:r>
      <w:r w:rsidRPr="00625FDD">
        <w:rPr>
          <w:rFonts w:ascii="Calibri" w:hAnsi="Calibri" w:cs="Calibri"/>
          <w:color w:val="000000"/>
          <w:spacing w:val="1"/>
          <w:sz w:val="18"/>
          <w:szCs w:val="18"/>
        </w:rPr>
        <w:t>e</w:t>
      </w:r>
      <w:r w:rsidRPr="00625FDD">
        <w:rPr>
          <w:rFonts w:ascii="Calibri" w:hAnsi="Calibri" w:cs="Calibri"/>
          <w:color w:val="000000"/>
          <w:sz w:val="18"/>
          <w:szCs w:val="18"/>
        </w:rPr>
        <w:t>n</w:t>
      </w:r>
      <w:r w:rsidRPr="00625FDD">
        <w:rPr>
          <w:rFonts w:ascii="Calibri" w:hAnsi="Calibri" w:cs="Calibri"/>
          <w:color w:val="000000"/>
          <w:spacing w:val="17"/>
          <w:sz w:val="18"/>
          <w:szCs w:val="18"/>
        </w:rPr>
        <w:t xml:space="preserve"> </w:t>
      </w:r>
      <w:r w:rsidRPr="00625FDD">
        <w:rPr>
          <w:rFonts w:ascii="Calibri" w:hAnsi="Calibri" w:cs="Calibri"/>
          <w:color w:val="000000"/>
          <w:spacing w:val="1"/>
          <w:sz w:val="18"/>
          <w:szCs w:val="18"/>
        </w:rPr>
        <w:t>an</w:t>
      </w:r>
      <w:r w:rsidRPr="00625FDD">
        <w:rPr>
          <w:rFonts w:ascii="Calibri" w:hAnsi="Calibri" w:cs="Calibri"/>
          <w:color w:val="000000"/>
          <w:sz w:val="18"/>
          <w:szCs w:val="18"/>
        </w:rPr>
        <w:t>d</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a</w:t>
      </w:r>
      <w:r w:rsidRPr="00625FDD">
        <w:rPr>
          <w:rFonts w:ascii="Calibri" w:hAnsi="Calibri" w:cs="Calibri"/>
          <w:color w:val="000000"/>
          <w:sz w:val="18"/>
          <w:szCs w:val="18"/>
        </w:rPr>
        <w:t>n</w:t>
      </w:r>
      <w:r w:rsidRPr="00625FDD">
        <w:rPr>
          <w:rFonts w:ascii="Calibri" w:hAnsi="Calibri" w:cs="Calibri"/>
          <w:color w:val="000000"/>
          <w:spacing w:val="10"/>
          <w:sz w:val="18"/>
          <w:szCs w:val="18"/>
        </w:rPr>
        <w:t xml:space="preserve"> </w:t>
      </w:r>
      <w:r w:rsidRPr="00625FDD">
        <w:rPr>
          <w:rFonts w:ascii="Calibri" w:hAnsi="Calibri" w:cs="Calibri"/>
          <w:color w:val="000000"/>
          <w:spacing w:val="1"/>
          <w:sz w:val="18"/>
          <w:szCs w:val="18"/>
        </w:rPr>
        <w:t>Elephan</w:t>
      </w:r>
      <w:r w:rsidRPr="00625FDD">
        <w:rPr>
          <w:rFonts w:ascii="Calibri" w:hAnsi="Calibri" w:cs="Calibri"/>
          <w:color w:val="000000"/>
          <w:sz w:val="18"/>
          <w:szCs w:val="18"/>
        </w:rPr>
        <w:t>t</w:t>
      </w:r>
      <w:r w:rsidRPr="00625FDD">
        <w:rPr>
          <w:rFonts w:ascii="Calibri" w:hAnsi="Calibri" w:cs="Calibri"/>
          <w:color w:val="000000"/>
          <w:spacing w:val="27"/>
          <w:sz w:val="18"/>
          <w:szCs w:val="18"/>
        </w:rPr>
        <w:t xml:space="preserve"> </w:t>
      </w:r>
      <w:r w:rsidRPr="00625FDD">
        <w:rPr>
          <w:rFonts w:ascii="Calibri" w:hAnsi="Calibri" w:cs="Calibri"/>
          <w:color w:val="000000"/>
          <w:spacing w:val="1"/>
          <w:sz w:val="18"/>
          <w:szCs w:val="18"/>
        </w:rPr>
        <w:t>(SSA</w:t>
      </w:r>
      <w:r w:rsidRPr="00625FDD">
        <w:rPr>
          <w:rFonts w:ascii="Calibri" w:hAnsi="Calibri" w:cs="Calibri"/>
          <w:color w:val="000000"/>
          <w:sz w:val="18"/>
          <w:szCs w:val="18"/>
        </w:rPr>
        <w:t>C</w:t>
      </w:r>
      <w:r w:rsidRPr="00625FDD">
        <w:rPr>
          <w:rFonts w:ascii="Calibri" w:hAnsi="Calibri" w:cs="Calibri"/>
          <w:color w:val="000000"/>
          <w:spacing w:val="20"/>
          <w:sz w:val="18"/>
          <w:szCs w:val="18"/>
        </w:rPr>
        <w:t xml:space="preserve"> </w:t>
      </w:r>
      <w:r w:rsidRPr="00625FDD">
        <w:rPr>
          <w:rFonts w:ascii="Calibri" w:hAnsi="Calibri" w:cs="Calibri"/>
          <w:color w:val="000000"/>
          <w:spacing w:val="1"/>
          <w:sz w:val="18"/>
          <w:szCs w:val="18"/>
        </w:rPr>
        <w:t>Co</w:t>
      </w:r>
      <w:r w:rsidRPr="00625FDD">
        <w:rPr>
          <w:rFonts w:ascii="Calibri" w:hAnsi="Calibri" w:cs="Calibri"/>
          <w:color w:val="000000"/>
          <w:spacing w:val="2"/>
          <w:sz w:val="18"/>
          <w:szCs w:val="18"/>
        </w:rPr>
        <w:t>mm</w:t>
      </w:r>
      <w:r w:rsidRPr="00625FDD">
        <w:rPr>
          <w:rFonts w:ascii="Calibri" w:hAnsi="Calibri" w:cs="Calibri"/>
          <w:color w:val="000000"/>
          <w:spacing w:val="1"/>
          <w:sz w:val="18"/>
          <w:szCs w:val="18"/>
        </w:rPr>
        <w:t>en</w:t>
      </w:r>
      <w:r w:rsidRPr="00625FDD">
        <w:rPr>
          <w:rFonts w:ascii="Calibri" w:hAnsi="Calibri" w:cs="Calibri"/>
          <w:color w:val="000000"/>
          <w:sz w:val="18"/>
          <w:szCs w:val="18"/>
        </w:rPr>
        <w:t>t</w:t>
      </w:r>
      <w:r w:rsidRPr="00625FDD">
        <w:rPr>
          <w:rFonts w:ascii="Calibri" w:hAnsi="Calibri" w:cs="Calibri"/>
          <w:color w:val="000000"/>
          <w:spacing w:val="30"/>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n</w:t>
      </w:r>
      <w:r w:rsidRPr="00625FDD">
        <w:rPr>
          <w:rFonts w:ascii="Calibri" w:hAnsi="Calibri" w:cs="Calibri"/>
          <w:color w:val="000000"/>
          <w:spacing w:val="10"/>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2"/>
          <w:sz w:val="18"/>
          <w:szCs w:val="18"/>
        </w:rPr>
        <w:t>WHO</w:t>
      </w:r>
      <w:r w:rsidRPr="00625FDD">
        <w:rPr>
          <w:rFonts w:ascii="Calibri" w:hAnsi="Calibri" w:cs="Calibri"/>
          <w:color w:val="000000"/>
          <w:spacing w:val="1"/>
          <w:sz w:val="18"/>
          <w:szCs w:val="18"/>
        </w:rPr>
        <w:t>I</w:t>
      </w:r>
      <w:r w:rsidRPr="00625FDD">
        <w:rPr>
          <w:rFonts w:ascii="Calibri" w:hAnsi="Calibri" w:cs="Calibri"/>
          <w:color w:val="000000"/>
          <w:sz w:val="18"/>
          <w:szCs w:val="18"/>
        </w:rPr>
        <w:t>S</w:t>
      </w:r>
      <w:r w:rsidRPr="00625FDD">
        <w:rPr>
          <w:rFonts w:ascii="Calibri" w:hAnsi="Calibri" w:cs="Calibri"/>
          <w:color w:val="000000"/>
          <w:spacing w:val="23"/>
          <w:sz w:val="18"/>
          <w:szCs w:val="18"/>
        </w:rPr>
        <w:t xml:space="preserve"> </w:t>
      </w:r>
      <w:r w:rsidRPr="00625FDD">
        <w:rPr>
          <w:rFonts w:ascii="Calibri" w:hAnsi="Calibri" w:cs="Calibri"/>
          <w:color w:val="000000"/>
          <w:spacing w:val="1"/>
          <w:sz w:val="18"/>
          <w:szCs w:val="18"/>
        </w:rPr>
        <w:t>Polic</w:t>
      </w:r>
      <w:r w:rsidRPr="00625FDD">
        <w:rPr>
          <w:rFonts w:ascii="Calibri" w:hAnsi="Calibri" w:cs="Calibri"/>
          <w:color w:val="000000"/>
          <w:sz w:val="18"/>
          <w:szCs w:val="18"/>
        </w:rPr>
        <w:t>y</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Revie</w:t>
      </w:r>
      <w:r w:rsidRPr="00625FDD">
        <w:rPr>
          <w:rFonts w:ascii="Calibri" w:hAnsi="Calibri" w:cs="Calibri"/>
          <w:color w:val="000000"/>
          <w:sz w:val="18"/>
          <w:szCs w:val="18"/>
        </w:rPr>
        <w:t>w</w:t>
      </w:r>
      <w:r w:rsidRPr="00625FDD">
        <w:rPr>
          <w:rFonts w:ascii="Calibri" w:hAnsi="Calibri" w:cs="Calibri"/>
          <w:color w:val="000000"/>
          <w:spacing w:val="24"/>
          <w:sz w:val="18"/>
          <w:szCs w:val="18"/>
        </w:rPr>
        <w:t xml:space="preserve"> </w:t>
      </w:r>
      <w:r w:rsidRPr="00625FDD">
        <w:rPr>
          <w:rFonts w:ascii="Calibri" w:hAnsi="Calibri" w:cs="Calibri"/>
          <w:color w:val="000000"/>
          <w:spacing w:val="1"/>
          <w:sz w:val="18"/>
          <w:szCs w:val="18"/>
        </w:rPr>
        <w:t>Tea</w:t>
      </w:r>
      <w:r w:rsidRPr="00625FDD">
        <w:rPr>
          <w:rFonts w:ascii="Calibri" w:hAnsi="Calibri" w:cs="Calibri"/>
          <w:color w:val="000000"/>
          <w:sz w:val="18"/>
          <w:szCs w:val="18"/>
        </w:rPr>
        <w:t>m</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F</w:t>
      </w:r>
      <w:r w:rsidRPr="00625FDD">
        <w:rPr>
          <w:rFonts w:ascii="Calibri" w:hAnsi="Calibri" w:cs="Calibri"/>
          <w:color w:val="000000"/>
          <w:sz w:val="18"/>
          <w:szCs w:val="18"/>
        </w:rPr>
        <w:t>i</w:t>
      </w:r>
      <w:r w:rsidRPr="00625FDD">
        <w:rPr>
          <w:rFonts w:ascii="Calibri" w:hAnsi="Calibri" w:cs="Calibri"/>
          <w:color w:val="000000"/>
          <w:spacing w:val="1"/>
          <w:sz w:val="18"/>
          <w:szCs w:val="18"/>
        </w:rPr>
        <w:t>na</w:t>
      </w:r>
      <w:r w:rsidRPr="00625FDD">
        <w:rPr>
          <w:rFonts w:ascii="Calibri" w:hAnsi="Calibri" w:cs="Calibri"/>
          <w:color w:val="000000"/>
          <w:sz w:val="18"/>
          <w:szCs w:val="18"/>
        </w:rPr>
        <w:t>l</w:t>
      </w:r>
      <w:r w:rsidRPr="00625FDD">
        <w:rPr>
          <w:rFonts w:ascii="Calibri" w:hAnsi="Calibri" w:cs="Calibri"/>
          <w:color w:val="000000"/>
          <w:spacing w:val="16"/>
          <w:sz w:val="18"/>
          <w:szCs w:val="18"/>
        </w:rPr>
        <w:t xml:space="preserve"> </w:t>
      </w:r>
      <w:r w:rsidRPr="00625FDD">
        <w:rPr>
          <w:rFonts w:ascii="Calibri" w:hAnsi="Calibri" w:cs="Calibri"/>
          <w:color w:val="000000"/>
          <w:spacing w:val="1"/>
          <w:w w:val="104"/>
          <w:sz w:val="18"/>
          <w:szCs w:val="18"/>
        </w:rPr>
        <w:t>Report</w:t>
      </w:r>
      <w:r w:rsidRPr="00625FDD">
        <w:rPr>
          <w:rFonts w:ascii="Calibri" w:hAnsi="Calibri" w:cs="Calibri"/>
          <w:color w:val="000000"/>
          <w:w w:val="104"/>
          <w:sz w:val="18"/>
          <w:szCs w:val="18"/>
        </w:rPr>
        <w:t xml:space="preserve">) </w:t>
      </w:r>
      <w:r w:rsidRPr="00625FDD">
        <w:rPr>
          <w:rFonts w:ascii="Calibri" w:hAnsi="Calibri" w:cs="Calibri"/>
          <w:color w:val="000000"/>
          <w:spacing w:val="1"/>
          <w:sz w:val="18"/>
          <w:szCs w:val="18"/>
        </w:rPr>
        <w:t>a</w:t>
      </w:r>
      <w:r w:rsidRPr="00625FDD">
        <w:rPr>
          <w:rFonts w:ascii="Calibri" w:hAnsi="Calibri" w:cs="Calibri"/>
          <w:color w:val="000000"/>
          <w:sz w:val="18"/>
          <w:szCs w:val="18"/>
        </w:rPr>
        <w:t>t</w:t>
      </w:r>
      <w:r w:rsidRPr="00625FDD">
        <w:rPr>
          <w:rFonts w:ascii="Calibri" w:hAnsi="Calibri" w:cs="Calibri"/>
          <w:color w:val="000000"/>
          <w:spacing w:val="9"/>
          <w:sz w:val="18"/>
          <w:szCs w:val="18"/>
        </w:rPr>
        <w:t xml:space="preserve"> </w:t>
      </w:r>
      <w:hyperlink r:id="rId14"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.icann.org/en/groups/ssac/docu</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ents/sac‐055‐en.pdf</w:t>
        </w:r>
      </w:hyperlink>
      <w:r w:rsidRPr="00625FDD">
        <w:rPr>
          <w:rFonts w:ascii="Calibri" w:hAnsi="Calibri" w:cs="Calibri"/>
          <w:color w:val="000000"/>
          <w:w w:val="104"/>
          <w:sz w:val="18"/>
          <w:szCs w:val="18"/>
        </w:rPr>
        <w:t>.</w:t>
      </w:r>
    </w:p>
  </w:footnote>
  <w:footnote w:id="29">
    <w:p w:rsidR="00E970FF" w:rsidRPr="00625FDD" w:rsidRDefault="00E970FF">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hyperlink r:id="rId15" w:anchor="1.a"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org/en/groups/board/docu</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ents/reso</w:t>
        </w:r>
        <w:r w:rsidRPr="00625FDD">
          <w:rPr>
            <w:rStyle w:val="Hyperlink"/>
            <w:rFonts w:ascii="Calibri" w:hAnsi="Calibri" w:cs="Calibri"/>
            <w:w w:val="104"/>
            <w:sz w:val="18"/>
            <w:szCs w:val="18"/>
          </w:rPr>
          <w:t>l</w:t>
        </w:r>
        <w:r w:rsidRPr="00625FDD">
          <w:rPr>
            <w:rStyle w:val="Hyperlink"/>
            <w:rFonts w:ascii="Calibri" w:hAnsi="Calibri" w:cs="Calibri"/>
            <w:spacing w:val="1"/>
            <w:w w:val="104"/>
            <w:sz w:val="18"/>
            <w:szCs w:val="18"/>
          </w:rPr>
          <w:t>ution</w:t>
        </w:r>
        <w:r w:rsidRPr="00625FDD">
          <w:rPr>
            <w:rStyle w:val="Hyperlink"/>
            <w:rFonts w:ascii="Calibri" w:hAnsi="Calibri" w:cs="Calibri"/>
            <w:w w:val="104"/>
            <w:sz w:val="18"/>
            <w:szCs w:val="18"/>
          </w:rPr>
          <w:t>s</w:t>
        </w:r>
        <w:r w:rsidRPr="00625FDD">
          <w:rPr>
            <w:rStyle w:val="Hyperlink"/>
            <w:rFonts w:ascii="Calibri" w:hAnsi="Calibri" w:cs="Calibri"/>
            <w:spacing w:val="1"/>
            <w:w w:val="104"/>
            <w:sz w:val="18"/>
            <w:szCs w:val="18"/>
          </w:rPr>
          <w:t>‐08nov12‐en.ht</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#1.a</w:t>
        </w:r>
      </w:hyperlink>
      <w:r w:rsidRPr="00625FDD">
        <w:rPr>
          <w:rFonts w:ascii="Calibri" w:hAnsi="Calibri" w:cs="Calibri"/>
          <w:color w:val="000000"/>
          <w:spacing w:val="1"/>
          <w:w w:val="104"/>
          <w:sz w:val="18"/>
          <w:szCs w:val="18"/>
        </w:rPr>
        <w:t xml:space="preserve"> </w:t>
      </w:r>
    </w:p>
  </w:footnote>
  <w:footnote w:id="30">
    <w:p w:rsidR="00E970FF" w:rsidRPr="00625FDD" w:rsidRDefault="00E970FF" w:rsidP="00E31405">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1"/>
          <w:sz w:val="18"/>
          <w:szCs w:val="18"/>
        </w:rPr>
        <w:t>Actio</w:t>
      </w:r>
      <w:r w:rsidRPr="00625FDD">
        <w:rPr>
          <w:rFonts w:ascii="Calibri" w:hAnsi="Calibri" w:cs="Calibri"/>
          <w:color w:val="000000"/>
          <w:sz w:val="18"/>
          <w:szCs w:val="18"/>
        </w:rPr>
        <w:t>n</w:t>
      </w:r>
      <w:r w:rsidRPr="00625FDD">
        <w:rPr>
          <w:rFonts w:ascii="Calibri" w:hAnsi="Calibri" w:cs="Calibri"/>
          <w:color w:val="000000"/>
          <w:spacing w:val="21"/>
          <w:sz w:val="18"/>
          <w:szCs w:val="18"/>
        </w:rPr>
        <w:t xml:space="preserve"> </w:t>
      </w:r>
      <w:r w:rsidRPr="00625FDD">
        <w:rPr>
          <w:rFonts w:ascii="Calibri" w:hAnsi="Calibri" w:cs="Calibri"/>
          <w:color w:val="000000"/>
          <w:spacing w:val="1"/>
          <w:sz w:val="18"/>
          <w:szCs w:val="18"/>
        </w:rPr>
        <w:t>Pla</w:t>
      </w:r>
      <w:r w:rsidRPr="00625FDD">
        <w:rPr>
          <w:rFonts w:ascii="Calibri" w:hAnsi="Calibri" w:cs="Calibri"/>
          <w:color w:val="000000"/>
          <w:sz w:val="18"/>
          <w:szCs w:val="18"/>
        </w:rPr>
        <w:t>n</w:t>
      </w:r>
      <w:r w:rsidRPr="00625FDD">
        <w:rPr>
          <w:rFonts w:ascii="Calibri" w:hAnsi="Calibri" w:cs="Calibri"/>
          <w:color w:val="000000"/>
          <w:spacing w:val="15"/>
          <w:sz w:val="18"/>
          <w:szCs w:val="18"/>
        </w:rPr>
        <w:t xml:space="preserve"> </w:t>
      </w:r>
      <w:r w:rsidRPr="00625FDD">
        <w:rPr>
          <w:rFonts w:ascii="Calibri" w:hAnsi="Calibri" w:cs="Calibri"/>
          <w:color w:val="000000"/>
          <w:spacing w:val="1"/>
          <w:sz w:val="18"/>
          <w:szCs w:val="18"/>
        </w:rPr>
        <w:t>t</w:t>
      </w:r>
      <w:r w:rsidRPr="00625FDD">
        <w:rPr>
          <w:rFonts w:ascii="Calibri" w:hAnsi="Calibri" w:cs="Calibri"/>
          <w:color w:val="000000"/>
          <w:sz w:val="18"/>
          <w:szCs w:val="18"/>
        </w:rPr>
        <w:t>o</w:t>
      </w:r>
      <w:r w:rsidRPr="00625FDD">
        <w:rPr>
          <w:rFonts w:ascii="Calibri" w:hAnsi="Calibri" w:cs="Calibri"/>
          <w:color w:val="000000"/>
          <w:spacing w:val="10"/>
          <w:sz w:val="18"/>
          <w:szCs w:val="18"/>
        </w:rPr>
        <w:t xml:space="preserve"> </w:t>
      </w:r>
      <w:r w:rsidRPr="00625FDD">
        <w:rPr>
          <w:rFonts w:ascii="Calibri" w:hAnsi="Calibri" w:cs="Calibri"/>
          <w:color w:val="000000"/>
          <w:spacing w:val="1"/>
          <w:sz w:val="18"/>
          <w:szCs w:val="18"/>
        </w:rPr>
        <w:t>Addres</w:t>
      </w:r>
      <w:r w:rsidRPr="00625FDD">
        <w:rPr>
          <w:rFonts w:ascii="Calibri" w:hAnsi="Calibri" w:cs="Calibri"/>
          <w:color w:val="000000"/>
          <w:sz w:val="18"/>
          <w:szCs w:val="18"/>
        </w:rPr>
        <w:t>s</w:t>
      </w:r>
      <w:r w:rsidRPr="00625FDD">
        <w:rPr>
          <w:rFonts w:ascii="Calibri" w:hAnsi="Calibri" w:cs="Calibri"/>
          <w:color w:val="000000"/>
          <w:spacing w:val="25"/>
          <w:sz w:val="18"/>
          <w:szCs w:val="18"/>
        </w:rPr>
        <w:t xml:space="preserve"> </w:t>
      </w:r>
      <w:r w:rsidRPr="00625FDD">
        <w:rPr>
          <w:rFonts w:ascii="Calibri" w:hAnsi="Calibri" w:cs="Calibri"/>
          <w:color w:val="000000"/>
          <w:spacing w:val="2"/>
          <w:sz w:val="18"/>
          <w:szCs w:val="18"/>
        </w:rPr>
        <w:t>WHO</w:t>
      </w:r>
      <w:r w:rsidRPr="00625FDD">
        <w:rPr>
          <w:rFonts w:ascii="Calibri" w:hAnsi="Calibri" w:cs="Calibri"/>
          <w:color w:val="000000"/>
          <w:spacing w:val="1"/>
          <w:sz w:val="18"/>
          <w:szCs w:val="18"/>
        </w:rPr>
        <w:t>I</w:t>
      </w:r>
      <w:r w:rsidRPr="00625FDD">
        <w:rPr>
          <w:rFonts w:ascii="Calibri" w:hAnsi="Calibri" w:cs="Calibri"/>
          <w:color w:val="000000"/>
          <w:sz w:val="18"/>
          <w:szCs w:val="18"/>
        </w:rPr>
        <w:t>S</w:t>
      </w:r>
      <w:r w:rsidRPr="00625FDD">
        <w:rPr>
          <w:rFonts w:ascii="Calibri" w:hAnsi="Calibri" w:cs="Calibri"/>
          <w:color w:val="000000"/>
          <w:spacing w:val="23"/>
          <w:sz w:val="18"/>
          <w:szCs w:val="18"/>
        </w:rPr>
        <w:t xml:space="preserve"> </w:t>
      </w:r>
      <w:r w:rsidRPr="00625FDD">
        <w:rPr>
          <w:rFonts w:ascii="Calibri" w:hAnsi="Calibri" w:cs="Calibri"/>
          <w:color w:val="000000"/>
          <w:spacing w:val="1"/>
          <w:sz w:val="18"/>
          <w:szCs w:val="18"/>
        </w:rPr>
        <w:t>Polic</w:t>
      </w:r>
      <w:r w:rsidRPr="00625FDD">
        <w:rPr>
          <w:rFonts w:ascii="Calibri" w:hAnsi="Calibri" w:cs="Calibri"/>
          <w:color w:val="000000"/>
          <w:sz w:val="18"/>
          <w:szCs w:val="18"/>
        </w:rPr>
        <w:t>y</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Revie</w:t>
      </w:r>
      <w:r w:rsidRPr="00625FDD">
        <w:rPr>
          <w:rFonts w:ascii="Calibri" w:hAnsi="Calibri" w:cs="Calibri"/>
          <w:color w:val="000000"/>
          <w:sz w:val="18"/>
          <w:szCs w:val="18"/>
        </w:rPr>
        <w:t>w</w:t>
      </w:r>
      <w:r w:rsidRPr="00625FDD">
        <w:rPr>
          <w:rFonts w:ascii="Calibri" w:hAnsi="Calibri" w:cs="Calibri"/>
          <w:color w:val="000000"/>
          <w:spacing w:val="24"/>
          <w:sz w:val="18"/>
          <w:szCs w:val="18"/>
        </w:rPr>
        <w:t xml:space="preserve"> </w:t>
      </w:r>
      <w:r w:rsidRPr="00625FDD">
        <w:rPr>
          <w:rFonts w:ascii="Calibri" w:hAnsi="Calibri" w:cs="Calibri"/>
          <w:color w:val="000000"/>
          <w:spacing w:val="1"/>
          <w:sz w:val="18"/>
          <w:szCs w:val="18"/>
        </w:rPr>
        <w:t>Tea</w:t>
      </w:r>
      <w:r w:rsidRPr="00625FDD">
        <w:rPr>
          <w:rFonts w:ascii="Calibri" w:hAnsi="Calibri" w:cs="Calibri"/>
          <w:color w:val="000000"/>
          <w:sz w:val="18"/>
          <w:szCs w:val="18"/>
        </w:rPr>
        <w:t>m</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Repor</w:t>
      </w:r>
      <w:r w:rsidRPr="00625FDD">
        <w:rPr>
          <w:rFonts w:ascii="Calibri" w:hAnsi="Calibri" w:cs="Calibri"/>
          <w:color w:val="000000"/>
          <w:sz w:val="18"/>
          <w:szCs w:val="18"/>
        </w:rPr>
        <w:t>t</w:t>
      </w:r>
      <w:r w:rsidRPr="00625FDD">
        <w:rPr>
          <w:rFonts w:ascii="Calibri" w:hAnsi="Calibri" w:cs="Calibri"/>
          <w:color w:val="000000"/>
          <w:spacing w:val="22"/>
          <w:sz w:val="18"/>
          <w:szCs w:val="18"/>
        </w:rPr>
        <w:t xml:space="preserve"> </w:t>
      </w:r>
      <w:r w:rsidRPr="00625FDD">
        <w:rPr>
          <w:rFonts w:ascii="Calibri" w:hAnsi="Calibri" w:cs="Calibri"/>
          <w:color w:val="000000"/>
          <w:spacing w:val="1"/>
          <w:w w:val="103"/>
          <w:sz w:val="18"/>
          <w:szCs w:val="18"/>
        </w:rPr>
        <w:t>Reco</w:t>
      </w:r>
      <w:r w:rsidRPr="00625FDD">
        <w:rPr>
          <w:rFonts w:ascii="Calibri" w:hAnsi="Calibri" w:cs="Calibri"/>
          <w:color w:val="000000"/>
          <w:spacing w:val="2"/>
          <w:w w:val="103"/>
          <w:sz w:val="18"/>
          <w:szCs w:val="18"/>
        </w:rPr>
        <w:t>mm</w:t>
      </w:r>
      <w:r w:rsidRPr="00625FDD">
        <w:rPr>
          <w:rFonts w:ascii="Calibri" w:hAnsi="Calibri" w:cs="Calibri"/>
          <w:color w:val="000000"/>
          <w:spacing w:val="1"/>
          <w:w w:val="103"/>
          <w:sz w:val="18"/>
          <w:szCs w:val="18"/>
        </w:rPr>
        <w:t>endation</w:t>
      </w:r>
      <w:r w:rsidRPr="00625FDD">
        <w:rPr>
          <w:rFonts w:ascii="Calibri" w:hAnsi="Calibri" w:cs="Calibri"/>
          <w:color w:val="000000"/>
          <w:w w:val="103"/>
          <w:sz w:val="18"/>
          <w:szCs w:val="18"/>
        </w:rPr>
        <w:t>s</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w w:val="104"/>
          <w:sz w:val="18"/>
          <w:szCs w:val="18"/>
        </w:rPr>
        <w:t>at</w:t>
      </w:r>
      <w:r w:rsidRPr="00625FDD">
        <w:rPr>
          <w:rFonts w:ascii="Calibri" w:hAnsi="Calibri" w:cs="Calibri"/>
          <w:color w:val="000000"/>
          <w:w w:val="104"/>
          <w:sz w:val="18"/>
          <w:szCs w:val="18"/>
        </w:rPr>
        <w:t xml:space="preserve">: </w:t>
      </w:r>
      <w:hyperlink r:id="rId16"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org/en/groups/board/docu</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ents/briefing‐</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aterials‐1</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08nov12</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en.pdf</w:t>
        </w:r>
      </w:hyperlink>
      <w:r w:rsidRPr="00625FDD">
        <w:rPr>
          <w:rFonts w:ascii="Calibri" w:hAnsi="Calibri" w:cs="Calibri"/>
          <w:color w:val="000000"/>
          <w:w w:val="104"/>
          <w:sz w:val="18"/>
          <w:szCs w:val="18"/>
        </w:rPr>
        <w:t>.</w:t>
      </w:r>
    </w:p>
  </w:footnote>
  <w:footnote w:id="31">
    <w:p w:rsidR="00E970FF" w:rsidRPr="00625FDD" w:rsidRDefault="00E970FF">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See the EWG homepage for all information, including membership, Initial Report, Status Report, and Final Report: </w:t>
      </w:r>
      <w:hyperlink r:id="rId17" w:history="1">
        <w:r w:rsidRPr="00625FDD">
          <w:rPr>
            <w:rStyle w:val="Hyperlink"/>
            <w:rFonts w:ascii="Calibri" w:hAnsi="Calibri"/>
            <w:sz w:val="18"/>
            <w:szCs w:val="18"/>
          </w:rPr>
          <w:t>https://community.icann.org/x/VQZlAg</w:t>
        </w:r>
      </w:hyperlink>
      <w:r w:rsidRPr="00625FDD">
        <w:rPr>
          <w:rFonts w:ascii="Calibri" w:hAnsi="Calibr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0FF" w:rsidRDefault="00E970FF">
    <w:pPr>
      <w:pStyle w:val="Header"/>
      <w:rPr>
        <w:rFonts w:ascii="Calibri" w:hAnsi="Calibri"/>
        <w:sz w:val="16"/>
        <w:szCs w:val="16"/>
      </w:rPr>
    </w:pPr>
    <w:r w:rsidRPr="008C6932">
      <w:rPr>
        <w:rFonts w:ascii="Calibri" w:hAnsi="Calibri"/>
        <w:sz w:val="16"/>
        <w:szCs w:val="16"/>
      </w:rPr>
      <w:t xml:space="preserve">Initial Report on </w:t>
    </w:r>
    <w:r>
      <w:rPr>
        <w:rFonts w:ascii="Calibri" w:hAnsi="Calibri"/>
        <w:sz w:val="16"/>
        <w:szCs w:val="16"/>
      </w:rPr>
      <w:t xml:space="preserve">the </w:t>
    </w:r>
    <w:r w:rsidRPr="008C6932">
      <w:rPr>
        <w:rFonts w:ascii="Calibri" w:hAnsi="Calibri"/>
        <w:sz w:val="16"/>
        <w:szCs w:val="16"/>
      </w:rPr>
      <w:t xml:space="preserve">Translation and Transliteration of Contact Information </w:t>
    </w:r>
    <w:r>
      <w:rPr>
        <w:rFonts w:ascii="Calibri" w:hAnsi="Calibri"/>
        <w:sz w:val="16"/>
        <w:szCs w:val="16"/>
      </w:rPr>
      <w:t>PDP</w:t>
    </w:r>
  </w:p>
  <w:p w:rsidR="00E970FF" w:rsidRPr="008C6932" w:rsidRDefault="00E970FF">
    <w:pPr>
      <w:pStyle w:val="Header"/>
      <w:rPr>
        <w:rFonts w:ascii="Calibri" w:hAnsi="Calibri"/>
        <w:sz w:val="16"/>
        <w:szCs w:val="16"/>
      </w:rPr>
    </w:pPr>
    <w:r>
      <w:rPr>
        <w:rFonts w:ascii="Calibri" w:hAnsi="Calibri"/>
        <w:sz w:val="16"/>
        <w:szCs w:val="16"/>
      </w:rPr>
      <w:t>15 December 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4AACD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AC13ED"/>
    <w:multiLevelType w:val="hybridMultilevel"/>
    <w:tmpl w:val="3F16B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420955"/>
    <w:multiLevelType w:val="multilevel"/>
    <w:tmpl w:val="330219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F41518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nsid w:val="11551209"/>
    <w:multiLevelType w:val="hybridMultilevel"/>
    <w:tmpl w:val="0E8C63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BF1F96"/>
    <w:multiLevelType w:val="hybridMultilevel"/>
    <w:tmpl w:val="E3CED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1E7AE5"/>
    <w:multiLevelType w:val="hybridMultilevel"/>
    <w:tmpl w:val="F1CCC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931B30"/>
    <w:multiLevelType w:val="hybridMultilevel"/>
    <w:tmpl w:val="8FB45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871DC3"/>
    <w:multiLevelType w:val="hybridMultilevel"/>
    <w:tmpl w:val="D9BEE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1235EA"/>
    <w:multiLevelType w:val="hybridMultilevel"/>
    <w:tmpl w:val="34948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E42E1F"/>
    <w:multiLevelType w:val="hybridMultilevel"/>
    <w:tmpl w:val="4234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A81B2A"/>
    <w:multiLevelType w:val="hybridMultilevel"/>
    <w:tmpl w:val="7D72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5406CD4"/>
    <w:multiLevelType w:val="hybridMultilevel"/>
    <w:tmpl w:val="A01499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FD86346"/>
    <w:multiLevelType w:val="multilevel"/>
    <w:tmpl w:val="330219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5"/>
  </w:num>
  <w:num w:numId="3">
    <w:abstractNumId w:val="9"/>
  </w:num>
  <w:num w:numId="4">
    <w:abstractNumId w:val="11"/>
  </w:num>
  <w:num w:numId="5">
    <w:abstractNumId w:val="6"/>
  </w:num>
  <w:num w:numId="6">
    <w:abstractNumId w:val="10"/>
  </w:num>
  <w:num w:numId="7">
    <w:abstractNumId w:val="8"/>
  </w:num>
  <w:num w:numId="8">
    <w:abstractNumId w:val="12"/>
  </w:num>
  <w:num w:numId="9">
    <w:abstractNumId w:val="7"/>
  </w:num>
  <w:num w:numId="10">
    <w:abstractNumId w:val="4"/>
  </w:num>
  <w:num w:numId="11">
    <w:abstractNumId w:val="0"/>
  </w:num>
  <w:num w:numId="12">
    <w:abstractNumId w:val="2"/>
  </w:num>
  <w:num w:numId="13">
    <w:abstractNumId w:val="3"/>
  </w:num>
  <w:num w:numId="14">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Dillon">
    <w15:presenceInfo w15:providerId="Windows Live" w15:userId="b7d054d739de5c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D64"/>
    <w:rsid w:val="00004176"/>
    <w:rsid w:val="00014B13"/>
    <w:rsid w:val="00021F2E"/>
    <w:rsid w:val="00023886"/>
    <w:rsid w:val="0004115D"/>
    <w:rsid w:val="0004770C"/>
    <w:rsid w:val="0005012A"/>
    <w:rsid w:val="000578F6"/>
    <w:rsid w:val="00062F73"/>
    <w:rsid w:val="00064AB1"/>
    <w:rsid w:val="00073DFD"/>
    <w:rsid w:val="00074F8A"/>
    <w:rsid w:val="0007524B"/>
    <w:rsid w:val="00083B84"/>
    <w:rsid w:val="00083DAB"/>
    <w:rsid w:val="000A3B7D"/>
    <w:rsid w:val="000A4E76"/>
    <w:rsid w:val="000A50FE"/>
    <w:rsid w:val="000A6C2C"/>
    <w:rsid w:val="000B2565"/>
    <w:rsid w:val="000B3B1D"/>
    <w:rsid w:val="000B754C"/>
    <w:rsid w:val="000C0640"/>
    <w:rsid w:val="000C2E22"/>
    <w:rsid w:val="000D5C60"/>
    <w:rsid w:val="000E55CD"/>
    <w:rsid w:val="000E59C6"/>
    <w:rsid w:val="000F5AA6"/>
    <w:rsid w:val="000F7A96"/>
    <w:rsid w:val="00105776"/>
    <w:rsid w:val="00107BD0"/>
    <w:rsid w:val="001170C1"/>
    <w:rsid w:val="001171F0"/>
    <w:rsid w:val="00120F39"/>
    <w:rsid w:val="00122496"/>
    <w:rsid w:val="00123F70"/>
    <w:rsid w:val="00126AD0"/>
    <w:rsid w:val="001300A7"/>
    <w:rsid w:val="0013578A"/>
    <w:rsid w:val="00143EF9"/>
    <w:rsid w:val="0014717F"/>
    <w:rsid w:val="00154C14"/>
    <w:rsid w:val="00154D4E"/>
    <w:rsid w:val="00162FB8"/>
    <w:rsid w:val="00165FCF"/>
    <w:rsid w:val="00182772"/>
    <w:rsid w:val="001853DA"/>
    <w:rsid w:val="0018755D"/>
    <w:rsid w:val="001917A3"/>
    <w:rsid w:val="00197D41"/>
    <w:rsid w:val="001A17B8"/>
    <w:rsid w:val="001B3064"/>
    <w:rsid w:val="001B417B"/>
    <w:rsid w:val="001C4B71"/>
    <w:rsid w:val="001C577A"/>
    <w:rsid w:val="001C5A1B"/>
    <w:rsid w:val="001C66B7"/>
    <w:rsid w:val="001C7934"/>
    <w:rsid w:val="001D0855"/>
    <w:rsid w:val="001D2FA7"/>
    <w:rsid w:val="001D3593"/>
    <w:rsid w:val="001E4388"/>
    <w:rsid w:val="001E53AA"/>
    <w:rsid w:val="001E7F36"/>
    <w:rsid w:val="001F0006"/>
    <w:rsid w:val="001F3A43"/>
    <w:rsid w:val="001F4545"/>
    <w:rsid w:val="001F58CF"/>
    <w:rsid w:val="0020153A"/>
    <w:rsid w:val="002117B8"/>
    <w:rsid w:val="00212F55"/>
    <w:rsid w:val="00222551"/>
    <w:rsid w:val="002255CD"/>
    <w:rsid w:val="00226E54"/>
    <w:rsid w:val="002306E1"/>
    <w:rsid w:val="00232AAA"/>
    <w:rsid w:val="00237F22"/>
    <w:rsid w:val="00245146"/>
    <w:rsid w:val="002458D0"/>
    <w:rsid w:val="00252D2B"/>
    <w:rsid w:val="00253DFC"/>
    <w:rsid w:val="00254330"/>
    <w:rsid w:val="00263216"/>
    <w:rsid w:val="00266721"/>
    <w:rsid w:val="00266B85"/>
    <w:rsid w:val="00274F74"/>
    <w:rsid w:val="00285042"/>
    <w:rsid w:val="0029052E"/>
    <w:rsid w:val="00291743"/>
    <w:rsid w:val="00291B0C"/>
    <w:rsid w:val="002921F1"/>
    <w:rsid w:val="00296F77"/>
    <w:rsid w:val="002A625E"/>
    <w:rsid w:val="002A726E"/>
    <w:rsid w:val="002B0BB2"/>
    <w:rsid w:val="002B0EFE"/>
    <w:rsid w:val="002B7643"/>
    <w:rsid w:val="002C5A31"/>
    <w:rsid w:val="002C675A"/>
    <w:rsid w:val="002D2A23"/>
    <w:rsid w:val="002D46E3"/>
    <w:rsid w:val="002E34AD"/>
    <w:rsid w:val="002E69FF"/>
    <w:rsid w:val="002E7BE4"/>
    <w:rsid w:val="003026E5"/>
    <w:rsid w:val="00303E8A"/>
    <w:rsid w:val="00305880"/>
    <w:rsid w:val="00305A37"/>
    <w:rsid w:val="00306A15"/>
    <w:rsid w:val="0032099D"/>
    <w:rsid w:val="00326F51"/>
    <w:rsid w:val="0032731D"/>
    <w:rsid w:val="0034492C"/>
    <w:rsid w:val="00346822"/>
    <w:rsid w:val="00354983"/>
    <w:rsid w:val="0036165A"/>
    <w:rsid w:val="00362913"/>
    <w:rsid w:val="003679F7"/>
    <w:rsid w:val="003743B7"/>
    <w:rsid w:val="0039189E"/>
    <w:rsid w:val="00395436"/>
    <w:rsid w:val="003957BC"/>
    <w:rsid w:val="003972B6"/>
    <w:rsid w:val="003A20CE"/>
    <w:rsid w:val="003A7C23"/>
    <w:rsid w:val="003B2B6B"/>
    <w:rsid w:val="003B578E"/>
    <w:rsid w:val="003D6D3F"/>
    <w:rsid w:val="003F1D7A"/>
    <w:rsid w:val="003F47A3"/>
    <w:rsid w:val="003F76EE"/>
    <w:rsid w:val="004008EC"/>
    <w:rsid w:val="00405702"/>
    <w:rsid w:val="0041139C"/>
    <w:rsid w:val="004124EF"/>
    <w:rsid w:val="00413A89"/>
    <w:rsid w:val="00415ED6"/>
    <w:rsid w:val="0041728F"/>
    <w:rsid w:val="004203A5"/>
    <w:rsid w:val="00422D37"/>
    <w:rsid w:val="00434384"/>
    <w:rsid w:val="00441386"/>
    <w:rsid w:val="00442D52"/>
    <w:rsid w:val="0044642C"/>
    <w:rsid w:val="00454F51"/>
    <w:rsid w:val="00460DF7"/>
    <w:rsid w:val="00464F8E"/>
    <w:rsid w:val="00472D67"/>
    <w:rsid w:val="004849DF"/>
    <w:rsid w:val="00492A74"/>
    <w:rsid w:val="00493960"/>
    <w:rsid w:val="0049533D"/>
    <w:rsid w:val="0049666E"/>
    <w:rsid w:val="004A004A"/>
    <w:rsid w:val="004A5589"/>
    <w:rsid w:val="004A70A7"/>
    <w:rsid w:val="004D0AFC"/>
    <w:rsid w:val="004D3280"/>
    <w:rsid w:val="004D59AA"/>
    <w:rsid w:val="004D6426"/>
    <w:rsid w:val="004E3592"/>
    <w:rsid w:val="004E457F"/>
    <w:rsid w:val="004E6432"/>
    <w:rsid w:val="004E7C78"/>
    <w:rsid w:val="00503111"/>
    <w:rsid w:val="00511CC0"/>
    <w:rsid w:val="00536EB6"/>
    <w:rsid w:val="00547472"/>
    <w:rsid w:val="00553249"/>
    <w:rsid w:val="00553E32"/>
    <w:rsid w:val="005623CD"/>
    <w:rsid w:val="0057582F"/>
    <w:rsid w:val="005920EE"/>
    <w:rsid w:val="005928A0"/>
    <w:rsid w:val="00594624"/>
    <w:rsid w:val="005A029F"/>
    <w:rsid w:val="005A0B54"/>
    <w:rsid w:val="005A2430"/>
    <w:rsid w:val="005A4407"/>
    <w:rsid w:val="005A4A93"/>
    <w:rsid w:val="005A7F47"/>
    <w:rsid w:val="005B7123"/>
    <w:rsid w:val="005E1A11"/>
    <w:rsid w:val="005E2068"/>
    <w:rsid w:val="005F1CAD"/>
    <w:rsid w:val="005F42C7"/>
    <w:rsid w:val="005F7A7C"/>
    <w:rsid w:val="00605C1E"/>
    <w:rsid w:val="0060619C"/>
    <w:rsid w:val="00607447"/>
    <w:rsid w:val="006129C5"/>
    <w:rsid w:val="00623EEC"/>
    <w:rsid w:val="00625FDD"/>
    <w:rsid w:val="006379A6"/>
    <w:rsid w:val="006406F6"/>
    <w:rsid w:val="00643591"/>
    <w:rsid w:val="00657AFD"/>
    <w:rsid w:val="006637E5"/>
    <w:rsid w:val="00670C69"/>
    <w:rsid w:val="00671342"/>
    <w:rsid w:val="0068078A"/>
    <w:rsid w:val="006830A3"/>
    <w:rsid w:val="006851F2"/>
    <w:rsid w:val="0069169F"/>
    <w:rsid w:val="0069170F"/>
    <w:rsid w:val="00692590"/>
    <w:rsid w:val="00694636"/>
    <w:rsid w:val="006A0C55"/>
    <w:rsid w:val="006B5E94"/>
    <w:rsid w:val="006C08C1"/>
    <w:rsid w:val="006C1D4D"/>
    <w:rsid w:val="006C27ED"/>
    <w:rsid w:val="006C72FD"/>
    <w:rsid w:val="006D08F1"/>
    <w:rsid w:val="006D2903"/>
    <w:rsid w:val="006E505F"/>
    <w:rsid w:val="006F4B44"/>
    <w:rsid w:val="00712F82"/>
    <w:rsid w:val="007139A0"/>
    <w:rsid w:val="00720166"/>
    <w:rsid w:val="00720EB0"/>
    <w:rsid w:val="00730991"/>
    <w:rsid w:val="00746900"/>
    <w:rsid w:val="00751C0B"/>
    <w:rsid w:val="007527E6"/>
    <w:rsid w:val="007559DC"/>
    <w:rsid w:val="00762002"/>
    <w:rsid w:val="00762616"/>
    <w:rsid w:val="007656F7"/>
    <w:rsid w:val="007724F6"/>
    <w:rsid w:val="00772805"/>
    <w:rsid w:val="007729CE"/>
    <w:rsid w:val="00773B73"/>
    <w:rsid w:val="007845EC"/>
    <w:rsid w:val="00784E63"/>
    <w:rsid w:val="00786C02"/>
    <w:rsid w:val="00787785"/>
    <w:rsid w:val="00787CD7"/>
    <w:rsid w:val="007903BD"/>
    <w:rsid w:val="00795BD1"/>
    <w:rsid w:val="00796752"/>
    <w:rsid w:val="007A6B2B"/>
    <w:rsid w:val="007A7211"/>
    <w:rsid w:val="007D2F36"/>
    <w:rsid w:val="007E24B1"/>
    <w:rsid w:val="007F5B47"/>
    <w:rsid w:val="008030DC"/>
    <w:rsid w:val="00811829"/>
    <w:rsid w:val="00811890"/>
    <w:rsid w:val="00825A4F"/>
    <w:rsid w:val="00833E64"/>
    <w:rsid w:val="00853CB7"/>
    <w:rsid w:val="00861C57"/>
    <w:rsid w:val="00876070"/>
    <w:rsid w:val="0088270C"/>
    <w:rsid w:val="0089308E"/>
    <w:rsid w:val="008A25BE"/>
    <w:rsid w:val="008A6B47"/>
    <w:rsid w:val="008B5038"/>
    <w:rsid w:val="008C6932"/>
    <w:rsid w:val="008D4A55"/>
    <w:rsid w:val="008D7DF6"/>
    <w:rsid w:val="008D7EEF"/>
    <w:rsid w:val="008E019D"/>
    <w:rsid w:val="008E0A0E"/>
    <w:rsid w:val="008E2CC9"/>
    <w:rsid w:val="008E40E9"/>
    <w:rsid w:val="008E60FD"/>
    <w:rsid w:val="008E638F"/>
    <w:rsid w:val="008F036A"/>
    <w:rsid w:val="00910C48"/>
    <w:rsid w:val="00911EC2"/>
    <w:rsid w:val="0091602D"/>
    <w:rsid w:val="00920343"/>
    <w:rsid w:val="00923C54"/>
    <w:rsid w:val="00924F5C"/>
    <w:rsid w:val="00927EA4"/>
    <w:rsid w:val="00930A37"/>
    <w:rsid w:val="00934392"/>
    <w:rsid w:val="009376C6"/>
    <w:rsid w:val="00943259"/>
    <w:rsid w:val="00972782"/>
    <w:rsid w:val="00972830"/>
    <w:rsid w:val="009836FF"/>
    <w:rsid w:val="00997435"/>
    <w:rsid w:val="009A0DF7"/>
    <w:rsid w:val="009A31F5"/>
    <w:rsid w:val="009A495D"/>
    <w:rsid w:val="009C0EAD"/>
    <w:rsid w:val="009C2D37"/>
    <w:rsid w:val="009C31DF"/>
    <w:rsid w:val="009C5259"/>
    <w:rsid w:val="009C6EDA"/>
    <w:rsid w:val="009C7B57"/>
    <w:rsid w:val="009D6F0E"/>
    <w:rsid w:val="009E0E75"/>
    <w:rsid w:val="009E295E"/>
    <w:rsid w:val="009E3CAC"/>
    <w:rsid w:val="009E4BEA"/>
    <w:rsid w:val="00A36AF8"/>
    <w:rsid w:val="00A375D9"/>
    <w:rsid w:val="00A45E4D"/>
    <w:rsid w:val="00A51ED6"/>
    <w:rsid w:val="00A72B86"/>
    <w:rsid w:val="00A73CD2"/>
    <w:rsid w:val="00A7418E"/>
    <w:rsid w:val="00A82E11"/>
    <w:rsid w:val="00A83220"/>
    <w:rsid w:val="00A83976"/>
    <w:rsid w:val="00A859E6"/>
    <w:rsid w:val="00A902EB"/>
    <w:rsid w:val="00A92272"/>
    <w:rsid w:val="00A942BB"/>
    <w:rsid w:val="00A94E46"/>
    <w:rsid w:val="00A979C0"/>
    <w:rsid w:val="00AA3D59"/>
    <w:rsid w:val="00AA6ED8"/>
    <w:rsid w:val="00AA7FD4"/>
    <w:rsid w:val="00AB4375"/>
    <w:rsid w:val="00AB75F1"/>
    <w:rsid w:val="00AC2416"/>
    <w:rsid w:val="00AC2937"/>
    <w:rsid w:val="00AC2C75"/>
    <w:rsid w:val="00AC7AA4"/>
    <w:rsid w:val="00AD03E7"/>
    <w:rsid w:val="00AD0F03"/>
    <w:rsid w:val="00AE348A"/>
    <w:rsid w:val="00AE3A77"/>
    <w:rsid w:val="00AF12A6"/>
    <w:rsid w:val="00B0652A"/>
    <w:rsid w:val="00B13444"/>
    <w:rsid w:val="00B16967"/>
    <w:rsid w:val="00B17D2E"/>
    <w:rsid w:val="00B22F7C"/>
    <w:rsid w:val="00B2504F"/>
    <w:rsid w:val="00B25FF3"/>
    <w:rsid w:val="00B26A23"/>
    <w:rsid w:val="00B31A98"/>
    <w:rsid w:val="00B3542F"/>
    <w:rsid w:val="00B36419"/>
    <w:rsid w:val="00B365DD"/>
    <w:rsid w:val="00B36938"/>
    <w:rsid w:val="00B370A2"/>
    <w:rsid w:val="00B37FAE"/>
    <w:rsid w:val="00B411CF"/>
    <w:rsid w:val="00B43E6D"/>
    <w:rsid w:val="00B544EF"/>
    <w:rsid w:val="00B56EDC"/>
    <w:rsid w:val="00B62F82"/>
    <w:rsid w:val="00B630AB"/>
    <w:rsid w:val="00B6360B"/>
    <w:rsid w:val="00B67771"/>
    <w:rsid w:val="00B93880"/>
    <w:rsid w:val="00B9725E"/>
    <w:rsid w:val="00BA261A"/>
    <w:rsid w:val="00BB1B8F"/>
    <w:rsid w:val="00BB6267"/>
    <w:rsid w:val="00BC0D9F"/>
    <w:rsid w:val="00BC13F5"/>
    <w:rsid w:val="00BC1644"/>
    <w:rsid w:val="00BC3BE3"/>
    <w:rsid w:val="00BD6424"/>
    <w:rsid w:val="00BD7D64"/>
    <w:rsid w:val="00BE2131"/>
    <w:rsid w:val="00BE3B0D"/>
    <w:rsid w:val="00BE3B64"/>
    <w:rsid w:val="00BF0A27"/>
    <w:rsid w:val="00BF16D4"/>
    <w:rsid w:val="00BF28EC"/>
    <w:rsid w:val="00BF4E45"/>
    <w:rsid w:val="00C04670"/>
    <w:rsid w:val="00C104C3"/>
    <w:rsid w:val="00C15218"/>
    <w:rsid w:val="00C20137"/>
    <w:rsid w:val="00C277C9"/>
    <w:rsid w:val="00C31969"/>
    <w:rsid w:val="00C34572"/>
    <w:rsid w:val="00C362EE"/>
    <w:rsid w:val="00C40713"/>
    <w:rsid w:val="00C41DE7"/>
    <w:rsid w:val="00C522E7"/>
    <w:rsid w:val="00C6086D"/>
    <w:rsid w:val="00C60B5B"/>
    <w:rsid w:val="00C64C70"/>
    <w:rsid w:val="00C65721"/>
    <w:rsid w:val="00C711DD"/>
    <w:rsid w:val="00C7343E"/>
    <w:rsid w:val="00C7676D"/>
    <w:rsid w:val="00C7681E"/>
    <w:rsid w:val="00C86433"/>
    <w:rsid w:val="00C8743E"/>
    <w:rsid w:val="00C87617"/>
    <w:rsid w:val="00C92E87"/>
    <w:rsid w:val="00C94E91"/>
    <w:rsid w:val="00CA1346"/>
    <w:rsid w:val="00CA21F6"/>
    <w:rsid w:val="00CA6330"/>
    <w:rsid w:val="00CB43B0"/>
    <w:rsid w:val="00CB67B8"/>
    <w:rsid w:val="00CB6E82"/>
    <w:rsid w:val="00CB7414"/>
    <w:rsid w:val="00CB7740"/>
    <w:rsid w:val="00CC2999"/>
    <w:rsid w:val="00CC3E8E"/>
    <w:rsid w:val="00CC7159"/>
    <w:rsid w:val="00CC716B"/>
    <w:rsid w:val="00CC78C2"/>
    <w:rsid w:val="00CD0767"/>
    <w:rsid w:val="00CD1B61"/>
    <w:rsid w:val="00CD5265"/>
    <w:rsid w:val="00CE0395"/>
    <w:rsid w:val="00CE0931"/>
    <w:rsid w:val="00CE1F67"/>
    <w:rsid w:val="00CE5496"/>
    <w:rsid w:val="00CE5CBA"/>
    <w:rsid w:val="00CF2D64"/>
    <w:rsid w:val="00CF58E8"/>
    <w:rsid w:val="00CF6843"/>
    <w:rsid w:val="00CF7067"/>
    <w:rsid w:val="00D0659F"/>
    <w:rsid w:val="00D075F7"/>
    <w:rsid w:val="00D10F1F"/>
    <w:rsid w:val="00D154A0"/>
    <w:rsid w:val="00D21384"/>
    <w:rsid w:val="00D2336A"/>
    <w:rsid w:val="00D23F9A"/>
    <w:rsid w:val="00D31908"/>
    <w:rsid w:val="00D33FCB"/>
    <w:rsid w:val="00D34549"/>
    <w:rsid w:val="00D450CA"/>
    <w:rsid w:val="00D528CD"/>
    <w:rsid w:val="00D54503"/>
    <w:rsid w:val="00D55A0F"/>
    <w:rsid w:val="00D66AFA"/>
    <w:rsid w:val="00D67500"/>
    <w:rsid w:val="00D7104B"/>
    <w:rsid w:val="00D8333A"/>
    <w:rsid w:val="00D94166"/>
    <w:rsid w:val="00D9417A"/>
    <w:rsid w:val="00D9798B"/>
    <w:rsid w:val="00DA0C26"/>
    <w:rsid w:val="00DB399E"/>
    <w:rsid w:val="00DB530A"/>
    <w:rsid w:val="00DB58BA"/>
    <w:rsid w:val="00DC4A94"/>
    <w:rsid w:val="00DC5506"/>
    <w:rsid w:val="00DD06F3"/>
    <w:rsid w:val="00DD491D"/>
    <w:rsid w:val="00DD68F5"/>
    <w:rsid w:val="00DD7EB8"/>
    <w:rsid w:val="00DE43EF"/>
    <w:rsid w:val="00DE44B0"/>
    <w:rsid w:val="00DF185F"/>
    <w:rsid w:val="00DF25DE"/>
    <w:rsid w:val="00DF55A2"/>
    <w:rsid w:val="00E00910"/>
    <w:rsid w:val="00E02A5F"/>
    <w:rsid w:val="00E06158"/>
    <w:rsid w:val="00E106F9"/>
    <w:rsid w:val="00E12BA6"/>
    <w:rsid w:val="00E2110B"/>
    <w:rsid w:val="00E24698"/>
    <w:rsid w:val="00E31405"/>
    <w:rsid w:val="00E4233C"/>
    <w:rsid w:val="00E43755"/>
    <w:rsid w:val="00E43CE1"/>
    <w:rsid w:val="00E44E2D"/>
    <w:rsid w:val="00E45AEA"/>
    <w:rsid w:val="00E624CB"/>
    <w:rsid w:val="00E651ED"/>
    <w:rsid w:val="00E67081"/>
    <w:rsid w:val="00E7449C"/>
    <w:rsid w:val="00E748A0"/>
    <w:rsid w:val="00E82709"/>
    <w:rsid w:val="00E82F94"/>
    <w:rsid w:val="00E94433"/>
    <w:rsid w:val="00E95037"/>
    <w:rsid w:val="00E970FF"/>
    <w:rsid w:val="00E97605"/>
    <w:rsid w:val="00EA5126"/>
    <w:rsid w:val="00EB6500"/>
    <w:rsid w:val="00EC00A5"/>
    <w:rsid w:val="00EC3019"/>
    <w:rsid w:val="00ED07AB"/>
    <w:rsid w:val="00EE0007"/>
    <w:rsid w:val="00EE662A"/>
    <w:rsid w:val="00EF110A"/>
    <w:rsid w:val="00EF75B6"/>
    <w:rsid w:val="00F0266E"/>
    <w:rsid w:val="00F02CAF"/>
    <w:rsid w:val="00F06EC8"/>
    <w:rsid w:val="00F101D1"/>
    <w:rsid w:val="00F10F0D"/>
    <w:rsid w:val="00F17A33"/>
    <w:rsid w:val="00F2389B"/>
    <w:rsid w:val="00F2404C"/>
    <w:rsid w:val="00F262B8"/>
    <w:rsid w:val="00F4399F"/>
    <w:rsid w:val="00F445AB"/>
    <w:rsid w:val="00F51DA5"/>
    <w:rsid w:val="00F51F36"/>
    <w:rsid w:val="00F57DB2"/>
    <w:rsid w:val="00F65F56"/>
    <w:rsid w:val="00F67B11"/>
    <w:rsid w:val="00F73F9B"/>
    <w:rsid w:val="00F81AF4"/>
    <w:rsid w:val="00F9468A"/>
    <w:rsid w:val="00F94CD9"/>
    <w:rsid w:val="00F97A72"/>
    <w:rsid w:val="00FA1E1F"/>
    <w:rsid w:val="00FA5899"/>
    <w:rsid w:val="00FA6A0F"/>
    <w:rsid w:val="00FB112E"/>
    <w:rsid w:val="00FB2643"/>
    <w:rsid w:val="00FB5284"/>
    <w:rsid w:val="00FC3795"/>
    <w:rsid w:val="00FC49DB"/>
    <w:rsid w:val="00FC612C"/>
    <w:rsid w:val="00FD40FD"/>
    <w:rsid w:val="00FD4ECE"/>
    <w:rsid w:val="00FD7A8B"/>
    <w:rsid w:val="00FE1E42"/>
    <w:rsid w:val="00FE45D3"/>
    <w:rsid w:val="00FE60B6"/>
    <w:rsid w:val="00FE6968"/>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81ED9875-1335-43B9-8F1C-7BA4E297E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zh-CN"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hidden/>
    <w:semiHidden/>
    <w:rsid w:val="000C0640"/>
    <w:rPr>
      <w:sz w:val="24"/>
      <w:szCs w:val="24"/>
      <w:lang w:eastAsia="en-US" w:bidi="ar-SA"/>
    </w:rPr>
  </w:style>
  <w:style w:type="paragraph" w:styleId="Heading1">
    <w:name w:val="heading 1"/>
    <w:basedOn w:val="Normal"/>
    <w:next w:val="Normal"/>
    <w:link w:val="Heading1Char"/>
    <w:uiPriority w:val="9"/>
    <w:qFormat/>
    <w:rsid w:val="009376C6"/>
    <w:pPr>
      <w:keepNext/>
      <w:numPr>
        <w:numId w:val="13"/>
      </w:numPr>
      <w:spacing w:before="240" w:after="60" w:line="360" w:lineRule="auto"/>
      <w:outlineLvl w:val="0"/>
    </w:pPr>
    <w:rPr>
      <w:rFonts w:ascii="Calibri" w:eastAsia="MS Gothic" w:hAnsi="Calibri"/>
      <w:b/>
      <w:bCs/>
      <w:kern w:val="32"/>
      <w:sz w:val="22"/>
      <w:szCs w:val="22"/>
    </w:rPr>
  </w:style>
  <w:style w:type="paragraph" w:styleId="Heading2">
    <w:name w:val="heading 2"/>
    <w:basedOn w:val="Normal"/>
    <w:next w:val="Normal"/>
    <w:link w:val="Heading2Char"/>
    <w:uiPriority w:val="9"/>
    <w:qFormat/>
    <w:rsid w:val="00232AAA"/>
    <w:pPr>
      <w:keepNext/>
      <w:numPr>
        <w:ilvl w:val="1"/>
        <w:numId w:val="13"/>
      </w:numPr>
      <w:spacing w:before="240" w:after="60"/>
      <w:outlineLvl w:val="1"/>
    </w:pPr>
    <w:rPr>
      <w:rFonts w:ascii="Calibri" w:eastAsia="MS Gothic" w:hAnsi="Calibri"/>
      <w:b/>
      <w:bCs/>
      <w:i/>
      <w:iCs/>
      <w:sz w:val="28"/>
      <w:szCs w:val="28"/>
    </w:rPr>
  </w:style>
  <w:style w:type="paragraph" w:styleId="Heading3">
    <w:name w:val="heading 3"/>
    <w:basedOn w:val="Normal"/>
    <w:next w:val="Normal"/>
    <w:link w:val="Heading3Char"/>
    <w:uiPriority w:val="9"/>
    <w:qFormat/>
    <w:rsid w:val="007903BD"/>
    <w:pPr>
      <w:keepNext/>
      <w:numPr>
        <w:ilvl w:val="2"/>
        <w:numId w:val="13"/>
      </w:numPr>
      <w:spacing w:before="240" w:after="60"/>
      <w:outlineLvl w:val="2"/>
    </w:pPr>
    <w:rPr>
      <w:rFonts w:ascii="Calibri" w:eastAsia="MS Gothic" w:hAnsi="Calibri"/>
      <w:b/>
      <w:bCs/>
      <w:sz w:val="26"/>
      <w:szCs w:val="26"/>
    </w:rPr>
  </w:style>
  <w:style w:type="paragraph" w:styleId="Heading4">
    <w:name w:val="heading 4"/>
    <w:basedOn w:val="Normal"/>
    <w:next w:val="Normal"/>
    <w:link w:val="Heading4Char"/>
    <w:uiPriority w:val="9"/>
    <w:semiHidden/>
    <w:unhideWhenUsed/>
    <w:qFormat/>
    <w:rsid w:val="009376C6"/>
    <w:pPr>
      <w:keepNext/>
      <w:keepLines/>
      <w:numPr>
        <w:ilvl w:val="3"/>
        <w:numId w:val="1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9376C6"/>
    <w:pPr>
      <w:keepNext/>
      <w:keepLines/>
      <w:numPr>
        <w:ilvl w:val="4"/>
        <w:numId w:val="13"/>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9376C6"/>
    <w:pPr>
      <w:keepNext/>
      <w:keepLines/>
      <w:numPr>
        <w:ilvl w:val="5"/>
        <w:numId w:val="1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9376C6"/>
    <w:pPr>
      <w:keepNext/>
      <w:keepLines/>
      <w:numPr>
        <w:ilvl w:val="6"/>
        <w:numId w:val="1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376C6"/>
    <w:pPr>
      <w:keepNext/>
      <w:keepLines/>
      <w:numPr>
        <w:ilvl w:val="7"/>
        <w:numId w:val="1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376C6"/>
    <w:pPr>
      <w:keepNext/>
      <w:keepLines/>
      <w:numPr>
        <w:ilvl w:val="8"/>
        <w:numId w:val="1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166"/>
    <w:rPr>
      <w:rFonts w:ascii="Lucida Grande" w:hAnsi="Lucida Grande" w:cs="Lucida Grande"/>
      <w:sz w:val="18"/>
      <w:szCs w:val="18"/>
    </w:rPr>
  </w:style>
  <w:style w:type="character" w:customStyle="1" w:styleId="BalloonTextChar">
    <w:name w:val="Balloon Text Char"/>
    <w:link w:val="BalloonText"/>
    <w:uiPriority w:val="99"/>
    <w:semiHidden/>
    <w:rsid w:val="00720166"/>
    <w:rPr>
      <w:rFonts w:ascii="Lucida Grande" w:hAnsi="Lucida Grande" w:cs="Lucida Grande"/>
      <w:sz w:val="18"/>
      <w:szCs w:val="18"/>
      <w:lang w:val="en-US"/>
    </w:rPr>
  </w:style>
  <w:style w:type="character" w:customStyle="1" w:styleId="Heading1Char">
    <w:name w:val="Heading 1 Char"/>
    <w:link w:val="Heading1"/>
    <w:uiPriority w:val="9"/>
    <w:rsid w:val="009376C6"/>
    <w:rPr>
      <w:rFonts w:ascii="Calibri" w:eastAsia="MS Gothic" w:hAnsi="Calibri"/>
      <w:b/>
      <w:bCs/>
      <w:kern w:val="32"/>
      <w:sz w:val="22"/>
      <w:szCs w:val="22"/>
      <w:lang w:eastAsia="en-US" w:bidi="ar-SA"/>
    </w:rPr>
  </w:style>
  <w:style w:type="character" w:styleId="Hyperlink">
    <w:name w:val="Hyperlink"/>
    <w:uiPriority w:val="99"/>
    <w:unhideWhenUsed/>
    <w:rsid w:val="00165FCF"/>
    <w:rPr>
      <w:color w:val="0000FF"/>
      <w:u w:val="single"/>
    </w:rPr>
  </w:style>
  <w:style w:type="character" w:styleId="FollowedHyperlink">
    <w:name w:val="FollowedHyperlink"/>
    <w:uiPriority w:val="99"/>
    <w:semiHidden/>
    <w:unhideWhenUsed/>
    <w:rsid w:val="00DD68F5"/>
    <w:rPr>
      <w:color w:val="800080"/>
      <w:u w:val="single"/>
    </w:rPr>
  </w:style>
  <w:style w:type="character" w:customStyle="1" w:styleId="Heading2Char">
    <w:name w:val="Heading 2 Char"/>
    <w:link w:val="Heading2"/>
    <w:uiPriority w:val="9"/>
    <w:rsid w:val="00232AAA"/>
    <w:rPr>
      <w:rFonts w:ascii="Calibri" w:eastAsia="MS Gothic" w:hAnsi="Calibri"/>
      <w:b/>
      <w:bCs/>
      <w:i/>
      <w:iCs/>
      <w:sz w:val="28"/>
      <w:szCs w:val="28"/>
      <w:lang w:eastAsia="en-US" w:bidi="ar-SA"/>
    </w:rPr>
  </w:style>
  <w:style w:type="character" w:customStyle="1" w:styleId="Heading3Char">
    <w:name w:val="Heading 3 Char"/>
    <w:link w:val="Heading3"/>
    <w:uiPriority w:val="9"/>
    <w:rsid w:val="007903BD"/>
    <w:rPr>
      <w:rFonts w:ascii="Calibri" w:eastAsia="MS Gothic" w:hAnsi="Calibri"/>
      <w:b/>
      <w:bCs/>
      <w:sz w:val="26"/>
      <w:szCs w:val="26"/>
      <w:lang w:eastAsia="en-US" w:bidi="ar-SA"/>
    </w:rPr>
  </w:style>
  <w:style w:type="paragraph" w:customStyle="1" w:styleId="MediumGrid1-Accent21">
    <w:name w:val="Medium Grid 1 - Accent 21"/>
    <w:basedOn w:val="Normal"/>
    <w:uiPriority w:val="34"/>
    <w:qFormat/>
    <w:rsid w:val="007903BD"/>
    <w:pPr>
      <w:ind w:left="720"/>
      <w:contextualSpacing/>
    </w:pPr>
    <w:rPr>
      <w:rFonts w:ascii="Century Gothic" w:eastAsia="PMingLiU" w:hAnsi="Century Gothic" w:cs="Microsoft Sans Serif"/>
      <w:lang w:eastAsia="zh-CN"/>
    </w:rPr>
  </w:style>
  <w:style w:type="paragraph" w:styleId="FootnoteText">
    <w:name w:val="footnote text"/>
    <w:basedOn w:val="Normal"/>
    <w:link w:val="FootnoteTextChar"/>
    <w:uiPriority w:val="99"/>
    <w:unhideWhenUsed/>
    <w:rsid w:val="00CD1B61"/>
  </w:style>
  <w:style w:type="character" w:customStyle="1" w:styleId="FootnoteTextChar">
    <w:name w:val="Footnote Text Char"/>
    <w:link w:val="FootnoteText"/>
    <w:uiPriority w:val="99"/>
    <w:rsid w:val="00CD1B61"/>
    <w:rPr>
      <w:sz w:val="24"/>
      <w:szCs w:val="24"/>
      <w:lang w:val="en-US"/>
    </w:rPr>
  </w:style>
  <w:style w:type="character" w:styleId="FootnoteReference">
    <w:name w:val="footnote reference"/>
    <w:uiPriority w:val="99"/>
    <w:unhideWhenUsed/>
    <w:rsid w:val="00CD1B61"/>
    <w:rPr>
      <w:vertAlign w:val="superscript"/>
    </w:rPr>
  </w:style>
  <w:style w:type="paragraph" w:styleId="Header">
    <w:name w:val="header"/>
    <w:basedOn w:val="Normal"/>
    <w:link w:val="HeaderChar"/>
    <w:uiPriority w:val="99"/>
    <w:unhideWhenUsed/>
    <w:rsid w:val="001C5A1B"/>
    <w:pPr>
      <w:tabs>
        <w:tab w:val="center" w:pos="4320"/>
        <w:tab w:val="right" w:pos="8640"/>
      </w:tabs>
    </w:pPr>
  </w:style>
  <w:style w:type="character" w:customStyle="1" w:styleId="HeaderChar">
    <w:name w:val="Header Char"/>
    <w:link w:val="Header"/>
    <w:uiPriority w:val="99"/>
    <w:rsid w:val="001C5A1B"/>
    <w:rPr>
      <w:sz w:val="24"/>
      <w:szCs w:val="24"/>
      <w:lang w:val="en-US"/>
    </w:rPr>
  </w:style>
  <w:style w:type="paragraph" w:styleId="Footer">
    <w:name w:val="footer"/>
    <w:basedOn w:val="Normal"/>
    <w:link w:val="FooterChar"/>
    <w:uiPriority w:val="99"/>
    <w:unhideWhenUsed/>
    <w:rsid w:val="001C5A1B"/>
    <w:pPr>
      <w:tabs>
        <w:tab w:val="center" w:pos="4320"/>
        <w:tab w:val="right" w:pos="8640"/>
      </w:tabs>
    </w:pPr>
  </w:style>
  <w:style w:type="character" w:customStyle="1" w:styleId="FooterChar">
    <w:name w:val="Footer Char"/>
    <w:link w:val="Footer"/>
    <w:uiPriority w:val="99"/>
    <w:rsid w:val="001C5A1B"/>
    <w:rPr>
      <w:sz w:val="24"/>
      <w:szCs w:val="24"/>
      <w:lang w:val="en-US"/>
    </w:rPr>
  </w:style>
  <w:style w:type="character" w:styleId="PageNumber">
    <w:name w:val="page number"/>
    <w:uiPriority w:val="99"/>
    <w:semiHidden/>
    <w:unhideWhenUsed/>
    <w:rsid w:val="005F42C7"/>
  </w:style>
  <w:style w:type="character" w:styleId="CommentReference">
    <w:name w:val="annotation reference"/>
    <w:uiPriority w:val="99"/>
    <w:semiHidden/>
    <w:unhideWhenUsed/>
    <w:rsid w:val="002458D0"/>
    <w:rPr>
      <w:sz w:val="18"/>
      <w:szCs w:val="18"/>
    </w:rPr>
  </w:style>
  <w:style w:type="paragraph" w:styleId="CommentText">
    <w:name w:val="annotation text"/>
    <w:basedOn w:val="Normal"/>
    <w:link w:val="CommentTextChar"/>
    <w:uiPriority w:val="99"/>
    <w:semiHidden/>
    <w:unhideWhenUsed/>
    <w:rsid w:val="002458D0"/>
    <w:rPr>
      <w:rFonts w:ascii="Century Gothic" w:eastAsia="PMingLiU" w:hAnsi="Century Gothic" w:cs="Microsoft Sans Serif"/>
      <w:lang w:eastAsia="zh-CN"/>
    </w:rPr>
  </w:style>
  <w:style w:type="character" w:customStyle="1" w:styleId="CommentTextChar">
    <w:name w:val="Comment Text Char"/>
    <w:link w:val="CommentText"/>
    <w:uiPriority w:val="99"/>
    <w:semiHidden/>
    <w:rsid w:val="002458D0"/>
    <w:rPr>
      <w:rFonts w:ascii="Century Gothic" w:eastAsia="PMingLiU" w:hAnsi="Century Gothic" w:cs="Microsoft Sans Serif"/>
      <w:sz w:val="24"/>
      <w:szCs w:val="24"/>
      <w:lang w:val="en-US" w:eastAsia="zh-CN"/>
    </w:rPr>
  </w:style>
  <w:style w:type="paragraph" w:styleId="TOC1">
    <w:name w:val="toc 1"/>
    <w:basedOn w:val="Normal"/>
    <w:next w:val="Normal"/>
    <w:autoRedefine/>
    <w:uiPriority w:val="39"/>
    <w:unhideWhenUsed/>
    <w:rsid w:val="00362913"/>
    <w:pPr>
      <w:spacing w:before="120"/>
    </w:pPr>
    <w:rPr>
      <w:rFonts w:ascii="Calibri" w:hAnsi="Calibri"/>
      <w:b/>
      <w:color w:val="548DD4"/>
    </w:rPr>
  </w:style>
  <w:style w:type="paragraph" w:styleId="TOC2">
    <w:name w:val="toc 2"/>
    <w:basedOn w:val="Normal"/>
    <w:next w:val="Normal"/>
    <w:autoRedefine/>
    <w:uiPriority w:val="39"/>
    <w:unhideWhenUsed/>
    <w:rsid w:val="00362913"/>
    <w:rPr>
      <w:sz w:val="22"/>
      <w:szCs w:val="22"/>
    </w:rPr>
  </w:style>
  <w:style w:type="paragraph" w:styleId="TOC3">
    <w:name w:val="toc 3"/>
    <w:basedOn w:val="Normal"/>
    <w:next w:val="Normal"/>
    <w:autoRedefine/>
    <w:uiPriority w:val="39"/>
    <w:unhideWhenUsed/>
    <w:rsid w:val="00362913"/>
    <w:pPr>
      <w:ind w:left="240"/>
    </w:pPr>
    <w:rPr>
      <w:i/>
      <w:sz w:val="22"/>
      <w:szCs w:val="22"/>
    </w:rPr>
  </w:style>
  <w:style w:type="paragraph" w:styleId="TOC4">
    <w:name w:val="toc 4"/>
    <w:basedOn w:val="Normal"/>
    <w:next w:val="Normal"/>
    <w:autoRedefine/>
    <w:uiPriority w:val="39"/>
    <w:unhideWhenUsed/>
    <w:rsid w:val="00362913"/>
    <w:pPr>
      <w:pBdr>
        <w:between w:val="double" w:sz="6" w:space="0" w:color="auto"/>
      </w:pBdr>
      <w:ind w:left="480"/>
    </w:pPr>
    <w:rPr>
      <w:sz w:val="20"/>
      <w:szCs w:val="20"/>
    </w:rPr>
  </w:style>
  <w:style w:type="paragraph" w:styleId="TOC5">
    <w:name w:val="toc 5"/>
    <w:basedOn w:val="Normal"/>
    <w:next w:val="Normal"/>
    <w:autoRedefine/>
    <w:uiPriority w:val="39"/>
    <w:unhideWhenUsed/>
    <w:rsid w:val="00362913"/>
    <w:pPr>
      <w:pBdr>
        <w:between w:val="double" w:sz="6" w:space="0" w:color="auto"/>
      </w:pBdr>
      <w:ind w:left="720"/>
    </w:pPr>
    <w:rPr>
      <w:sz w:val="20"/>
      <w:szCs w:val="20"/>
    </w:rPr>
  </w:style>
  <w:style w:type="paragraph" w:styleId="TOC6">
    <w:name w:val="toc 6"/>
    <w:basedOn w:val="Normal"/>
    <w:next w:val="Normal"/>
    <w:autoRedefine/>
    <w:uiPriority w:val="39"/>
    <w:unhideWhenUsed/>
    <w:rsid w:val="00362913"/>
    <w:pPr>
      <w:pBdr>
        <w:between w:val="double" w:sz="6" w:space="0" w:color="auto"/>
      </w:pBdr>
      <w:ind w:left="960"/>
    </w:pPr>
    <w:rPr>
      <w:sz w:val="20"/>
      <w:szCs w:val="20"/>
    </w:rPr>
  </w:style>
  <w:style w:type="paragraph" w:styleId="TOC7">
    <w:name w:val="toc 7"/>
    <w:basedOn w:val="Normal"/>
    <w:next w:val="Normal"/>
    <w:autoRedefine/>
    <w:uiPriority w:val="39"/>
    <w:unhideWhenUsed/>
    <w:rsid w:val="00362913"/>
    <w:pPr>
      <w:pBdr>
        <w:between w:val="double" w:sz="6" w:space="0" w:color="auto"/>
      </w:pBdr>
      <w:ind w:left="1200"/>
    </w:pPr>
    <w:rPr>
      <w:sz w:val="20"/>
      <w:szCs w:val="20"/>
    </w:rPr>
  </w:style>
  <w:style w:type="paragraph" w:styleId="TOC8">
    <w:name w:val="toc 8"/>
    <w:basedOn w:val="Normal"/>
    <w:next w:val="Normal"/>
    <w:autoRedefine/>
    <w:uiPriority w:val="39"/>
    <w:unhideWhenUsed/>
    <w:rsid w:val="00362913"/>
    <w:pPr>
      <w:pBdr>
        <w:between w:val="double" w:sz="6" w:space="0" w:color="auto"/>
      </w:pBdr>
      <w:ind w:left="1440"/>
    </w:pPr>
    <w:rPr>
      <w:sz w:val="20"/>
      <w:szCs w:val="20"/>
    </w:rPr>
  </w:style>
  <w:style w:type="paragraph" w:styleId="TOC9">
    <w:name w:val="toc 9"/>
    <w:basedOn w:val="Normal"/>
    <w:next w:val="Normal"/>
    <w:autoRedefine/>
    <w:uiPriority w:val="39"/>
    <w:unhideWhenUsed/>
    <w:rsid w:val="00362913"/>
    <w:pPr>
      <w:pBdr>
        <w:between w:val="double" w:sz="6" w:space="0" w:color="auto"/>
      </w:pBdr>
      <w:ind w:left="1680"/>
    </w:pPr>
    <w:rPr>
      <w:sz w:val="20"/>
      <w:szCs w:val="20"/>
    </w:rPr>
  </w:style>
  <w:style w:type="paragraph" w:styleId="CommentSubject">
    <w:name w:val="annotation subject"/>
    <w:basedOn w:val="CommentText"/>
    <w:next w:val="CommentText"/>
    <w:link w:val="CommentSubjectChar"/>
    <w:uiPriority w:val="99"/>
    <w:semiHidden/>
    <w:unhideWhenUsed/>
    <w:rsid w:val="00972830"/>
    <w:rPr>
      <w:rFonts w:ascii="Cambria" w:eastAsia="MS Mincho" w:hAnsi="Cambria" w:cs="Times New Roman"/>
      <w:b/>
      <w:bCs/>
      <w:sz w:val="20"/>
      <w:szCs w:val="20"/>
      <w:lang w:eastAsia="en-US"/>
    </w:rPr>
  </w:style>
  <w:style w:type="character" w:customStyle="1" w:styleId="CommentSubjectChar">
    <w:name w:val="Comment Subject Char"/>
    <w:link w:val="CommentSubject"/>
    <w:uiPriority w:val="99"/>
    <w:semiHidden/>
    <w:rsid w:val="00972830"/>
    <w:rPr>
      <w:rFonts w:ascii="Century Gothic" w:eastAsia="PMingLiU" w:hAnsi="Century Gothic" w:cs="Microsoft Sans Serif"/>
      <w:b/>
      <w:bCs/>
      <w:sz w:val="24"/>
      <w:szCs w:val="24"/>
      <w:lang w:val="en-US" w:eastAsia="en-US" w:bidi="ar-SA"/>
    </w:rPr>
  </w:style>
  <w:style w:type="paragraph" w:customStyle="1" w:styleId="ColorfulShading-Accent11">
    <w:name w:val="Colorful Shading - Accent 11"/>
    <w:hidden/>
    <w:uiPriority w:val="71"/>
    <w:rsid w:val="00D8333A"/>
    <w:rPr>
      <w:sz w:val="24"/>
      <w:szCs w:val="24"/>
      <w:lang w:eastAsia="en-US" w:bidi="ar-SA"/>
    </w:rPr>
  </w:style>
  <w:style w:type="paragraph" w:styleId="Revision">
    <w:name w:val="Revision"/>
    <w:hidden/>
    <w:uiPriority w:val="71"/>
    <w:rsid w:val="00122496"/>
    <w:rPr>
      <w:sz w:val="24"/>
      <w:szCs w:val="24"/>
      <w:lang w:eastAsia="en-US" w:bidi="ar-SA"/>
    </w:rPr>
  </w:style>
  <w:style w:type="character" w:customStyle="1" w:styleId="Heading4Char">
    <w:name w:val="Heading 4 Char"/>
    <w:basedOn w:val="DefaultParagraphFont"/>
    <w:link w:val="Heading4"/>
    <w:uiPriority w:val="9"/>
    <w:semiHidden/>
    <w:rsid w:val="009376C6"/>
    <w:rPr>
      <w:rFonts w:asciiTheme="majorHAnsi" w:eastAsiaTheme="majorEastAsia" w:hAnsiTheme="majorHAnsi" w:cstheme="majorBidi"/>
      <w:b/>
      <w:bCs/>
      <w:i/>
      <w:iCs/>
      <w:color w:val="5B9BD5" w:themeColor="accent1"/>
      <w:sz w:val="24"/>
      <w:szCs w:val="24"/>
      <w:lang w:eastAsia="en-US" w:bidi="ar-SA"/>
    </w:rPr>
  </w:style>
  <w:style w:type="character" w:customStyle="1" w:styleId="Heading5Char">
    <w:name w:val="Heading 5 Char"/>
    <w:basedOn w:val="DefaultParagraphFont"/>
    <w:link w:val="Heading5"/>
    <w:uiPriority w:val="9"/>
    <w:semiHidden/>
    <w:rsid w:val="009376C6"/>
    <w:rPr>
      <w:rFonts w:asciiTheme="majorHAnsi" w:eastAsiaTheme="majorEastAsia" w:hAnsiTheme="majorHAnsi" w:cstheme="majorBidi"/>
      <w:color w:val="1F4D78" w:themeColor="accent1" w:themeShade="7F"/>
      <w:sz w:val="24"/>
      <w:szCs w:val="24"/>
      <w:lang w:eastAsia="en-US" w:bidi="ar-SA"/>
    </w:rPr>
  </w:style>
  <w:style w:type="character" w:customStyle="1" w:styleId="Heading6Char">
    <w:name w:val="Heading 6 Char"/>
    <w:basedOn w:val="DefaultParagraphFont"/>
    <w:link w:val="Heading6"/>
    <w:uiPriority w:val="9"/>
    <w:semiHidden/>
    <w:rsid w:val="009376C6"/>
    <w:rPr>
      <w:rFonts w:asciiTheme="majorHAnsi" w:eastAsiaTheme="majorEastAsia" w:hAnsiTheme="majorHAnsi" w:cstheme="majorBidi"/>
      <w:i/>
      <w:iCs/>
      <w:color w:val="1F4D78" w:themeColor="accent1" w:themeShade="7F"/>
      <w:sz w:val="24"/>
      <w:szCs w:val="24"/>
      <w:lang w:eastAsia="en-US" w:bidi="ar-SA"/>
    </w:rPr>
  </w:style>
  <w:style w:type="character" w:customStyle="1" w:styleId="Heading7Char">
    <w:name w:val="Heading 7 Char"/>
    <w:basedOn w:val="DefaultParagraphFont"/>
    <w:link w:val="Heading7"/>
    <w:uiPriority w:val="9"/>
    <w:semiHidden/>
    <w:rsid w:val="009376C6"/>
    <w:rPr>
      <w:rFonts w:asciiTheme="majorHAnsi" w:eastAsiaTheme="majorEastAsia" w:hAnsiTheme="majorHAnsi" w:cstheme="majorBidi"/>
      <w:i/>
      <w:iCs/>
      <w:color w:val="404040" w:themeColor="text1" w:themeTint="BF"/>
      <w:sz w:val="24"/>
      <w:szCs w:val="24"/>
      <w:lang w:eastAsia="en-US" w:bidi="ar-SA"/>
    </w:rPr>
  </w:style>
  <w:style w:type="character" w:customStyle="1" w:styleId="Heading8Char">
    <w:name w:val="Heading 8 Char"/>
    <w:basedOn w:val="DefaultParagraphFont"/>
    <w:link w:val="Heading8"/>
    <w:uiPriority w:val="9"/>
    <w:semiHidden/>
    <w:rsid w:val="009376C6"/>
    <w:rPr>
      <w:rFonts w:asciiTheme="majorHAnsi" w:eastAsiaTheme="majorEastAsia" w:hAnsiTheme="majorHAnsi" w:cstheme="majorBidi"/>
      <w:color w:val="404040" w:themeColor="text1" w:themeTint="BF"/>
      <w:lang w:eastAsia="en-US" w:bidi="ar-SA"/>
    </w:rPr>
  </w:style>
  <w:style w:type="character" w:customStyle="1" w:styleId="Heading9Char">
    <w:name w:val="Heading 9 Char"/>
    <w:basedOn w:val="DefaultParagraphFont"/>
    <w:link w:val="Heading9"/>
    <w:uiPriority w:val="9"/>
    <w:semiHidden/>
    <w:rsid w:val="009376C6"/>
    <w:rPr>
      <w:rFonts w:asciiTheme="majorHAnsi" w:eastAsiaTheme="majorEastAsia" w:hAnsiTheme="majorHAnsi" w:cstheme="majorBidi"/>
      <w:i/>
      <w:iCs/>
      <w:color w:val="404040" w:themeColor="text1" w:themeTint="BF"/>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6909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gnso.icann.org/en/issues/gtlds/transliteration-contact-charter-20nov13-en.pdf" TargetMode="External"/><Relationship Id="rId13" Type="http://schemas.openxmlformats.org/officeDocument/2006/relationships/hyperlink" Target="http://gnso.icann.org/en/issues/gtlds/transliteration-contact-charter-20nov13-en.pdf" TargetMode="External"/><Relationship Id="rId18" Type="http://schemas.openxmlformats.org/officeDocument/2006/relationships/hyperlink" Target="http://forum.icann.org/lists/gnso-contactinfo-pdp-wg/"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community.icann.org/display/gnsocouncilmeetings/GNSO+Working+Session+Singapore++Saturday+2014-03-22" TargetMode="External"/><Relationship Id="rId7" Type="http://schemas.openxmlformats.org/officeDocument/2006/relationships/endnotes" Target="endnotes.xml"/><Relationship Id="rId12" Type="http://schemas.openxmlformats.org/officeDocument/2006/relationships/hyperlink" Target="https://community.icann.org/x/J6HhAg" TargetMode="External"/><Relationship Id="rId17" Type="http://schemas.openxmlformats.org/officeDocument/2006/relationships/hyperlink" Target="https://community.icann.org/x/VlF-Ag"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ommunity.icann.org/x/WDd-Ag" TargetMode="External"/><Relationship Id="rId20" Type="http://schemas.openxmlformats.org/officeDocument/2006/relationships/image" Target="media/image1.jpe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ann.org/en/system/files/files/report-comments-transliteration-contact-05mar13-en.pdf" TargetMode="External"/><Relationship Id="rId24" Type="http://schemas.openxmlformats.org/officeDocument/2006/relationships/hyperlink" Target="http://gnso.icann.org/en/issues/gtlds/transliteration-contact-final-21mar13-en.pdf" TargetMode="External"/><Relationship Id="rId5" Type="http://schemas.openxmlformats.org/officeDocument/2006/relationships/webSettings" Target="webSettings.xml"/><Relationship Id="rId15" Type="http://schemas.openxmlformats.org/officeDocument/2006/relationships/hyperlink" Target="https://community.icann.org/display/tatcipdp/13+Community+Input" TargetMode="External"/><Relationship Id="rId23" Type="http://schemas.openxmlformats.org/officeDocument/2006/relationships/hyperlink" Target="https://community.icann.org/download/attachments/47259624/Public%20comment%20review%20tool%20T%26T%20-%2005%20May%202014.pdf?version=1&amp;modificationDate=1399293233000&amp;api=v2" TargetMode="External"/><Relationship Id="rId28" Type="http://schemas.openxmlformats.org/officeDocument/2006/relationships/fontTable" Target="fontTable.xml"/><Relationship Id="rId10" Type="http://schemas.openxmlformats.org/officeDocument/2006/relationships/hyperlink" Target="http://forum.icann.org/lists/comments-transliteration-contact-08jan12/" TargetMode="External"/><Relationship Id="rId19" Type="http://schemas.openxmlformats.org/officeDocument/2006/relationships/hyperlink" Target="https://community.icann.org/x/WwmuAg" TargetMode="External"/><Relationship Id="rId4" Type="http://schemas.openxmlformats.org/officeDocument/2006/relationships/settings" Target="settings.xml"/><Relationship Id="rId9" Type="http://schemas.openxmlformats.org/officeDocument/2006/relationships/hyperlink" Target="https://www.icann.org/resources/pages/transliteration-contact-2013-01-08-en" TargetMode="External"/><Relationship Id="rId14" Type="http://schemas.openxmlformats.org/officeDocument/2006/relationships/hyperlink" Target="https://community.icann.org/display/tatcipdp/12+Workplan" TargetMode="External"/><Relationship Id="rId22" Type="http://schemas.openxmlformats.org/officeDocument/2006/relationships/hyperlink" Target="http://singapore49.icann.org/en/schedule/mon-transliteration-contact" TargetMode="External"/><Relationship Id="rId27" Type="http://schemas.openxmlformats.org/officeDocument/2006/relationships/footer" Target="foot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gnso.icann.org/en/issues/ird/final-report&#8208;ird-wg-07may12-en.pdf" TargetMode="External"/><Relationship Id="rId13" Type="http://schemas.openxmlformats.org/officeDocument/2006/relationships/hyperlink" Target="http://www.icann.org/en/about/aoc-review/whois/final-report&#8208;11may12&#8208;en.pdf" TargetMode="External"/><Relationship Id="rId3" Type="http://schemas.openxmlformats.org/officeDocument/2006/relationships/hyperlink" Target="https://www.icann.org/en/system/files/files/transform-dnrd-02jun14-en.pdf" TargetMode="External"/><Relationship Id="rId7" Type="http://schemas.openxmlformats.org/officeDocument/2006/relationships/hyperlink" Target="http://gnso.icann.org/issues/ird/ird-draft-final-report-03oct11-en.pdf" TargetMode="External"/><Relationship Id="rId12" Type="http://schemas.openxmlformats.org/officeDocument/2006/relationships/hyperlink" Target="http://www.icann.org/en/about/agreements/aoc/affirmation-of%E2%80%90commitments%E2%80%9030sep09%E2%80%90en.htm" TargetMode="External"/><Relationship Id="rId17" Type="http://schemas.openxmlformats.org/officeDocument/2006/relationships/hyperlink" Target="https://community.icann.org/x/VQZlAg" TargetMode="External"/><Relationship Id="rId2" Type="http://schemas.openxmlformats.org/officeDocument/2006/relationships/hyperlink" Target="https://community.icann.org/display/tatcipdp/1+What+is+contact+information+and+What+Taxonomies+are+Available" TargetMode="External"/><Relationship Id="rId16" Type="http://schemas.openxmlformats.org/officeDocument/2006/relationships/hyperlink" Target="http://www.icann.org/en/groups/board/documents/briefing&#8208;materials&#8208;1-08nov12-en.pdf" TargetMode="External"/><Relationship Id="rId1" Type="http://schemas.openxmlformats.org/officeDocument/2006/relationships/hyperlink" Target="https://www.icann.org/en/system/files/files/transform-dnrd-02jun14-en.pdf" TargetMode="External"/><Relationship Id="rId6" Type="http://schemas.openxmlformats.org/officeDocument/2006/relationships/hyperlink" Target="http://gnso.icann.org/issues/ird/ird-wg-final-report-15nov10&#8208;en.pdf" TargetMode="External"/><Relationship Id="rId11" Type="http://schemas.openxmlformats.org/officeDocument/2006/relationships/hyperlink" Target="http://www.icann.org/en/groups/ssac/documents/sac-&#173;051-en.pdf" TargetMode="External"/><Relationship Id="rId5" Type="http://schemas.openxmlformats.org/officeDocument/2006/relationships/hyperlink" Target="http://www.icann.org/en/minutes/resolutions-&#173;&#8208;26jun09.htm" TargetMode="External"/><Relationship Id="rId15" Type="http://schemas.openxmlformats.org/officeDocument/2006/relationships/hyperlink" Target="http://www.icann.org/en/groups/board/documents/resolutions&#8208;08nov12&#8208;en.htm" TargetMode="External"/><Relationship Id="rId10" Type="http://schemas.openxmlformats.org/officeDocument/2006/relationships/hyperlink" Target="https://community.icann.org/display/gnsocouncilmeetings/Motions+17+October+2012" TargetMode="External"/><Relationship Id="rId4" Type="http://schemas.openxmlformats.org/officeDocument/2006/relationships/hyperlink" Target="http://forum.icann.org/lists/gnso-contactinfo-pdp-wg/" TargetMode="External"/><Relationship Id="rId9" Type="http://schemas.openxmlformats.org/officeDocument/2006/relationships/hyperlink" Target="https://community.icann.org/display/gnsocouncilmeetings/Motions+27+June+2012" TargetMode="External"/><Relationship Id="rId14" Type="http://schemas.openxmlformats.org/officeDocument/2006/relationships/hyperlink" Target="http://www.icann.org/en/groups/ssac/documents/sac&#8208;055&#8208;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96C68-AD87-4550-9018-5CB286AAD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30</Pages>
  <Words>7071</Words>
  <Characters>40307</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47284</CharactersWithSpaces>
  <SharedDoc>false</SharedDoc>
  <HLinks>
    <vt:vector size="174" baseType="variant">
      <vt:variant>
        <vt:i4>6946912</vt:i4>
      </vt:variant>
      <vt:variant>
        <vt:i4>57</vt:i4>
      </vt:variant>
      <vt:variant>
        <vt:i4>0</vt:i4>
      </vt:variant>
      <vt:variant>
        <vt:i4>5</vt:i4>
      </vt:variant>
      <vt:variant>
        <vt:lpwstr>http://gnso.icann.org/en/issues/gtlds/transliteration-contact-final-21mar13-en.pdf</vt:lpwstr>
      </vt:variant>
      <vt:variant>
        <vt:lpwstr/>
      </vt:variant>
      <vt:variant>
        <vt:i4>4063268</vt:i4>
      </vt:variant>
      <vt:variant>
        <vt:i4>54</vt:i4>
      </vt:variant>
      <vt:variant>
        <vt:i4>0</vt:i4>
      </vt:variant>
      <vt:variant>
        <vt:i4>5</vt:i4>
      </vt:variant>
      <vt:variant>
        <vt:lpwstr>https://community.icann.org/display/tatcipdp/13+Community+Input</vt:lpwstr>
      </vt:variant>
      <vt:variant>
        <vt:lpwstr/>
      </vt:variant>
      <vt:variant>
        <vt:i4>6946877</vt:i4>
      </vt:variant>
      <vt:variant>
        <vt:i4>51</vt:i4>
      </vt:variant>
      <vt:variant>
        <vt:i4>0</vt:i4>
      </vt:variant>
      <vt:variant>
        <vt:i4>5</vt:i4>
      </vt:variant>
      <vt:variant>
        <vt:lpwstr>https://community.icann.org/download/attachments/47259624/Public%20comment%20review%20tool%20T%2526T%20-%2005%20May%202014.pdf?version=1&amp;modificationDate=1399293233000&amp;api=v2</vt:lpwstr>
      </vt:variant>
      <vt:variant>
        <vt:lpwstr/>
      </vt:variant>
      <vt:variant>
        <vt:i4>4259913</vt:i4>
      </vt:variant>
      <vt:variant>
        <vt:i4>48</vt:i4>
      </vt:variant>
      <vt:variant>
        <vt:i4>0</vt:i4>
      </vt:variant>
      <vt:variant>
        <vt:i4>5</vt:i4>
      </vt:variant>
      <vt:variant>
        <vt:lpwstr>http://singapore49.icann.org/en/schedule/mon-transliteration-contact</vt:lpwstr>
      </vt:variant>
      <vt:variant>
        <vt:lpwstr/>
      </vt:variant>
      <vt:variant>
        <vt:i4>3670123</vt:i4>
      </vt:variant>
      <vt:variant>
        <vt:i4>45</vt:i4>
      </vt:variant>
      <vt:variant>
        <vt:i4>0</vt:i4>
      </vt:variant>
      <vt:variant>
        <vt:i4>5</vt:i4>
      </vt:variant>
      <vt:variant>
        <vt:lpwstr>https://community.icann.org/display/gnsocouncilmeetings/GNSO+Working+Session+Singapore++Saturday+2014-03-22</vt:lpwstr>
      </vt:variant>
      <vt:variant>
        <vt:lpwstr/>
      </vt:variant>
      <vt:variant>
        <vt:i4>6684796</vt:i4>
      </vt:variant>
      <vt:variant>
        <vt:i4>42</vt:i4>
      </vt:variant>
      <vt:variant>
        <vt:i4>0</vt:i4>
      </vt:variant>
      <vt:variant>
        <vt:i4>5</vt:i4>
      </vt:variant>
      <vt:variant>
        <vt:lpwstr>https://www.icann.org/en/system/files/files/final-report-06jun14-en.pdf</vt:lpwstr>
      </vt:variant>
      <vt:variant>
        <vt:lpwstr/>
      </vt:variant>
      <vt:variant>
        <vt:i4>1245254</vt:i4>
      </vt:variant>
      <vt:variant>
        <vt:i4>39</vt:i4>
      </vt:variant>
      <vt:variant>
        <vt:i4>0</vt:i4>
      </vt:variant>
      <vt:variant>
        <vt:i4>5</vt:i4>
      </vt:variant>
      <vt:variant>
        <vt:lpwstr>https://community.icann.org/x/WwmuAg</vt:lpwstr>
      </vt:variant>
      <vt:variant>
        <vt:lpwstr/>
      </vt:variant>
      <vt:variant>
        <vt:i4>1900574</vt:i4>
      </vt:variant>
      <vt:variant>
        <vt:i4>36</vt:i4>
      </vt:variant>
      <vt:variant>
        <vt:i4>0</vt:i4>
      </vt:variant>
      <vt:variant>
        <vt:i4>5</vt:i4>
      </vt:variant>
      <vt:variant>
        <vt:lpwstr>http://forum.icann.org/lists/gnso-contactinfo-pdp-wg/</vt:lpwstr>
      </vt:variant>
      <vt:variant>
        <vt:lpwstr/>
      </vt:variant>
      <vt:variant>
        <vt:i4>5242956</vt:i4>
      </vt:variant>
      <vt:variant>
        <vt:i4>33</vt:i4>
      </vt:variant>
      <vt:variant>
        <vt:i4>0</vt:i4>
      </vt:variant>
      <vt:variant>
        <vt:i4>5</vt:i4>
      </vt:variant>
      <vt:variant>
        <vt:lpwstr>https://community.icann.org/x/VlF-Ag</vt:lpwstr>
      </vt:variant>
      <vt:variant>
        <vt:lpwstr/>
      </vt:variant>
      <vt:variant>
        <vt:i4>5767247</vt:i4>
      </vt:variant>
      <vt:variant>
        <vt:i4>30</vt:i4>
      </vt:variant>
      <vt:variant>
        <vt:i4>0</vt:i4>
      </vt:variant>
      <vt:variant>
        <vt:i4>5</vt:i4>
      </vt:variant>
      <vt:variant>
        <vt:lpwstr>https://community.icann.org/x/WDd-Ag</vt:lpwstr>
      </vt:variant>
      <vt:variant>
        <vt:lpwstr/>
      </vt:variant>
      <vt:variant>
        <vt:i4>4063268</vt:i4>
      </vt:variant>
      <vt:variant>
        <vt:i4>27</vt:i4>
      </vt:variant>
      <vt:variant>
        <vt:i4>0</vt:i4>
      </vt:variant>
      <vt:variant>
        <vt:i4>5</vt:i4>
      </vt:variant>
      <vt:variant>
        <vt:lpwstr>https://community.icann.org/display/tatcipdp/13+Community+Input</vt:lpwstr>
      </vt:variant>
      <vt:variant>
        <vt:lpwstr/>
      </vt:variant>
      <vt:variant>
        <vt:i4>1048643</vt:i4>
      </vt:variant>
      <vt:variant>
        <vt:i4>24</vt:i4>
      </vt:variant>
      <vt:variant>
        <vt:i4>0</vt:i4>
      </vt:variant>
      <vt:variant>
        <vt:i4>5</vt:i4>
      </vt:variant>
      <vt:variant>
        <vt:lpwstr>https://community.icann.org/display/tatcipdp/12+Workplan</vt:lpwstr>
      </vt:variant>
      <vt:variant>
        <vt:lpwstr/>
      </vt:variant>
      <vt:variant>
        <vt:i4>1179655</vt:i4>
      </vt:variant>
      <vt:variant>
        <vt:i4>21</vt:i4>
      </vt:variant>
      <vt:variant>
        <vt:i4>0</vt:i4>
      </vt:variant>
      <vt:variant>
        <vt:i4>5</vt:i4>
      </vt:variant>
      <vt:variant>
        <vt:lpwstr>http://gnso.icann.org/en/issues/gtlds/transliteration-contact-charter-20nov13-en.pdf</vt:lpwstr>
      </vt:variant>
      <vt:variant>
        <vt:lpwstr/>
      </vt:variant>
      <vt:variant>
        <vt:i4>786512</vt:i4>
      </vt:variant>
      <vt:variant>
        <vt:i4>45</vt:i4>
      </vt:variant>
      <vt:variant>
        <vt:i4>0</vt:i4>
      </vt:variant>
      <vt:variant>
        <vt:i4>5</vt:i4>
      </vt:variant>
      <vt:variant>
        <vt:lpwstr>https://community.icann.org/x/VQZlAg</vt:lpwstr>
      </vt:variant>
      <vt:variant>
        <vt:lpwstr/>
      </vt:variant>
      <vt:variant>
        <vt:i4>7798885</vt:i4>
      </vt:variant>
      <vt:variant>
        <vt:i4>42</vt:i4>
      </vt:variant>
      <vt:variant>
        <vt:i4>0</vt:i4>
      </vt:variant>
      <vt:variant>
        <vt:i4>5</vt:i4>
      </vt:variant>
      <vt:variant>
        <vt:lpwstr>http://www.icann.org/en/groups/board/documents/briefing‐materials‐1-08nov12-en.pdf</vt:lpwstr>
      </vt:variant>
      <vt:variant>
        <vt:lpwstr/>
      </vt:variant>
      <vt:variant>
        <vt:i4>6619176</vt:i4>
      </vt:variant>
      <vt:variant>
        <vt:i4>39</vt:i4>
      </vt:variant>
      <vt:variant>
        <vt:i4>0</vt:i4>
      </vt:variant>
      <vt:variant>
        <vt:i4>5</vt:i4>
      </vt:variant>
      <vt:variant>
        <vt:lpwstr>http://www.icann.org/en/groups/board/documents/resolutions‐08nov12‐en.htm</vt:lpwstr>
      </vt:variant>
      <vt:variant>
        <vt:lpwstr>1.a</vt:lpwstr>
      </vt:variant>
      <vt:variant>
        <vt:i4>5111882</vt:i4>
      </vt:variant>
      <vt:variant>
        <vt:i4>36</vt:i4>
      </vt:variant>
      <vt:variant>
        <vt:i4>0</vt:i4>
      </vt:variant>
      <vt:variant>
        <vt:i4>5</vt:i4>
      </vt:variant>
      <vt:variant>
        <vt:lpwstr>http://www.icann.org/en/groups/ssac/documents/sac‐055‐en.pdf</vt:lpwstr>
      </vt:variant>
      <vt:variant>
        <vt:lpwstr/>
      </vt:variant>
      <vt:variant>
        <vt:i4>6815803</vt:i4>
      </vt:variant>
      <vt:variant>
        <vt:i4>33</vt:i4>
      </vt:variant>
      <vt:variant>
        <vt:i4>0</vt:i4>
      </vt:variant>
      <vt:variant>
        <vt:i4>5</vt:i4>
      </vt:variant>
      <vt:variant>
        <vt:lpwstr>http://www.icann.org/en/about/aoc-review/whois/final-report‐11may12‐en.pdf</vt:lpwstr>
      </vt:variant>
      <vt:variant>
        <vt:lpwstr/>
      </vt:variant>
      <vt:variant>
        <vt:i4>6815848</vt:i4>
      </vt:variant>
      <vt:variant>
        <vt:i4>30</vt:i4>
      </vt:variant>
      <vt:variant>
        <vt:i4>0</vt:i4>
      </vt:variant>
      <vt:variant>
        <vt:i4>5</vt:i4>
      </vt:variant>
      <vt:variant>
        <vt:lpwstr>http://www.icann.org/en/about/agreements/aoc/affirmation-of%E2%80%90commitments%E2%80%9030sep09%E2%80%90en.htm</vt:lpwstr>
      </vt:variant>
      <vt:variant>
        <vt:lpwstr/>
      </vt:variant>
      <vt:variant>
        <vt:i4>203</vt:i4>
      </vt:variant>
      <vt:variant>
        <vt:i4>27</vt:i4>
      </vt:variant>
      <vt:variant>
        <vt:i4>0</vt:i4>
      </vt:variant>
      <vt:variant>
        <vt:i4>5</vt:i4>
      </vt:variant>
      <vt:variant>
        <vt:lpwstr>http://www.icann.org/en/groups/ssac/documents/sac-­051-en.pdf</vt:lpwstr>
      </vt:variant>
      <vt:variant>
        <vt:lpwstr/>
      </vt:variant>
      <vt:variant>
        <vt:i4>3276843</vt:i4>
      </vt:variant>
      <vt:variant>
        <vt:i4>24</vt:i4>
      </vt:variant>
      <vt:variant>
        <vt:i4>0</vt:i4>
      </vt:variant>
      <vt:variant>
        <vt:i4>5</vt:i4>
      </vt:variant>
      <vt:variant>
        <vt:lpwstr>https://community.icann.org/display/gnsocouncilmeetings/Motions+17+October+2012</vt:lpwstr>
      </vt:variant>
      <vt:variant>
        <vt:lpwstr/>
      </vt:variant>
      <vt:variant>
        <vt:i4>1507401</vt:i4>
      </vt:variant>
      <vt:variant>
        <vt:i4>21</vt:i4>
      </vt:variant>
      <vt:variant>
        <vt:i4>0</vt:i4>
      </vt:variant>
      <vt:variant>
        <vt:i4>5</vt:i4>
      </vt:variant>
      <vt:variant>
        <vt:lpwstr>https://community.icann.org/display/gnsocouncilmeetings/Motions+27+June+2012</vt:lpwstr>
      </vt:variant>
      <vt:variant>
        <vt:lpwstr/>
      </vt:variant>
      <vt:variant>
        <vt:i4>3285073</vt:i4>
      </vt:variant>
      <vt:variant>
        <vt:i4>18</vt:i4>
      </vt:variant>
      <vt:variant>
        <vt:i4>0</vt:i4>
      </vt:variant>
      <vt:variant>
        <vt:i4>5</vt:i4>
      </vt:variant>
      <vt:variant>
        <vt:lpwstr>http://gnso.icann.org/en/issues/ird/final-report‐ird-wg-07may12-en.pdf</vt:lpwstr>
      </vt:variant>
      <vt:variant>
        <vt:lpwstr/>
      </vt:variant>
      <vt:variant>
        <vt:i4>6684771</vt:i4>
      </vt:variant>
      <vt:variant>
        <vt:i4>15</vt:i4>
      </vt:variant>
      <vt:variant>
        <vt:i4>0</vt:i4>
      </vt:variant>
      <vt:variant>
        <vt:i4>5</vt:i4>
      </vt:variant>
      <vt:variant>
        <vt:lpwstr>http://gnso.icann.org/issues/ird/ird-draft-final-report-03oct11-en.pdf</vt:lpwstr>
      </vt:variant>
      <vt:variant>
        <vt:lpwstr/>
      </vt:variant>
      <vt:variant>
        <vt:i4>2957327</vt:i4>
      </vt:variant>
      <vt:variant>
        <vt:i4>12</vt:i4>
      </vt:variant>
      <vt:variant>
        <vt:i4>0</vt:i4>
      </vt:variant>
      <vt:variant>
        <vt:i4>5</vt:i4>
      </vt:variant>
      <vt:variant>
        <vt:lpwstr>http://gnso.icann.org/issues/ird/ird-wg-final-report-15nov10‐en.pdf</vt:lpwstr>
      </vt:variant>
      <vt:variant>
        <vt:lpwstr/>
      </vt:variant>
      <vt:variant>
        <vt:i4>540344509</vt:i4>
      </vt:variant>
      <vt:variant>
        <vt:i4>9</vt:i4>
      </vt:variant>
      <vt:variant>
        <vt:i4>0</vt:i4>
      </vt:variant>
      <vt:variant>
        <vt:i4>5</vt:i4>
      </vt:variant>
      <vt:variant>
        <vt:lpwstr>http://www.icann.org/en/minutes/resolutions-­‐26jun09.htm</vt:lpwstr>
      </vt:variant>
      <vt:variant>
        <vt:lpwstr>6</vt:lpwstr>
      </vt:variant>
      <vt:variant>
        <vt:i4>1900574</vt:i4>
      </vt:variant>
      <vt:variant>
        <vt:i4>6</vt:i4>
      </vt:variant>
      <vt:variant>
        <vt:i4>0</vt:i4>
      </vt:variant>
      <vt:variant>
        <vt:i4>5</vt:i4>
      </vt:variant>
      <vt:variant>
        <vt:lpwstr>http://forum.icann.org/lists/gnso-contactinfo-pdp-wg/</vt:lpwstr>
      </vt:variant>
      <vt:variant>
        <vt:lpwstr/>
      </vt:variant>
      <vt:variant>
        <vt:i4>1179678</vt:i4>
      </vt:variant>
      <vt:variant>
        <vt:i4>3</vt:i4>
      </vt:variant>
      <vt:variant>
        <vt:i4>0</vt:i4>
      </vt:variant>
      <vt:variant>
        <vt:i4>5</vt:i4>
      </vt:variant>
      <vt:variant>
        <vt:lpwstr>https://www.icann.org/en/system/files/files/transform-dnrd-02jun14-en.pdf</vt:lpwstr>
      </vt:variant>
      <vt:variant>
        <vt:lpwstr/>
      </vt:variant>
      <vt:variant>
        <vt:i4>6029388</vt:i4>
      </vt:variant>
      <vt:variant>
        <vt:i4>0</vt:i4>
      </vt:variant>
      <vt:variant>
        <vt:i4>0</vt:i4>
      </vt:variant>
      <vt:variant>
        <vt:i4>5</vt:i4>
      </vt:variant>
      <vt:variant>
        <vt:lpwstr>https://community.icann.org/display/tatcipdp/1+What+is+contact+information+and+What+Taxonomies+are+Available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HOFFMANN</dc:creator>
  <cp:keywords/>
  <dc:description/>
  <cp:lastModifiedBy>Chris Dillon</cp:lastModifiedBy>
  <cp:revision>19</cp:revision>
  <cp:lastPrinted>2014-12-12T11:15:00Z</cp:lastPrinted>
  <dcterms:created xsi:type="dcterms:W3CDTF">2014-12-11T17:29:00Z</dcterms:created>
  <dcterms:modified xsi:type="dcterms:W3CDTF">2014-12-12T11:24:00Z</dcterms:modified>
</cp:coreProperties>
</file>