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olor w:val="000000" w:themeColor="text1"/>
          <w:sz w:val="12"/>
        </w:rPr>
        <w:id w:val="1495758810"/>
        <w:docPartObj>
          <w:docPartGallery w:val="Cover Pages"/>
          <w:docPartUnique/>
        </w:docPartObj>
      </w:sdtPr>
      <w:sdtEndPr>
        <w:rPr>
          <w:b/>
          <w:bCs/>
          <w:sz w:val="22"/>
        </w:rPr>
      </w:sdtEndPr>
      <w:sdtContent>
        <w:p w14:paraId="3CAB7EC7" w14:textId="77777777" w:rsidR="005F38E6" w:rsidRPr="009149FD" w:rsidRDefault="004A2920" w:rsidP="00E32A8D">
          <w:pPr>
            <w:rPr>
              <w:rFonts w:ascii="Calibri" w:hAnsi="Calibri"/>
              <w:sz w:val="12"/>
            </w:rPr>
          </w:pPr>
          <w:r w:rsidRPr="009149FD">
            <w:rPr>
              <w:rFonts w:ascii="Calibri" w:hAnsi="Calibri"/>
              <w:noProof/>
              <w:sz w:val="12"/>
            </w:rPr>
            <mc:AlternateContent>
              <mc:Choice Requires="wps">
                <w:drawing>
                  <wp:anchor distT="0" distB="0" distL="114300" distR="114300" simplePos="0" relativeHeight="251666432" behindDoc="1" locked="0" layoutInCell="1" allowOverlap="1" wp14:anchorId="627661F3" wp14:editId="729890E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0CE67"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" fillcolor="#0a3251" stroked="f"/>
                </w:pict>
              </mc:Fallback>
            </mc:AlternateContent>
          </w:r>
          <w:r w:rsidRPr="009149FD">
            <w:rPr>
              <w:rFonts w:ascii="Calibri" w:hAnsi="Calibri"/>
              <w:noProof/>
            </w:rPr>
            <w:drawing>
              <wp:anchor distT="0" distB="0" distL="114300" distR="114300" simplePos="0" relativeHeight="251662336" behindDoc="0" locked="0" layoutInCell="1" allowOverlap="1" wp14:anchorId="61FCB248" wp14:editId="36505A6F">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00D9754A" w:rsidRPr="009149FD">
            <w:rPr>
              <w:rFonts w:ascii="Calibri" w:hAnsi="Calibri"/>
              <w:noProof/>
              <w:sz w:val="12"/>
            </w:rPr>
            <mc:AlternateContent>
              <mc:Choice Requires="wps">
                <w:drawing>
                  <wp:anchor distT="0" distB="0" distL="114300" distR="114300" simplePos="0" relativeHeight="251672576" behindDoc="1" locked="0" layoutInCell="1" allowOverlap="1" wp14:anchorId="43AA2BD7" wp14:editId="7260B6F0">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2E193"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" fillcolor="#0a3251" stroked="f"/>
                </w:pict>
              </mc:Fallback>
            </mc:AlternateContent>
          </w:r>
        </w:p>
        <w:p w14:paraId="1A2B658C" w14:textId="77777777" w:rsidR="00E32A8D" w:rsidRPr="009149FD" w:rsidRDefault="00E32A8D" w:rsidP="00E32A8D">
          <w:pPr>
            <w:pStyle w:val="Title"/>
            <w:rPr>
              <w:rFonts w:ascii="Calibri" w:hAnsi="Calibri"/>
            </w:rPr>
          </w:pPr>
        </w:p>
        <w:p w14:paraId="0DE369C1" w14:textId="77777777" w:rsidR="00E32A8D" w:rsidRPr="009149FD" w:rsidRDefault="001907AB" w:rsidP="005F38E6">
          <w:pPr>
            <w:pStyle w:val="Title"/>
            <w:rPr>
              <w:rFonts w:ascii="Calibri" w:hAnsi="Calibri"/>
            </w:rPr>
          </w:pPr>
          <w:r w:rsidRPr="009149FD">
            <w:rPr>
              <w:rFonts w:ascii="Calibri" w:hAnsi="Calibri"/>
              <w:noProof/>
              <w:lang w:eastAsia="zh-CN"/>
            </w:rPr>
            <mc:AlternateContent>
              <mc:Choice Requires="wps">
                <w:drawing>
                  <wp:anchor distT="0" distB="0" distL="114300" distR="114300" simplePos="0" relativeHeight="251663360" behindDoc="0" locked="0" layoutInCell="1" allowOverlap="1" wp14:anchorId="0356FB3E" wp14:editId="3BA5D408">
                    <wp:simplePos x="0" y="0"/>
                    <wp:positionH relativeFrom="column">
                      <wp:posOffset>-133985</wp:posOffset>
                    </wp:positionH>
                    <wp:positionV relativeFrom="paragraph">
                      <wp:posOffset>455290</wp:posOffset>
                    </wp:positionV>
                    <wp:extent cx="5633720" cy="2275840"/>
                    <wp:effectExtent l="0" t="0" r="0" b="10160"/>
                    <wp:wrapSquare wrapText="bothSides"/>
                    <wp:docPr id="10" name="Text Box 10"/>
                    <wp:cNvGraphicFramePr/>
                    <a:graphic xmlns:a="http://schemas.openxmlformats.org/drawingml/2006/main">
                      <a:graphicData uri="http://schemas.microsoft.com/office/word/2010/wordprocessingShape">
                        <wps:wsp>
                          <wps:cNvSpPr txBox="1"/>
                          <wps:spPr>
                            <a:xfrm>
                              <a:off x="0" y="0"/>
                              <a:ext cx="5633720"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FC9C4" w14:textId="238DDBCE" w:rsidR="00B35C19" w:rsidRDefault="00B35C19" w:rsidP="001907AB">
                                <w:pPr>
                                  <w:pStyle w:val="Title"/>
                                </w:pPr>
                                <w:r>
                                  <w:t xml:space="preserve">Final Report on the IGO-INGO Access to Curative Rights Protection Mechanisms Policy Development </w:t>
                                </w:r>
                                <w:del w:id="0" w:author="Mary Wong" w:date="2018-07-06T16:49:00Z">
                                  <w:r w:rsidDel="008B50C9">
                                    <w:delText>Proccess</w:delText>
                                  </w:r>
                                </w:del>
                                <w:ins w:id="1" w:author="Mary Wong" w:date="2018-07-06T16:49:00Z">
                                  <w:r w:rsidR="008B50C9">
                                    <w:t>Process</w:t>
                                  </w:r>
                                </w:ins>
                              </w:p>
                              <w:p w14:paraId="497C240B" w14:textId="77777777" w:rsidR="00B35C19" w:rsidRDefault="00B35C19"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6FB3E" id="_x0000_t202" coordsize="21600,21600" o:spt="202" path="m,l,21600r21600,l21600,xe">
                    <v:stroke joinstyle="miter"/>
                    <v:path gradientshapeok="t" o:connecttype="rect"/>
                  </v:shapetype>
                  <v:shape id="Text Box 10" o:spid="_x0000_s1026" type="#_x0000_t202" style="position:absolute;margin-left:-10.55pt;margin-top:35.85pt;width:443.6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" filled="f" stroked="f">
                    <v:textbox>
                      <w:txbxContent>
                        <w:p w14:paraId="07CFC9C4" w14:textId="238DDBCE" w:rsidR="00B35C19" w:rsidRDefault="00B35C19" w:rsidP="001907AB">
                          <w:pPr>
                            <w:pStyle w:val="Title"/>
                          </w:pPr>
                          <w:r>
                            <w:t xml:space="preserve">Final Report on the IGO-INGO Access to Curative Rights Protection Mechanisms Policy Development </w:t>
                          </w:r>
                          <w:del w:id="2" w:author="Mary Wong" w:date="2018-07-06T16:49:00Z">
                            <w:r w:rsidDel="008B50C9">
                              <w:delText>Proccess</w:delText>
                            </w:r>
                          </w:del>
                          <w:ins w:id="3" w:author="Mary Wong" w:date="2018-07-06T16:49:00Z">
                            <w:r w:rsidR="008B50C9">
                              <w:t>Process</w:t>
                            </w:r>
                          </w:ins>
                        </w:p>
                        <w:p w14:paraId="497C240B" w14:textId="77777777" w:rsidR="00B35C19" w:rsidRDefault="00B35C19" w:rsidP="001907AB">
                          <w:pPr>
                            <w:pStyle w:val="Title"/>
                          </w:pPr>
                        </w:p>
                      </w:txbxContent>
                    </v:textbox>
                    <w10:wrap type="square"/>
                  </v:shape>
                </w:pict>
              </mc:Fallback>
            </mc:AlternateContent>
          </w:r>
          <w:r w:rsidRPr="009149FD">
            <w:rPr>
              <w:rFonts w:ascii="Calibri" w:hAnsi="Calibri"/>
              <w:noProof/>
              <w:sz w:val="12"/>
              <w:lang w:eastAsia="zh-CN"/>
            </w:rPr>
            <mc:AlternateContent>
              <mc:Choice Requires="wps">
                <w:drawing>
                  <wp:anchor distT="0" distB="0" distL="114300" distR="114300" simplePos="0" relativeHeight="251659264" behindDoc="1" locked="0" layoutInCell="1" allowOverlap="1" wp14:anchorId="53A2904A" wp14:editId="1E864392">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022A4"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" fillcolor="#1768b1" stroked="f"/>
                </w:pict>
              </mc:Fallback>
            </mc:AlternateContent>
          </w:r>
        </w:p>
        <w:p w14:paraId="685CC5F0" w14:textId="77777777" w:rsidR="00E32A8D" w:rsidRPr="009149FD" w:rsidRDefault="00E32A8D" w:rsidP="00E32A8D">
          <w:pPr>
            <w:pStyle w:val="Title0"/>
            <w:rPr>
              <w:rFonts w:ascii="Calibri" w:hAnsi="Calibri"/>
            </w:rPr>
          </w:pPr>
          <w:r w:rsidRPr="009149FD">
            <w:rPr>
              <w:rFonts w:ascii="Calibri" w:hAnsi="Calibri"/>
            </w:rPr>
            <w:t>Status of This Document</w:t>
          </w:r>
        </w:p>
        <w:p w14:paraId="4A226433" w14:textId="78A2CC5C" w:rsidR="005F38E6" w:rsidRPr="009149FD" w:rsidRDefault="00094F55" w:rsidP="001907AB">
          <w:pPr>
            <w:pStyle w:val="Titletexts"/>
            <w:rPr>
              <w:rFonts w:ascii="Calibri" w:hAnsi="Calibri"/>
            </w:rPr>
          </w:pPr>
          <w:r w:rsidRPr="009149FD">
            <w:rPr>
              <w:rFonts w:ascii="Calibri" w:hAnsi="Calibri"/>
            </w:rPr>
            <w:t xml:space="preserve">This is the </w:t>
          </w:r>
          <w:r w:rsidR="0053661E" w:rsidRPr="009149FD">
            <w:rPr>
              <w:rFonts w:ascii="Calibri" w:hAnsi="Calibri"/>
            </w:rPr>
            <w:t xml:space="preserve">Final </w:t>
          </w:r>
          <w:r w:rsidRPr="009149FD">
            <w:rPr>
              <w:rFonts w:ascii="Calibri" w:hAnsi="Calibri"/>
            </w:rPr>
            <w:t xml:space="preserve">Report of the GNSO </w:t>
          </w:r>
          <w:r w:rsidR="00050676" w:rsidRPr="009149FD">
            <w:rPr>
              <w:rFonts w:ascii="Calibri" w:hAnsi="Calibri"/>
            </w:rPr>
            <w:t xml:space="preserve">IGO-INGO Access to Curative Rights Protection Mechanisms </w:t>
          </w:r>
          <w:r w:rsidR="008B35B5" w:rsidRPr="009149FD">
            <w:rPr>
              <w:rFonts w:ascii="Calibri" w:hAnsi="Calibri"/>
            </w:rPr>
            <w:t>Policy Development Process</w:t>
          </w:r>
          <w:r w:rsidR="0053661E" w:rsidRPr="009149FD">
            <w:rPr>
              <w:rFonts w:ascii="Calibri" w:hAnsi="Calibri"/>
            </w:rPr>
            <w:t xml:space="preserve"> (PDP)</w:t>
          </w:r>
          <w:r w:rsidR="008B35B5" w:rsidRPr="009149FD">
            <w:rPr>
              <w:rFonts w:ascii="Calibri" w:hAnsi="Calibri"/>
            </w:rPr>
            <w:t xml:space="preserve"> </w:t>
          </w:r>
          <w:r w:rsidRPr="009149FD">
            <w:rPr>
              <w:rFonts w:ascii="Calibri" w:hAnsi="Calibri"/>
            </w:rPr>
            <w:t>Working Group</w:t>
          </w:r>
          <w:r w:rsidR="008B35B5" w:rsidRPr="009149FD">
            <w:rPr>
              <w:rFonts w:ascii="Calibri" w:hAnsi="Calibri"/>
            </w:rPr>
            <w:t>.</w:t>
          </w:r>
          <w:r w:rsidRPr="009149FD">
            <w:rPr>
              <w:rFonts w:ascii="Calibri" w:hAnsi="Calibri"/>
            </w:rPr>
            <w:t xml:space="preserve"> </w:t>
          </w:r>
          <w:r w:rsidR="008B35B5" w:rsidRPr="009149FD">
            <w:rPr>
              <w:rFonts w:ascii="Calibri" w:hAnsi="Calibri"/>
            </w:rPr>
            <w:t xml:space="preserve">This report contains the Working Group’s </w:t>
          </w:r>
          <w:r w:rsidR="0053661E" w:rsidRPr="009149FD">
            <w:rPr>
              <w:rFonts w:ascii="Calibri" w:hAnsi="Calibri"/>
            </w:rPr>
            <w:t xml:space="preserve">final </w:t>
          </w:r>
          <w:r w:rsidR="008B35B5" w:rsidRPr="009149FD">
            <w:rPr>
              <w:rFonts w:ascii="Calibri" w:hAnsi="Calibri"/>
            </w:rPr>
            <w:t>recommendations</w:t>
          </w:r>
          <w:r w:rsidRPr="009149FD">
            <w:rPr>
              <w:rFonts w:ascii="Calibri" w:hAnsi="Calibri"/>
            </w:rPr>
            <w:t xml:space="preserve"> </w:t>
          </w:r>
          <w:r w:rsidR="008B35B5" w:rsidRPr="009149FD">
            <w:rPr>
              <w:rFonts w:ascii="Calibri" w:hAnsi="Calibri"/>
            </w:rPr>
            <w:t>and is being</w:t>
          </w:r>
          <w:r w:rsidRPr="009149FD">
            <w:rPr>
              <w:rFonts w:ascii="Calibri" w:hAnsi="Calibri"/>
            </w:rPr>
            <w:t xml:space="preserve"> </w:t>
          </w:r>
          <w:r w:rsidR="0053661E" w:rsidRPr="009149FD">
            <w:rPr>
              <w:rFonts w:ascii="Calibri" w:hAnsi="Calibri"/>
            </w:rPr>
            <w:t>submitted to the GNSO Council for its review and approval</w:t>
          </w:r>
          <w:r w:rsidRPr="009149FD">
            <w:rPr>
              <w:rFonts w:ascii="Calibri" w:hAnsi="Calibri"/>
            </w:rPr>
            <w:t>.</w:t>
          </w:r>
        </w:p>
        <w:p w14:paraId="246AD477" w14:textId="77777777" w:rsidR="00E32A8D" w:rsidRPr="009149FD" w:rsidRDefault="00E32A8D" w:rsidP="00E32A8D">
          <w:pPr>
            <w:pStyle w:val="TitleStatusSummary"/>
            <w:rPr>
              <w:rFonts w:ascii="Calibri" w:hAnsi="Calibri"/>
            </w:rPr>
          </w:pPr>
        </w:p>
        <w:p w14:paraId="3165AE33" w14:textId="77777777" w:rsidR="00E32A8D" w:rsidRPr="009149FD" w:rsidRDefault="00094F55" w:rsidP="00E32A8D">
          <w:pPr>
            <w:pStyle w:val="Title0"/>
            <w:rPr>
              <w:rFonts w:ascii="Calibri" w:hAnsi="Calibri"/>
            </w:rPr>
          </w:pPr>
          <w:r w:rsidRPr="009149FD">
            <w:rPr>
              <w:rFonts w:ascii="Calibri" w:hAnsi="Calibri"/>
            </w:rPr>
            <w:t>Preamble</w:t>
          </w:r>
        </w:p>
        <w:p w14:paraId="24D8B39E" w14:textId="77BF8C4B" w:rsidR="005F38E6" w:rsidRPr="009149FD" w:rsidRDefault="00193C42" w:rsidP="001907AB">
          <w:pPr>
            <w:pStyle w:val="Titletexts"/>
            <w:rPr>
              <w:rFonts w:ascii="Calibri" w:hAnsi="Calibri"/>
            </w:rPr>
          </w:pPr>
          <w:r w:rsidRPr="009149FD">
            <w:rPr>
              <w:rFonts w:ascii="Calibri" w:hAnsi="Calibri"/>
            </w:rPr>
            <w:t>The objective of t</w:t>
          </w:r>
          <w:r w:rsidR="00094F55" w:rsidRPr="009149FD">
            <w:rPr>
              <w:rFonts w:ascii="Calibri" w:hAnsi="Calibri"/>
            </w:rPr>
            <w:t xml:space="preserve">his </w:t>
          </w:r>
          <w:r w:rsidR="0053661E" w:rsidRPr="009149FD">
            <w:rPr>
              <w:rFonts w:ascii="Calibri" w:hAnsi="Calibri"/>
            </w:rPr>
            <w:t xml:space="preserve">Final </w:t>
          </w:r>
          <w:r w:rsidR="00094F55" w:rsidRPr="009149FD">
            <w:rPr>
              <w:rFonts w:ascii="Calibri" w:hAnsi="Calibri"/>
            </w:rPr>
            <w:t>Report is</w:t>
          </w:r>
          <w:r w:rsidRPr="009149FD">
            <w:rPr>
              <w:rFonts w:ascii="Calibri" w:hAnsi="Calibri"/>
            </w:rPr>
            <w:t xml:space="preserve"> to </w:t>
          </w:r>
          <w:r w:rsidR="0053661E" w:rsidRPr="009149FD">
            <w:rPr>
              <w:rFonts w:ascii="Calibri" w:hAnsi="Calibri"/>
            </w:rPr>
            <w:t xml:space="preserve">present the Working Group’s final recommendations for Consensus Policies </w:t>
          </w:r>
          <w:r w:rsidR="00C93C80" w:rsidRPr="009149FD">
            <w:rPr>
              <w:rFonts w:ascii="Calibri" w:hAnsi="Calibri"/>
            </w:rPr>
            <w:t>to</w:t>
          </w:r>
          <w:r w:rsidR="0053661E" w:rsidRPr="009149FD">
            <w:rPr>
              <w:rFonts w:ascii="Calibri" w:hAnsi="Calibri"/>
            </w:rPr>
            <w:t xml:space="preserve"> be approved by the GNSO C</w:t>
          </w:r>
          <w:r w:rsidR="009149FD">
            <w:rPr>
              <w:rFonts w:ascii="Calibri" w:hAnsi="Calibri"/>
            </w:rPr>
            <w:t>ouncil as a result of this PDP</w:t>
          </w:r>
          <w:r w:rsidR="00F107A0">
            <w:rPr>
              <w:rFonts w:ascii="Calibri" w:hAnsi="Calibri"/>
            </w:rPr>
            <w:t xml:space="preserve"> and</w:t>
          </w:r>
          <w:r w:rsidR="00F107A0" w:rsidRPr="009149FD">
            <w:rPr>
              <w:rFonts w:ascii="Calibri" w:hAnsi="Calibri"/>
            </w:rPr>
            <w:t xml:space="preserve"> </w:t>
          </w:r>
          <w:r w:rsidR="009149FD">
            <w:rPr>
              <w:rFonts w:ascii="Calibri" w:hAnsi="Calibri"/>
            </w:rPr>
            <w:t>record</w:t>
          </w:r>
          <w:r w:rsidRPr="009149FD">
            <w:rPr>
              <w:rFonts w:ascii="Calibri" w:hAnsi="Calibri"/>
            </w:rPr>
            <w:t xml:space="preserve"> the Working Group’s deliberations on </w:t>
          </w:r>
          <w:r w:rsidR="008B35B5" w:rsidRPr="009149FD">
            <w:rPr>
              <w:rFonts w:ascii="Calibri" w:hAnsi="Calibri"/>
            </w:rPr>
            <w:t xml:space="preserve">the </w:t>
          </w:r>
          <w:r w:rsidRPr="009149FD">
            <w:rPr>
              <w:rFonts w:ascii="Calibri" w:hAnsi="Calibri"/>
            </w:rPr>
            <w:t>issues</w:t>
          </w:r>
          <w:r w:rsidR="008B35B5" w:rsidRPr="009149FD">
            <w:rPr>
              <w:rFonts w:ascii="Calibri" w:hAnsi="Calibri"/>
            </w:rPr>
            <w:t xml:space="preserve"> raised by its Charter</w:t>
          </w:r>
          <w:r w:rsidR="009149FD">
            <w:rPr>
              <w:rFonts w:ascii="Calibri" w:hAnsi="Calibri"/>
            </w:rPr>
            <w:t xml:space="preserve"> (</w:t>
          </w:r>
          <w:r w:rsidR="0053661E" w:rsidRPr="009149FD">
            <w:rPr>
              <w:rFonts w:ascii="Calibri" w:hAnsi="Calibri"/>
            </w:rPr>
            <w:t xml:space="preserve">including its consideration of community input received on </w:t>
          </w:r>
          <w:r w:rsidR="009149FD">
            <w:rPr>
              <w:rFonts w:ascii="Calibri" w:hAnsi="Calibri"/>
            </w:rPr>
            <w:t>i</w:t>
          </w:r>
          <w:r w:rsidR="0053661E" w:rsidRPr="009149FD">
            <w:rPr>
              <w:rFonts w:ascii="Calibri" w:hAnsi="Calibri"/>
            </w:rPr>
            <w:t>ts Initial Report that was published for public comment in January 2017</w:t>
          </w:r>
          <w:r w:rsidR="00F107A0">
            <w:rPr>
              <w:rFonts w:ascii="Calibri" w:hAnsi="Calibri"/>
            </w:rPr>
            <w:t xml:space="preserve"> and policy proposals discussed within the Working Group that did not attain consensus)</w:t>
          </w:r>
          <w:r w:rsidRPr="009149FD">
            <w:rPr>
              <w:rFonts w:ascii="Calibri" w:hAnsi="Calibri"/>
            </w:rPr>
            <w:t xml:space="preserve">.  </w:t>
          </w:r>
          <w:r w:rsidR="0053661E" w:rsidRPr="009149FD">
            <w:rPr>
              <w:rFonts w:ascii="Calibri" w:hAnsi="Calibri"/>
            </w:rPr>
            <w:t xml:space="preserve">This </w:t>
          </w:r>
          <w:r w:rsidR="008B35B5" w:rsidRPr="009149FD">
            <w:rPr>
              <w:rFonts w:ascii="Calibri" w:hAnsi="Calibri"/>
            </w:rPr>
            <w:t>Final Report</w:t>
          </w:r>
          <w:r w:rsidRPr="009149FD">
            <w:rPr>
              <w:rFonts w:ascii="Calibri" w:hAnsi="Calibri"/>
            </w:rPr>
            <w:t xml:space="preserve"> will be</w:t>
          </w:r>
          <w:r w:rsidR="00094F55" w:rsidRPr="009149FD">
            <w:rPr>
              <w:rFonts w:ascii="Calibri" w:hAnsi="Calibri"/>
            </w:rPr>
            <w:t xml:space="preserve"> submitted to the GNSO Council in </w:t>
          </w:r>
          <w:r w:rsidR="008B35B5" w:rsidRPr="009149FD">
            <w:rPr>
              <w:rFonts w:ascii="Calibri" w:hAnsi="Calibri"/>
            </w:rPr>
            <w:t>accordance with</w:t>
          </w:r>
          <w:r w:rsidR="00094F55" w:rsidRPr="009149FD">
            <w:rPr>
              <w:rFonts w:ascii="Calibri" w:hAnsi="Calibri"/>
            </w:rPr>
            <w:t xml:space="preserve"> </w:t>
          </w:r>
          <w:r w:rsidR="008B35B5" w:rsidRPr="009149FD">
            <w:rPr>
              <w:rFonts w:ascii="Calibri" w:hAnsi="Calibri"/>
            </w:rPr>
            <w:t>the</w:t>
          </w:r>
          <w:r w:rsidR="00094F55" w:rsidRPr="009149FD">
            <w:rPr>
              <w:rFonts w:ascii="Calibri" w:hAnsi="Calibri"/>
            </w:rPr>
            <w:t xml:space="preserve"> </w:t>
          </w:r>
          <w:r w:rsidR="008B35B5" w:rsidRPr="009149FD">
            <w:rPr>
              <w:rFonts w:ascii="Calibri" w:hAnsi="Calibri"/>
            </w:rPr>
            <w:t xml:space="preserve">motion that was </w:t>
          </w:r>
          <w:r w:rsidR="00094F55" w:rsidRPr="009149FD">
            <w:rPr>
              <w:rFonts w:ascii="Calibri" w:hAnsi="Calibri"/>
            </w:rPr>
            <w:t xml:space="preserve">proposed and carried during the Council teleconference meeting on </w:t>
          </w:r>
          <w:r w:rsidR="00684B70" w:rsidRPr="009149FD">
            <w:rPr>
              <w:rFonts w:ascii="Calibri" w:hAnsi="Calibri"/>
            </w:rPr>
            <w:t>5 June 2014</w:t>
          </w:r>
          <w:r w:rsidR="005A072F" w:rsidRPr="009149FD">
            <w:rPr>
              <w:rFonts w:ascii="Calibri" w:hAnsi="Calibri"/>
            </w:rPr>
            <w:t>, and which</w:t>
          </w:r>
          <w:r w:rsidR="008B35B5" w:rsidRPr="009149FD">
            <w:rPr>
              <w:rFonts w:ascii="Calibri" w:hAnsi="Calibri"/>
            </w:rPr>
            <w:t xml:space="preserve"> resulted in the creation of this Working Group</w:t>
          </w:r>
          <w:r w:rsidR="00094F55" w:rsidRPr="009149FD">
            <w:rPr>
              <w:rFonts w:ascii="Calibri" w:hAnsi="Calibri"/>
            </w:rPr>
            <w:t>.</w:t>
          </w:r>
          <w:r w:rsidR="005F38E6" w:rsidRPr="009149FD">
            <w:rPr>
              <w:rFonts w:ascii="Calibri" w:hAnsi="Calibri"/>
              <w:b/>
              <w:bCs/>
              <w:color w:val="auto"/>
              <w:sz w:val="22"/>
            </w:rPr>
            <w:br w:type="page"/>
          </w:r>
        </w:p>
      </w:sdtContent>
    </w:sdt>
    <w:p w14:paraId="286F8D1E" w14:textId="77777777" w:rsidR="007E0B62" w:rsidRPr="009149FD" w:rsidRDefault="007E0B62" w:rsidP="00E25C45">
      <w:pPr>
        <w:pStyle w:val="TOCCustomheading"/>
        <w:rPr>
          <w:rFonts w:ascii="Calibri" w:hAnsi="Calibri"/>
        </w:rPr>
      </w:pPr>
      <w:r w:rsidRPr="009149FD">
        <w:rPr>
          <w:rFonts w:ascii="Calibri" w:hAnsi="Calibri"/>
        </w:rPr>
        <w:t>Table of Contents</w:t>
      </w:r>
    </w:p>
    <w:sdt>
      <w:sdtPr>
        <w:rPr>
          <w:rFonts w:ascii="Calibri" w:hAnsi="Calibri" w:cs="Times New Roman"/>
          <w:b w:val="0"/>
          <w:bCs w:val="0"/>
          <w:caps/>
          <w:color w:val="auto"/>
          <w:sz w:val="22"/>
          <w:szCs w:val="24"/>
          <w:u w:val="single" w:color="1768B1"/>
          <w:lang w:eastAsia="zh-CN"/>
        </w:rPr>
        <w:id w:val="-730306847"/>
        <w:docPartObj>
          <w:docPartGallery w:val="Table of Contents"/>
          <w:docPartUnique/>
        </w:docPartObj>
      </w:sdtPr>
      <w:sdtEndPr>
        <w:rPr>
          <w:b/>
          <w:bCs/>
          <w:noProof/>
          <w:sz w:val="28"/>
          <w:szCs w:val="28"/>
        </w:rPr>
      </w:sdtEndPr>
      <w:sdtContent>
        <w:p w14:paraId="5A856DC5" w14:textId="77777777" w:rsidR="00E25C45" w:rsidRPr="009149FD" w:rsidRDefault="00E25C45" w:rsidP="00E25C45">
          <w:pPr>
            <w:pStyle w:val="TOCCustomHeading0"/>
            <w:rPr>
              <w:rFonts w:ascii="Calibri" w:hAnsi="Calibri"/>
              <w:sz w:val="22"/>
              <w:szCs w:val="24"/>
            </w:rPr>
          </w:pPr>
        </w:p>
        <w:p w14:paraId="4BD10F68" w14:textId="77777777" w:rsidR="001519C5" w:rsidRPr="009149FD" w:rsidRDefault="001519C5" w:rsidP="00E25C45">
          <w:pPr>
            <w:pStyle w:val="TOCCustomHeading0"/>
            <w:rPr>
              <w:rFonts w:ascii="Calibri" w:hAnsi="Calibri"/>
            </w:rPr>
          </w:pPr>
          <w:r w:rsidRPr="009149FD">
            <w:rPr>
              <w:rFonts w:ascii="Calibri" w:hAnsi="Calibri"/>
            </w:rPr>
            <w:t>Table of Contents</w:t>
          </w:r>
        </w:p>
        <w:p w14:paraId="6901F8F4" w14:textId="62C6BD79" w:rsidR="003348EB" w:rsidRDefault="001519C5">
          <w:pPr>
            <w:pStyle w:val="TOC1"/>
            <w:rPr>
              <w:ins w:id="4" w:author="Mary Wong" w:date="2018-07-06T16:42:00Z"/>
              <w:rFonts w:asciiTheme="minorHAnsi" w:hAnsiTheme="minorHAnsi" w:cstheme="minorBidi"/>
              <w:b w:val="0"/>
              <w:bCs w:val="0"/>
              <w:caps w:val="0"/>
              <w:noProof/>
              <w:sz w:val="24"/>
              <w:szCs w:val="24"/>
              <w:u w:val="none"/>
            </w:rPr>
          </w:pPr>
          <w:r w:rsidRPr="009149FD">
            <w:rPr>
              <w:rFonts w:ascii="Calibri" w:hAnsi="Calibri"/>
              <w:szCs w:val="22"/>
            </w:rPr>
            <w:fldChar w:fldCharType="begin"/>
          </w:r>
          <w:r w:rsidRPr="009149FD">
            <w:rPr>
              <w:rFonts w:ascii="Calibri" w:hAnsi="Calibri"/>
              <w:szCs w:val="22"/>
            </w:rPr>
            <w:instrText xml:space="preserve"> TOC \o "1-1" </w:instrText>
          </w:r>
          <w:r w:rsidRPr="009149FD">
            <w:rPr>
              <w:rFonts w:ascii="Calibri" w:hAnsi="Calibri"/>
              <w:szCs w:val="22"/>
            </w:rPr>
            <w:fldChar w:fldCharType="separate"/>
          </w:r>
          <w:ins w:id="5" w:author="Mary Wong" w:date="2018-07-06T16:42:00Z">
            <w:r w:rsidR="003348EB" w:rsidRPr="00D87FC9">
              <w:rPr>
                <w:rFonts w:ascii="Calibri" w:hAnsi="Calibri"/>
                <w:noProof/>
              </w:rPr>
              <w:t>1 Executive Summary</w:t>
            </w:r>
            <w:r w:rsidR="003348EB">
              <w:rPr>
                <w:noProof/>
              </w:rPr>
              <w:tab/>
            </w:r>
            <w:r w:rsidR="003348EB">
              <w:rPr>
                <w:noProof/>
              </w:rPr>
              <w:fldChar w:fldCharType="begin"/>
            </w:r>
            <w:r w:rsidR="003348EB">
              <w:rPr>
                <w:noProof/>
              </w:rPr>
              <w:instrText xml:space="preserve"> PAGEREF _Toc518658690 \h </w:instrText>
            </w:r>
            <w:r w:rsidR="003348EB">
              <w:rPr>
                <w:noProof/>
              </w:rPr>
            </w:r>
          </w:ins>
          <w:r w:rsidR="003348EB">
            <w:rPr>
              <w:noProof/>
            </w:rPr>
            <w:fldChar w:fldCharType="separate"/>
          </w:r>
          <w:ins w:id="6" w:author="Mary Wong" w:date="2018-07-06T16:42:00Z">
            <w:r w:rsidR="003348EB">
              <w:rPr>
                <w:noProof/>
              </w:rPr>
              <w:t>3</w:t>
            </w:r>
            <w:r w:rsidR="003348EB">
              <w:rPr>
                <w:noProof/>
              </w:rPr>
              <w:fldChar w:fldCharType="end"/>
            </w:r>
          </w:ins>
        </w:p>
        <w:p w14:paraId="0BB8A82C" w14:textId="42F8DB13" w:rsidR="003348EB" w:rsidRDefault="003348EB">
          <w:pPr>
            <w:pStyle w:val="TOC1"/>
            <w:rPr>
              <w:ins w:id="7" w:author="Mary Wong" w:date="2018-07-06T16:42:00Z"/>
              <w:rFonts w:asciiTheme="minorHAnsi" w:hAnsiTheme="minorHAnsi" w:cstheme="minorBidi"/>
              <w:b w:val="0"/>
              <w:bCs w:val="0"/>
              <w:caps w:val="0"/>
              <w:noProof/>
              <w:sz w:val="24"/>
              <w:szCs w:val="24"/>
              <w:u w:val="none"/>
            </w:rPr>
          </w:pPr>
          <w:ins w:id="8" w:author="Mary Wong" w:date="2018-07-06T16:42:00Z">
            <w:r w:rsidRPr="00D87FC9">
              <w:rPr>
                <w:rFonts w:ascii="Calibri" w:hAnsi="Calibri"/>
                <w:noProof/>
              </w:rPr>
              <w:t>2 The Working Group’s Final PDP Recommendations</w:t>
            </w:r>
            <w:r>
              <w:rPr>
                <w:noProof/>
              </w:rPr>
              <w:tab/>
            </w:r>
            <w:r>
              <w:rPr>
                <w:noProof/>
              </w:rPr>
              <w:fldChar w:fldCharType="begin"/>
            </w:r>
            <w:r>
              <w:rPr>
                <w:noProof/>
              </w:rPr>
              <w:instrText xml:space="preserve"> PAGEREF _Toc518658691 \h </w:instrText>
            </w:r>
            <w:r>
              <w:rPr>
                <w:noProof/>
              </w:rPr>
            </w:r>
          </w:ins>
          <w:r>
            <w:rPr>
              <w:noProof/>
            </w:rPr>
            <w:fldChar w:fldCharType="separate"/>
          </w:r>
          <w:ins w:id="9" w:author="Mary Wong" w:date="2018-07-06T16:42:00Z">
            <w:r>
              <w:rPr>
                <w:noProof/>
              </w:rPr>
              <w:t>9</w:t>
            </w:r>
            <w:r>
              <w:rPr>
                <w:noProof/>
              </w:rPr>
              <w:fldChar w:fldCharType="end"/>
            </w:r>
          </w:ins>
        </w:p>
        <w:p w14:paraId="4618594E" w14:textId="74A9519A" w:rsidR="003348EB" w:rsidRDefault="003348EB">
          <w:pPr>
            <w:pStyle w:val="TOC1"/>
            <w:rPr>
              <w:ins w:id="10" w:author="Mary Wong" w:date="2018-07-06T16:42:00Z"/>
              <w:rFonts w:asciiTheme="minorHAnsi" w:hAnsiTheme="minorHAnsi" w:cstheme="minorBidi"/>
              <w:b w:val="0"/>
              <w:bCs w:val="0"/>
              <w:caps w:val="0"/>
              <w:noProof/>
              <w:sz w:val="24"/>
              <w:szCs w:val="24"/>
              <w:u w:val="none"/>
            </w:rPr>
          </w:pPr>
          <w:ins w:id="11" w:author="Mary Wong" w:date="2018-07-06T16:42:00Z">
            <w:r w:rsidRPr="00D87FC9">
              <w:rPr>
                <w:rFonts w:ascii="Calibri" w:hAnsi="Calibri"/>
                <w:noProof/>
              </w:rPr>
              <w:t>3 Deliberations of the Working Group</w:t>
            </w:r>
            <w:r>
              <w:rPr>
                <w:noProof/>
              </w:rPr>
              <w:tab/>
            </w:r>
            <w:r>
              <w:rPr>
                <w:noProof/>
              </w:rPr>
              <w:fldChar w:fldCharType="begin"/>
            </w:r>
            <w:r>
              <w:rPr>
                <w:noProof/>
              </w:rPr>
              <w:instrText xml:space="preserve"> PAGEREF _Toc518658692 \h </w:instrText>
            </w:r>
            <w:r>
              <w:rPr>
                <w:noProof/>
              </w:rPr>
            </w:r>
          </w:ins>
          <w:r>
            <w:rPr>
              <w:noProof/>
            </w:rPr>
            <w:fldChar w:fldCharType="separate"/>
          </w:r>
          <w:ins w:id="12" w:author="Mary Wong" w:date="2018-07-06T16:42:00Z">
            <w:r>
              <w:rPr>
                <w:noProof/>
              </w:rPr>
              <w:t>29</w:t>
            </w:r>
            <w:r>
              <w:rPr>
                <w:noProof/>
              </w:rPr>
              <w:fldChar w:fldCharType="end"/>
            </w:r>
          </w:ins>
        </w:p>
        <w:p w14:paraId="2F26DD74" w14:textId="79AE5F43" w:rsidR="003348EB" w:rsidRDefault="003348EB">
          <w:pPr>
            <w:pStyle w:val="TOC1"/>
            <w:rPr>
              <w:ins w:id="13" w:author="Mary Wong" w:date="2018-07-06T16:42:00Z"/>
              <w:rFonts w:asciiTheme="minorHAnsi" w:hAnsiTheme="minorHAnsi" w:cstheme="minorBidi"/>
              <w:b w:val="0"/>
              <w:bCs w:val="0"/>
              <w:caps w:val="0"/>
              <w:noProof/>
              <w:sz w:val="24"/>
              <w:szCs w:val="24"/>
              <w:u w:val="none"/>
            </w:rPr>
          </w:pPr>
          <w:ins w:id="14" w:author="Mary Wong" w:date="2018-07-06T16:42:00Z">
            <w:r w:rsidRPr="00D87FC9">
              <w:rPr>
                <w:rFonts w:ascii="Calibri" w:hAnsi="Calibri"/>
                <w:noProof/>
              </w:rPr>
              <w:t>4 Conclusions and Next Steps</w:t>
            </w:r>
            <w:r>
              <w:rPr>
                <w:noProof/>
              </w:rPr>
              <w:tab/>
            </w:r>
            <w:r>
              <w:rPr>
                <w:noProof/>
              </w:rPr>
              <w:fldChar w:fldCharType="begin"/>
            </w:r>
            <w:r>
              <w:rPr>
                <w:noProof/>
              </w:rPr>
              <w:instrText xml:space="preserve"> PAGEREF _Toc518658693 \h </w:instrText>
            </w:r>
            <w:r>
              <w:rPr>
                <w:noProof/>
              </w:rPr>
            </w:r>
          </w:ins>
          <w:r>
            <w:rPr>
              <w:noProof/>
            </w:rPr>
            <w:fldChar w:fldCharType="separate"/>
          </w:r>
          <w:ins w:id="15" w:author="Mary Wong" w:date="2018-07-06T16:42:00Z">
            <w:r>
              <w:rPr>
                <w:noProof/>
              </w:rPr>
              <w:t>53</w:t>
            </w:r>
            <w:r>
              <w:rPr>
                <w:noProof/>
              </w:rPr>
              <w:fldChar w:fldCharType="end"/>
            </w:r>
          </w:ins>
        </w:p>
        <w:p w14:paraId="010A7600" w14:textId="31998D4A" w:rsidR="003348EB" w:rsidRDefault="003348EB">
          <w:pPr>
            <w:pStyle w:val="TOC1"/>
            <w:rPr>
              <w:ins w:id="16" w:author="Mary Wong" w:date="2018-07-06T16:42:00Z"/>
              <w:rFonts w:asciiTheme="minorHAnsi" w:hAnsiTheme="minorHAnsi" w:cstheme="minorBidi"/>
              <w:b w:val="0"/>
              <w:bCs w:val="0"/>
              <w:caps w:val="0"/>
              <w:noProof/>
              <w:sz w:val="24"/>
              <w:szCs w:val="24"/>
              <w:u w:val="none"/>
            </w:rPr>
          </w:pPr>
          <w:ins w:id="17" w:author="Mary Wong" w:date="2018-07-06T16:42:00Z">
            <w:r w:rsidRPr="00D87FC9">
              <w:rPr>
                <w:rFonts w:ascii="Calibri" w:hAnsi="Calibri"/>
                <w:noProof/>
              </w:rPr>
              <w:t>5 Background</w:t>
            </w:r>
            <w:r>
              <w:rPr>
                <w:noProof/>
              </w:rPr>
              <w:tab/>
            </w:r>
            <w:r>
              <w:rPr>
                <w:noProof/>
              </w:rPr>
              <w:fldChar w:fldCharType="begin"/>
            </w:r>
            <w:r>
              <w:rPr>
                <w:noProof/>
              </w:rPr>
              <w:instrText xml:space="preserve"> PAGEREF _Toc518658694 \h </w:instrText>
            </w:r>
            <w:r>
              <w:rPr>
                <w:noProof/>
              </w:rPr>
            </w:r>
          </w:ins>
          <w:r>
            <w:rPr>
              <w:noProof/>
            </w:rPr>
            <w:fldChar w:fldCharType="separate"/>
          </w:r>
          <w:ins w:id="18" w:author="Mary Wong" w:date="2018-07-06T16:42:00Z">
            <w:r>
              <w:rPr>
                <w:noProof/>
              </w:rPr>
              <w:t>54</w:t>
            </w:r>
            <w:r>
              <w:rPr>
                <w:noProof/>
              </w:rPr>
              <w:fldChar w:fldCharType="end"/>
            </w:r>
          </w:ins>
        </w:p>
        <w:p w14:paraId="095D7CB9" w14:textId="2487E448" w:rsidR="003348EB" w:rsidRDefault="003348EB">
          <w:pPr>
            <w:pStyle w:val="TOC1"/>
            <w:rPr>
              <w:ins w:id="19" w:author="Mary Wong" w:date="2018-07-06T16:42:00Z"/>
              <w:rFonts w:asciiTheme="minorHAnsi" w:hAnsiTheme="minorHAnsi" w:cstheme="minorBidi"/>
              <w:b w:val="0"/>
              <w:bCs w:val="0"/>
              <w:caps w:val="0"/>
              <w:noProof/>
              <w:sz w:val="24"/>
              <w:szCs w:val="24"/>
              <w:u w:val="none"/>
            </w:rPr>
          </w:pPr>
          <w:ins w:id="20" w:author="Mary Wong" w:date="2018-07-06T16:42:00Z">
            <w:r w:rsidRPr="00D87FC9">
              <w:rPr>
                <w:rFonts w:ascii="Calibri" w:hAnsi="Calibri"/>
                <w:noProof/>
              </w:rPr>
              <w:t>6 Approach Taken by the Working Group</w:t>
            </w:r>
            <w:r>
              <w:rPr>
                <w:noProof/>
              </w:rPr>
              <w:tab/>
            </w:r>
            <w:r>
              <w:rPr>
                <w:noProof/>
              </w:rPr>
              <w:fldChar w:fldCharType="begin"/>
            </w:r>
            <w:r>
              <w:rPr>
                <w:noProof/>
              </w:rPr>
              <w:instrText xml:space="preserve"> PAGEREF _Toc518658695 \h </w:instrText>
            </w:r>
            <w:r>
              <w:rPr>
                <w:noProof/>
              </w:rPr>
            </w:r>
          </w:ins>
          <w:r>
            <w:rPr>
              <w:noProof/>
            </w:rPr>
            <w:fldChar w:fldCharType="separate"/>
          </w:r>
          <w:ins w:id="21" w:author="Mary Wong" w:date="2018-07-06T16:42:00Z">
            <w:r>
              <w:rPr>
                <w:noProof/>
              </w:rPr>
              <w:t>57</w:t>
            </w:r>
            <w:r>
              <w:rPr>
                <w:noProof/>
              </w:rPr>
              <w:fldChar w:fldCharType="end"/>
            </w:r>
          </w:ins>
        </w:p>
        <w:p w14:paraId="62868AD1" w14:textId="03A589FB" w:rsidR="003348EB" w:rsidRDefault="003348EB">
          <w:pPr>
            <w:pStyle w:val="TOC1"/>
            <w:rPr>
              <w:ins w:id="22" w:author="Mary Wong" w:date="2018-07-06T16:42:00Z"/>
              <w:rFonts w:asciiTheme="minorHAnsi" w:hAnsiTheme="minorHAnsi" w:cstheme="minorBidi"/>
              <w:b w:val="0"/>
              <w:bCs w:val="0"/>
              <w:caps w:val="0"/>
              <w:noProof/>
              <w:sz w:val="24"/>
              <w:szCs w:val="24"/>
              <w:u w:val="none"/>
            </w:rPr>
          </w:pPr>
          <w:ins w:id="23" w:author="Mary Wong" w:date="2018-07-06T16:42:00Z">
            <w:r w:rsidRPr="00D87FC9">
              <w:rPr>
                <w:rFonts w:ascii="Calibri" w:hAnsi="Calibri"/>
                <w:noProof/>
              </w:rPr>
              <w:t>7 Community Input</w:t>
            </w:r>
            <w:r>
              <w:rPr>
                <w:noProof/>
              </w:rPr>
              <w:tab/>
            </w:r>
            <w:r>
              <w:rPr>
                <w:noProof/>
              </w:rPr>
              <w:fldChar w:fldCharType="begin"/>
            </w:r>
            <w:r>
              <w:rPr>
                <w:noProof/>
              </w:rPr>
              <w:instrText xml:space="preserve"> PAGEREF _Toc518658696 \h </w:instrText>
            </w:r>
            <w:r>
              <w:rPr>
                <w:noProof/>
              </w:rPr>
            </w:r>
          </w:ins>
          <w:r>
            <w:rPr>
              <w:noProof/>
            </w:rPr>
            <w:fldChar w:fldCharType="separate"/>
          </w:r>
          <w:ins w:id="24" w:author="Mary Wong" w:date="2018-07-06T16:42:00Z">
            <w:r>
              <w:rPr>
                <w:noProof/>
              </w:rPr>
              <w:t>60</w:t>
            </w:r>
            <w:r>
              <w:rPr>
                <w:noProof/>
              </w:rPr>
              <w:fldChar w:fldCharType="end"/>
            </w:r>
          </w:ins>
        </w:p>
        <w:p w14:paraId="5E884F73" w14:textId="5E43E05D" w:rsidR="003348EB" w:rsidRDefault="003348EB">
          <w:pPr>
            <w:pStyle w:val="TOC1"/>
            <w:rPr>
              <w:ins w:id="25" w:author="Mary Wong" w:date="2018-07-06T16:42:00Z"/>
              <w:rFonts w:asciiTheme="minorHAnsi" w:hAnsiTheme="minorHAnsi" w:cstheme="minorBidi"/>
              <w:b w:val="0"/>
              <w:bCs w:val="0"/>
              <w:caps w:val="0"/>
              <w:noProof/>
              <w:sz w:val="24"/>
              <w:szCs w:val="24"/>
              <w:u w:val="none"/>
            </w:rPr>
          </w:pPr>
          <w:ins w:id="26" w:author="Mary Wong" w:date="2018-07-06T16:42:00Z">
            <w:r w:rsidRPr="00D87FC9">
              <w:rPr>
                <w:rFonts w:ascii="Calibri" w:hAnsi="Calibri"/>
                <w:noProof/>
              </w:rPr>
              <w:t>8 Annex A – PDP Working Group Charter</w:t>
            </w:r>
            <w:r>
              <w:rPr>
                <w:noProof/>
              </w:rPr>
              <w:tab/>
            </w:r>
            <w:r>
              <w:rPr>
                <w:noProof/>
              </w:rPr>
              <w:fldChar w:fldCharType="begin"/>
            </w:r>
            <w:r>
              <w:rPr>
                <w:noProof/>
              </w:rPr>
              <w:instrText xml:space="preserve"> PAGEREF _Toc518658697 \h </w:instrText>
            </w:r>
            <w:r>
              <w:rPr>
                <w:noProof/>
              </w:rPr>
            </w:r>
          </w:ins>
          <w:r>
            <w:rPr>
              <w:noProof/>
            </w:rPr>
            <w:fldChar w:fldCharType="separate"/>
          </w:r>
          <w:ins w:id="27" w:author="Mary Wong" w:date="2018-07-06T16:42:00Z">
            <w:r>
              <w:rPr>
                <w:noProof/>
              </w:rPr>
              <w:t>62</w:t>
            </w:r>
            <w:r>
              <w:rPr>
                <w:noProof/>
              </w:rPr>
              <w:fldChar w:fldCharType="end"/>
            </w:r>
          </w:ins>
        </w:p>
        <w:p w14:paraId="2E5CD6EE" w14:textId="45FF47C7" w:rsidR="003348EB" w:rsidRDefault="003348EB">
          <w:pPr>
            <w:pStyle w:val="TOC1"/>
            <w:rPr>
              <w:ins w:id="28" w:author="Mary Wong" w:date="2018-07-06T16:42:00Z"/>
              <w:rFonts w:asciiTheme="minorHAnsi" w:hAnsiTheme="minorHAnsi" w:cstheme="minorBidi"/>
              <w:b w:val="0"/>
              <w:bCs w:val="0"/>
              <w:caps w:val="0"/>
              <w:noProof/>
              <w:sz w:val="24"/>
              <w:szCs w:val="24"/>
              <w:u w:val="none"/>
            </w:rPr>
          </w:pPr>
          <w:ins w:id="29" w:author="Mary Wong" w:date="2018-07-06T16:42:00Z">
            <w:r w:rsidRPr="00D87FC9">
              <w:rPr>
                <w:rFonts w:ascii="Calibri" w:hAnsi="Calibri"/>
                <w:noProof/>
              </w:rPr>
              <w:t>9 Annex B – Minority Statements</w:t>
            </w:r>
            <w:r>
              <w:rPr>
                <w:noProof/>
              </w:rPr>
              <w:tab/>
            </w:r>
            <w:r>
              <w:rPr>
                <w:noProof/>
              </w:rPr>
              <w:fldChar w:fldCharType="begin"/>
            </w:r>
            <w:r>
              <w:rPr>
                <w:noProof/>
              </w:rPr>
              <w:instrText xml:space="preserve"> PAGEREF _Toc518658698 \h </w:instrText>
            </w:r>
            <w:r>
              <w:rPr>
                <w:noProof/>
              </w:rPr>
            </w:r>
          </w:ins>
          <w:r>
            <w:rPr>
              <w:noProof/>
            </w:rPr>
            <w:fldChar w:fldCharType="separate"/>
          </w:r>
          <w:ins w:id="30" w:author="Mary Wong" w:date="2018-07-06T16:42:00Z">
            <w:r>
              <w:rPr>
                <w:noProof/>
              </w:rPr>
              <w:t>70</w:t>
            </w:r>
            <w:r>
              <w:rPr>
                <w:noProof/>
              </w:rPr>
              <w:fldChar w:fldCharType="end"/>
            </w:r>
          </w:ins>
        </w:p>
        <w:p w14:paraId="3AAE2E5F" w14:textId="07132874" w:rsidR="003348EB" w:rsidRDefault="003348EB">
          <w:pPr>
            <w:pStyle w:val="TOC1"/>
            <w:rPr>
              <w:ins w:id="31" w:author="Mary Wong" w:date="2018-07-06T16:42:00Z"/>
              <w:rFonts w:asciiTheme="minorHAnsi" w:hAnsiTheme="minorHAnsi" w:cstheme="minorBidi"/>
              <w:b w:val="0"/>
              <w:bCs w:val="0"/>
              <w:caps w:val="0"/>
              <w:noProof/>
              <w:sz w:val="24"/>
              <w:szCs w:val="24"/>
              <w:u w:val="none"/>
            </w:rPr>
          </w:pPr>
          <w:ins w:id="32" w:author="Mary Wong" w:date="2018-07-06T16:42:00Z">
            <w:r w:rsidRPr="00D87FC9">
              <w:rPr>
                <w:rFonts w:ascii="Calibri" w:hAnsi="Calibri"/>
                <w:noProof/>
              </w:rPr>
              <w:t>10 Annex C – Text of Article 6</w:t>
            </w:r>
            <w:r w:rsidRPr="00D87FC9">
              <w:rPr>
                <w:rFonts w:ascii="Calibri" w:hAnsi="Calibri"/>
                <w:i/>
                <w:noProof/>
              </w:rPr>
              <w:t>ter</w:t>
            </w:r>
            <w:r w:rsidRPr="00D87FC9">
              <w:rPr>
                <w:rFonts w:ascii="Calibri" w:hAnsi="Calibri"/>
                <w:noProof/>
              </w:rPr>
              <w:t xml:space="preserve"> of the Paris Convention for the Protection of Industrial Property</w:t>
            </w:r>
            <w:r>
              <w:rPr>
                <w:noProof/>
              </w:rPr>
              <w:tab/>
            </w:r>
            <w:r>
              <w:rPr>
                <w:noProof/>
              </w:rPr>
              <w:fldChar w:fldCharType="begin"/>
            </w:r>
            <w:r>
              <w:rPr>
                <w:noProof/>
              </w:rPr>
              <w:instrText xml:space="preserve"> PAGEREF _Toc518658699 \h </w:instrText>
            </w:r>
            <w:r>
              <w:rPr>
                <w:noProof/>
              </w:rPr>
            </w:r>
          </w:ins>
          <w:r>
            <w:rPr>
              <w:noProof/>
            </w:rPr>
            <w:fldChar w:fldCharType="separate"/>
          </w:r>
          <w:ins w:id="33" w:author="Mary Wong" w:date="2018-07-06T16:42:00Z">
            <w:r>
              <w:rPr>
                <w:noProof/>
              </w:rPr>
              <w:t>71</w:t>
            </w:r>
            <w:r>
              <w:rPr>
                <w:noProof/>
              </w:rPr>
              <w:fldChar w:fldCharType="end"/>
            </w:r>
          </w:ins>
        </w:p>
        <w:p w14:paraId="4735B80C" w14:textId="0A6395B2" w:rsidR="003348EB" w:rsidRDefault="003348EB">
          <w:pPr>
            <w:pStyle w:val="TOC1"/>
            <w:rPr>
              <w:ins w:id="34" w:author="Mary Wong" w:date="2018-07-06T16:42:00Z"/>
              <w:rFonts w:asciiTheme="minorHAnsi" w:hAnsiTheme="minorHAnsi" w:cstheme="minorBidi"/>
              <w:b w:val="0"/>
              <w:bCs w:val="0"/>
              <w:caps w:val="0"/>
              <w:noProof/>
              <w:sz w:val="24"/>
              <w:szCs w:val="24"/>
              <w:u w:val="none"/>
            </w:rPr>
          </w:pPr>
          <w:ins w:id="35" w:author="Mary Wong" w:date="2018-07-06T16:42:00Z">
            <w:r w:rsidRPr="00D87FC9">
              <w:rPr>
                <w:rFonts w:ascii="Calibri" w:hAnsi="Calibri"/>
                <w:noProof/>
              </w:rPr>
              <w:t>11 Annex D - Text of Final IGO Small Group Proposal and Accompanying Board Letter</w:t>
            </w:r>
            <w:r>
              <w:rPr>
                <w:noProof/>
              </w:rPr>
              <w:tab/>
            </w:r>
            <w:r>
              <w:rPr>
                <w:noProof/>
              </w:rPr>
              <w:fldChar w:fldCharType="begin"/>
            </w:r>
            <w:r>
              <w:rPr>
                <w:noProof/>
              </w:rPr>
              <w:instrText xml:space="preserve"> PAGEREF _Toc518658700 \h </w:instrText>
            </w:r>
            <w:r>
              <w:rPr>
                <w:noProof/>
              </w:rPr>
            </w:r>
          </w:ins>
          <w:r>
            <w:rPr>
              <w:noProof/>
            </w:rPr>
            <w:fldChar w:fldCharType="separate"/>
          </w:r>
          <w:ins w:id="36" w:author="Mary Wong" w:date="2018-07-06T16:42:00Z">
            <w:r>
              <w:rPr>
                <w:noProof/>
              </w:rPr>
              <w:t>74</w:t>
            </w:r>
            <w:r>
              <w:rPr>
                <w:noProof/>
              </w:rPr>
              <w:fldChar w:fldCharType="end"/>
            </w:r>
          </w:ins>
        </w:p>
        <w:p w14:paraId="72E26D69" w14:textId="31092DB4" w:rsidR="003348EB" w:rsidRDefault="003348EB">
          <w:pPr>
            <w:pStyle w:val="TOC1"/>
            <w:rPr>
              <w:ins w:id="37" w:author="Mary Wong" w:date="2018-07-06T16:42:00Z"/>
              <w:rFonts w:asciiTheme="minorHAnsi" w:hAnsiTheme="minorHAnsi" w:cstheme="minorBidi"/>
              <w:b w:val="0"/>
              <w:bCs w:val="0"/>
              <w:caps w:val="0"/>
              <w:noProof/>
              <w:sz w:val="24"/>
              <w:szCs w:val="24"/>
              <w:u w:val="none"/>
            </w:rPr>
          </w:pPr>
          <w:ins w:id="38" w:author="Mary Wong" w:date="2018-07-06T16:42:00Z">
            <w:r w:rsidRPr="00D87FC9">
              <w:rPr>
                <w:rFonts w:ascii="Calibri" w:hAnsi="Calibri"/>
                <w:noProof/>
              </w:rPr>
              <w:t>12 Annex E - Compilation of GAC Communications and Advice Issued Concerning IGO Protections</w:t>
            </w:r>
            <w:r>
              <w:rPr>
                <w:noProof/>
              </w:rPr>
              <w:tab/>
            </w:r>
            <w:r>
              <w:rPr>
                <w:noProof/>
              </w:rPr>
              <w:fldChar w:fldCharType="begin"/>
            </w:r>
            <w:r>
              <w:rPr>
                <w:noProof/>
              </w:rPr>
              <w:instrText xml:space="preserve"> PAGEREF _Toc518658701 \h </w:instrText>
            </w:r>
            <w:r>
              <w:rPr>
                <w:noProof/>
              </w:rPr>
            </w:r>
          </w:ins>
          <w:r>
            <w:rPr>
              <w:noProof/>
            </w:rPr>
            <w:fldChar w:fldCharType="separate"/>
          </w:r>
          <w:ins w:id="39" w:author="Mary Wong" w:date="2018-07-06T16:42:00Z">
            <w:r>
              <w:rPr>
                <w:noProof/>
              </w:rPr>
              <w:t>80</w:t>
            </w:r>
            <w:r>
              <w:rPr>
                <w:noProof/>
              </w:rPr>
              <w:fldChar w:fldCharType="end"/>
            </w:r>
          </w:ins>
        </w:p>
        <w:p w14:paraId="738C592A" w14:textId="5F44FEF5" w:rsidR="003348EB" w:rsidRDefault="003348EB">
          <w:pPr>
            <w:pStyle w:val="TOC1"/>
            <w:rPr>
              <w:ins w:id="40" w:author="Mary Wong" w:date="2018-07-06T16:42:00Z"/>
              <w:rFonts w:asciiTheme="minorHAnsi" w:hAnsiTheme="minorHAnsi" w:cstheme="minorBidi"/>
              <w:b w:val="0"/>
              <w:bCs w:val="0"/>
              <w:caps w:val="0"/>
              <w:noProof/>
              <w:sz w:val="24"/>
              <w:szCs w:val="24"/>
              <w:u w:val="none"/>
            </w:rPr>
          </w:pPr>
          <w:ins w:id="41" w:author="Mary Wong" w:date="2018-07-06T16:42:00Z">
            <w:r w:rsidRPr="00D87FC9">
              <w:rPr>
                <w:rFonts w:ascii="Calibri" w:hAnsi="Calibri"/>
                <w:noProof/>
              </w:rPr>
              <w:t>13 Annex F – Final Memo from External Legal Expert</w:t>
            </w:r>
            <w:r>
              <w:rPr>
                <w:noProof/>
              </w:rPr>
              <w:tab/>
            </w:r>
            <w:r>
              <w:rPr>
                <w:noProof/>
              </w:rPr>
              <w:fldChar w:fldCharType="begin"/>
            </w:r>
            <w:r>
              <w:rPr>
                <w:noProof/>
              </w:rPr>
              <w:instrText xml:space="preserve"> PAGEREF _Toc518658702 \h </w:instrText>
            </w:r>
            <w:r>
              <w:rPr>
                <w:noProof/>
              </w:rPr>
            </w:r>
          </w:ins>
          <w:r>
            <w:rPr>
              <w:noProof/>
            </w:rPr>
            <w:fldChar w:fldCharType="separate"/>
          </w:r>
          <w:ins w:id="42" w:author="Mary Wong" w:date="2018-07-06T16:42:00Z">
            <w:r>
              <w:rPr>
                <w:noProof/>
              </w:rPr>
              <w:t>89</w:t>
            </w:r>
            <w:r>
              <w:rPr>
                <w:noProof/>
              </w:rPr>
              <w:fldChar w:fldCharType="end"/>
            </w:r>
          </w:ins>
        </w:p>
        <w:p w14:paraId="6A45A28E" w14:textId="3EFBF342" w:rsidR="003348EB" w:rsidRDefault="003348EB">
          <w:pPr>
            <w:pStyle w:val="TOC1"/>
            <w:rPr>
              <w:ins w:id="43" w:author="Mary Wong" w:date="2018-07-06T16:42:00Z"/>
              <w:rFonts w:asciiTheme="minorHAnsi" w:hAnsiTheme="minorHAnsi" w:cstheme="minorBidi"/>
              <w:b w:val="0"/>
              <w:bCs w:val="0"/>
              <w:caps w:val="0"/>
              <w:noProof/>
              <w:sz w:val="24"/>
              <w:szCs w:val="24"/>
              <w:u w:val="none"/>
            </w:rPr>
          </w:pPr>
          <w:ins w:id="44" w:author="Mary Wong" w:date="2018-07-06T16:42:00Z">
            <w:r w:rsidRPr="00D87FC9">
              <w:rPr>
                <w:rFonts w:ascii="Calibri" w:hAnsi="Calibri"/>
                <w:noProof/>
              </w:rPr>
              <w:t>14 Annex G – Background to the Working Group’s Initial Recommendation concerning Article 6</w:t>
            </w:r>
            <w:r w:rsidRPr="00D87FC9">
              <w:rPr>
                <w:rFonts w:ascii="Calibri" w:hAnsi="Calibri"/>
                <w:i/>
                <w:noProof/>
              </w:rPr>
              <w:t>ter</w:t>
            </w:r>
            <w:r w:rsidRPr="00D87FC9">
              <w:rPr>
                <w:rFonts w:ascii="Calibri" w:hAnsi="Calibri"/>
                <w:noProof/>
              </w:rPr>
              <w:t xml:space="preserve"> of the Paris Convention for the Protection of Industrial Property</w:t>
            </w:r>
            <w:r>
              <w:rPr>
                <w:noProof/>
              </w:rPr>
              <w:tab/>
            </w:r>
            <w:r>
              <w:rPr>
                <w:noProof/>
              </w:rPr>
              <w:fldChar w:fldCharType="begin"/>
            </w:r>
            <w:r>
              <w:rPr>
                <w:noProof/>
              </w:rPr>
              <w:instrText xml:space="preserve"> PAGEREF _Toc518658703 \h </w:instrText>
            </w:r>
            <w:r>
              <w:rPr>
                <w:noProof/>
              </w:rPr>
            </w:r>
          </w:ins>
          <w:r>
            <w:rPr>
              <w:noProof/>
            </w:rPr>
            <w:fldChar w:fldCharType="separate"/>
          </w:r>
          <w:ins w:id="45" w:author="Mary Wong" w:date="2018-07-06T16:42:00Z">
            <w:r>
              <w:rPr>
                <w:noProof/>
              </w:rPr>
              <w:t>90</w:t>
            </w:r>
            <w:r>
              <w:rPr>
                <w:noProof/>
              </w:rPr>
              <w:fldChar w:fldCharType="end"/>
            </w:r>
          </w:ins>
        </w:p>
        <w:p w14:paraId="1AF082BC" w14:textId="0733CB11" w:rsidR="00BC60E3" w:rsidDel="003348EB" w:rsidRDefault="00BC60E3">
          <w:pPr>
            <w:pStyle w:val="TOC1"/>
            <w:rPr>
              <w:del w:id="46" w:author="Mary Wong" w:date="2018-07-06T16:42:00Z"/>
              <w:rFonts w:asciiTheme="minorHAnsi" w:hAnsiTheme="minorHAnsi" w:cstheme="minorBidi"/>
              <w:b w:val="0"/>
              <w:bCs w:val="0"/>
              <w:caps w:val="0"/>
              <w:noProof/>
              <w:sz w:val="24"/>
              <w:szCs w:val="24"/>
              <w:u w:val="none"/>
            </w:rPr>
          </w:pPr>
          <w:del w:id="47" w:author="Mary Wong" w:date="2018-07-06T16:42:00Z">
            <w:r w:rsidRPr="00EE0C6F" w:rsidDel="003348EB">
              <w:rPr>
                <w:rFonts w:ascii="Calibri" w:hAnsi="Calibri"/>
                <w:noProof/>
              </w:rPr>
              <w:delText>1 Executive Summary</w:delText>
            </w:r>
            <w:r w:rsidDel="003348EB">
              <w:rPr>
                <w:noProof/>
              </w:rPr>
              <w:tab/>
            </w:r>
            <w:r w:rsidR="00A613CD" w:rsidDel="003348EB">
              <w:rPr>
                <w:noProof/>
              </w:rPr>
              <w:delText>3</w:delText>
            </w:r>
          </w:del>
        </w:p>
        <w:p w14:paraId="17D42577" w14:textId="00473380" w:rsidR="00BC60E3" w:rsidDel="003348EB" w:rsidRDefault="00BC60E3">
          <w:pPr>
            <w:pStyle w:val="TOC1"/>
            <w:rPr>
              <w:del w:id="48" w:author="Mary Wong" w:date="2018-07-06T16:42:00Z"/>
              <w:rFonts w:asciiTheme="minorHAnsi" w:hAnsiTheme="minorHAnsi" w:cstheme="minorBidi"/>
              <w:b w:val="0"/>
              <w:bCs w:val="0"/>
              <w:caps w:val="0"/>
              <w:noProof/>
              <w:sz w:val="24"/>
              <w:szCs w:val="24"/>
              <w:u w:val="none"/>
            </w:rPr>
          </w:pPr>
          <w:del w:id="49" w:author="Mary Wong" w:date="2018-07-06T16:42:00Z">
            <w:r w:rsidRPr="00EE0C6F" w:rsidDel="003348EB">
              <w:rPr>
                <w:rFonts w:ascii="Calibri" w:hAnsi="Calibri"/>
                <w:noProof/>
              </w:rPr>
              <w:delText>2 The Working Group’s Final PDP Recommendations</w:delText>
            </w:r>
            <w:r w:rsidDel="003348EB">
              <w:rPr>
                <w:noProof/>
              </w:rPr>
              <w:tab/>
            </w:r>
            <w:r w:rsidR="00A613CD" w:rsidDel="003348EB">
              <w:rPr>
                <w:noProof/>
              </w:rPr>
              <w:delText>9</w:delText>
            </w:r>
          </w:del>
        </w:p>
        <w:p w14:paraId="40ADFE6D" w14:textId="0B8D3124" w:rsidR="00BC60E3" w:rsidDel="003348EB" w:rsidRDefault="00BC60E3">
          <w:pPr>
            <w:pStyle w:val="TOC1"/>
            <w:rPr>
              <w:del w:id="50" w:author="Mary Wong" w:date="2018-07-06T16:42:00Z"/>
              <w:rFonts w:asciiTheme="minorHAnsi" w:hAnsiTheme="minorHAnsi" w:cstheme="minorBidi"/>
              <w:b w:val="0"/>
              <w:bCs w:val="0"/>
              <w:caps w:val="0"/>
              <w:noProof/>
              <w:sz w:val="24"/>
              <w:szCs w:val="24"/>
              <w:u w:val="none"/>
            </w:rPr>
          </w:pPr>
          <w:del w:id="51" w:author="Mary Wong" w:date="2018-07-06T16:42:00Z">
            <w:r w:rsidRPr="00EE0C6F" w:rsidDel="003348EB">
              <w:rPr>
                <w:rFonts w:ascii="Calibri" w:hAnsi="Calibri"/>
                <w:noProof/>
              </w:rPr>
              <w:delText>3 Deliberations of the Working Group</w:delText>
            </w:r>
            <w:r w:rsidDel="003348EB">
              <w:rPr>
                <w:noProof/>
              </w:rPr>
              <w:tab/>
            </w:r>
            <w:r w:rsidR="00A613CD" w:rsidDel="003348EB">
              <w:rPr>
                <w:noProof/>
              </w:rPr>
              <w:delText>29</w:delText>
            </w:r>
          </w:del>
        </w:p>
        <w:p w14:paraId="6E067E47" w14:textId="68394F8A" w:rsidR="00BC60E3" w:rsidDel="003348EB" w:rsidRDefault="00BC60E3">
          <w:pPr>
            <w:pStyle w:val="TOC1"/>
            <w:rPr>
              <w:del w:id="52" w:author="Mary Wong" w:date="2018-07-06T16:42:00Z"/>
              <w:rFonts w:asciiTheme="minorHAnsi" w:hAnsiTheme="minorHAnsi" w:cstheme="minorBidi"/>
              <w:b w:val="0"/>
              <w:bCs w:val="0"/>
              <w:caps w:val="0"/>
              <w:noProof/>
              <w:sz w:val="24"/>
              <w:szCs w:val="24"/>
              <w:u w:val="none"/>
            </w:rPr>
          </w:pPr>
          <w:del w:id="53" w:author="Mary Wong" w:date="2018-07-06T16:42:00Z">
            <w:r w:rsidRPr="00EE0C6F" w:rsidDel="003348EB">
              <w:rPr>
                <w:rFonts w:ascii="Calibri" w:hAnsi="Calibri"/>
                <w:noProof/>
              </w:rPr>
              <w:delText>4 Conclusions and Next Steps</w:delText>
            </w:r>
            <w:r w:rsidDel="003348EB">
              <w:rPr>
                <w:noProof/>
              </w:rPr>
              <w:tab/>
            </w:r>
            <w:r w:rsidR="00A613CD" w:rsidDel="003348EB">
              <w:rPr>
                <w:noProof/>
              </w:rPr>
              <w:delText>53</w:delText>
            </w:r>
          </w:del>
        </w:p>
        <w:p w14:paraId="0A274C1A" w14:textId="1E0F9E2F" w:rsidR="00BC60E3" w:rsidDel="003348EB" w:rsidRDefault="00BC60E3">
          <w:pPr>
            <w:pStyle w:val="TOC1"/>
            <w:rPr>
              <w:del w:id="54" w:author="Mary Wong" w:date="2018-07-06T16:42:00Z"/>
              <w:rFonts w:asciiTheme="minorHAnsi" w:hAnsiTheme="minorHAnsi" w:cstheme="minorBidi"/>
              <w:b w:val="0"/>
              <w:bCs w:val="0"/>
              <w:caps w:val="0"/>
              <w:noProof/>
              <w:sz w:val="24"/>
              <w:szCs w:val="24"/>
              <w:u w:val="none"/>
            </w:rPr>
          </w:pPr>
          <w:del w:id="55" w:author="Mary Wong" w:date="2018-07-06T16:42:00Z">
            <w:r w:rsidRPr="00EE0C6F" w:rsidDel="003348EB">
              <w:rPr>
                <w:rFonts w:ascii="Calibri" w:hAnsi="Calibri"/>
                <w:noProof/>
              </w:rPr>
              <w:delText>5 Background</w:delText>
            </w:r>
            <w:r w:rsidDel="003348EB">
              <w:rPr>
                <w:noProof/>
              </w:rPr>
              <w:tab/>
            </w:r>
            <w:r w:rsidR="00A613CD" w:rsidDel="003348EB">
              <w:rPr>
                <w:noProof/>
              </w:rPr>
              <w:delText>54</w:delText>
            </w:r>
          </w:del>
        </w:p>
        <w:p w14:paraId="209F40E9" w14:textId="06823E23" w:rsidR="00BC60E3" w:rsidDel="003348EB" w:rsidRDefault="00BC60E3">
          <w:pPr>
            <w:pStyle w:val="TOC1"/>
            <w:rPr>
              <w:del w:id="56" w:author="Mary Wong" w:date="2018-07-06T16:42:00Z"/>
              <w:rFonts w:asciiTheme="minorHAnsi" w:hAnsiTheme="minorHAnsi" w:cstheme="minorBidi"/>
              <w:b w:val="0"/>
              <w:bCs w:val="0"/>
              <w:caps w:val="0"/>
              <w:noProof/>
              <w:sz w:val="24"/>
              <w:szCs w:val="24"/>
              <w:u w:val="none"/>
            </w:rPr>
          </w:pPr>
          <w:del w:id="57" w:author="Mary Wong" w:date="2018-07-06T16:42:00Z">
            <w:r w:rsidRPr="00EE0C6F" w:rsidDel="003348EB">
              <w:rPr>
                <w:rFonts w:ascii="Calibri" w:hAnsi="Calibri"/>
                <w:noProof/>
              </w:rPr>
              <w:delText>6 Approach Taken by the Working Group</w:delText>
            </w:r>
            <w:r w:rsidDel="003348EB">
              <w:rPr>
                <w:noProof/>
              </w:rPr>
              <w:tab/>
            </w:r>
            <w:r w:rsidR="00A613CD" w:rsidDel="003348EB">
              <w:rPr>
                <w:noProof/>
              </w:rPr>
              <w:delText>57</w:delText>
            </w:r>
          </w:del>
        </w:p>
        <w:p w14:paraId="1889FEB8" w14:textId="0E279A41" w:rsidR="00BC60E3" w:rsidDel="003348EB" w:rsidRDefault="00BC60E3">
          <w:pPr>
            <w:pStyle w:val="TOC1"/>
            <w:rPr>
              <w:del w:id="58" w:author="Mary Wong" w:date="2018-07-06T16:42:00Z"/>
              <w:rFonts w:asciiTheme="minorHAnsi" w:hAnsiTheme="minorHAnsi" w:cstheme="minorBidi"/>
              <w:b w:val="0"/>
              <w:bCs w:val="0"/>
              <w:caps w:val="0"/>
              <w:noProof/>
              <w:sz w:val="24"/>
              <w:szCs w:val="24"/>
              <w:u w:val="none"/>
            </w:rPr>
          </w:pPr>
          <w:del w:id="59" w:author="Mary Wong" w:date="2018-07-06T16:42:00Z">
            <w:r w:rsidRPr="00EE0C6F" w:rsidDel="003348EB">
              <w:rPr>
                <w:rFonts w:ascii="Calibri" w:hAnsi="Calibri"/>
                <w:noProof/>
              </w:rPr>
              <w:delText>7 Community Input</w:delText>
            </w:r>
            <w:r w:rsidDel="003348EB">
              <w:rPr>
                <w:noProof/>
              </w:rPr>
              <w:tab/>
            </w:r>
            <w:r w:rsidR="00A613CD" w:rsidDel="003348EB">
              <w:rPr>
                <w:noProof/>
              </w:rPr>
              <w:delText>60</w:delText>
            </w:r>
          </w:del>
        </w:p>
        <w:p w14:paraId="00FD84AE" w14:textId="0DE3A86B" w:rsidR="00BC60E3" w:rsidDel="003348EB" w:rsidRDefault="00BC60E3">
          <w:pPr>
            <w:pStyle w:val="TOC1"/>
            <w:rPr>
              <w:del w:id="60" w:author="Mary Wong" w:date="2018-07-06T16:42:00Z"/>
              <w:rFonts w:asciiTheme="minorHAnsi" w:hAnsiTheme="minorHAnsi" w:cstheme="minorBidi"/>
              <w:b w:val="0"/>
              <w:bCs w:val="0"/>
              <w:caps w:val="0"/>
              <w:noProof/>
              <w:sz w:val="24"/>
              <w:szCs w:val="24"/>
              <w:u w:val="none"/>
            </w:rPr>
          </w:pPr>
          <w:del w:id="61" w:author="Mary Wong" w:date="2018-07-06T16:42:00Z">
            <w:r w:rsidRPr="00EE0C6F" w:rsidDel="003348EB">
              <w:rPr>
                <w:rFonts w:ascii="Calibri" w:hAnsi="Calibri"/>
                <w:noProof/>
              </w:rPr>
              <w:delText>8 Annex A – PDP Working Group Charter</w:delText>
            </w:r>
            <w:r w:rsidDel="003348EB">
              <w:rPr>
                <w:noProof/>
              </w:rPr>
              <w:tab/>
            </w:r>
            <w:r w:rsidR="00A613CD" w:rsidDel="003348EB">
              <w:rPr>
                <w:noProof/>
              </w:rPr>
              <w:delText>62</w:delText>
            </w:r>
          </w:del>
        </w:p>
        <w:p w14:paraId="18D7C4A8" w14:textId="20511C5D" w:rsidR="00BC60E3" w:rsidDel="003348EB" w:rsidRDefault="00BC60E3">
          <w:pPr>
            <w:pStyle w:val="TOC1"/>
            <w:rPr>
              <w:del w:id="62" w:author="Mary Wong" w:date="2018-07-06T16:42:00Z"/>
              <w:rFonts w:asciiTheme="minorHAnsi" w:hAnsiTheme="minorHAnsi" w:cstheme="minorBidi"/>
              <w:b w:val="0"/>
              <w:bCs w:val="0"/>
              <w:caps w:val="0"/>
              <w:noProof/>
              <w:sz w:val="24"/>
              <w:szCs w:val="24"/>
              <w:u w:val="none"/>
            </w:rPr>
          </w:pPr>
          <w:del w:id="63" w:author="Mary Wong" w:date="2018-07-06T16:42:00Z">
            <w:r w:rsidRPr="00EE0C6F" w:rsidDel="003348EB">
              <w:rPr>
                <w:rFonts w:ascii="Calibri" w:hAnsi="Calibri"/>
                <w:noProof/>
              </w:rPr>
              <w:delText>9 Annex B – Minority Statements</w:delText>
            </w:r>
            <w:r w:rsidDel="003348EB">
              <w:rPr>
                <w:noProof/>
              </w:rPr>
              <w:tab/>
            </w:r>
            <w:r w:rsidR="00A613CD" w:rsidDel="003348EB">
              <w:rPr>
                <w:noProof/>
              </w:rPr>
              <w:delText>70</w:delText>
            </w:r>
          </w:del>
        </w:p>
        <w:p w14:paraId="28A01269" w14:textId="1FD9F6C1" w:rsidR="00BC60E3" w:rsidDel="003348EB" w:rsidRDefault="00BC60E3">
          <w:pPr>
            <w:pStyle w:val="TOC1"/>
            <w:rPr>
              <w:del w:id="64" w:author="Mary Wong" w:date="2018-07-06T16:42:00Z"/>
              <w:rFonts w:asciiTheme="minorHAnsi" w:hAnsiTheme="minorHAnsi" w:cstheme="minorBidi"/>
              <w:b w:val="0"/>
              <w:bCs w:val="0"/>
              <w:caps w:val="0"/>
              <w:noProof/>
              <w:sz w:val="24"/>
              <w:szCs w:val="24"/>
              <w:u w:val="none"/>
            </w:rPr>
          </w:pPr>
          <w:del w:id="65" w:author="Mary Wong" w:date="2018-07-06T16:42:00Z">
            <w:r w:rsidRPr="00EE0C6F" w:rsidDel="003348EB">
              <w:rPr>
                <w:rFonts w:ascii="Calibri" w:hAnsi="Calibri"/>
                <w:noProof/>
              </w:rPr>
              <w:delText>10 Annex C – Text of Article 6</w:delText>
            </w:r>
            <w:r w:rsidRPr="00EE0C6F" w:rsidDel="003348EB">
              <w:rPr>
                <w:rFonts w:ascii="Calibri" w:hAnsi="Calibri"/>
                <w:i/>
                <w:noProof/>
              </w:rPr>
              <w:delText>ter</w:delText>
            </w:r>
            <w:r w:rsidRPr="00EE0C6F" w:rsidDel="003348EB">
              <w:rPr>
                <w:rFonts w:ascii="Calibri" w:hAnsi="Calibri"/>
                <w:noProof/>
              </w:rPr>
              <w:delText xml:space="preserve"> of the Paris Convention for the Protection of Industrial Property</w:delText>
            </w:r>
            <w:r w:rsidDel="003348EB">
              <w:rPr>
                <w:noProof/>
              </w:rPr>
              <w:tab/>
            </w:r>
            <w:r w:rsidR="00A613CD" w:rsidDel="003348EB">
              <w:rPr>
                <w:noProof/>
              </w:rPr>
              <w:delText>71</w:delText>
            </w:r>
          </w:del>
        </w:p>
        <w:p w14:paraId="1FEF2006" w14:textId="71BE6CD6" w:rsidR="00BC60E3" w:rsidDel="003348EB" w:rsidRDefault="00BC60E3">
          <w:pPr>
            <w:pStyle w:val="TOC1"/>
            <w:rPr>
              <w:del w:id="66" w:author="Mary Wong" w:date="2018-07-06T16:42:00Z"/>
              <w:rFonts w:asciiTheme="minorHAnsi" w:hAnsiTheme="minorHAnsi" w:cstheme="minorBidi"/>
              <w:b w:val="0"/>
              <w:bCs w:val="0"/>
              <w:caps w:val="0"/>
              <w:noProof/>
              <w:sz w:val="24"/>
              <w:szCs w:val="24"/>
              <w:u w:val="none"/>
            </w:rPr>
          </w:pPr>
          <w:del w:id="67" w:author="Mary Wong" w:date="2018-07-06T16:42:00Z">
            <w:r w:rsidRPr="00EE0C6F" w:rsidDel="003348EB">
              <w:rPr>
                <w:rFonts w:ascii="Calibri" w:hAnsi="Calibri"/>
                <w:noProof/>
              </w:rPr>
              <w:delText>11 Annex D - Text of Final IGO Small Group Proposal and Accompanying Board Letter</w:delText>
            </w:r>
            <w:r w:rsidDel="003348EB">
              <w:rPr>
                <w:noProof/>
              </w:rPr>
              <w:tab/>
            </w:r>
            <w:r w:rsidR="00A613CD" w:rsidDel="003348EB">
              <w:rPr>
                <w:noProof/>
              </w:rPr>
              <w:delText>74</w:delText>
            </w:r>
          </w:del>
        </w:p>
        <w:p w14:paraId="33AC4828" w14:textId="47D1E928" w:rsidR="00BC60E3" w:rsidDel="003348EB" w:rsidRDefault="00BC60E3">
          <w:pPr>
            <w:pStyle w:val="TOC1"/>
            <w:rPr>
              <w:del w:id="68" w:author="Mary Wong" w:date="2018-07-06T16:42:00Z"/>
              <w:rFonts w:asciiTheme="minorHAnsi" w:hAnsiTheme="minorHAnsi" w:cstheme="minorBidi"/>
              <w:b w:val="0"/>
              <w:bCs w:val="0"/>
              <w:caps w:val="0"/>
              <w:noProof/>
              <w:sz w:val="24"/>
              <w:szCs w:val="24"/>
              <w:u w:val="none"/>
            </w:rPr>
          </w:pPr>
          <w:del w:id="69" w:author="Mary Wong" w:date="2018-07-06T16:42:00Z">
            <w:r w:rsidRPr="00EE0C6F" w:rsidDel="003348EB">
              <w:rPr>
                <w:rFonts w:ascii="Calibri" w:hAnsi="Calibri"/>
                <w:noProof/>
              </w:rPr>
              <w:delText>12 Annex E - Compilation of GAC Communications and Advice Issued Concerning IGO Protections</w:delText>
            </w:r>
            <w:r w:rsidDel="003348EB">
              <w:rPr>
                <w:noProof/>
              </w:rPr>
              <w:tab/>
            </w:r>
            <w:r w:rsidR="00A613CD" w:rsidDel="003348EB">
              <w:rPr>
                <w:noProof/>
              </w:rPr>
              <w:delText>80</w:delText>
            </w:r>
          </w:del>
        </w:p>
        <w:p w14:paraId="7358EAAD" w14:textId="00A2C072" w:rsidR="00BC60E3" w:rsidDel="003348EB" w:rsidRDefault="00BC60E3">
          <w:pPr>
            <w:pStyle w:val="TOC1"/>
            <w:rPr>
              <w:del w:id="70" w:author="Mary Wong" w:date="2018-07-06T16:42:00Z"/>
              <w:rFonts w:asciiTheme="minorHAnsi" w:hAnsiTheme="minorHAnsi" w:cstheme="minorBidi"/>
              <w:b w:val="0"/>
              <w:bCs w:val="0"/>
              <w:caps w:val="0"/>
              <w:noProof/>
              <w:sz w:val="24"/>
              <w:szCs w:val="24"/>
              <w:u w:val="none"/>
            </w:rPr>
          </w:pPr>
          <w:del w:id="71" w:author="Mary Wong" w:date="2018-07-06T16:42:00Z">
            <w:r w:rsidRPr="00EE0C6F" w:rsidDel="003348EB">
              <w:rPr>
                <w:rFonts w:ascii="Calibri" w:hAnsi="Calibri"/>
                <w:noProof/>
              </w:rPr>
              <w:delText>13 Annex F – Final Memo from External Legal Expert</w:delText>
            </w:r>
            <w:r w:rsidDel="003348EB">
              <w:rPr>
                <w:noProof/>
              </w:rPr>
              <w:tab/>
            </w:r>
            <w:r w:rsidR="00A613CD" w:rsidDel="003348EB">
              <w:rPr>
                <w:noProof/>
              </w:rPr>
              <w:delText>89</w:delText>
            </w:r>
          </w:del>
        </w:p>
        <w:p w14:paraId="352FE3A0" w14:textId="40EDC3FC" w:rsidR="00BC60E3" w:rsidDel="003348EB" w:rsidRDefault="00BC60E3">
          <w:pPr>
            <w:pStyle w:val="TOC1"/>
            <w:rPr>
              <w:del w:id="72" w:author="Mary Wong" w:date="2018-07-06T16:42:00Z"/>
              <w:rFonts w:asciiTheme="minorHAnsi" w:hAnsiTheme="minorHAnsi" w:cstheme="minorBidi"/>
              <w:b w:val="0"/>
              <w:bCs w:val="0"/>
              <w:caps w:val="0"/>
              <w:noProof/>
              <w:sz w:val="24"/>
              <w:szCs w:val="24"/>
              <w:u w:val="none"/>
            </w:rPr>
          </w:pPr>
          <w:del w:id="73" w:author="Mary Wong" w:date="2018-07-06T16:42:00Z">
            <w:r w:rsidRPr="00EE0C6F" w:rsidDel="003348EB">
              <w:rPr>
                <w:rFonts w:ascii="Calibri" w:hAnsi="Calibri"/>
                <w:noProof/>
              </w:rPr>
              <w:delText>14 Annex G – Background to the Working Group’s Initial Recommendation concerning Article 6</w:delText>
            </w:r>
            <w:r w:rsidRPr="00EE0C6F" w:rsidDel="003348EB">
              <w:rPr>
                <w:rFonts w:ascii="Calibri" w:hAnsi="Calibri"/>
                <w:i/>
                <w:noProof/>
              </w:rPr>
              <w:delText>ter</w:delText>
            </w:r>
            <w:r w:rsidRPr="00EE0C6F" w:rsidDel="003348EB">
              <w:rPr>
                <w:rFonts w:ascii="Calibri" w:hAnsi="Calibri"/>
                <w:noProof/>
              </w:rPr>
              <w:delText xml:space="preserve"> of the Paris Convention for the Protection of Industrial Property</w:delText>
            </w:r>
            <w:r w:rsidDel="003348EB">
              <w:rPr>
                <w:noProof/>
              </w:rPr>
              <w:tab/>
            </w:r>
            <w:r w:rsidR="00A613CD" w:rsidDel="003348EB">
              <w:rPr>
                <w:noProof/>
              </w:rPr>
              <w:delText>90</w:delText>
            </w:r>
          </w:del>
        </w:p>
        <w:p w14:paraId="153541C6" w14:textId="37403F08" w:rsidR="001519C5" w:rsidRPr="009149FD" w:rsidRDefault="001519C5" w:rsidP="00E75B11">
          <w:pPr>
            <w:pStyle w:val="TOC1"/>
            <w:rPr>
              <w:rFonts w:ascii="Calibri" w:hAnsi="Calibri"/>
            </w:rPr>
          </w:pPr>
          <w:r w:rsidRPr="009149FD">
            <w:rPr>
              <w:rFonts w:ascii="Calibri" w:hAnsi="Calibri"/>
              <w:szCs w:val="22"/>
            </w:rPr>
            <w:fldChar w:fldCharType="end"/>
          </w:r>
        </w:p>
      </w:sdtContent>
    </w:sdt>
    <w:p w14:paraId="37290D57" w14:textId="77777777" w:rsidR="007E0B62" w:rsidRPr="009149FD" w:rsidRDefault="007E0B62" w:rsidP="00E75B11">
      <w:pPr>
        <w:pStyle w:val="TOC1"/>
        <w:rPr>
          <w:rFonts w:ascii="Calibri" w:hAnsi="Calibri"/>
        </w:rPr>
      </w:pPr>
    </w:p>
    <w:p w14:paraId="3CF1963A" w14:textId="77777777" w:rsidR="004762E2" w:rsidRPr="009149FD" w:rsidRDefault="004762E2" w:rsidP="007E0B62">
      <w:pPr>
        <w:rPr>
          <w:rFonts w:ascii="Calibri" w:hAnsi="Calibri"/>
        </w:rPr>
        <w:sectPr w:rsidR="004762E2" w:rsidRPr="009149FD" w:rsidSect="00722B24">
          <w:headerReference w:type="default" r:id="rId9"/>
          <w:footerReference w:type="even" r:id="rId10"/>
          <w:footerReference w:type="default" r:id="rId11"/>
          <w:footerReference w:type="first" r:id="rId12"/>
          <w:pgSz w:w="12240" w:h="15840"/>
          <w:pgMar w:top="1440" w:right="1800" w:bottom="1440" w:left="1800" w:header="720" w:footer="720" w:gutter="0"/>
          <w:pgNumType w:start="1"/>
          <w:cols w:space="720"/>
          <w:titlePg/>
          <w:docGrid w:linePitch="360"/>
        </w:sectPr>
      </w:pPr>
    </w:p>
    <w:p w14:paraId="1B1CFDD3" w14:textId="77777777" w:rsidR="007E0B62" w:rsidRPr="009149FD" w:rsidRDefault="007E0B62" w:rsidP="000A6E00">
      <w:pPr>
        <w:pStyle w:val="Heading1"/>
        <w:rPr>
          <w:rFonts w:ascii="Calibri" w:hAnsi="Calibri"/>
        </w:rPr>
      </w:pPr>
      <w:bookmarkStart w:id="74" w:name="_Toc518658690"/>
      <w:r w:rsidRPr="009149FD">
        <w:rPr>
          <w:rFonts w:ascii="Calibri" w:hAnsi="Calibri"/>
        </w:rPr>
        <w:lastRenderedPageBreak/>
        <w:t>Executive Summary</w:t>
      </w:r>
      <w:bookmarkEnd w:id="74"/>
      <w:r w:rsidR="009C3078" w:rsidRPr="009149FD">
        <w:rPr>
          <w:rFonts w:ascii="Calibri" w:hAnsi="Calibri"/>
        </w:rPr>
        <w:t xml:space="preserve"> </w:t>
      </w:r>
    </w:p>
    <w:p w14:paraId="42423775" w14:textId="77777777" w:rsidR="00EF7D5B" w:rsidRPr="009149FD" w:rsidRDefault="00EF7D5B" w:rsidP="00EF7D5B">
      <w:pPr>
        <w:rPr>
          <w:rFonts w:ascii="Calibri" w:hAnsi="Calibri"/>
        </w:rPr>
      </w:pPr>
    </w:p>
    <w:p w14:paraId="01565900" w14:textId="77777777" w:rsidR="000F55A4" w:rsidRPr="009149FD" w:rsidRDefault="00A55835" w:rsidP="009C3078">
      <w:pPr>
        <w:pStyle w:val="Heading2"/>
        <w:rPr>
          <w:rFonts w:ascii="Calibri" w:hAnsi="Calibri"/>
        </w:rPr>
      </w:pPr>
      <w:r w:rsidRPr="009149FD">
        <w:rPr>
          <w:rFonts w:ascii="Calibri" w:hAnsi="Calibri"/>
        </w:rPr>
        <w:t>Introduction</w:t>
      </w:r>
      <w:r w:rsidR="002F004E" w:rsidRPr="009149FD">
        <w:rPr>
          <w:rFonts w:ascii="Calibri" w:hAnsi="Calibri"/>
        </w:rPr>
        <w:t xml:space="preserve"> </w:t>
      </w:r>
    </w:p>
    <w:p w14:paraId="17BFCB49" w14:textId="7AC03D57" w:rsidR="00DD1558" w:rsidRPr="009149FD" w:rsidRDefault="00343238" w:rsidP="00DD1558">
      <w:pPr>
        <w:rPr>
          <w:rFonts w:ascii="Calibri" w:eastAsia="Times New Roman" w:hAnsi="Calibri"/>
        </w:rPr>
      </w:pPr>
      <w:r w:rsidRPr="009149FD">
        <w:rPr>
          <w:rFonts w:ascii="Calibri" w:eastAsia="Times New Roman" w:hAnsi="Calibri"/>
        </w:rPr>
        <w:t>In June 2014, t</w:t>
      </w:r>
      <w:r w:rsidR="00DD1558" w:rsidRPr="009149FD">
        <w:rPr>
          <w:rFonts w:ascii="Calibri" w:eastAsia="Times New Roman" w:hAnsi="Calibri"/>
        </w:rPr>
        <w:t>he GNSO Council launched this</w:t>
      </w:r>
      <w:r w:rsidR="00EB77E7" w:rsidRPr="009149FD">
        <w:rPr>
          <w:rFonts w:ascii="Calibri" w:eastAsia="Times New Roman" w:hAnsi="Calibri"/>
        </w:rPr>
        <w:t xml:space="preserve"> </w:t>
      </w:r>
      <w:r w:rsidR="002134B6" w:rsidRPr="009149FD">
        <w:rPr>
          <w:rFonts w:ascii="Calibri" w:eastAsia="Times New Roman" w:hAnsi="Calibri"/>
        </w:rPr>
        <w:t xml:space="preserve">Policy Development Process (PDP) </w:t>
      </w:r>
      <w:r w:rsidR="008B35B5" w:rsidRPr="009149FD">
        <w:rPr>
          <w:rFonts w:ascii="Calibri" w:eastAsia="Times New Roman" w:hAnsi="Calibri"/>
        </w:rPr>
        <w:t xml:space="preserve">and </w:t>
      </w:r>
      <w:r w:rsidR="00DD1558" w:rsidRPr="009149FD">
        <w:rPr>
          <w:rFonts w:ascii="Calibri" w:eastAsia="Times New Roman" w:hAnsi="Calibri"/>
        </w:rPr>
        <w:t xml:space="preserve">tasked </w:t>
      </w:r>
      <w:r w:rsidR="008B35B5" w:rsidRPr="009149FD">
        <w:rPr>
          <w:rFonts w:ascii="Calibri" w:eastAsia="Times New Roman" w:hAnsi="Calibri"/>
        </w:rPr>
        <w:t>the Working</w:t>
      </w:r>
      <w:r w:rsidR="00DD1558" w:rsidRPr="009149FD">
        <w:rPr>
          <w:rFonts w:ascii="Calibri" w:eastAsia="Times New Roman" w:hAnsi="Calibri"/>
        </w:rPr>
        <w:t xml:space="preserve"> Group</w:t>
      </w:r>
      <w:r w:rsidR="00EB77E7" w:rsidRPr="009149FD">
        <w:rPr>
          <w:rFonts w:ascii="Calibri" w:eastAsia="Times New Roman" w:hAnsi="Calibri"/>
        </w:rPr>
        <w:t xml:space="preserve"> </w:t>
      </w:r>
      <w:r w:rsidR="00DD1558" w:rsidRPr="009149FD">
        <w:rPr>
          <w:rFonts w:ascii="Calibri" w:eastAsia="Times New Roman" w:hAnsi="Calibri"/>
        </w:rPr>
        <w:t>to determine</w:t>
      </w:r>
      <w:r w:rsidRPr="009149FD">
        <w:rPr>
          <w:rFonts w:ascii="Calibri" w:eastAsia="Times New Roman" w:hAnsi="Calibri"/>
        </w:rPr>
        <w:t xml:space="preserve"> whether, in order to address the specific needs and circumstances of international governmental organi</w:t>
      </w:r>
      <w:r w:rsidR="004B1F5A" w:rsidRPr="009149FD">
        <w:rPr>
          <w:rFonts w:ascii="Calibri" w:eastAsia="Times New Roman" w:hAnsi="Calibri"/>
        </w:rPr>
        <w:t>z</w:t>
      </w:r>
      <w:r w:rsidRPr="009149FD">
        <w:rPr>
          <w:rFonts w:ascii="Calibri" w:eastAsia="Times New Roman" w:hAnsi="Calibri"/>
        </w:rPr>
        <w:t>ations (IGOs) and international non-governmental organizations (INGOs)</w:t>
      </w:r>
      <w:r w:rsidR="00DD1558" w:rsidRPr="009149FD">
        <w:rPr>
          <w:rFonts w:ascii="Calibri" w:eastAsia="Times New Roman" w:hAnsi="Calibri"/>
        </w:rPr>
        <w:t>:</w:t>
      </w:r>
      <w:r w:rsidR="002134B6" w:rsidRPr="009149FD">
        <w:rPr>
          <w:rFonts w:ascii="Calibri" w:eastAsia="Times New Roman" w:hAnsi="Calibri"/>
        </w:rPr>
        <w:t xml:space="preserve"> </w:t>
      </w:r>
      <w:r w:rsidRPr="009149FD">
        <w:rPr>
          <w:rFonts w:ascii="Calibri" w:eastAsia="Times New Roman" w:hAnsi="Calibri"/>
        </w:rPr>
        <w:t>(1)</w:t>
      </w:r>
      <w:r w:rsidR="002134B6" w:rsidRPr="009149FD">
        <w:rPr>
          <w:rFonts w:ascii="Calibri" w:eastAsia="Times New Roman" w:hAnsi="Calibri"/>
        </w:rPr>
        <w:t xml:space="preserve"> the curative rights protection mechanisms currently in place for both existing and new </w:t>
      </w:r>
      <w:r w:rsidR="008B35B5" w:rsidRPr="009149FD">
        <w:rPr>
          <w:rFonts w:ascii="Calibri" w:eastAsia="Times New Roman" w:hAnsi="Calibri"/>
        </w:rPr>
        <w:t>generic top level domains (</w:t>
      </w:r>
      <w:r w:rsidR="002134B6" w:rsidRPr="009149FD">
        <w:rPr>
          <w:rFonts w:ascii="Calibri" w:eastAsia="Times New Roman" w:hAnsi="Calibri"/>
        </w:rPr>
        <w:t>gTLDs</w:t>
      </w:r>
      <w:r w:rsidR="008B35B5" w:rsidRPr="009149FD">
        <w:rPr>
          <w:rFonts w:ascii="Calibri" w:eastAsia="Times New Roman" w:hAnsi="Calibri"/>
        </w:rPr>
        <w:t>)</w:t>
      </w:r>
      <w:r w:rsidR="002134B6" w:rsidRPr="009149FD">
        <w:rPr>
          <w:rFonts w:ascii="Calibri" w:eastAsia="Times New Roman" w:hAnsi="Calibri"/>
        </w:rPr>
        <w:t xml:space="preserve"> should be amended and, if so, </w:t>
      </w:r>
      <w:r w:rsidRPr="009149FD">
        <w:rPr>
          <w:rFonts w:ascii="Calibri" w:eastAsia="Times New Roman" w:hAnsi="Calibri"/>
        </w:rPr>
        <w:t>in what respects; or (2)</w:t>
      </w:r>
      <w:r w:rsidR="00DD1558" w:rsidRPr="009149FD">
        <w:rPr>
          <w:rFonts w:ascii="Calibri" w:eastAsia="Times New Roman" w:hAnsi="Calibri"/>
        </w:rPr>
        <w:t xml:space="preserve"> a separate, narrowly-tailored dispute resolution procedure modeled on the existing curative rights protection mechanisms should be developed.</w:t>
      </w:r>
    </w:p>
    <w:p w14:paraId="1E31B398" w14:textId="77777777" w:rsidR="00DD1558" w:rsidRPr="009149FD" w:rsidRDefault="00DD1558" w:rsidP="000F55A4">
      <w:pPr>
        <w:rPr>
          <w:rFonts w:ascii="Calibri" w:eastAsia="Times New Roman" w:hAnsi="Calibri"/>
        </w:rPr>
      </w:pPr>
    </w:p>
    <w:p w14:paraId="0641D150" w14:textId="08901009" w:rsidR="00795E91" w:rsidRPr="009149FD" w:rsidRDefault="002134B6" w:rsidP="000F55A4">
      <w:pPr>
        <w:rPr>
          <w:rFonts w:ascii="Calibri" w:eastAsia="Times New Roman" w:hAnsi="Calibri"/>
        </w:rPr>
      </w:pPr>
      <w:r w:rsidRPr="009149FD">
        <w:rPr>
          <w:rFonts w:ascii="Calibri" w:eastAsia="Times New Roman" w:hAnsi="Calibri"/>
        </w:rPr>
        <w:t xml:space="preserve">As currently designed, IGOs and INGOs </w:t>
      </w:r>
      <w:r w:rsidR="009614C0" w:rsidRPr="009149FD">
        <w:rPr>
          <w:rFonts w:ascii="Calibri" w:eastAsia="Times New Roman" w:hAnsi="Calibri"/>
        </w:rPr>
        <w:t>may encounter</w:t>
      </w:r>
      <w:r w:rsidRPr="009149FD">
        <w:rPr>
          <w:rFonts w:ascii="Calibri" w:eastAsia="Times New Roman" w:hAnsi="Calibri"/>
        </w:rPr>
        <w:t xml:space="preserve"> </w:t>
      </w:r>
      <w:r w:rsidR="00DD1558" w:rsidRPr="009149FD">
        <w:rPr>
          <w:rFonts w:ascii="Calibri" w:eastAsia="Times New Roman" w:hAnsi="Calibri"/>
        </w:rPr>
        <w:t xml:space="preserve">certain </w:t>
      </w:r>
      <w:r w:rsidRPr="009149FD">
        <w:rPr>
          <w:rFonts w:ascii="Calibri" w:eastAsia="Times New Roman" w:hAnsi="Calibri"/>
        </w:rPr>
        <w:t xml:space="preserve">difficulties relying on these curative mechanisms, namely, the Uniform </w:t>
      </w:r>
      <w:r w:rsidR="004B1F5A" w:rsidRPr="009149FD">
        <w:rPr>
          <w:rFonts w:ascii="Calibri" w:eastAsia="Times New Roman" w:hAnsi="Calibri"/>
        </w:rPr>
        <w:t xml:space="preserve">Domain Name </w:t>
      </w:r>
      <w:r w:rsidRPr="009149FD">
        <w:rPr>
          <w:rFonts w:ascii="Calibri" w:eastAsia="Times New Roman" w:hAnsi="Calibri"/>
        </w:rPr>
        <w:t>Dispute Resolution Policy (UDRP) and Uniform Rapid Suspension procedure (URS)</w:t>
      </w:r>
      <w:r w:rsidR="00DD1558" w:rsidRPr="009149FD">
        <w:rPr>
          <w:rFonts w:ascii="Calibri" w:eastAsia="Times New Roman" w:hAnsi="Calibri"/>
        </w:rPr>
        <w:t xml:space="preserve">, </w:t>
      </w:r>
      <w:r w:rsidR="009149FD">
        <w:rPr>
          <w:rFonts w:ascii="Calibri" w:eastAsia="Times New Roman" w:hAnsi="Calibri"/>
        </w:rPr>
        <w:t>when trying to</w:t>
      </w:r>
      <w:r w:rsidR="00DD1558" w:rsidRPr="009149FD">
        <w:rPr>
          <w:rFonts w:ascii="Calibri" w:eastAsia="Times New Roman" w:hAnsi="Calibri"/>
        </w:rPr>
        <w:t xml:space="preserve"> protect their names and acronyms against </w:t>
      </w:r>
      <w:r w:rsidR="009149FD">
        <w:rPr>
          <w:rFonts w:ascii="Calibri" w:eastAsia="Times New Roman" w:hAnsi="Calibri"/>
        </w:rPr>
        <w:t xml:space="preserve">third party </w:t>
      </w:r>
      <w:r w:rsidR="00DD1558" w:rsidRPr="009149FD">
        <w:rPr>
          <w:rFonts w:ascii="Calibri" w:eastAsia="Times New Roman" w:hAnsi="Calibri"/>
        </w:rPr>
        <w:t>abuse</w:t>
      </w:r>
      <w:r w:rsidRPr="009149FD">
        <w:rPr>
          <w:rFonts w:ascii="Calibri" w:eastAsia="Times New Roman" w:hAnsi="Calibri"/>
        </w:rPr>
        <w:t xml:space="preserve">. For </w:t>
      </w:r>
      <w:r w:rsidR="009149FD">
        <w:rPr>
          <w:rFonts w:ascii="Calibri" w:eastAsia="Times New Roman" w:hAnsi="Calibri"/>
        </w:rPr>
        <w:t xml:space="preserve">example, in relation to </w:t>
      </w:r>
      <w:r w:rsidRPr="009149FD">
        <w:rPr>
          <w:rFonts w:ascii="Calibri" w:eastAsia="Times New Roman" w:hAnsi="Calibri"/>
        </w:rPr>
        <w:t xml:space="preserve">IGOs, the procedural rules for both </w:t>
      </w:r>
      <w:r w:rsidR="009149FD">
        <w:rPr>
          <w:rFonts w:ascii="Calibri" w:eastAsia="Times New Roman" w:hAnsi="Calibri"/>
        </w:rPr>
        <w:t>the UDRP and URS</w:t>
      </w:r>
      <w:r w:rsidRPr="009149FD">
        <w:rPr>
          <w:rFonts w:ascii="Calibri" w:eastAsia="Times New Roman" w:hAnsi="Calibri"/>
        </w:rPr>
        <w:t xml:space="preserve"> require that the party filing the complaint </w:t>
      </w:r>
      <w:r w:rsidR="009149FD">
        <w:rPr>
          <w:rFonts w:ascii="Calibri" w:eastAsia="Times New Roman" w:hAnsi="Calibri"/>
        </w:rPr>
        <w:t>agree</w:t>
      </w:r>
      <w:r w:rsidRPr="009149FD">
        <w:rPr>
          <w:rFonts w:ascii="Calibri" w:eastAsia="Times New Roman" w:hAnsi="Calibri"/>
        </w:rPr>
        <w:t xml:space="preserve"> to submit to the jurisdiction of a national court for purposes of a challenge to the initial </w:t>
      </w:r>
      <w:r w:rsidR="00DD1558" w:rsidRPr="009149FD">
        <w:rPr>
          <w:rFonts w:ascii="Calibri" w:eastAsia="Times New Roman" w:hAnsi="Calibri"/>
        </w:rPr>
        <w:t xml:space="preserve">panel </w:t>
      </w:r>
      <w:r w:rsidRPr="009149FD">
        <w:rPr>
          <w:rFonts w:ascii="Calibri" w:eastAsia="Times New Roman" w:hAnsi="Calibri"/>
        </w:rPr>
        <w:t>determination</w:t>
      </w:r>
      <w:r w:rsidR="009149FD">
        <w:rPr>
          <w:rFonts w:ascii="Calibri" w:eastAsia="Times New Roman" w:hAnsi="Calibri"/>
        </w:rPr>
        <w:t>. This requirement</w:t>
      </w:r>
      <w:r w:rsidRPr="009149FD">
        <w:rPr>
          <w:rFonts w:ascii="Calibri" w:eastAsia="Times New Roman" w:hAnsi="Calibri"/>
        </w:rPr>
        <w:t xml:space="preserve"> could </w:t>
      </w:r>
      <w:r w:rsidR="00DD1558" w:rsidRPr="009149FD">
        <w:rPr>
          <w:rFonts w:ascii="Calibri" w:eastAsia="Times New Roman" w:hAnsi="Calibri"/>
        </w:rPr>
        <w:t>potentially affect</w:t>
      </w:r>
      <w:r w:rsidRPr="009149FD">
        <w:rPr>
          <w:rFonts w:ascii="Calibri" w:eastAsia="Times New Roman" w:hAnsi="Calibri"/>
        </w:rPr>
        <w:t xml:space="preserve"> </w:t>
      </w:r>
      <w:r w:rsidR="009149FD">
        <w:rPr>
          <w:rFonts w:ascii="Calibri" w:eastAsia="Times New Roman" w:hAnsi="Calibri"/>
        </w:rPr>
        <w:t>an IGO’s</w:t>
      </w:r>
      <w:r w:rsidR="00DD1558" w:rsidRPr="009149FD">
        <w:rPr>
          <w:rFonts w:ascii="Calibri" w:eastAsia="Times New Roman" w:hAnsi="Calibri"/>
        </w:rPr>
        <w:t xml:space="preserve"> ability to successfully claim</w:t>
      </w:r>
      <w:r w:rsidRPr="009149FD">
        <w:rPr>
          <w:rFonts w:ascii="Calibri" w:eastAsia="Times New Roman" w:hAnsi="Calibri"/>
        </w:rPr>
        <w:t xml:space="preserve"> immunity from national jurisdiction. </w:t>
      </w:r>
      <w:r w:rsidR="009149FD">
        <w:rPr>
          <w:rFonts w:ascii="Calibri" w:eastAsia="Times New Roman" w:hAnsi="Calibri"/>
        </w:rPr>
        <w:t>B</w:t>
      </w:r>
      <w:r w:rsidRPr="009149FD">
        <w:rPr>
          <w:rFonts w:ascii="Calibri" w:eastAsia="Times New Roman" w:hAnsi="Calibri"/>
        </w:rPr>
        <w:t xml:space="preserve">oth processes were </w:t>
      </w:r>
      <w:r w:rsidR="009149FD">
        <w:rPr>
          <w:rFonts w:ascii="Calibri" w:eastAsia="Times New Roman" w:hAnsi="Calibri"/>
        </w:rPr>
        <w:t xml:space="preserve">also </w:t>
      </w:r>
      <w:r w:rsidRPr="009149FD">
        <w:rPr>
          <w:rFonts w:ascii="Calibri" w:eastAsia="Times New Roman" w:hAnsi="Calibri"/>
        </w:rPr>
        <w:t xml:space="preserve">designed to be </w:t>
      </w:r>
      <w:r w:rsidR="009149FD">
        <w:rPr>
          <w:rFonts w:ascii="Calibri" w:eastAsia="Times New Roman" w:hAnsi="Calibri"/>
        </w:rPr>
        <w:t xml:space="preserve">protective </w:t>
      </w:r>
      <w:r w:rsidRPr="009149FD">
        <w:rPr>
          <w:rFonts w:ascii="Calibri" w:eastAsia="Times New Roman" w:hAnsi="Calibri"/>
        </w:rPr>
        <w:t xml:space="preserve">mechanisms </w:t>
      </w:r>
      <w:r w:rsidR="009149FD">
        <w:rPr>
          <w:rFonts w:ascii="Calibri" w:eastAsia="Times New Roman" w:hAnsi="Calibri"/>
        </w:rPr>
        <w:t>for</w:t>
      </w:r>
      <w:r w:rsidR="009614C0" w:rsidRPr="009149FD">
        <w:rPr>
          <w:rFonts w:ascii="Calibri" w:eastAsia="Times New Roman" w:hAnsi="Calibri"/>
        </w:rPr>
        <w:t xml:space="preserve"> </w:t>
      </w:r>
      <w:r w:rsidR="0053661E" w:rsidRPr="009149FD">
        <w:rPr>
          <w:rFonts w:ascii="Calibri" w:eastAsia="Times New Roman" w:hAnsi="Calibri"/>
        </w:rPr>
        <w:t xml:space="preserve">trademark </w:t>
      </w:r>
      <w:r w:rsidR="009149FD">
        <w:rPr>
          <w:rFonts w:ascii="Calibri" w:eastAsia="Times New Roman" w:hAnsi="Calibri"/>
        </w:rPr>
        <w:t>rights;</w:t>
      </w:r>
      <w:r w:rsidR="009614C0" w:rsidRPr="009149FD">
        <w:rPr>
          <w:rFonts w:ascii="Calibri" w:eastAsia="Times New Roman" w:hAnsi="Calibri"/>
        </w:rPr>
        <w:t xml:space="preserve"> </w:t>
      </w:r>
      <w:r w:rsidRPr="009149FD">
        <w:rPr>
          <w:rFonts w:ascii="Calibri" w:eastAsia="Times New Roman" w:hAnsi="Calibri"/>
        </w:rPr>
        <w:t xml:space="preserve">while some IGOs and INGOs </w:t>
      </w:r>
      <w:r w:rsidR="0052219F" w:rsidRPr="009149FD">
        <w:rPr>
          <w:rFonts w:ascii="Calibri" w:eastAsia="Times New Roman" w:hAnsi="Calibri"/>
        </w:rPr>
        <w:t xml:space="preserve">may have </w:t>
      </w:r>
      <w:r w:rsidRPr="009149FD">
        <w:rPr>
          <w:rFonts w:ascii="Calibri" w:eastAsia="Times New Roman" w:hAnsi="Calibri"/>
        </w:rPr>
        <w:t>trademarks in either their organizational names or acronyms or both, this is not necessarily true in all cases.</w:t>
      </w:r>
    </w:p>
    <w:p w14:paraId="38F95CBB" w14:textId="77777777" w:rsidR="00EB77E7" w:rsidRPr="009149FD" w:rsidRDefault="00EB77E7" w:rsidP="000F55A4">
      <w:pPr>
        <w:rPr>
          <w:rFonts w:ascii="Calibri" w:eastAsia="Times New Roman" w:hAnsi="Calibri"/>
        </w:rPr>
      </w:pPr>
    </w:p>
    <w:p w14:paraId="2607AE06" w14:textId="628F0E18" w:rsidR="00795E91" w:rsidRPr="009149FD" w:rsidRDefault="00795E91" w:rsidP="000F55A4">
      <w:pPr>
        <w:rPr>
          <w:rFonts w:ascii="Calibri" w:eastAsia="Times New Roman" w:hAnsi="Calibri"/>
        </w:rPr>
      </w:pPr>
      <w:r w:rsidRPr="009149FD">
        <w:rPr>
          <w:rFonts w:ascii="Calibri" w:eastAsia="Times New Roman" w:hAnsi="Calibri"/>
        </w:rPr>
        <w:t xml:space="preserve">On </w:t>
      </w:r>
      <w:r w:rsidR="002B2542" w:rsidRPr="009149FD">
        <w:rPr>
          <w:rFonts w:ascii="Calibri" w:eastAsia="Times New Roman" w:hAnsi="Calibri"/>
        </w:rPr>
        <w:t>5 June 2014</w:t>
      </w:r>
      <w:r w:rsidRPr="009149FD">
        <w:rPr>
          <w:rFonts w:ascii="Calibri" w:eastAsia="Times New Roman" w:hAnsi="Calibri"/>
        </w:rPr>
        <w:t xml:space="preserve">, the GNSO Council initiated </w:t>
      </w:r>
      <w:r w:rsidR="00DD1558" w:rsidRPr="009149FD">
        <w:rPr>
          <w:rFonts w:ascii="Calibri" w:eastAsia="Times New Roman" w:hAnsi="Calibri"/>
        </w:rPr>
        <w:t>this PDP</w:t>
      </w:r>
      <w:r w:rsidRPr="009149FD">
        <w:rPr>
          <w:rFonts w:ascii="Calibri" w:eastAsia="Times New Roman" w:hAnsi="Calibri"/>
        </w:rPr>
        <w:t xml:space="preserve"> and </w:t>
      </w:r>
      <w:r w:rsidR="009614C0" w:rsidRPr="009149FD">
        <w:rPr>
          <w:rFonts w:ascii="Calibri" w:eastAsia="Times New Roman" w:hAnsi="Calibri"/>
        </w:rPr>
        <w:t xml:space="preserve">on 25 June 2014 it </w:t>
      </w:r>
      <w:r w:rsidRPr="009149FD">
        <w:rPr>
          <w:rFonts w:ascii="Calibri" w:eastAsia="Times New Roman" w:hAnsi="Calibri"/>
        </w:rPr>
        <w:t>chartered th</w:t>
      </w:r>
      <w:r w:rsidR="009614C0" w:rsidRPr="009149FD">
        <w:rPr>
          <w:rFonts w:ascii="Calibri" w:eastAsia="Times New Roman" w:hAnsi="Calibri"/>
        </w:rPr>
        <w:t>is</w:t>
      </w:r>
      <w:r w:rsidRPr="009149FD">
        <w:rPr>
          <w:rFonts w:ascii="Calibri" w:eastAsia="Times New Roman" w:hAnsi="Calibri"/>
        </w:rPr>
        <w:t xml:space="preserve"> </w:t>
      </w:r>
      <w:r w:rsidR="00F02250" w:rsidRPr="009149FD">
        <w:rPr>
          <w:rFonts w:ascii="Calibri" w:hAnsi="Calibri"/>
        </w:rPr>
        <w:t>IGO-INGO Access to Curative Rights Protection Mechanisms</w:t>
      </w:r>
      <w:r w:rsidR="00F02250" w:rsidRPr="009149FD">
        <w:rPr>
          <w:rFonts w:ascii="Calibri" w:eastAsia="Times New Roman" w:hAnsi="Calibri"/>
        </w:rPr>
        <w:t xml:space="preserve"> </w:t>
      </w:r>
      <w:r w:rsidRPr="009149FD">
        <w:rPr>
          <w:rFonts w:ascii="Calibri" w:eastAsia="Times New Roman" w:hAnsi="Calibri"/>
        </w:rPr>
        <w:t>Working Group. A Call for Volunteers to the Working Grou</w:t>
      </w:r>
      <w:r w:rsidR="00DD1558" w:rsidRPr="009149FD">
        <w:rPr>
          <w:rFonts w:ascii="Calibri" w:eastAsia="Times New Roman" w:hAnsi="Calibri"/>
        </w:rPr>
        <w:t>p</w:t>
      </w:r>
      <w:del w:id="75" w:author="Mary Wong" w:date="2018-07-06T14:47:00Z">
        <w:r w:rsidR="00DD1558" w:rsidRPr="009149FD" w:rsidDel="00B35C19">
          <w:rPr>
            <w:rFonts w:ascii="Calibri" w:eastAsia="Times New Roman" w:hAnsi="Calibri"/>
          </w:rPr>
          <w:delText xml:space="preserve"> (</w:delText>
        </w:r>
        <w:r w:rsidR="00FD75A1" w:rsidDel="00B35C19">
          <w:rPr>
            <w:rFonts w:ascii="Calibri" w:eastAsia="Times New Roman" w:hAnsi="Calibri"/>
          </w:rPr>
          <w:delText>Working Group</w:delText>
        </w:r>
        <w:r w:rsidRPr="009149FD" w:rsidDel="00B35C19">
          <w:rPr>
            <w:rFonts w:ascii="Calibri" w:eastAsia="Times New Roman" w:hAnsi="Calibri"/>
          </w:rPr>
          <w:delText>)</w:delText>
        </w:r>
      </w:del>
      <w:r w:rsidRPr="009149FD">
        <w:rPr>
          <w:rFonts w:ascii="Calibri" w:eastAsia="Times New Roman" w:hAnsi="Calibri"/>
        </w:rPr>
        <w:t xml:space="preserve"> was issued on </w:t>
      </w:r>
      <w:r w:rsidR="00C95B24" w:rsidRPr="009149FD">
        <w:rPr>
          <w:rFonts w:ascii="Calibri" w:eastAsia="Times New Roman" w:hAnsi="Calibri"/>
        </w:rPr>
        <w:t>11 July 2014</w:t>
      </w:r>
      <w:r w:rsidRPr="009149FD">
        <w:rPr>
          <w:rFonts w:ascii="Calibri" w:eastAsia="Times New Roman" w:hAnsi="Calibri"/>
        </w:rPr>
        <w:t xml:space="preserve">, and the </w:t>
      </w:r>
      <w:r w:rsidR="00FD75A1">
        <w:rPr>
          <w:rFonts w:ascii="Calibri" w:eastAsia="Times New Roman" w:hAnsi="Calibri"/>
        </w:rPr>
        <w:t>Working Group</w:t>
      </w:r>
      <w:r w:rsidRPr="009149FD">
        <w:rPr>
          <w:rFonts w:ascii="Calibri" w:eastAsia="Times New Roman" w:hAnsi="Calibri"/>
        </w:rPr>
        <w:t xml:space="preserve"> held its first meeting on</w:t>
      </w:r>
      <w:r w:rsidR="00D63FED" w:rsidRPr="009149FD">
        <w:rPr>
          <w:rFonts w:ascii="Calibri" w:eastAsia="Times New Roman" w:hAnsi="Calibri"/>
        </w:rPr>
        <w:t xml:space="preserve"> 11 August 2014</w:t>
      </w:r>
      <w:r w:rsidR="00475AC9" w:rsidRPr="009149FD">
        <w:rPr>
          <w:rFonts w:ascii="Calibri" w:eastAsia="Times New Roman" w:hAnsi="Calibri"/>
        </w:rPr>
        <w:t>.</w:t>
      </w:r>
    </w:p>
    <w:p w14:paraId="0FABEC5B" w14:textId="77777777" w:rsidR="00305B79" w:rsidRPr="009149FD" w:rsidRDefault="00305B79" w:rsidP="000F55A4">
      <w:pPr>
        <w:rPr>
          <w:rFonts w:ascii="Calibri" w:hAnsi="Calibri"/>
        </w:rPr>
      </w:pPr>
    </w:p>
    <w:p w14:paraId="5197202C" w14:textId="06232734" w:rsidR="000F55A4" w:rsidRPr="009149FD" w:rsidRDefault="0053661E" w:rsidP="009C3078">
      <w:pPr>
        <w:pStyle w:val="Heading2"/>
        <w:rPr>
          <w:rFonts w:ascii="Calibri" w:hAnsi="Calibri"/>
        </w:rPr>
      </w:pPr>
      <w:r w:rsidRPr="009149FD">
        <w:rPr>
          <w:rFonts w:ascii="Calibri" w:hAnsi="Calibri"/>
        </w:rPr>
        <w:t xml:space="preserve">Final </w:t>
      </w:r>
      <w:r w:rsidR="00A55835" w:rsidRPr="009149FD">
        <w:rPr>
          <w:rFonts w:ascii="Calibri" w:hAnsi="Calibri"/>
        </w:rPr>
        <w:t>Recommendations</w:t>
      </w:r>
    </w:p>
    <w:p w14:paraId="7276FACD" w14:textId="77777777" w:rsidR="002C71B5" w:rsidRDefault="001D61DA" w:rsidP="00CB52B4">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w:t>
      </w:r>
      <w:r w:rsidR="00DD1558" w:rsidRPr="009149FD">
        <w:rPr>
          <w:rFonts w:ascii="Calibri" w:eastAsia="Times New Roman" w:hAnsi="Calibri"/>
        </w:rPr>
        <w:t>C</w:t>
      </w:r>
      <w:r w:rsidRPr="009149FD">
        <w:rPr>
          <w:rFonts w:ascii="Calibri" w:eastAsia="Times New Roman" w:hAnsi="Calibri"/>
        </w:rPr>
        <w:t>harter</w:t>
      </w:r>
      <w:r w:rsidR="00DD1558" w:rsidRPr="009149FD">
        <w:rPr>
          <w:rFonts w:ascii="Calibri" w:eastAsia="Times New Roman" w:hAnsi="Calibri"/>
        </w:rPr>
        <w:t xml:space="preserve"> specifically directed the </w:t>
      </w:r>
      <w:r w:rsidR="00FD75A1">
        <w:rPr>
          <w:rFonts w:ascii="Calibri" w:eastAsia="Times New Roman" w:hAnsi="Calibri"/>
        </w:rPr>
        <w:t>Working Group</w:t>
      </w:r>
      <w:r w:rsidRPr="009149FD">
        <w:rPr>
          <w:rFonts w:ascii="Calibri" w:eastAsia="Times New Roman" w:hAnsi="Calibri"/>
        </w:rPr>
        <w:t xml:space="preserve"> to </w:t>
      </w:r>
      <w:r w:rsidR="00553BEB" w:rsidRPr="009149FD">
        <w:rPr>
          <w:rFonts w:ascii="Calibri" w:hAnsi="Calibri"/>
        </w:rPr>
        <w:t xml:space="preserve">examine the </w:t>
      </w:r>
      <w:r w:rsidR="009614C0" w:rsidRPr="009149FD">
        <w:rPr>
          <w:rFonts w:ascii="Calibri" w:hAnsi="Calibri"/>
        </w:rPr>
        <w:t xml:space="preserve">following </w:t>
      </w:r>
      <w:r w:rsidR="00553BEB" w:rsidRPr="009149FD">
        <w:rPr>
          <w:rFonts w:ascii="Calibri" w:hAnsi="Calibri"/>
        </w:rPr>
        <w:t xml:space="preserve">questions: </w:t>
      </w:r>
      <w:r w:rsidR="00553BEB" w:rsidRPr="009149FD">
        <w:rPr>
          <w:rFonts w:ascii="Calibri" w:hAnsi="Calibri"/>
          <w:i/>
        </w:rPr>
        <w:t>“whether to amend the UDRP and URS to allow access to and use of these mechanisms by IGOs and INGOs and, if so in what respects</w:t>
      </w:r>
      <w:r w:rsidR="009614C0" w:rsidRPr="009149FD">
        <w:rPr>
          <w:rFonts w:ascii="Calibri" w:hAnsi="Calibri"/>
          <w:i/>
        </w:rPr>
        <w:t>;</w:t>
      </w:r>
      <w:r w:rsidR="00553BEB" w:rsidRPr="009149FD">
        <w:rPr>
          <w:rFonts w:ascii="Calibri" w:hAnsi="Calibri"/>
          <w:i/>
        </w:rPr>
        <w:t xml:space="preserve"> or whether a separate, narrowly-tailored dispute resolution procedure at the second level modeled on the UDRP and URS that takes into account the particular needs and specific circumstances of IGOs and INGOs should be developed.”</w:t>
      </w:r>
      <w:r w:rsidR="009260C3" w:rsidRPr="009149FD">
        <w:rPr>
          <w:rFonts w:ascii="Calibri" w:hAnsi="Calibri"/>
        </w:rPr>
        <w:t xml:space="preserve"> </w:t>
      </w:r>
      <w:r w:rsidR="000F55A4" w:rsidRPr="009149FD">
        <w:rPr>
          <w:rFonts w:ascii="Calibri" w:eastAsia="Times New Roman" w:hAnsi="Calibri"/>
        </w:rPr>
        <w:t xml:space="preserve"> </w:t>
      </w:r>
      <w:r w:rsidRPr="009149FD">
        <w:rPr>
          <w:rFonts w:ascii="Calibri" w:eastAsia="Times New Roman" w:hAnsi="Calibri"/>
        </w:rPr>
        <w:t xml:space="preserve">Following its analysis of each of the questions outlined in </w:t>
      </w:r>
      <w:r w:rsidR="005A072F" w:rsidRPr="009149FD">
        <w:rPr>
          <w:rFonts w:ascii="Calibri" w:eastAsia="Times New Roman" w:hAnsi="Calibri"/>
        </w:rPr>
        <w:t>its Charter</w:t>
      </w:r>
      <w:r w:rsidRPr="009149FD">
        <w:rPr>
          <w:rFonts w:ascii="Calibri" w:eastAsia="Times New Roman" w:hAnsi="Calibri"/>
        </w:rPr>
        <w:t xml:space="preserve">, the </w:t>
      </w:r>
      <w:r w:rsidR="00FD75A1">
        <w:rPr>
          <w:rFonts w:ascii="Calibri" w:eastAsia="Times New Roman" w:hAnsi="Calibri"/>
        </w:rPr>
        <w:t>Working Group</w:t>
      </w:r>
      <w:r w:rsidRPr="009149FD">
        <w:rPr>
          <w:rFonts w:ascii="Calibri" w:eastAsia="Times New Roman" w:hAnsi="Calibri"/>
        </w:rPr>
        <w:t xml:space="preserve"> arrived at a set of preliminary recommendations </w:t>
      </w:r>
      <w:r w:rsidR="00DD1558" w:rsidRPr="009149FD">
        <w:rPr>
          <w:rFonts w:ascii="Calibri" w:eastAsia="Times New Roman" w:hAnsi="Calibri"/>
        </w:rPr>
        <w:t xml:space="preserve">for which it </w:t>
      </w:r>
      <w:r w:rsidR="0053661E" w:rsidRPr="009149FD">
        <w:rPr>
          <w:rFonts w:ascii="Calibri" w:eastAsia="Times New Roman" w:hAnsi="Calibri"/>
        </w:rPr>
        <w:t>sought</w:t>
      </w:r>
      <w:r w:rsidR="00DD1558" w:rsidRPr="009149FD">
        <w:rPr>
          <w:rFonts w:ascii="Calibri" w:eastAsia="Times New Roman" w:hAnsi="Calibri"/>
        </w:rPr>
        <w:t xml:space="preserve"> community input</w:t>
      </w:r>
      <w:r w:rsidR="0053661E" w:rsidRPr="009149FD">
        <w:rPr>
          <w:rFonts w:ascii="Calibri" w:eastAsia="Times New Roman" w:hAnsi="Calibri"/>
        </w:rPr>
        <w:t xml:space="preserve"> </w:t>
      </w:r>
      <w:r w:rsidR="009149FD">
        <w:rPr>
          <w:rFonts w:ascii="Calibri" w:eastAsia="Times New Roman" w:hAnsi="Calibri"/>
        </w:rPr>
        <w:t>in January</w:t>
      </w:r>
      <w:r w:rsidR="0053661E" w:rsidRPr="009149FD">
        <w:rPr>
          <w:rFonts w:ascii="Calibri" w:eastAsia="Times New Roman" w:hAnsi="Calibri"/>
        </w:rPr>
        <w:t xml:space="preserve"> 2017</w:t>
      </w:r>
      <w:r w:rsidRPr="009149FD">
        <w:rPr>
          <w:rFonts w:ascii="Calibri" w:eastAsia="Times New Roman" w:hAnsi="Calibri"/>
        </w:rPr>
        <w:t>.</w:t>
      </w:r>
      <w:r w:rsidR="00D323EF" w:rsidRPr="009149FD">
        <w:rPr>
          <w:rFonts w:ascii="Calibri" w:eastAsia="Times New Roman" w:hAnsi="Calibri"/>
        </w:rPr>
        <w:t xml:space="preserve"> Following its review of all feedback received</w:t>
      </w:r>
      <w:r w:rsidR="009614C0" w:rsidRPr="009149FD">
        <w:rPr>
          <w:rFonts w:ascii="Calibri" w:eastAsia="Times New Roman" w:hAnsi="Calibri"/>
        </w:rPr>
        <w:t xml:space="preserve"> to </w:t>
      </w:r>
      <w:r w:rsidR="009149FD">
        <w:rPr>
          <w:rFonts w:ascii="Calibri" w:eastAsia="Times New Roman" w:hAnsi="Calibri"/>
        </w:rPr>
        <w:t>that</w:t>
      </w:r>
      <w:r w:rsidR="009614C0" w:rsidRPr="009149FD">
        <w:rPr>
          <w:rFonts w:ascii="Calibri" w:eastAsia="Times New Roman" w:hAnsi="Calibri"/>
        </w:rPr>
        <w:t xml:space="preserve"> Initial Report</w:t>
      </w:r>
      <w:r w:rsidR="00D323EF" w:rsidRPr="009149FD">
        <w:rPr>
          <w:rFonts w:ascii="Calibri" w:eastAsia="Times New Roman" w:hAnsi="Calibri"/>
        </w:rPr>
        <w:t xml:space="preserve">, the </w:t>
      </w:r>
      <w:r w:rsidR="00FD75A1">
        <w:rPr>
          <w:rFonts w:ascii="Calibri" w:eastAsia="Times New Roman" w:hAnsi="Calibri"/>
        </w:rPr>
        <w:t>Working Group</w:t>
      </w:r>
      <w:r w:rsidR="00D323EF" w:rsidRPr="009149FD">
        <w:rPr>
          <w:rFonts w:ascii="Calibri" w:eastAsia="Times New Roman" w:hAnsi="Calibri"/>
        </w:rPr>
        <w:t xml:space="preserve"> </w:t>
      </w:r>
      <w:r w:rsidR="009149FD">
        <w:rPr>
          <w:rFonts w:ascii="Calibri" w:eastAsia="Times New Roman" w:hAnsi="Calibri"/>
        </w:rPr>
        <w:t xml:space="preserve">completed its discussions on any resulting modifications that it believed needed to be made to its </w:t>
      </w:r>
      <w:r w:rsidR="009149FD">
        <w:rPr>
          <w:rFonts w:ascii="Calibri" w:eastAsia="Times New Roman" w:hAnsi="Calibri"/>
        </w:rPr>
        <w:lastRenderedPageBreak/>
        <w:t xml:space="preserve">original recommendations and discussed various options it identified for resolving the remaining open issues. </w:t>
      </w:r>
      <w:r w:rsidR="009149FD" w:rsidRPr="00215528">
        <w:rPr>
          <w:rFonts w:ascii="Calibri" w:eastAsia="Times New Roman" w:hAnsi="Calibri"/>
        </w:rPr>
        <w:t>T</w:t>
      </w:r>
      <w:r w:rsidR="0053661E" w:rsidRPr="00215528">
        <w:rPr>
          <w:rFonts w:ascii="Calibri" w:eastAsia="Times New Roman" w:hAnsi="Calibri"/>
        </w:rPr>
        <w:t xml:space="preserve">his </w:t>
      </w:r>
      <w:r w:rsidR="00D323EF" w:rsidRPr="00215528">
        <w:rPr>
          <w:rFonts w:ascii="Calibri" w:eastAsia="Times New Roman" w:hAnsi="Calibri"/>
        </w:rPr>
        <w:t>Final Report</w:t>
      </w:r>
      <w:r w:rsidR="0053661E" w:rsidRPr="00215528">
        <w:rPr>
          <w:rFonts w:ascii="Calibri" w:eastAsia="Times New Roman" w:hAnsi="Calibri"/>
        </w:rPr>
        <w:t xml:space="preserve"> reflects the group’s consensus recommendations </w:t>
      </w:r>
      <w:r w:rsidR="009149FD" w:rsidRPr="00215528">
        <w:rPr>
          <w:rFonts w:ascii="Calibri" w:eastAsia="Times New Roman" w:hAnsi="Calibri"/>
        </w:rPr>
        <w:t>as well as documents those proposals discussed by the Working Group but for which it did not achieve consensus</w:t>
      </w:r>
      <w:r w:rsidR="00D323EF" w:rsidRPr="00215528">
        <w:rPr>
          <w:rFonts w:ascii="Calibri" w:eastAsia="Times New Roman" w:hAnsi="Calibri"/>
        </w:rPr>
        <w:t>.</w:t>
      </w:r>
      <w:r w:rsidR="002C71B5">
        <w:rPr>
          <w:rFonts w:ascii="Calibri" w:eastAsia="Times New Roman" w:hAnsi="Calibri"/>
        </w:rPr>
        <w:t xml:space="preserve"> In essence, the</w:t>
      </w:r>
      <w:r w:rsidR="002C71B5" w:rsidRPr="002C71B5">
        <w:rPr>
          <w:rFonts w:ascii="Calibri" w:eastAsia="Times New Roman" w:hAnsi="Calibri"/>
        </w:rPr>
        <w:t xml:space="preserve"> Working Group</w:t>
      </w:r>
      <w:r w:rsidR="002C71B5">
        <w:rPr>
          <w:rFonts w:ascii="Calibri" w:eastAsia="Times New Roman" w:hAnsi="Calibri"/>
        </w:rPr>
        <w:t>’s answers to the</w:t>
      </w:r>
      <w:r w:rsidR="002C71B5" w:rsidRPr="002C71B5">
        <w:rPr>
          <w:rFonts w:ascii="Calibri" w:eastAsia="Times New Roman" w:hAnsi="Calibri"/>
        </w:rPr>
        <w:t xml:space="preserve"> questions</w:t>
      </w:r>
      <w:r w:rsidR="002C71B5">
        <w:rPr>
          <w:rFonts w:ascii="Calibri" w:eastAsia="Times New Roman" w:hAnsi="Calibri"/>
        </w:rPr>
        <w:t xml:space="preserve"> laid out in its Charter (as quoted above)</w:t>
      </w:r>
      <w:r w:rsidR="002C71B5" w:rsidRPr="002C71B5">
        <w:rPr>
          <w:rFonts w:ascii="Calibri" w:eastAsia="Times New Roman" w:hAnsi="Calibri"/>
        </w:rPr>
        <w:t xml:space="preserve"> are no, although it has developed certain recommendations that it believes facilitates the accommodation of issues</w:t>
      </w:r>
      <w:r w:rsidR="00D323EF" w:rsidRPr="00215528">
        <w:rPr>
          <w:rFonts w:ascii="Calibri" w:eastAsia="Times New Roman" w:hAnsi="Calibri"/>
        </w:rPr>
        <w:t xml:space="preserve"> </w:t>
      </w:r>
      <w:r w:rsidR="002C71B5">
        <w:rPr>
          <w:rFonts w:ascii="Calibri" w:eastAsia="Times New Roman" w:hAnsi="Calibri"/>
        </w:rPr>
        <w:t xml:space="preserve">that IGOs may face in utilizing the UDRP and URS. </w:t>
      </w:r>
    </w:p>
    <w:p w14:paraId="319194FA" w14:textId="77777777" w:rsidR="002C71B5" w:rsidRDefault="002C71B5" w:rsidP="00CB52B4">
      <w:pPr>
        <w:rPr>
          <w:rFonts w:ascii="Calibri" w:eastAsia="Times New Roman" w:hAnsi="Calibri"/>
        </w:rPr>
      </w:pPr>
    </w:p>
    <w:p w14:paraId="7C367B41" w14:textId="59807EE9" w:rsidR="00CB52B4" w:rsidRPr="004A2999" w:rsidRDefault="0053661E" w:rsidP="00CB52B4">
      <w:pPr>
        <w:rPr>
          <w:rFonts w:ascii="Calibri" w:eastAsia="Times New Roman" w:hAnsi="Calibri"/>
          <w:highlight w:val="yellow"/>
        </w:rPr>
      </w:pPr>
      <w:r w:rsidRPr="00215528">
        <w:rPr>
          <w:rFonts w:ascii="Calibri" w:eastAsia="Times New Roman" w:hAnsi="Calibri"/>
        </w:rPr>
        <w:t xml:space="preserve">This </w:t>
      </w:r>
      <w:r w:rsidR="00D323EF" w:rsidRPr="00215528">
        <w:rPr>
          <w:rFonts w:ascii="Calibri" w:eastAsia="Times New Roman" w:hAnsi="Calibri"/>
        </w:rPr>
        <w:t>Final Report</w:t>
      </w:r>
      <w:r w:rsidRPr="00215528">
        <w:rPr>
          <w:rFonts w:ascii="Calibri" w:eastAsia="Times New Roman" w:hAnsi="Calibri"/>
        </w:rPr>
        <w:t xml:space="preserve"> is</w:t>
      </w:r>
      <w:r w:rsidR="00D323EF" w:rsidRPr="00215528">
        <w:rPr>
          <w:rFonts w:ascii="Calibri" w:eastAsia="Times New Roman" w:hAnsi="Calibri"/>
        </w:rPr>
        <w:t xml:space="preserve"> be</w:t>
      </w:r>
      <w:r w:rsidRPr="00215528">
        <w:rPr>
          <w:rFonts w:ascii="Calibri" w:eastAsia="Times New Roman" w:hAnsi="Calibri"/>
        </w:rPr>
        <w:t>ing</w:t>
      </w:r>
      <w:r w:rsidR="00D323EF" w:rsidRPr="00215528">
        <w:rPr>
          <w:rFonts w:ascii="Calibri" w:eastAsia="Times New Roman" w:hAnsi="Calibri"/>
        </w:rPr>
        <w:t xml:space="preserve"> submitted to the GNSO Council </w:t>
      </w:r>
      <w:r w:rsidR="009149FD" w:rsidRPr="00215528">
        <w:rPr>
          <w:rFonts w:ascii="Calibri" w:eastAsia="Times New Roman" w:hAnsi="Calibri"/>
        </w:rPr>
        <w:t xml:space="preserve">in its entirety </w:t>
      </w:r>
      <w:r w:rsidR="00D323EF" w:rsidRPr="00215528">
        <w:rPr>
          <w:rFonts w:ascii="Calibri" w:eastAsia="Times New Roman" w:hAnsi="Calibri"/>
        </w:rPr>
        <w:t xml:space="preserve">for </w:t>
      </w:r>
      <w:r w:rsidR="009149FD" w:rsidRPr="00215528">
        <w:rPr>
          <w:rFonts w:ascii="Calibri" w:eastAsia="Times New Roman" w:hAnsi="Calibri"/>
        </w:rPr>
        <w:t>the Council’s</w:t>
      </w:r>
      <w:r w:rsidR="00D323EF" w:rsidRPr="00215528">
        <w:rPr>
          <w:rFonts w:ascii="Calibri" w:eastAsia="Times New Roman" w:hAnsi="Calibri"/>
        </w:rPr>
        <w:t xml:space="preserve"> review and action.</w:t>
      </w:r>
      <w:r w:rsidR="001D61DA" w:rsidRPr="004A2999">
        <w:rPr>
          <w:rFonts w:ascii="Calibri" w:eastAsia="Times New Roman" w:hAnsi="Calibri"/>
          <w:highlight w:val="yellow"/>
        </w:rPr>
        <w:t xml:space="preserve"> </w:t>
      </w:r>
      <w:r w:rsidR="00CB52B4" w:rsidRPr="004A2999">
        <w:rPr>
          <w:rFonts w:ascii="Calibri" w:hAnsi="Calibri"/>
          <w:highlight w:val="yellow"/>
        </w:rPr>
        <w:t xml:space="preserve"> </w:t>
      </w:r>
    </w:p>
    <w:p w14:paraId="00DEDD2E" w14:textId="77777777" w:rsidR="009614C0" w:rsidRPr="004A2999" w:rsidRDefault="009614C0" w:rsidP="00B11C5C">
      <w:pPr>
        <w:rPr>
          <w:rFonts w:ascii="Calibri" w:eastAsia="Times New Roman" w:hAnsi="Calibri"/>
          <w:b/>
          <w:highlight w:val="yellow"/>
        </w:rPr>
      </w:pPr>
    </w:p>
    <w:p w14:paraId="3093A39C" w14:textId="77777777" w:rsidR="00B11C5C" w:rsidRPr="00A613CD" w:rsidRDefault="00B11C5C" w:rsidP="00B11C5C">
      <w:pPr>
        <w:rPr>
          <w:rFonts w:ascii="Calibri" w:eastAsia="Times New Roman" w:hAnsi="Calibri"/>
          <w:b/>
        </w:rPr>
      </w:pPr>
      <w:r w:rsidRPr="00A613CD">
        <w:rPr>
          <w:rFonts w:ascii="Calibri" w:eastAsia="Times New Roman" w:hAnsi="Calibri"/>
          <w:b/>
        </w:rPr>
        <w:t xml:space="preserve">Recommendation #1: </w:t>
      </w:r>
    </w:p>
    <w:p w14:paraId="0AE89339" w14:textId="77777777" w:rsidR="00F107A0" w:rsidRPr="00F107A0" w:rsidRDefault="00F107A0" w:rsidP="00F107A0">
      <w:pPr>
        <w:rPr>
          <w:rFonts w:ascii="Calibri" w:hAnsi="Calibri"/>
          <w:b/>
        </w:rPr>
      </w:pPr>
      <w:r w:rsidRPr="00F107A0">
        <w:rPr>
          <w:rFonts w:ascii="Calibri" w:hAnsi="Calibri"/>
          <w:b/>
        </w:rPr>
        <w:t xml:space="preserve">1(a). For INGOs (including the Red Cross movement and the International Olympic Committee), no substantive changes to the UDRP and URS are to be made, and no specific new dispute resolution procedures are to be created. </w:t>
      </w:r>
    </w:p>
    <w:p w14:paraId="17649A65" w14:textId="77777777" w:rsidR="00F107A0" w:rsidRPr="00F107A0" w:rsidRDefault="00F107A0" w:rsidP="00F107A0">
      <w:pPr>
        <w:rPr>
          <w:rFonts w:ascii="Calibri" w:hAnsi="Calibri"/>
          <w:b/>
        </w:rPr>
      </w:pPr>
    </w:p>
    <w:p w14:paraId="0983E05F" w14:textId="77777777" w:rsidR="00F107A0" w:rsidRPr="00F107A0" w:rsidRDefault="00F107A0" w:rsidP="00F107A0">
      <w:pPr>
        <w:rPr>
          <w:rFonts w:ascii="Calibri" w:hAnsi="Calibri"/>
          <w:b/>
        </w:rPr>
      </w:pPr>
      <w:r w:rsidRPr="00F107A0">
        <w:rPr>
          <w:rFonts w:ascii="Calibri" w:hAnsi="Calibri"/>
          <w:b/>
        </w:rPr>
        <w:t>1(b). For IGOs, no specific new dispute resolution procedures are to be created.</w:t>
      </w:r>
    </w:p>
    <w:p w14:paraId="23436186" w14:textId="77777777" w:rsidR="00F107A0" w:rsidRPr="00F107A0" w:rsidRDefault="00F107A0" w:rsidP="00F107A0">
      <w:pPr>
        <w:rPr>
          <w:rFonts w:ascii="Calibri" w:hAnsi="Calibri"/>
          <w:b/>
        </w:rPr>
      </w:pPr>
    </w:p>
    <w:p w14:paraId="6B011051" w14:textId="77777777" w:rsidR="00F107A0" w:rsidRPr="00F107A0" w:rsidRDefault="00F107A0" w:rsidP="00F107A0">
      <w:pPr>
        <w:rPr>
          <w:rFonts w:ascii="Calibri" w:hAnsi="Calibri"/>
          <w:b/>
        </w:rPr>
      </w:pPr>
      <w:r w:rsidRPr="00A613CD">
        <w:rPr>
          <w:rFonts w:ascii="Calibri" w:hAnsi="Calibri"/>
        </w:rPr>
        <w:t>Consensus result for Recommendation #1:</w:t>
      </w:r>
      <w:r w:rsidRPr="00F107A0">
        <w:rPr>
          <w:rFonts w:ascii="Calibri" w:hAnsi="Calibri"/>
          <w:b/>
        </w:rPr>
        <w:t xml:space="preserve"> </w:t>
      </w:r>
      <w:r w:rsidRPr="00F107A0">
        <w:rPr>
          <w:rFonts w:ascii="Calibri" w:hAnsi="Calibri"/>
          <w:b/>
          <w:bCs/>
          <w:lang w:val="en-GB"/>
        </w:rPr>
        <w:t>Full Consensus</w:t>
      </w:r>
    </w:p>
    <w:p w14:paraId="19FF3BFE" w14:textId="77777777" w:rsidR="0053661E" w:rsidRPr="00A613CD" w:rsidRDefault="0053661E" w:rsidP="00CB52B4">
      <w:pPr>
        <w:rPr>
          <w:rFonts w:ascii="Calibri" w:hAnsi="Calibri"/>
        </w:rPr>
      </w:pPr>
    </w:p>
    <w:p w14:paraId="6FAD32F9" w14:textId="31B6CEE7" w:rsidR="0053661E" w:rsidRPr="00A613CD" w:rsidRDefault="0053661E" w:rsidP="00CB52B4">
      <w:pPr>
        <w:rPr>
          <w:rFonts w:ascii="Calibri" w:hAnsi="Calibri"/>
        </w:rPr>
      </w:pPr>
      <w:r w:rsidRPr="00A613CD">
        <w:rPr>
          <w:rFonts w:ascii="Calibri" w:hAnsi="Calibri"/>
          <w:u w:val="single"/>
        </w:rPr>
        <w:t>Note</w:t>
      </w:r>
      <w:r w:rsidR="0048675B" w:rsidRPr="00A613CD">
        <w:rPr>
          <w:rFonts w:ascii="Calibri" w:hAnsi="Calibri"/>
          <w:u w:val="single"/>
        </w:rPr>
        <w:t xml:space="preserve"> on Recommendation #1</w:t>
      </w:r>
      <w:r w:rsidRPr="00A613CD">
        <w:rPr>
          <w:rFonts w:ascii="Calibri" w:hAnsi="Calibri"/>
        </w:rPr>
        <w:t xml:space="preserve">: This recommendation is </w:t>
      </w:r>
      <w:r w:rsidR="00274FC5" w:rsidRPr="00A613CD">
        <w:rPr>
          <w:rFonts w:ascii="Calibri" w:hAnsi="Calibri"/>
        </w:rPr>
        <w:t xml:space="preserve">substantively </w:t>
      </w:r>
      <w:r w:rsidR="00F107A0">
        <w:rPr>
          <w:rFonts w:ascii="Calibri" w:hAnsi="Calibri"/>
        </w:rPr>
        <w:t>similar</w:t>
      </w:r>
      <w:r w:rsidR="00F107A0" w:rsidRPr="00A613CD">
        <w:rPr>
          <w:rFonts w:ascii="Calibri" w:hAnsi="Calibri"/>
        </w:rPr>
        <w:t xml:space="preserve"> </w:t>
      </w:r>
      <w:r w:rsidR="00841335" w:rsidRPr="00A613CD">
        <w:rPr>
          <w:rFonts w:ascii="Calibri" w:hAnsi="Calibri"/>
        </w:rPr>
        <w:t>to the original recommendation on this point in</w:t>
      </w:r>
      <w:r w:rsidRPr="00A613CD">
        <w:rPr>
          <w:rFonts w:ascii="Calibri" w:hAnsi="Calibri"/>
        </w:rPr>
        <w:t xml:space="preserve"> the </w:t>
      </w:r>
      <w:r w:rsidR="00FD75A1" w:rsidRPr="00A613CD">
        <w:rPr>
          <w:rFonts w:ascii="Calibri" w:hAnsi="Calibri"/>
        </w:rPr>
        <w:t>Working Group</w:t>
      </w:r>
      <w:r w:rsidRPr="00A613CD">
        <w:rPr>
          <w:rFonts w:ascii="Calibri" w:hAnsi="Calibri"/>
        </w:rPr>
        <w:t>’s Initial Report</w:t>
      </w:r>
      <w:r w:rsidR="00F107A0">
        <w:rPr>
          <w:rFonts w:ascii="Calibri" w:hAnsi="Calibri"/>
        </w:rPr>
        <w:t>. Updated</w:t>
      </w:r>
      <w:r w:rsidR="00274FC5" w:rsidRPr="00A613CD">
        <w:rPr>
          <w:rFonts w:ascii="Calibri" w:hAnsi="Calibri"/>
        </w:rPr>
        <w:t xml:space="preserve"> text</w:t>
      </w:r>
      <w:r w:rsidR="00F107A0">
        <w:rPr>
          <w:rFonts w:ascii="Calibri" w:hAnsi="Calibri"/>
        </w:rPr>
        <w:t xml:space="preserve"> was added</w:t>
      </w:r>
      <w:r w:rsidR="00274FC5" w:rsidRPr="00A613CD">
        <w:rPr>
          <w:rFonts w:ascii="Calibri" w:hAnsi="Calibri"/>
        </w:rPr>
        <w:t xml:space="preserve"> to clarify </w:t>
      </w:r>
      <w:r w:rsidR="00F107A0">
        <w:rPr>
          <w:rFonts w:ascii="Calibri" w:hAnsi="Calibri"/>
        </w:rPr>
        <w:t>the Working Group’s intention that no new or additional dispute resolution procedures are being recommended to apply to either IGOs or INGOs</w:t>
      </w:r>
      <w:r w:rsidRPr="00A613CD">
        <w:rPr>
          <w:rFonts w:ascii="Calibri" w:hAnsi="Calibri"/>
        </w:rPr>
        <w:t>.</w:t>
      </w:r>
    </w:p>
    <w:p w14:paraId="13A9B3FF" w14:textId="35320E94" w:rsidR="00CF22A6" w:rsidRPr="00A613CD" w:rsidRDefault="00CF22A6" w:rsidP="00CF22A6">
      <w:pPr>
        <w:rPr>
          <w:rFonts w:ascii="Calibri" w:eastAsia="Times New Roman" w:hAnsi="Calibri"/>
        </w:rPr>
      </w:pPr>
    </w:p>
    <w:p w14:paraId="706AEF76" w14:textId="77777777" w:rsidR="00CF22A6" w:rsidRPr="00A613CD" w:rsidRDefault="00CF22A6" w:rsidP="00CF22A6">
      <w:pPr>
        <w:rPr>
          <w:rFonts w:ascii="Calibri" w:eastAsia="Times New Roman" w:hAnsi="Calibri"/>
          <w:b/>
        </w:rPr>
      </w:pPr>
      <w:r w:rsidRPr="00A613CD">
        <w:rPr>
          <w:rFonts w:ascii="Calibri" w:eastAsia="Times New Roman" w:hAnsi="Calibri"/>
          <w:b/>
        </w:rPr>
        <w:t xml:space="preserve">Recommendation #2: </w:t>
      </w:r>
    </w:p>
    <w:p w14:paraId="097F2D20" w14:textId="31FEB13F" w:rsidR="00C23307" w:rsidRPr="00A613CD" w:rsidRDefault="00215528" w:rsidP="00CF22A6">
      <w:pPr>
        <w:rPr>
          <w:rFonts w:ascii="Calibri" w:hAnsi="Calibri"/>
          <w:b/>
        </w:rPr>
      </w:pPr>
      <w:r w:rsidRPr="00A613CD">
        <w:rPr>
          <w:rFonts w:ascii="Calibri" w:hAnsi="Calibri"/>
          <w:b/>
        </w:rPr>
        <w:t xml:space="preserve">The Working Group notes that an </w:t>
      </w:r>
      <w:r w:rsidR="00C23307" w:rsidRPr="00A613CD">
        <w:rPr>
          <w:rFonts w:ascii="Calibri" w:hAnsi="Calibri"/>
          <w:b/>
        </w:rPr>
        <w:t xml:space="preserve">IGO </w:t>
      </w:r>
      <w:r w:rsidRPr="00A613CD">
        <w:rPr>
          <w:rFonts w:ascii="Calibri" w:hAnsi="Calibri"/>
          <w:b/>
        </w:rPr>
        <w:t xml:space="preserve">may </w:t>
      </w:r>
      <w:r w:rsidR="00A01178" w:rsidRPr="00A613CD">
        <w:rPr>
          <w:rFonts w:ascii="Calibri" w:hAnsi="Calibri"/>
          <w:b/>
        </w:rPr>
        <w:t>seek</w:t>
      </w:r>
      <w:r w:rsidRPr="00A613CD">
        <w:rPr>
          <w:rFonts w:ascii="Calibri" w:hAnsi="Calibri"/>
          <w:b/>
        </w:rPr>
        <w:t xml:space="preserve"> to demonstrate that it has the requisite standing to file a complaint under the UDRP or URS by showing </w:t>
      </w:r>
      <w:r w:rsidR="00C23307" w:rsidRPr="00A613CD">
        <w:rPr>
          <w:rFonts w:ascii="Calibri" w:hAnsi="Calibri"/>
          <w:b/>
        </w:rPr>
        <w:t xml:space="preserve">that </w:t>
      </w:r>
      <w:r w:rsidR="00FE7F63" w:rsidRPr="00A613CD">
        <w:rPr>
          <w:rFonts w:ascii="Calibri" w:hAnsi="Calibri"/>
          <w:b/>
        </w:rPr>
        <w:t xml:space="preserve">it </w:t>
      </w:r>
      <w:r w:rsidR="00D323EF" w:rsidRPr="00A613CD">
        <w:rPr>
          <w:rFonts w:ascii="Calibri" w:hAnsi="Calibri"/>
          <w:b/>
        </w:rPr>
        <w:t>has</w:t>
      </w:r>
      <w:r w:rsidR="00CB52B4" w:rsidRPr="00A613CD">
        <w:rPr>
          <w:rFonts w:ascii="Calibri" w:hAnsi="Calibri"/>
          <w:b/>
        </w:rPr>
        <w:t xml:space="preserve"> complied with the requisite communication and notification procedure </w:t>
      </w:r>
      <w:r w:rsidR="009149FD" w:rsidRPr="00A613CD">
        <w:rPr>
          <w:rFonts w:ascii="Calibri" w:hAnsi="Calibri"/>
          <w:b/>
        </w:rPr>
        <w:t>in accordance with</w:t>
      </w:r>
      <w:r w:rsidR="00CB52B4" w:rsidRPr="00A613CD">
        <w:rPr>
          <w:rFonts w:ascii="Calibri" w:hAnsi="Calibri"/>
          <w:b/>
        </w:rPr>
        <w:t xml:space="preserve"> Article 6</w:t>
      </w:r>
      <w:r w:rsidR="00CB52B4" w:rsidRPr="00A613CD">
        <w:rPr>
          <w:rFonts w:ascii="Calibri" w:hAnsi="Calibri"/>
          <w:b/>
          <w:i/>
        </w:rPr>
        <w:t>ter</w:t>
      </w:r>
      <w:r w:rsidR="00CB52B4" w:rsidRPr="00A613CD">
        <w:rPr>
          <w:rFonts w:ascii="Calibri" w:hAnsi="Calibri"/>
          <w:b/>
        </w:rPr>
        <w:t xml:space="preserve"> of the Paris Convention for the Protection of Industrial Property</w:t>
      </w:r>
      <w:r w:rsidR="00CB52B4" w:rsidRPr="00A613CD">
        <w:rPr>
          <w:rStyle w:val="FootnoteReference"/>
          <w:b/>
        </w:rPr>
        <w:footnoteReference w:id="2"/>
      </w:r>
      <w:r w:rsidR="00CB52B4" w:rsidRPr="00A613CD">
        <w:rPr>
          <w:rFonts w:ascii="Calibri" w:hAnsi="Calibri"/>
          <w:b/>
        </w:rPr>
        <w:t xml:space="preserve">. </w:t>
      </w:r>
      <w:r w:rsidRPr="00A613CD">
        <w:rPr>
          <w:rFonts w:ascii="Calibri" w:hAnsi="Calibri"/>
          <w:b/>
        </w:rPr>
        <w:t xml:space="preserve">An IGO may consider this to </w:t>
      </w:r>
      <w:r w:rsidR="00C23307" w:rsidRPr="00A613CD">
        <w:rPr>
          <w:rFonts w:ascii="Calibri" w:hAnsi="Calibri"/>
          <w:b/>
        </w:rPr>
        <w:t xml:space="preserve">be an option where </w:t>
      </w:r>
      <w:r w:rsidRPr="00A613CD">
        <w:rPr>
          <w:rFonts w:ascii="Calibri" w:hAnsi="Calibri"/>
          <w:b/>
        </w:rPr>
        <w:t>it</w:t>
      </w:r>
      <w:r w:rsidR="00C23307" w:rsidRPr="00A613CD">
        <w:rPr>
          <w:rFonts w:ascii="Calibri" w:hAnsi="Calibri"/>
          <w:b/>
        </w:rPr>
        <w:t xml:space="preserve"> </w:t>
      </w:r>
      <w:r w:rsidR="009149FD" w:rsidRPr="00A613CD">
        <w:rPr>
          <w:rFonts w:ascii="Calibri" w:hAnsi="Calibri"/>
          <w:b/>
        </w:rPr>
        <w:t xml:space="preserve">does not have </w:t>
      </w:r>
      <w:r w:rsidR="0088476D" w:rsidRPr="00A613CD">
        <w:rPr>
          <w:rFonts w:ascii="Calibri" w:hAnsi="Calibri"/>
          <w:b/>
        </w:rPr>
        <w:t xml:space="preserve">a </w:t>
      </w:r>
      <w:r w:rsidR="00F107A0">
        <w:rPr>
          <w:rFonts w:ascii="Calibri" w:hAnsi="Calibri"/>
          <w:b/>
        </w:rPr>
        <w:t xml:space="preserve">registered </w:t>
      </w:r>
      <w:r w:rsidR="0088476D" w:rsidRPr="00A613CD">
        <w:rPr>
          <w:rFonts w:ascii="Calibri" w:hAnsi="Calibri"/>
          <w:b/>
        </w:rPr>
        <w:t>trademark or service mark</w:t>
      </w:r>
      <w:r w:rsidR="00F107A0">
        <w:rPr>
          <w:rFonts w:ascii="Calibri" w:hAnsi="Calibri"/>
          <w:b/>
        </w:rPr>
        <w:t xml:space="preserve"> in its name and/or acronym</w:t>
      </w:r>
      <w:r w:rsidR="009149FD" w:rsidRPr="00A613CD">
        <w:rPr>
          <w:rFonts w:ascii="Calibri" w:hAnsi="Calibri"/>
          <w:b/>
        </w:rPr>
        <w:t xml:space="preserve"> but believes it </w:t>
      </w:r>
      <w:r w:rsidR="00C23307" w:rsidRPr="00A613CD">
        <w:rPr>
          <w:rFonts w:ascii="Calibri" w:hAnsi="Calibri"/>
          <w:b/>
        </w:rPr>
        <w:t xml:space="preserve">has </w:t>
      </w:r>
      <w:r w:rsidR="00C61FCA" w:rsidRPr="00A613CD">
        <w:rPr>
          <w:rFonts w:ascii="Calibri" w:hAnsi="Calibri"/>
          <w:b/>
        </w:rPr>
        <w:t xml:space="preserve">certain </w:t>
      </w:r>
      <w:r w:rsidR="00F107A0">
        <w:rPr>
          <w:rFonts w:ascii="Calibri" w:hAnsi="Calibri"/>
          <w:b/>
        </w:rPr>
        <w:t xml:space="preserve">unregistered trademark or service mark </w:t>
      </w:r>
      <w:r w:rsidR="00C23307" w:rsidRPr="00A613CD">
        <w:rPr>
          <w:rFonts w:ascii="Calibri" w:hAnsi="Calibri"/>
          <w:b/>
        </w:rPr>
        <w:t xml:space="preserve">rights </w:t>
      </w:r>
      <w:r w:rsidR="009149FD" w:rsidRPr="00A613CD">
        <w:rPr>
          <w:rFonts w:ascii="Calibri" w:hAnsi="Calibri"/>
          <w:b/>
        </w:rPr>
        <w:t>for which it</w:t>
      </w:r>
      <w:r w:rsidR="00C61FCA" w:rsidRPr="00A613CD">
        <w:rPr>
          <w:rFonts w:ascii="Calibri" w:hAnsi="Calibri"/>
          <w:b/>
        </w:rPr>
        <w:t xml:space="preserve"> must adduce factual evidence to show that it </w:t>
      </w:r>
      <w:r w:rsidR="00274FC5" w:rsidRPr="00A613CD">
        <w:rPr>
          <w:rFonts w:ascii="Calibri" w:hAnsi="Calibri"/>
          <w:b/>
        </w:rPr>
        <w:t xml:space="preserve">nevertheless </w:t>
      </w:r>
      <w:r w:rsidR="00C61FCA" w:rsidRPr="00A613CD">
        <w:rPr>
          <w:rFonts w:ascii="Calibri" w:hAnsi="Calibri"/>
          <w:b/>
        </w:rPr>
        <w:t>has substantive legal rights in the name and/or acronym in question</w:t>
      </w:r>
      <w:r w:rsidR="00C23307" w:rsidRPr="00A613CD">
        <w:rPr>
          <w:rFonts w:ascii="Calibri" w:hAnsi="Calibri"/>
          <w:b/>
        </w:rPr>
        <w:t xml:space="preserve">. </w:t>
      </w:r>
      <w:r w:rsidR="00465155" w:rsidRPr="00A613CD">
        <w:rPr>
          <w:rFonts w:ascii="Calibri" w:hAnsi="Calibri"/>
          <w:b/>
        </w:rPr>
        <w:t>In this regard</w:t>
      </w:r>
      <w:r w:rsidR="00C23307" w:rsidRPr="00A613CD">
        <w:rPr>
          <w:rFonts w:ascii="Calibri" w:hAnsi="Calibri"/>
          <w:b/>
        </w:rPr>
        <w:t xml:space="preserve">, the </w:t>
      </w:r>
      <w:r w:rsidR="00FD75A1" w:rsidRPr="00A613CD">
        <w:rPr>
          <w:rFonts w:ascii="Calibri" w:hAnsi="Calibri"/>
          <w:b/>
        </w:rPr>
        <w:t>Working Group</w:t>
      </w:r>
      <w:r w:rsidR="00C23307" w:rsidRPr="00A613CD">
        <w:rPr>
          <w:rFonts w:ascii="Calibri" w:hAnsi="Calibri"/>
          <w:b/>
        </w:rPr>
        <w:t xml:space="preserve"> </w:t>
      </w:r>
      <w:r w:rsidRPr="00A613CD">
        <w:rPr>
          <w:rFonts w:ascii="Calibri" w:hAnsi="Calibri"/>
          <w:b/>
        </w:rPr>
        <w:t xml:space="preserve">recommends </w:t>
      </w:r>
      <w:r w:rsidR="00C23307" w:rsidRPr="00A613CD">
        <w:rPr>
          <w:rFonts w:ascii="Calibri" w:hAnsi="Calibri"/>
          <w:b/>
        </w:rPr>
        <w:t>that</w:t>
      </w:r>
      <w:r w:rsidRPr="00A613CD">
        <w:rPr>
          <w:rFonts w:ascii="Calibri" w:hAnsi="Calibri"/>
          <w:b/>
        </w:rPr>
        <w:t xml:space="preserve"> specific Policy Guidance on this topic be issued by ICANN </w:t>
      </w:r>
      <w:r w:rsidR="00465155" w:rsidRPr="0088476D">
        <w:rPr>
          <w:rFonts w:ascii="Calibri" w:hAnsi="Calibri"/>
          <w:b/>
        </w:rPr>
        <w:t>to clarify the following points</w:t>
      </w:r>
      <w:r w:rsidR="00C23307" w:rsidRPr="00A613CD">
        <w:rPr>
          <w:rFonts w:ascii="Calibri" w:hAnsi="Calibri"/>
          <w:b/>
        </w:rPr>
        <w:t xml:space="preserve">: </w:t>
      </w:r>
    </w:p>
    <w:p w14:paraId="77D47288" w14:textId="19C9C469" w:rsidR="00C23307" w:rsidRPr="00A613CD" w:rsidRDefault="00C23307" w:rsidP="009149FD">
      <w:pPr>
        <w:ind w:left="720"/>
        <w:rPr>
          <w:rFonts w:ascii="Calibri" w:hAnsi="Calibri"/>
          <w:b/>
        </w:rPr>
      </w:pPr>
      <w:r w:rsidRPr="00A613CD">
        <w:rPr>
          <w:rFonts w:ascii="Calibri" w:hAnsi="Calibri"/>
          <w:b/>
        </w:rPr>
        <w:t xml:space="preserve">(a) this alternative </w:t>
      </w:r>
      <w:r w:rsidR="008E4B57" w:rsidRPr="00A613CD">
        <w:rPr>
          <w:rFonts w:ascii="Calibri" w:hAnsi="Calibri"/>
          <w:b/>
        </w:rPr>
        <w:t>mechanism</w:t>
      </w:r>
      <w:r w:rsidRPr="00A613CD">
        <w:rPr>
          <w:rFonts w:ascii="Calibri" w:hAnsi="Calibri"/>
          <w:b/>
        </w:rPr>
        <w:t xml:space="preserve"> for standing </w:t>
      </w:r>
      <w:r w:rsidR="00215528" w:rsidRPr="00A613CD">
        <w:rPr>
          <w:rFonts w:ascii="Calibri" w:hAnsi="Calibri"/>
          <w:b/>
        </w:rPr>
        <w:t xml:space="preserve">is </w:t>
      </w:r>
      <w:r w:rsidRPr="00A613CD">
        <w:rPr>
          <w:rFonts w:ascii="Calibri" w:hAnsi="Calibri"/>
          <w:b/>
        </w:rPr>
        <w:t>not needed in a situation where an IGO already holds trademark</w:t>
      </w:r>
      <w:r w:rsidR="008356B3">
        <w:rPr>
          <w:rFonts w:ascii="Calibri" w:hAnsi="Calibri"/>
          <w:b/>
        </w:rPr>
        <w:t xml:space="preserve"> or service mark</w:t>
      </w:r>
      <w:r w:rsidRPr="00A613CD">
        <w:rPr>
          <w:rFonts w:ascii="Calibri" w:hAnsi="Calibri"/>
          <w:b/>
        </w:rPr>
        <w:t xml:space="preserve"> rights in its name and/or </w:t>
      </w:r>
      <w:r w:rsidRPr="00A613CD">
        <w:rPr>
          <w:rFonts w:ascii="Calibri" w:hAnsi="Calibri"/>
          <w:b/>
        </w:rPr>
        <w:lastRenderedPageBreak/>
        <w:t xml:space="preserve">acronym, as the IGO would in such a case proceed in the same way as a non-IGO trademark owner; </w:t>
      </w:r>
    </w:p>
    <w:p w14:paraId="7A520FC9" w14:textId="77777777" w:rsidR="008A773C" w:rsidRPr="00A613CD" w:rsidRDefault="00C23307" w:rsidP="009149FD">
      <w:pPr>
        <w:ind w:left="720"/>
        <w:rPr>
          <w:rFonts w:ascii="Calibri" w:hAnsi="Calibri"/>
          <w:b/>
        </w:rPr>
      </w:pPr>
      <w:r w:rsidRPr="00A613CD">
        <w:rPr>
          <w:rFonts w:ascii="Calibri" w:hAnsi="Calibri"/>
          <w:b/>
        </w:rPr>
        <w:t>(b) whether or not compliance with Article 6</w:t>
      </w:r>
      <w:r w:rsidRPr="00A613CD">
        <w:rPr>
          <w:rFonts w:ascii="Calibri" w:hAnsi="Calibri"/>
          <w:b/>
          <w:i/>
        </w:rPr>
        <w:t>ter</w:t>
      </w:r>
      <w:r w:rsidRPr="00A613CD">
        <w:rPr>
          <w:rFonts w:ascii="Calibri" w:hAnsi="Calibri"/>
          <w:b/>
        </w:rPr>
        <w:t xml:space="preserve"> will be considered determinative of standing is a decision to be made by the UDRP or URS panelist(s) based on the facts of each case</w:t>
      </w:r>
      <w:r w:rsidR="008A773C" w:rsidRPr="00A613CD">
        <w:rPr>
          <w:rFonts w:ascii="Calibri" w:hAnsi="Calibri"/>
          <w:b/>
        </w:rPr>
        <w:t>; and</w:t>
      </w:r>
    </w:p>
    <w:p w14:paraId="7A175ACE" w14:textId="024AB012" w:rsidR="00CB52B4" w:rsidRPr="00A613CD" w:rsidRDefault="008A773C" w:rsidP="009149FD">
      <w:pPr>
        <w:ind w:left="720"/>
        <w:rPr>
          <w:rFonts w:ascii="Calibri" w:hAnsi="Calibri"/>
          <w:b/>
        </w:rPr>
      </w:pPr>
      <w:r w:rsidRPr="00A613CD">
        <w:rPr>
          <w:rFonts w:ascii="Calibri" w:hAnsi="Calibri"/>
          <w:b/>
        </w:rPr>
        <w:t xml:space="preserve">(c) </w:t>
      </w:r>
      <w:r w:rsidR="00215528" w:rsidRPr="00A613CD">
        <w:rPr>
          <w:rFonts w:ascii="Calibri" w:hAnsi="Calibri"/>
          <w:b/>
        </w:rPr>
        <w:t xml:space="preserve">the possibility that an IGO may seek to rely on </w:t>
      </w:r>
      <w:r w:rsidR="00465155" w:rsidRPr="00A613CD">
        <w:rPr>
          <w:rFonts w:ascii="Calibri" w:hAnsi="Calibri"/>
          <w:b/>
        </w:rPr>
        <w:t xml:space="preserve">its compliance with </w:t>
      </w:r>
      <w:r w:rsidR="00215528" w:rsidRPr="00A613CD">
        <w:rPr>
          <w:rFonts w:ascii="Calibri" w:hAnsi="Calibri"/>
          <w:b/>
        </w:rPr>
        <w:t>Article 6</w:t>
      </w:r>
      <w:r w:rsidR="00215528" w:rsidRPr="00A613CD">
        <w:rPr>
          <w:rFonts w:ascii="Calibri" w:hAnsi="Calibri"/>
          <w:b/>
          <w:i/>
        </w:rPr>
        <w:t>ter</w:t>
      </w:r>
      <w:r w:rsidR="00215528" w:rsidRPr="00A613CD">
        <w:rPr>
          <w:rFonts w:ascii="Calibri" w:hAnsi="Calibri"/>
          <w:b/>
        </w:rPr>
        <w:t xml:space="preserve"> to demonstrate standing </w:t>
      </w:r>
      <w:r w:rsidR="00465155" w:rsidRPr="00A613CD">
        <w:rPr>
          <w:rFonts w:ascii="Calibri" w:hAnsi="Calibri"/>
          <w:b/>
          <w:bCs/>
        </w:rPr>
        <w:t>should</w:t>
      </w:r>
      <w:r w:rsidRPr="00A613CD">
        <w:rPr>
          <w:rFonts w:ascii="Calibri" w:hAnsi="Calibri"/>
          <w:b/>
          <w:bCs/>
        </w:rPr>
        <w:t xml:space="preserve"> not </w:t>
      </w:r>
      <w:r w:rsidR="009451B8" w:rsidRPr="00A613CD">
        <w:rPr>
          <w:rFonts w:ascii="Calibri" w:hAnsi="Calibri"/>
          <w:b/>
          <w:bCs/>
        </w:rPr>
        <w:t>modify</w:t>
      </w:r>
      <w:r w:rsidRPr="00A613CD">
        <w:rPr>
          <w:rFonts w:ascii="Calibri" w:hAnsi="Calibri"/>
          <w:b/>
          <w:bCs/>
        </w:rPr>
        <w:t xml:space="preserve"> or affect a</w:t>
      </w:r>
      <w:r w:rsidR="009451B8" w:rsidRPr="00A613CD">
        <w:rPr>
          <w:rFonts w:ascii="Calibri" w:hAnsi="Calibri"/>
          <w:b/>
          <w:bCs/>
        </w:rPr>
        <w:t xml:space="preserve">ny of the existing grounds </w:t>
      </w:r>
      <w:r w:rsidRPr="00A613CD">
        <w:rPr>
          <w:rFonts w:ascii="Calibri" w:hAnsi="Calibri"/>
          <w:b/>
          <w:bCs/>
        </w:rPr>
        <w:t>which UDRP and/or URS panelists have previously found sufficient for IGO standing (e.g. based on statutes and treaties)</w:t>
      </w:r>
      <w:r w:rsidRPr="00A613CD">
        <w:rPr>
          <w:rFonts w:ascii="Calibri" w:hAnsi="Calibri"/>
          <w:b/>
        </w:rPr>
        <w:t>.</w:t>
      </w:r>
    </w:p>
    <w:p w14:paraId="3D2BF0B1" w14:textId="1A2B2CD5" w:rsidR="00E3725F" w:rsidRDefault="00E3725F" w:rsidP="00CF22A6">
      <w:pPr>
        <w:rPr>
          <w:rFonts w:ascii="Calibri" w:hAnsi="Calibri"/>
        </w:rPr>
      </w:pPr>
    </w:p>
    <w:p w14:paraId="0563A98B" w14:textId="5409360E" w:rsidR="00F107A0" w:rsidRDefault="00F107A0" w:rsidP="00CF22A6">
      <w:pPr>
        <w:rPr>
          <w:rFonts w:ascii="Calibri" w:hAnsi="Calibri"/>
        </w:rPr>
      </w:pPr>
      <w:r w:rsidRPr="00F107A0">
        <w:rPr>
          <w:rFonts w:ascii="Calibri" w:hAnsi="Calibri"/>
        </w:rPr>
        <w:t xml:space="preserve">Consensus result for Recommendation #2: </w:t>
      </w:r>
      <w:r w:rsidRPr="00F107A0">
        <w:rPr>
          <w:rFonts w:ascii="Calibri" w:hAnsi="Calibri"/>
          <w:b/>
          <w:bCs/>
          <w:lang w:val="en-GB"/>
        </w:rPr>
        <w:t>Consensus</w:t>
      </w:r>
    </w:p>
    <w:p w14:paraId="58AAE464" w14:textId="77777777" w:rsidR="00F107A0" w:rsidRPr="00A613CD" w:rsidRDefault="00F107A0" w:rsidP="00CF22A6">
      <w:pPr>
        <w:rPr>
          <w:rFonts w:ascii="Calibri" w:hAnsi="Calibri"/>
        </w:rPr>
      </w:pPr>
    </w:p>
    <w:p w14:paraId="6811E0DD" w14:textId="7C88FBFD" w:rsidR="00C23307" w:rsidRPr="004A2999" w:rsidRDefault="00C23307" w:rsidP="00CF22A6">
      <w:pPr>
        <w:rPr>
          <w:rFonts w:ascii="Calibri" w:hAnsi="Calibri"/>
          <w:highlight w:val="yellow"/>
        </w:rPr>
      </w:pPr>
      <w:r w:rsidRPr="00A613CD">
        <w:rPr>
          <w:rFonts w:ascii="Calibri" w:hAnsi="Calibri"/>
          <w:u w:val="single"/>
        </w:rPr>
        <w:t>Note</w:t>
      </w:r>
      <w:r w:rsidR="0048675B" w:rsidRPr="00A613CD">
        <w:rPr>
          <w:rFonts w:ascii="Calibri" w:hAnsi="Calibri"/>
          <w:u w:val="single"/>
        </w:rPr>
        <w:t xml:space="preserve"> on Recommendation #2</w:t>
      </w:r>
      <w:r w:rsidRPr="00A613CD">
        <w:rPr>
          <w:rFonts w:ascii="Calibri" w:hAnsi="Calibri"/>
        </w:rPr>
        <w:t xml:space="preserve">: This recommendation is </w:t>
      </w:r>
      <w:r w:rsidR="00C61FCA" w:rsidRPr="00A613CD">
        <w:rPr>
          <w:rFonts w:ascii="Calibri" w:hAnsi="Calibri"/>
        </w:rPr>
        <w:t xml:space="preserve">significantly </w:t>
      </w:r>
      <w:r w:rsidRPr="00A613CD">
        <w:rPr>
          <w:rFonts w:ascii="Calibri" w:hAnsi="Calibri"/>
        </w:rPr>
        <w:t>different from the W</w:t>
      </w:r>
      <w:r w:rsidR="000D2592" w:rsidRPr="00A613CD">
        <w:rPr>
          <w:rFonts w:ascii="Calibri" w:hAnsi="Calibri"/>
        </w:rPr>
        <w:t xml:space="preserve">orking </w:t>
      </w:r>
      <w:r w:rsidRPr="00A613CD">
        <w:rPr>
          <w:rFonts w:ascii="Calibri" w:hAnsi="Calibri"/>
        </w:rPr>
        <w:t>G</w:t>
      </w:r>
      <w:r w:rsidR="000D2592" w:rsidRPr="00A613CD">
        <w:rPr>
          <w:rFonts w:ascii="Calibri" w:hAnsi="Calibri"/>
        </w:rPr>
        <w:t>roup</w:t>
      </w:r>
      <w:r w:rsidRPr="00A613CD">
        <w:rPr>
          <w:rFonts w:ascii="Calibri" w:hAnsi="Calibri"/>
        </w:rPr>
        <w:t>’s preliminary recommendation in its Initial Report, where it had recommended that compliance with Article 6</w:t>
      </w:r>
      <w:r w:rsidRPr="00A613CD">
        <w:rPr>
          <w:rFonts w:ascii="Calibri" w:hAnsi="Calibri"/>
          <w:i/>
        </w:rPr>
        <w:t>ter</w:t>
      </w:r>
      <w:r w:rsidRPr="00A613CD">
        <w:rPr>
          <w:rFonts w:ascii="Calibri" w:hAnsi="Calibri"/>
        </w:rPr>
        <w:t xml:space="preserve"> </w:t>
      </w:r>
      <w:r w:rsidR="00C61FCA" w:rsidRPr="00A613CD">
        <w:rPr>
          <w:rFonts w:ascii="Calibri" w:hAnsi="Calibri"/>
        </w:rPr>
        <w:t>can</w:t>
      </w:r>
      <w:r w:rsidRPr="00A613CD">
        <w:rPr>
          <w:rFonts w:ascii="Calibri" w:hAnsi="Calibri"/>
        </w:rPr>
        <w:t xml:space="preserve">, in and of itself, </w:t>
      </w:r>
      <w:r w:rsidR="00C61FCA" w:rsidRPr="00A613CD">
        <w:rPr>
          <w:rFonts w:ascii="Calibri" w:hAnsi="Calibri"/>
        </w:rPr>
        <w:t>satisfy the standing requirement. For a full discussion of the W</w:t>
      </w:r>
      <w:r w:rsidR="000D2592" w:rsidRPr="00A613CD">
        <w:rPr>
          <w:rFonts w:ascii="Calibri" w:hAnsi="Calibri"/>
        </w:rPr>
        <w:t xml:space="preserve">orking </w:t>
      </w:r>
      <w:r w:rsidR="00C61FCA" w:rsidRPr="00A613CD">
        <w:rPr>
          <w:rFonts w:ascii="Calibri" w:hAnsi="Calibri"/>
        </w:rPr>
        <w:t>G</w:t>
      </w:r>
      <w:r w:rsidR="000D2592" w:rsidRPr="00A613CD">
        <w:rPr>
          <w:rFonts w:ascii="Calibri" w:hAnsi="Calibri"/>
        </w:rPr>
        <w:t>roup</w:t>
      </w:r>
      <w:r w:rsidR="00C61FCA" w:rsidRPr="00A613CD">
        <w:rPr>
          <w:rFonts w:ascii="Calibri" w:hAnsi="Calibri"/>
        </w:rPr>
        <w:t>’s deliberations on the changes to the original recommendation as a result of community input received, see the discussion at [insert relevant Section/Page].</w:t>
      </w:r>
    </w:p>
    <w:p w14:paraId="371B4FD2" w14:textId="2CFE3C17" w:rsidR="00C23307" w:rsidRPr="004A2999" w:rsidRDefault="00C23307" w:rsidP="00CF22A6">
      <w:pPr>
        <w:rPr>
          <w:rFonts w:ascii="Calibri" w:hAnsi="Calibri"/>
          <w:highlight w:val="yellow"/>
        </w:rPr>
      </w:pPr>
    </w:p>
    <w:p w14:paraId="770CBFF0" w14:textId="57BEA416" w:rsidR="00274FC5" w:rsidRPr="00A613CD" w:rsidRDefault="00274FC5" w:rsidP="00E3725F">
      <w:pPr>
        <w:rPr>
          <w:rFonts w:ascii="Calibri" w:hAnsi="Calibri"/>
          <w:b/>
        </w:rPr>
      </w:pPr>
      <w:r w:rsidRPr="00A613CD">
        <w:rPr>
          <w:rFonts w:ascii="Calibri" w:hAnsi="Calibri"/>
          <w:b/>
        </w:rPr>
        <w:t>Recommendation #3:</w:t>
      </w:r>
    </w:p>
    <w:p w14:paraId="47A9D135" w14:textId="53D4DA6E" w:rsidR="00274FC5" w:rsidRPr="00A613CD" w:rsidRDefault="00274FC5" w:rsidP="00274FC5">
      <w:pPr>
        <w:rPr>
          <w:rFonts w:ascii="Calibri" w:hAnsi="Calibri"/>
          <w:b/>
        </w:rPr>
      </w:pPr>
      <w:r w:rsidRPr="00A613CD">
        <w:rPr>
          <w:rFonts w:ascii="Calibri" w:hAnsi="Calibri"/>
          <w:b/>
        </w:rPr>
        <w:t xml:space="preserve">ICANN </w:t>
      </w:r>
      <w:del w:id="78" w:author="Mary Wong" w:date="2018-07-06T14:49:00Z">
        <w:r w:rsidRPr="00A613CD" w:rsidDel="00B35C19">
          <w:rPr>
            <w:rFonts w:ascii="Calibri" w:hAnsi="Calibri"/>
            <w:b/>
          </w:rPr>
          <w:delText xml:space="preserve">Organization </w:delText>
        </w:r>
      </w:del>
      <w:r w:rsidRPr="00A613CD">
        <w:rPr>
          <w:rFonts w:ascii="Calibri" w:hAnsi="Calibri"/>
          <w:b/>
        </w:rPr>
        <w:t>shall create and issue Policy Guidance</w:t>
      </w:r>
      <w:r w:rsidR="00F107A0">
        <w:rPr>
          <w:rFonts w:ascii="Calibri" w:hAnsi="Calibri"/>
          <w:b/>
        </w:rPr>
        <w:t>: (a)</w:t>
      </w:r>
      <w:r w:rsidRPr="00A613CD">
        <w:rPr>
          <w:rFonts w:ascii="Calibri" w:hAnsi="Calibri"/>
          <w:b/>
        </w:rPr>
        <w:t xml:space="preserve"> </w:t>
      </w:r>
      <w:r w:rsidR="00FE7F63">
        <w:rPr>
          <w:rFonts w:ascii="Calibri" w:hAnsi="Calibri"/>
          <w:b/>
        </w:rPr>
        <w:t>outlining</w:t>
      </w:r>
      <w:r w:rsidRPr="00A613CD">
        <w:rPr>
          <w:rFonts w:ascii="Calibri" w:hAnsi="Calibri"/>
          <w:b/>
        </w:rPr>
        <w:t xml:space="preserve"> the various procedural filing options available to IGOs, e.g. they have the ability to elect to have a complaint filed under the UDRP and/or URS on their behalf by an assignee, agent or licensee</w:t>
      </w:r>
      <w:r w:rsidR="00F107A0">
        <w:rPr>
          <w:rFonts w:ascii="Calibri" w:hAnsi="Calibri"/>
          <w:b/>
        </w:rPr>
        <w:t xml:space="preserve">; </w:t>
      </w:r>
      <w:r w:rsidR="00F107A0" w:rsidRPr="00F107A0">
        <w:rPr>
          <w:rFonts w:ascii="Calibri" w:hAnsi="Calibri"/>
          <w:b/>
        </w:rPr>
        <w:t>and (b) advising IGOs and INGOs to, in the first instance and prior to filing a UDRP or URS complaint, contact the registrar of record to address the harms for which they are seeking redress</w:t>
      </w:r>
      <w:r w:rsidRPr="00A613CD">
        <w:rPr>
          <w:rFonts w:ascii="Calibri" w:hAnsi="Calibri"/>
          <w:b/>
        </w:rPr>
        <w:t xml:space="preserve">. In addition, ICANN </w:t>
      </w:r>
      <w:del w:id="79" w:author="Mary Wong" w:date="2018-07-06T14:49:00Z">
        <w:r w:rsidRPr="00A613CD" w:rsidDel="00B35C19">
          <w:rPr>
            <w:rFonts w:ascii="Calibri" w:hAnsi="Calibri"/>
            <w:b/>
          </w:rPr>
          <w:delText xml:space="preserve">Organization </w:delText>
        </w:r>
      </w:del>
      <w:r w:rsidRPr="00A613CD">
        <w:rPr>
          <w:rFonts w:ascii="Calibri" w:hAnsi="Calibri"/>
          <w:b/>
        </w:rPr>
        <w:t xml:space="preserve">shall ensure that this Policy Guidance document is brought to the notice of the Governmental Advisory Committee (GAC) for its and its members’ and observers’ information, and published </w:t>
      </w:r>
      <w:r w:rsidR="000D2592" w:rsidRPr="00A613CD">
        <w:rPr>
          <w:rFonts w:ascii="Calibri" w:hAnsi="Calibri"/>
          <w:b/>
        </w:rPr>
        <w:t>along with the procedures and rules applicable to the UDRP and URS on the ICANN website.</w:t>
      </w:r>
    </w:p>
    <w:p w14:paraId="219A96D7" w14:textId="2154ADA8" w:rsidR="00274FC5" w:rsidRDefault="00274FC5" w:rsidP="00E3725F">
      <w:pPr>
        <w:rPr>
          <w:rFonts w:ascii="Calibri" w:hAnsi="Calibri"/>
          <w:b/>
          <w:highlight w:val="yellow"/>
        </w:rPr>
      </w:pPr>
    </w:p>
    <w:p w14:paraId="4896DB99" w14:textId="5CD4F766" w:rsidR="005C432A" w:rsidRPr="00A613CD" w:rsidRDefault="005C432A" w:rsidP="00E3725F">
      <w:pPr>
        <w:rPr>
          <w:rFonts w:ascii="Calibri" w:hAnsi="Calibri"/>
          <w:b/>
          <w:bCs/>
          <w:lang w:val="en-GB"/>
        </w:rPr>
      </w:pPr>
      <w:r w:rsidRPr="00A613CD">
        <w:rPr>
          <w:rFonts w:ascii="Calibri" w:hAnsi="Calibri"/>
        </w:rPr>
        <w:t xml:space="preserve">Consensus result for Recommendation #3: </w:t>
      </w:r>
      <w:r w:rsidRPr="00A613CD">
        <w:rPr>
          <w:rFonts w:ascii="Calibri" w:hAnsi="Calibri"/>
          <w:b/>
          <w:bCs/>
          <w:lang w:val="en-GB"/>
        </w:rPr>
        <w:t>Consensus</w:t>
      </w:r>
    </w:p>
    <w:p w14:paraId="7123D8B9" w14:textId="77777777" w:rsidR="005C432A" w:rsidRPr="004A2999" w:rsidRDefault="005C432A" w:rsidP="00E3725F">
      <w:pPr>
        <w:rPr>
          <w:rFonts w:ascii="Calibri" w:hAnsi="Calibri"/>
          <w:b/>
          <w:highlight w:val="yellow"/>
        </w:rPr>
      </w:pPr>
    </w:p>
    <w:p w14:paraId="030A8761" w14:textId="0E5B6369" w:rsidR="000D2592" w:rsidRPr="00A613CD" w:rsidRDefault="000D2592" w:rsidP="00E3725F">
      <w:pPr>
        <w:rPr>
          <w:rFonts w:ascii="Calibri" w:hAnsi="Calibri"/>
        </w:rPr>
      </w:pPr>
      <w:r w:rsidRPr="00A613CD">
        <w:rPr>
          <w:rFonts w:ascii="Calibri" w:hAnsi="Calibri"/>
          <w:u w:val="single"/>
        </w:rPr>
        <w:t>Note on Recommendation #3</w:t>
      </w:r>
      <w:r w:rsidRPr="00A613CD">
        <w:rPr>
          <w:rFonts w:ascii="Calibri" w:hAnsi="Calibri"/>
        </w:rPr>
        <w:t>: This recommendation is based on part of an original recommendation in the Working Group’s Initial Report. Although significant discussion has subsequently occurred on the topic of IGO jurisdictional immunity, the Working Group remains in agreement that the existence of these procedural filing options should be noted for the GAC and the community.</w:t>
      </w:r>
    </w:p>
    <w:p w14:paraId="627956EB" w14:textId="77777777" w:rsidR="000D2592" w:rsidRPr="004A2999" w:rsidRDefault="000D2592" w:rsidP="00E3725F">
      <w:pPr>
        <w:rPr>
          <w:rFonts w:ascii="Calibri" w:hAnsi="Calibri"/>
          <w:b/>
          <w:highlight w:val="yellow"/>
        </w:rPr>
      </w:pPr>
    </w:p>
    <w:p w14:paraId="0D3F4E59" w14:textId="3F2C4D34" w:rsidR="00D323EF" w:rsidRPr="00A613CD" w:rsidRDefault="00E3725F" w:rsidP="00E3725F">
      <w:pPr>
        <w:rPr>
          <w:rFonts w:ascii="Calibri" w:hAnsi="Calibri"/>
          <w:b/>
        </w:rPr>
      </w:pPr>
      <w:r w:rsidRPr="00A613CD">
        <w:rPr>
          <w:rFonts w:ascii="Calibri" w:hAnsi="Calibri"/>
          <w:b/>
        </w:rPr>
        <w:t>Recommendation #</w:t>
      </w:r>
      <w:r w:rsidR="00274FC5" w:rsidRPr="00A613CD">
        <w:rPr>
          <w:rFonts w:ascii="Calibri" w:hAnsi="Calibri"/>
          <w:b/>
        </w:rPr>
        <w:t>4</w:t>
      </w:r>
      <w:r w:rsidRPr="00A613CD">
        <w:rPr>
          <w:rFonts w:ascii="Calibri" w:hAnsi="Calibri"/>
          <w:b/>
        </w:rPr>
        <w:t xml:space="preserve">:  </w:t>
      </w:r>
    </w:p>
    <w:p w14:paraId="498A565C" w14:textId="2C6AF621" w:rsidR="00274FC5" w:rsidRPr="00A613CD" w:rsidRDefault="00F107A0" w:rsidP="00274FC5">
      <w:pPr>
        <w:rPr>
          <w:rFonts w:ascii="Calibri" w:hAnsi="Calibri"/>
          <w:b/>
        </w:rPr>
      </w:pPr>
      <w:r>
        <w:rPr>
          <w:rFonts w:ascii="Calibri" w:hAnsi="Calibri"/>
          <w:b/>
        </w:rPr>
        <w:t>Notwithstanding</w:t>
      </w:r>
      <w:r w:rsidR="0088476D" w:rsidRPr="0088476D">
        <w:rPr>
          <w:rFonts w:ascii="Calibri" w:hAnsi="Calibri"/>
          <w:b/>
        </w:rPr>
        <w:t xml:space="preserve"> GAC advice concerning access to curative rights processes for IGOs as well as the Charter language requiring the Working Group to consider “</w:t>
      </w:r>
      <w:r w:rsidR="0088476D">
        <w:rPr>
          <w:rFonts w:ascii="Calibri" w:hAnsi="Calibri"/>
          <w:b/>
        </w:rPr>
        <w:t>t</w:t>
      </w:r>
      <w:r w:rsidR="0088476D" w:rsidRPr="0088476D">
        <w:rPr>
          <w:rFonts w:ascii="Calibri" w:hAnsi="Calibri"/>
          <w:b/>
        </w:rPr>
        <w:t xml:space="preserve">he need to address the issue of cost to IGOs and INGOs to use curative processes”, </w:t>
      </w:r>
      <w:r>
        <w:rPr>
          <w:rFonts w:ascii="Calibri" w:hAnsi="Calibri"/>
          <w:b/>
        </w:rPr>
        <w:t>there was no support within the Workin</w:t>
      </w:r>
      <w:r w:rsidR="00A91EDC">
        <w:rPr>
          <w:rFonts w:ascii="Calibri" w:hAnsi="Calibri"/>
          <w:b/>
        </w:rPr>
        <w:t xml:space="preserve">g Group for a recommendation to provide </w:t>
      </w:r>
      <w:r>
        <w:rPr>
          <w:rFonts w:ascii="Calibri" w:hAnsi="Calibri"/>
          <w:b/>
        </w:rPr>
        <w:t>subsidies to any party to use the UDRP or URS. Nevertheless,</w:t>
      </w:r>
      <w:r w:rsidR="00A91EDC">
        <w:rPr>
          <w:rFonts w:ascii="Calibri" w:hAnsi="Calibri"/>
          <w:b/>
        </w:rPr>
        <w:t xml:space="preserve"> the</w:t>
      </w:r>
      <w:r w:rsidR="0088476D" w:rsidRPr="0088476D">
        <w:rPr>
          <w:rFonts w:ascii="Calibri" w:hAnsi="Calibri"/>
          <w:b/>
        </w:rPr>
        <w:t xml:space="preserve"> Working Group </w:t>
      </w:r>
      <w:r>
        <w:rPr>
          <w:rFonts w:ascii="Calibri" w:hAnsi="Calibri"/>
          <w:b/>
        </w:rPr>
        <w:t xml:space="preserve">recognizes that it </w:t>
      </w:r>
      <w:r w:rsidR="0088476D" w:rsidRPr="0088476D">
        <w:rPr>
          <w:rFonts w:ascii="Calibri" w:hAnsi="Calibri"/>
          <w:b/>
        </w:rPr>
        <w:t xml:space="preserve">has </w:t>
      </w:r>
      <w:r w:rsidR="0088476D" w:rsidRPr="0088476D">
        <w:rPr>
          <w:rFonts w:ascii="Calibri" w:hAnsi="Calibri"/>
          <w:b/>
        </w:rPr>
        <w:lastRenderedPageBreak/>
        <w:t xml:space="preserve">no authority to obligate </w:t>
      </w:r>
      <w:r>
        <w:rPr>
          <w:rFonts w:ascii="Calibri" w:hAnsi="Calibri"/>
          <w:b/>
        </w:rPr>
        <w:t>the expenditure of ICANN funds,</w:t>
      </w:r>
      <w:r w:rsidR="0088476D" w:rsidRPr="0088476D">
        <w:rPr>
          <w:rFonts w:ascii="Calibri" w:hAnsi="Calibri"/>
          <w:b/>
        </w:rPr>
        <w:t> </w:t>
      </w:r>
      <w:r w:rsidR="00A91EDC">
        <w:rPr>
          <w:rFonts w:ascii="Calibri" w:hAnsi="Calibri"/>
          <w:b/>
        </w:rPr>
        <w:t>and it understands, further,</w:t>
      </w:r>
      <w:r w:rsidR="0088476D" w:rsidRPr="0088476D">
        <w:rPr>
          <w:rFonts w:ascii="Calibri" w:hAnsi="Calibri"/>
          <w:b/>
        </w:rPr>
        <w:t xml:space="preserve"> that the feasibility of providing IGOs with access to the UDRP and URS at no or nominal cost to the IGOs is </w:t>
      </w:r>
      <w:r w:rsidR="00A91EDC">
        <w:rPr>
          <w:rFonts w:ascii="Calibri" w:hAnsi="Calibri"/>
          <w:b/>
        </w:rPr>
        <w:t>a question</w:t>
      </w:r>
      <w:r w:rsidR="0088476D" w:rsidRPr="0088476D">
        <w:rPr>
          <w:rFonts w:ascii="Calibri" w:hAnsi="Calibri"/>
          <w:b/>
        </w:rPr>
        <w:t xml:space="preserve"> that must be addressed directly through discussions between the ICANN Board with the GAC and IGOs</w:t>
      </w:r>
      <w:r w:rsidR="00A91EDC">
        <w:rPr>
          <w:rFonts w:ascii="Calibri" w:hAnsi="Calibri"/>
          <w:b/>
        </w:rPr>
        <w:t>. The Working Group also</w:t>
      </w:r>
      <w:r w:rsidR="0088476D" w:rsidRPr="0088476D">
        <w:rPr>
          <w:rFonts w:ascii="Calibri" w:hAnsi="Calibri"/>
          <w:b/>
        </w:rPr>
        <w:t xml:space="preserve"> not</w:t>
      </w:r>
      <w:r w:rsidR="00A91EDC">
        <w:rPr>
          <w:rFonts w:ascii="Calibri" w:hAnsi="Calibri"/>
          <w:b/>
        </w:rPr>
        <w:t>es</w:t>
      </w:r>
      <w:r w:rsidR="0088476D" w:rsidRPr="0088476D">
        <w:rPr>
          <w:rFonts w:ascii="Calibri" w:hAnsi="Calibri"/>
          <w:b/>
        </w:rPr>
        <w:t xml:space="preserve"> that many Working Group members believe that a respondent should also be eligible to receive financial support for its defense in a case where ICANN has subsidized the complainant</w:t>
      </w:r>
      <w:r w:rsidR="00A91EDC">
        <w:rPr>
          <w:rFonts w:ascii="Calibri" w:hAnsi="Calibri"/>
          <w:b/>
        </w:rPr>
        <w:t>.</w:t>
      </w:r>
    </w:p>
    <w:p w14:paraId="67540617" w14:textId="77777777" w:rsidR="0088476D" w:rsidRDefault="0088476D" w:rsidP="00274FC5">
      <w:pPr>
        <w:rPr>
          <w:rFonts w:ascii="Calibri" w:hAnsi="Calibri"/>
        </w:rPr>
      </w:pPr>
    </w:p>
    <w:p w14:paraId="64D8DED8" w14:textId="703405CA" w:rsidR="005C432A" w:rsidRDefault="005C432A" w:rsidP="00274FC5">
      <w:pPr>
        <w:rPr>
          <w:rFonts w:ascii="Calibri" w:hAnsi="Calibri"/>
        </w:rPr>
      </w:pPr>
      <w:r w:rsidRPr="005C432A">
        <w:rPr>
          <w:rFonts w:ascii="Calibri" w:hAnsi="Calibri"/>
        </w:rPr>
        <w:t xml:space="preserve">Consensus result for Recommendation #4: </w:t>
      </w:r>
      <w:r w:rsidRPr="005C432A">
        <w:rPr>
          <w:rFonts w:ascii="Calibri" w:hAnsi="Calibri"/>
          <w:b/>
          <w:bCs/>
          <w:lang w:val="en-GB"/>
        </w:rPr>
        <w:t>Consensus</w:t>
      </w:r>
    </w:p>
    <w:p w14:paraId="1D0AEDFC" w14:textId="77777777" w:rsidR="005C432A" w:rsidRDefault="005C432A" w:rsidP="00274FC5">
      <w:pPr>
        <w:rPr>
          <w:rFonts w:ascii="Calibri" w:hAnsi="Calibri"/>
        </w:rPr>
      </w:pPr>
    </w:p>
    <w:p w14:paraId="5B1FD4D2" w14:textId="4D072415" w:rsidR="00274FC5" w:rsidRPr="00A613CD" w:rsidRDefault="00274FC5" w:rsidP="00274FC5">
      <w:pPr>
        <w:rPr>
          <w:rFonts w:ascii="Calibri" w:hAnsi="Calibri"/>
        </w:rPr>
      </w:pPr>
      <w:r w:rsidRPr="00A613CD">
        <w:rPr>
          <w:rFonts w:ascii="Calibri" w:hAnsi="Calibri"/>
          <w:u w:val="single"/>
        </w:rPr>
        <w:t>Note on Recommendation #4</w:t>
      </w:r>
      <w:r w:rsidRPr="00A613CD">
        <w:rPr>
          <w:rFonts w:ascii="Calibri" w:hAnsi="Calibri"/>
        </w:rPr>
        <w:t xml:space="preserve">: This recommendation is substantively </w:t>
      </w:r>
      <w:r w:rsidR="0088476D">
        <w:rPr>
          <w:rFonts w:ascii="Calibri" w:hAnsi="Calibri"/>
        </w:rPr>
        <w:t>similar</w:t>
      </w:r>
      <w:r w:rsidR="0088476D" w:rsidRPr="00A613CD">
        <w:rPr>
          <w:rFonts w:ascii="Calibri" w:hAnsi="Calibri"/>
        </w:rPr>
        <w:t xml:space="preserve"> </w:t>
      </w:r>
      <w:r w:rsidRPr="00A613CD">
        <w:rPr>
          <w:rFonts w:ascii="Calibri" w:hAnsi="Calibri"/>
        </w:rPr>
        <w:t>to the original recommendation on this point in the W</w:t>
      </w:r>
      <w:r w:rsidR="007679F1" w:rsidRPr="00A613CD">
        <w:rPr>
          <w:rFonts w:ascii="Calibri" w:hAnsi="Calibri"/>
        </w:rPr>
        <w:t xml:space="preserve">orking </w:t>
      </w:r>
      <w:r w:rsidRPr="00A613CD">
        <w:rPr>
          <w:rFonts w:ascii="Calibri" w:hAnsi="Calibri"/>
        </w:rPr>
        <w:t>G</w:t>
      </w:r>
      <w:r w:rsidR="007679F1" w:rsidRPr="00A613CD">
        <w:rPr>
          <w:rFonts w:ascii="Calibri" w:hAnsi="Calibri"/>
        </w:rPr>
        <w:t>roup</w:t>
      </w:r>
      <w:r w:rsidRPr="00A613CD">
        <w:rPr>
          <w:rFonts w:ascii="Calibri" w:hAnsi="Calibri"/>
        </w:rPr>
        <w:t xml:space="preserve">’s Initial Report, </w:t>
      </w:r>
      <w:r w:rsidR="0088476D">
        <w:rPr>
          <w:rFonts w:ascii="Calibri" w:hAnsi="Calibri"/>
        </w:rPr>
        <w:t>although substantial</w:t>
      </w:r>
      <w:r w:rsidRPr="00A613CD">
        <w:rPr>
          <w:rFonts w:ascii="Calibri" w:hAnsi="Calibri"/>
        </w:rPr>
        <w:t xml:space="preserve"> textual changes </w:t>
      </w:r>
      <w:r w:rsidR="0088476D">
        <w:rPr>
          <w:rFonts w:ascii="Calibri" w:hAnsi="Calibri"/>
        </w:rPr>
        <w:t xml:space="preserve">have been </w:t>
      </w:r>
      <w:r w:rsidRPr="00A613CD">
        <w:rPr>
          <w:rFonts w:ascii="Calibri" w:hAnsi="Calibri"/>
        </w:rPr>
        <w:t xml:space="preserve">made to clarify its </w:t>
      </w:r>
      <w:r w:rsidR="0088476D">
        <w:rPr>
          <w:rFonts w:ascii="Calibri" w:hAnsi="Calibri"/>
        </w:rPr>
        <w:t xml:space="preserve">intent and </w:t>
      </w:r>
      <w:r w:rsidRPr="00A613CD">
        <w:rPr>
          <w:rFonts w:ascii="Calibri" w:hAnsi="Calibri"/>
        </w:rPr>
        <w:t>scope</w:t>
      </w:r>
      <w:r w:rsidR="005C432A">
        <w:rPr>
          <w:rFonts w:ascii="Calibri" w:hAnsi="Calibri"/>
        </w:rPr>
        <w:t>, especially as</w:t>
      </w:r>
      <w:r w:rsidR="005C432A" w:rsidRPr="005C432A">
        <w:rPr>
          <w:rFonts w:ascii="Calibri" w:hAnsi="Calibri"/>
        </w:rPr>
        <w:t xml:space="preserve"> </w:t>
      </w:r>
      <w:ins w:id="80" w:author="Mary Wong" w:date="2018-07-06T14:50:00Z">
        <w:r w:rsidR="00B35C19">
          <w:rPr>
            <w:rFonts w:ascii="Calibri" w:hAnsi="Calibri"/>
          </w:rPr>
          <w:t xml:space="preserve">a </w:t>
        </w:r>
      </w:ins>
      <w:r w:rsidR="005C432A" w:rsidRPr="005C432A">
        <w:rPr>
          <w:rFonts w:ascii="Calibri" w:hAnsi="Calibri"/>
        </w:rPr>
        <w:t>few Working Group members strongly oppose providing any subsidies at all for using the UDRP or URS. Two Working Group members suggested that more specific boundaries should be prescribed should discussions with the GAC on this topic be initiated, e.g. creation of an objective standard for financial support, setting specific quantitative limits such as a specific dollar amount per year per IGO, or introducing some form of means testing</w:t>
      </w:r>
      <w:r w:rsidR="005C432A">
        <w:rPr>
          <w:rFonts w:ascii="Calibri" w:hAnsi="Calibri"/>
        </w:rPr>
        <w:t>.</w:t>
      </w:r>
    </w:p>
    <w:p w14:paraId="4860EBF2" w14:textId="77777777" w:rsidR="00274FC5" w:rsidRPr="004A2999" w:rsidRDefault="00274FC5" w:rsidP="00E3725F">
      <w:pPr>
        <w:rPr>
          <w:rFonts w:ascii="Calibri" w:hAnsi="Calibri"/>
          <w:b/>
          <w:highlight w:val="yellow"/>
        </w:rPr>
      </w:pPr>
    </w:p>
    <w:p w14:paraId="7FC3C8CE" w14:textId="46FE9C9E" w:rsidR="00274FC5" w:rsidRPr="00A613CD" w:rsidRDefault="00274FC5" w:rsidP="00E3725F">
      <w:pPr>
        <w:rPr>
          <w:rFonts w:ascii="Calibri" w:hAnsi="Calibri"/>
          <w:b/>
        </w:rPr>
      </w:pPr>
      <w:r w:rsidRPr="00A613CD">
        <w:rPr>
          <w:rFonts w:ascii="Calibri" w:hAnsi="Calibri"/>
          <w:b/>
        </w:rPr>
        <w:t>Recommendation #</w:t>
      </w:r>
      <w:r w:rsidR="000D2592" w:rsidRPr="00A613CD">
        <w:rPr>
          <w:rFonts w:ascii="Calibri" w:hAnsi="Calibri"/>
          <w:b/>
        </w:rPr>
        <w:t>5</w:t>
      </w:r>
      <w:r w:rsidRPr="00A613CD">
        <w:rPr>
          <w:rFonts w:ascii="Calibri" w:hAnsi="Calibri"/>
          <w:b/>
        </w:rPr>
        <w:t>:</w:t>
      </w:r>
    </w:p>
    <w:p w14:paraId="62D95263" w14:textId="77777777" w:rsidR="005C432A" w:rsidRPr="005C432A" w:rsidRDefault="005C432A" w:rsidP="005C432A">
      <w:pPr>
        <w:rPr>
          <w:rFonts w:ascii="Calibri" w:hAnsi="Calibri"/>
          <w:b/>
          <w:i/>
        </w:rPr>
      </w:pPr>
      <w:r w:rsidRPr="005C432A">
        <w:rPr>
          <w:rFonts w:ascii="Calibri" w:hAnsi="Calibri"/>
          <w:b/>
        </w:rPr>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set aside (i.e. invalidated).</w:t>
      </w:r>
    </w:p>
    <w:p w14:paraId="463A7FF3" w14:textId="77777777" w:rsidR="005C432A" w:rsidRPr="005C432A" w:rsidRDefault="005C432A" w:rsidP="005C432A">
      <w:pPr>
        <w:rPr>
          <w:rFonts w:ascii="Calibri" w:hAnsi="Calibri"/>
          <w:b/>
        </w:rPr>
      </w:pPr>
    </w:p>
    <w:p w14:paraId="069E8AE5" w14:textId="04DABFF6" w:rsidR="005C432A" w:rsidRDefault="005C432A" w:rsidP="00E3725F">
      <w:pPr>
        <w:rPr>
          <w:rFonts w:ascii="Calibri" w:hAnsi="Calibri"/>
        </w:rPr>
      </w:pPr>
      <w:r w:rsidRPr="00A613CD">
        <w:rPr>
          <w:rFonts w:ascii="Calibri" w:hAnsi="Calibri"/>
        </w:rPr>
        <w:t>Consensus result for Recommendation #5:</w:t>
      </w:r>
      <w:r w:rsidRPr="005C432A">
        <w:rPr>
          <w:rFonts w:ascii="Calibri" w:hAnsi="Calibri"/>
          <w:b/>
        </w:rPr>
        <w:t xml:space="preserve"> </w:t>
      </w:r>
      <w:r w:rsidRPr="005C432A">
        <w:rPr>
          <w:rFonts w:ascii="Calibri" w:hAnsi="Calibri"/>
          <w:b/>
          <w:bCs/>
          <w:lang w:val="en-GB"/>
        </w:rPr>
        <w:t>Consensus</w:t>
      </w:r>
      <w:r w:rsidR="007679F1" w:rsidRPr="00A613CD">
        <w:rPr>
          <w:rFonts w:ascii="Calibri" w:hAnsi="Calibri"/>
        </w:rPr>
        <w:br/>
      </w:r>
    </w:p>
    <w:p w14:paraId="642A5107" w14:textId="5703000E" w:rsidR="00E3725F" w:rsidRDefault="007679F1" w:rsidP="00E3725F">
      <w:pPr>
        <w:rPr>
          <w:rFonts w:ascii="Calibri" w:hAnsi="Calibri"/>
        </w:rPr>
      </w:pPr>
      <w:r w:rsidRPr="00A613CD">
        <w:rPr>
          <w:rFonts w:ascii="Calibri" w:hAnsi="Calibri"/>
          <w:u w:val="single"/>
        </w:rPr>
        <w:t>Note on Recommendation #5</w:t>
      </w:r>
      <w:r w:rsidR="0048675B" w:rsidRPr="00A613CD">
        <w:rPr>
          <w:rFonts w:ascii="Calibri" w:hAnsi="Calibri"/>
        </w:rPr>
        <w:t>:</w:t>
      </w:r>
      <w:r w:rsidR="005C432A">
        <w:rPr>
          <w:rFonts w:ascii="Calibri" w:hAnsi="Calibri"/>
        </w:rPr>
        <w:t xml:space="preserve"> </w:t>
      </w:r>
      <w:r w:rsidR="009451B8" w:rsidRPr="00A613CD">
        <w:rPr>
          <w:rFonts w:ascii="Calibri" w:hAnsi="Calibri"/>
        </w:rPr>
        <w:t>As published originally</w:t>
      </w:r>
      <w:r w:rsidR="0048675B" w:rsidRPr="00A613CD">
        <w:rPr>
          <w:rFonts w:ascii="Calibri" w:hAnsi="Calibri"/>
        </w:rPr>
        <w:t xml:space="preserve"> </w:t>
      </w:r>
      <w:r w:rsidR="009451B8" w:rsidRPr="00A613CD">
        <w:rPr>
          <w:rFonts w:ascii="Calibri" w:hAnsi="Calibri"/>
        </w:rPr>
        <w:t>(as</w:t>
      </w:r>
      <w:r w:rsidRPr="00A613CD">
        <w:rPr>
          <w:rFonts w:ascii="Calibri" w:hAnsi="Calibri"/>
        </w:rPr>
        <w:t xml:space="preserve"> Recommendation #4 in the </w:t>
      </w:r>
      <w:r w:rsidR="0048675B" w:rsidRPr="00A613CD">
        <w:rPr>
          <w:rFonts w:ascii="Calibri" w:hAnsi="Calibri"/>
        </w:rPr>
        <w:t>Initial Report</w:t>
      </w:r>
      <w:r w:rsidR="009451B8" w:rsidRPr="00A613CD">
        <w:rPr>
          <w:rFonts w:ascii="Calibri" w:hAnsi="Calibri"/>
        </w:rPr>
        <w:t>)</w:t>
      </w:r>
      <w:r w:rsidR="0048675B" w:rsidRPr="00A613CD">
        <w:rPr>
          <w:rFonts w:ascii="Calibri" w:hAnsi="Calibri"/>
        </w:rPr>
        <w:t xml:space="preserve"> </w:t>
      </w:r>
      <w:r w:rsidR="009451B8" w:rsidRPr="00A613CD">
        <w:rPr>
          <w:rFonts w:ascii="Calibri" w:hAnsi="Calibri"/>
        </w:rPr>
        <w:t>for public comment, the recommendation included</w:t>
      </w:r>
      <w:r w:rsidR="0048675B" w:rsidRPr="00A613CD">
        <w:rPr>
          <w:rFonts w:ascii="Calibri" w:hAnsi="Calibri"/>
        </w:rPr>
        <w:t xml:space="preserve"> two options for which the </w:t>
      </w:r>
      <w:r w:rsidR="00FD75A1" w:rsidRPr="00A613CD">
        <w:rPr>
          <w:rFonts w:ascii="Calibri" w:hAnsi="Calibri"/>
        </w:rPr>
        <w:t>Working Group</w:t>
      </w:r>
      <w:r w:rsidR="0048675B" w:rsidRPr="00A613CD">
        <w:rPr>
          <w:rFonts w:ascii="Calibri" w:hAnsi="Calibri"/>
        </w:rPr>
        <w:t xml:space="preserve"> </w:t>
      </w:r>
      <w:r w:rsidR="009451B8" w:rsidRPr="00A613CD">
        <w:rPr>
          <w:rFonts w:ascii="Calibri" w:hAnsi="Calibri"/>
        </w:rPr>
        <w:t xml:space="preserve">specifically </w:t>
      </w:r>
      <w:r w:rsidR="0048675B" w:rsidRPr="00A613CD">
        <w:rPr>
          <w:rFonts w:ascii="Calibri" w:hAnsi="Calibri"/>
        </w:rPr>
        <w:t xml:space="preserve">requested community input. </w:t>
      </w:r>
      <w:r w:rsidR="00925945" w:rsidRPr="00A613CD">
        <w:rPr>
          <w:rFonts w:ascii="Calibri" w:hAnsi="Calibri"/>
        </w:rPr>
        <w:t>The W</w:t>
      </w:r>
      <w:r w:rsidRPr="00A613CD">
        <w:rPr>
          <w:rFonts w:ascii="Calibri" w:hAnsi="Calibri"/>
        </w:rPr>
        <w:t xml:space="preserve">orking </w:t>
      </w:r>
      <w:r w:rsidR="00925945" w:rsidRPr="00A613CD">
        <w:rPr>
          <w:rFonts w:ascii="Calibri" w:hAnsi="Calibri"/>
        </w:rPr>
        <w:t>G</w:t>
      </w:r>
      <w:r w:rsidRPr="00A613CD">
        <w:rPr>
          <w:rFonts w:ascii="Calibri" w:hAnsi="Calibri"/>
        </w:rPr>
        <w:t>roup</w:t>
      </w:r>
      <w:r w:rsidR="00925945" w:rsidRPr="00A613CD">
        <w:rPr>
          <w:rFonts w:ascii="Calibri" w:hAnsi="Calibri"/>
        </w:rPr>
        <w:t xml:space="preserve"> subsequently developed an additional four options, based on public comments received and suggestions from W</w:t>
      </w:r>
      <w:r w:rsidRPr="00A613CD">
        <w:rPr>
          <w:rFonts w:ascii="Calibri" w:hAnsi="Calibri"/>
        </w:rPr>
        <w:t xml:space="preserve">orking </w:t>
      </w:r>
      <w:r w:rsidR="00925945" w:rsidRPr="00A613CD">
        <w:rPr>
          <w:rFonts w:ascii="Calibri" w:hAnsi="Calibri"/>
        </w:rPr>
        <w:t>G</w:t>
      </w:r>
      <w:r w:rsidRPr="00A613CD">
        <w:rPr>
          <w:rFonts w:ascii="Calibri" w:hAnsi="Calibri"/>
        </w:rPr>
        <w:t>roup</w:t>
      </w:r>
      <w:r w:rsidR="00925945" w:rsidRPr="00A613CD">
        <w:rPr>
          <w:rFonts w:ascii="Calibri" w:hAnsi="Calibri"/>
        </w:rPr>
        <w:t xml:space="preserve"> members. </w:t>
      </w:r>
      <w:r w:rsidRPr="00A613CD">
        <w:rPr>
          <w:rFonts w:ascii="Calibri" w:hAnsi="Calibri"/>
        </w:rPr>
        <w:t>In October 2017, an informal poll was conducted on t</w:t>
      </w:r>
      <w:r w:rsidR="00925945" w:rsidRPr="00A613CD">
        <w:rPr>
          <w:rFonts w:ascii="Calibri" w:hAnsi="Calibri"/>
        </w:rPr>
        <w:t>h</w:t>
      </w:r>
      <w:r w:rsidRPr="00A613CD">
        <w:rPr>
          <w:rFonts w:ascii="Calibri" w:hAnsi="Calibri"/>
        </w:rPr>
        <w:t>ree of th</w:t>
      </w:r>
      <w:r w:rsidR="00925945" w:rsidRPr="00A613CD">
        <w:rPr>
          <w:rFonts w:ascii="Calibri" w:hAnsi="Calibri"/>
        </w:rPr>
        <w:t xml:space="preserve">ese options </w:t>
      </w:r>
      <w:r w:rsidRPr="00A613CD">
        <w:rPr>
          <w:rFonts w:ascii="Calibri" w:hAnsi="Calibri"/>
        </w:rPr>
        <w:t>and discussed at ICANN60 in Abu Dhabi</w:t>
      </w:r>
      <w:r w:rsidR="00925945" w:rsidRPr="00A613CD">
        <w:rPr>
          <w:rFonts w:ascii="Calibri" w:hAnsi="Calibri"/>
        </w:rPr>
        <w:t xml:space="preserve">. </w:t>
      </w:r>
      <w:r w:rsidRPr="00A613CD">
        <w:rPr>
          <w:rFonts w:ascii="Calibri" w:hAnsi="Calibri"/>
        </w:rPr>
        <w:t>Following its review of</w:t>
      </w:r>
      <w:r w:rsidR="0048675B" w:rsidRPr="00A613CD">
        <w:rPr>
          <w:rFonts w:ascii="Calibri" w:hAnsi="Calibri"/>
        </w:rPr>
        <w:t xml:space="preserve"> feedback received</w:t>
      </w:r>
      <w:r w:rsidR="00925945" w:rsidRPr="00A613CD">
        <w:rPr>
          <w:rFonts w:ascii="Calibri" w:hAnsi="Calibri"/>
        </w:rPr>
        <w:t xml:space="preserve"> to </w:t>
      </w:r>
      <w:r w:rsidRPr="00A613CD">
        <w:rPr>
          <w:rFonts w:ascii="Calibri" w:hAnsi="Calibri"/>
        </w:rPr>
        <w:t>these options and further</w:t>
      </w:r>
      <w:r w:rsidR="00925945" w:rsidRPr="00A613CD">
        <w:rPr>
          <w:rFonts w:ascii="Calibri" w:hAnsi="Calibri"/>
        </w:rPr>
        <w:t xml:space="preserve"> deliberations</w:t>
      </w:r>
      <w:r w:rsidR="0048675B" w:rsidRPr="00A613CD">
        <w:rPr>
          <w:rFonts w:ascii="Calibri" w:hAnsi="Calibri"/>
        </w:rPr>
        <w:t xml:space="preserve">, the </w:t>
      </w:r>
      <w:r w:rsidRPr="00A613CD">
        <w:rPr>
          <w:rFonts w:ascii="Calibri" w:hAnsi="Calibri"/>
        </w:rPr>
        <w:t>final list of options to be considered for possible resolution of the issue of IGO jurisdictional immunity became a total of six options. For the text of the six options and a description of</w:t>
      </w:r>
      <w:r w:rsidR="0048675B" w:rsidRPr="00A613CD">
        <w:rPr>
          <w:rFonts w:ascii="Calibri" w:hAnsi="Calibri"/>
        </w:rPr>
        <w:t xml:space="preserve"> the W</w:t>
      </w:r>
      <w:r w:rsidRPr="00A613CD">
        <w:rPr>
          <w:rFonts w:ascii="Calibri" w:hAnsi="Calibri"/>
        </w:rPr>
        <w:t xml:space="preserve">orking </w:t>
      </w:r>
      <w:r w:rsidR="0048675B" w:rsidRPr="00A613CD">
        <w:rPr>
          <w:rFonts w:ascii="Calibri" w:hAnsi="Calibri"/>
        </w:rPr>
        <w:t>G</w:t>
      </w:r>
      <w:r w:rsidRPr="00A613CD">
        <w:rPr>
          <w:rFonts w:ascii="Calibri" w:hAnsi="Calibri"/>
        </w:rPr>
        <w:t>roup’s deliberations on these options</w:t>
      </w:r>
      <w:r w:rsidR="0048675B" w:rsidRPr="00A613CD">
        <w:rPr>
          <w:rFonts w:ascii="Calibri" w:hAnsi="Calibri"/>
        </w:rPr>
        <w:t>, see the discussion at [insert relevant Section/Page].</w:t>
      </w:r>
      <w:r w:rsidR="003352BE">
        <w:rPr>
          <w:rFonts w:ascii="Calibri" w:hAnsi="Calibri"/>
        </w:rPr>
        <w:t xml:space="preserve"> </w:t>
      </w:r>
    </w:p>
    <w:p w14:paraId="2EC17AFB" w14:textId="6093BFCA" w:rsidR="003352BE" w:rsidRDefault="003352BE" w:rsidP="00E3725F">
      <w:pPr>
        <w:rPr>
          <w:rFonts w:ascii="Calibri" w:hAnsi="Calibri"/>
        </w:rPr>
      </w:pPr>
    </w:p>
    <w:p w14:paraId="0DB9537D" w14:textId="2C245B64" w:rsidR="00435510" w:rsidRDefault="003352BE" w:rsidP="003352BE">
      <w:pPr>
        <w:rPr>
          <w:rFonts w:ascii="Calibri" w:hAnsi="Calibri"/>
        </w:rPr>
      </w:pPr>
      <w:r>
        <w:rPr>
          <w:rFonts w:ascii="Calibri" w:hAnsi="Calibri"/>
        </w:rPr>
        <w:t xml:space="preserve">The Working Group recognizes that implementation of this Recommendation #5 will likely require modifications to the current language of the UDRP and URS. For the UDRP, the main change will need to be to Paragraph 4(k) of the Policy, pursuant to which, if the </w:t>
      </w:r>
      <w:r>
        <w:rPr>
          <w:rFonts w:ascii="Calibri" w:hAnsi="Calibri"/>
        </w:rPr>
        <w:lastRenderedPageBreak/>
        <w:t xml:space="preserve">losing registrant notifies </w:t>
      </w:r>
      <w:del w:id="81" w:author="Mary Wong" w:date="2018-07-06T14:51:00Z">
        <w:r w:rsidDel="00B35C19">
          <w:rPr>
            <w:rFonts w:ascii="Calibri" w:hAnsi="Calibri"/>
          </w:rPr>
          <w:delText xml:space="preserve">ICANN </w:delText>
        </w:r>
      </w:del>
      <w:ins w:id="82" w:author="Mary Wong" w:date="2018-07-06T14:51:00Z">
        <w:r w:rsidR="00B35C19">
          <w:rPr>
            <w:rFonts w:ascii="Calibri" w:hAnsi="Calibri"/>
          </w:rPr>
          <w:t xml:space="preserve">his/her registrar </w:t>
        </w:r>
      </w:ins>
      <w:r>
        <w:rPr>
          <w:rFonts w:ascii="Calibri" w:hAnsi="Calibri"/>
        </w:rPr>
        <w:t xml:space="preserve">(within the 10-business day period following a panel decision) that he/she has commenced a lawsuit in the appropriate national court, </w:t>
      </w:r>
      <w:del w:id="83" w:author="Mary Wong" w:date="2018-07-06T14:51:00Z">
        <w:r w:rsidDel="00B35C19">
          <w:rPr>
            <w:rFonts w:ascii="Calibri" w:hAnsi="Calibri"/>
          </w:rPr>
          <w:delText xml:space="preserve">ICANN </w:delText>
        </w:r>
      </w:del>
      <w:ins w:id="84" w:author="Mary Wong" w:date="2018-07-06T14:51:00Z">
        <w:r w:rsidR="00B35C19">
          <w:rPr>
            <w:rFonts w:ascii="Calibri" w:hAnsi="Calibri"/>
          </w:rPr>
          <w:t xml:space="preserve">the registrar </w:t>
        </w:r>
      </w:ins>
      <w:r>
        <w:rPr>
          <w:rFonts w:ascii="Calibri" w:hAnsi="Calibri"/>
        </w:rPr>
        <w:t xml:space="preserve">will take no action unless it </w:t>
      </w:r>
      <w:r w:rsidRPr="003352BE">
        <w:rPr>
          <w:rFonts w:ascii="Calibri" w:hAnsi="Calibri"/>
        </w:rPr>
        <w:t>receive</w:t>
      </w:r>
      <w:r>
        <w:rPr>
          <w:rFonts w:ascii="Calibri" w:hAnsi="Calibri"/>
        </w:rPr>
        <w:t>s</w:t>
      </w:r>
      <w:r w:rsidRPr="003352BE">
        <w:rPr>
          <w:rFonts w:ascii="Calibri" w:hAnsi="Calibri"/>
        </w:rPr>
        <w:t xml:space="preserve"> evidence </w:t>
      </w:r>
      <w:r>
        <w:rPr>
          <w:rFonts w:ascii="Calibri" w:hAnsi="Calibri"/>
        </w:rPr>
        <w:t xml:space="preserve">either </w:t>
      </w:r>
      <w:r w:rsidRPr="003352BE">
        <w:rPr>
          <w:rFonts w:ascii="Calibri" w:hAnsi="Calibri"/>
        </w:rPr>
        <w:t xml:space="preserve">of a resolution </w:t>
      </w:r>
      <w:r>
        <w:rPr>
          <w:rFonts w:ascii="Calibri" w:hAnsi="Calibri"/>
        </w:rPr>
        <w:t>of the lawsuit or its dismissal or withdrawal, or a copy of a</w:t>
      </w:r>
      <w:r w:rsidRPr="003352BE">
        <w:rPr>
          <w:rFonts w:ascii="Calibri" w:hAnsi="Calibri"/>
        </w:rPr>
        <w:t xml:space="preserve"> court </w:t>
      </w:r>
      <w:r>
        <w:rPr>
          <w:rFonts w:ascii="Calibri" w:hAnsi="Calibri"/>
        </w:rPr>
        <w:t>order either dismissing the</w:t>
      </w:r>
      <w:r w:rsidRPr="003352BE">
        <w:rPr>
          <w:rFonts w:ascii="Calibri" w:hAnsi="Calibri"/>
        </w:rPr>
        <w:t xml:space="preserve"> lawsuit or </w:t>
      </w:r>
      <w:r>
        <w:rPr>
          <w:rFonts w:ascii="Calibri" w:hAnsi="Calibri"/>
        </w:rPr>
        <w:t>ruling that the registrant does not</w:t>
      </w:r>
      <w:r w:rsidRPr="003352BE">
        <w:rPr>
          <w:rFonts w:ascii="Calibri" w:hAnsi="Calibri"/>
        </w:rPr>
        <w:t xml:space="preserve"> </w:t>
      </w:r>
      <w:ins w:id="85" w:author="Mary Wong" w:date="2018-07-06T14:52:00Z">
        <w:r w:rsidR="00B35C19">
          <w:rPr>
            <w:rFonts w:ascii="Calibri" w:hAnsi="Calibri"/>
          </w:rPr>
          <w:t xml:space="preserve">have </w:t>
        </w:r>
      </w:ins>
      <w:r w:rsidRPr="003352BE">
        <w:rPr>
          <w:rFonts w:ascii="Calibri" w:hAnsi="Calibri"/>
        </w:rPr>
        <w:t xml:space="preserve">the right to continue to use </w:t>
      </w:r>
      <w:r>
        <w:rPr>
          <w:rFonts w:ascii="Calibri" w:hAnsi="Calibri"/>
        </w:rPr>
        <w:t>the</w:t>
      </w:r>
      <w:r w:rsidRPr="003352BE">
        <w:rPr>
          <w:rFonts w:ascii="Calibri" w:hAnsi="Calibri"/>
        </w:rPr>
        <w:t xml:space="preserve"> domain name.</w:t>
      </w:r>
      <w:r>
        <w:rPr>
          <w:rFonts w:ascii="Calibri" w:hAnsi="Calibri"/>
        </w:rPr>
        <w:t xml:space="preserve"> </w:t>
      </w:r>
      <w:r w:rsidR="00435510">
        <w:rPr>
          <w:rFonts w:ascii="Calibri" w:hAnsi="Calibri"/>
        </w:rPr>
        <w:t>For the URS, while the procedure does not contain the same 10-business day rule as the UDRP, Paragraph 13 expressly states that a</w:t>
      </w:r>
      <w:r w:rsidR="00435510" w:rsidRPr="00435510">
        <w:rPr>
          <w:rFonts w:ascii="Calibri" w:hAnsi="Calibri"/>
        </w:rPr>
        <w:t xml:space="preserve"> URS Determination </w:t>
      </w:r>
      <w:r w:rsidR="00435510">
        <w:rPr>
          <w:rFonts w:ascii="Calibri" w:hAnsi="Calibri"/>
        </w:rPr>
        <w:t>“</w:t>
      </w:r>
      <w:r w:rsidR="00435510" w:rsidRPr="00435510">
        <w:rPr>
          <w:rFonts w:ascii="Calibri" w:hAnsi="Calibri"/>
        </w:rPr>
        <w:t>shall not preclude any other remedies available</w:t>
      </w:r>
      <w:r w:rsidR="00435510">
        <w:rPr>
          <w:rFonts w:ascii="Calibri" w:hAnsi="Calibri"/>
        </w:rPr>
        <w:t>”, and “shall not prejudice the</w:t>
      </w:r>
      <w:r w:rsidR="00435510" w:rsidRPr="00435510">
        <w:rPr>
          <w:rFonts w:ascii="Calibri" w:hAnsi="Calibri"/>
        </w:rPr>
        <w:t xml:space="preserve"> party in UDRP or any other proceedings</w:t>
      </w:r>
      <w:r w:rsidR="00435510">
        <w:rPr>
          <w:rFonts w:ascii="Calibri" w:hAnsi="Calibri"/>
        </w:rPr>
        <w:t>”.</w:t>
      </w:r>
    </w:p>
    <w:p w14:paraId="24FC1F8B" w14:textId="77777777" w:rsidR="00435510" w:rsidRDefault="00435510" w:rsidP="003352BE">
      <w:pPr>
        <w:rPr>
          <w:rFonts w:ascii="Calibri" w:hAnsi="Calibri"/>
        </w:rPr>
      </w:pPr>
    </w:p>
    <w:p w14:paraId="3F3B4993" w14:textId="53519280" w:rsidR="003352BE" w:rsidRPr="00A613CD" w:rsidRDefault="003352BE" w:rsidP="003352BE">
      <w:pPr>
        <w:rPr>
          <w:rFonts w:ascii="Calibri" w:hAnsi="Calibri"/>
          <w:b/>
        </w:rPr>
      </w:pPr>
      <w:r w:rsidRPr="00A613CD">
        <w:rPr>
          <w:rFonts w:ascii="Calibri" w:hAnsi="Calibri"/>
          <w:b/>
        </w:rPr>
        <w:t xml:space="preserve">The Working Group therefore specifically </w:t>
      </w:r>
      <w:r w:rsidR="00435510">
        <w:rPr>
          <w:rFonts w:ascii="Calibri" w:hAnsi="Calibri"/>
          <w:b/>
        </w:rPr>
        <w:t xml:space="preserve">and additionally </w:t>
      </w:r>
      <w:r w:rsidRPr="00A613CD">
        <w:rPr>
          <w:rFonts w:ascii="Calibri" w:hAnsi="Calibri"/>
          <w:b/>
        </w:rPr>
        <w:t>recommends that the Implementation Review Team that is formed to implement those of its consensus recommendations that are adopted by the GNSO Council and the ICANN Board review</w:t>
      </w:r>
      <w:r w:rsidR="00435510">
        <w:rPr>
          <w:rFonts w:ascii="Calibri" w:hAnsi="Calibri"/>
          <w:b/>
        </w:rPr>
        <w:t xml:space="preserve"> and update</w:t>
      </w:r>
      <w:r w:rsidRPr="00A613CD">
        <w:rPr>
          <w:rFonts w:ascii="Calibri" w:hAnsi="Calibri"/>
          <w:b/>
        </w:rPr>
        <w:t xml:space="preserve"> the UDRP</w:t>
      </w:r>
      <w:r w:rsidR="00435510" w:rsidRPr="00A613CD">
        <w:rPr>
          <w:rFonts w:ascii="Calibri" w:hAnsi="Calibri"/>
          <w:b/>
        </w:rPr>
        <w:t xml:space="preserve"> and URS</w:t>
      </w:r>
      <w:r w:rsidRPr="00A613CD">
        <w:rPr>
          <w:rFonts w:ascii="Calibri" w:hAnsi="Calibri"/>
          <w:b/>
        </w:rPr>
        <w:t xml:space="preserve"> (including the </w:t>
      </w:r>
      <w:r w:rsidR="00435510" w:rsidRPr="00A613CD">
        <w:rPr>
          <w:rFonts w:ascii="Calibri" w:hAnsi="Calibri"/>
          <w:b/>
        </w:rPr>
        <w:t>relevant</w:t>
      </w:r>
      <w:r w:rsidRPr="00A613CD">
        <w:rPr>
          <w:rFonts w:ascii="Calibri" w:hAnsi="Calibri"/>
          <w:b/>
        </w:rPr>
        <w:t xml:space="preserve"> Rules)</w:t>
      </w:r>
      <w:r w:rsidR="00435510">
        <w:rPr>
          <w:rFonts w:ascii="Calibri" w:hAnsi="Calibri"/>
          <w:b/>
        </w:rPr>
        <w:t>, as appropriate,</w:t>
      </w:r>
      <w:r w:rsidRPr="00A613CD">
        <w:rPr>
          <w:rFonts w:ascii="Calibri" w:hAnsi="Calibri"/>
          <w:b/>
        </w:rPr>
        <w:t xml:space="preserve"> </w:t>
      </w:r>
      <w:r w:rsidR="00435510" w:rsidRPr="00A613CD">
        <w:rPr>
          <w:rFonts w:ascii="Calibri" w:hAnsi="Calibri"/>
          <w:b/>
        </w:rPr>
        <w:t>to ensure that they reflect this Recommendation #5.</w:t>
      </w:r>
    </w:p>
    <w:p w14:paraId="57CB4CB3" w14:textId="29260210" w:rsidR="00E3725F" w:rsidRPr="009149FD" w:rsidDel="00B35C19" w:rsidRDefault="003352BE" w:rsidP="00CF22A6">
      <w:pPr>
        <w:rPr>
          <w:del w:id="86" w:author="Mary Wong" w:date="2018-07-06T14:52:00Z"/>
          <w:rFonts w:ascii="Calibri" w:hAnsi="Calibri"/>
        </w:rPr>
      </w:pPr>
      <w:r>
        <w:rPr>
          <w:rFonts w:ascii="Calibri" w:hAnsi="Calibri"/>
        </w:rPr>
        <w:t xml:space="preserve"> </w:t>
      </w:r>
    </w:p>
    <w:p w14:paraId="6E6106B7" w14:textId="77777777" w:rsidR="009C47F2" w:rsidRPr="009149FD" w:rsidRDefault="009C47F2" w:rsidP="000B7FAB">
      <w:pPr>
        <w:rPr>
          <w:rFonts w:ascii="Calibri" w:hAnsi="Calibri"/>
        </w:rPr>
      </w:pPr>
    </w:p>
    <w:p w14:paraId="575782E2" w14:textId="77777777" w:rsidR="000F55A4" w:rsidRPr="009149FD" w:rsidRDefault="00A55835" w:rsidP="009C3078">
      <w:pPr>
        <w:pStyle w:val="Heading2"/>
        <w:rPr>
          <w:rFonts w:ascii="Calibri" w:hAnsi="Calibri"/>
        </w:rPr>
      </w:pPr>
      <w:r w:rsidRPr="009149FD">
        <w:rPr>
          <w:rFonts w:ascii="Calibri" w:hAnsi="Calibri"/>
        </w:rPr>
        <w:t>Deliberations and Community Input</w:t>
      </w:r>
    </w:p>
    <w:p w14:paraId="1913646E" w14:textId="0BF3C468" w:rsidR="001D61DA" w:rsidRPr="009149FD" w:rsidRDefault="00714431" w:rsidP="000B7FAB">
      <w:pPr>
        <w:rPr>
          <w:rFonts w:ascii="Calibri" w:eastAsia="Times New Roman" w:hAnsi="Calibri"/>
        </w:rPr>
      </w:pPr>
      <w:r w:rsidRPr="009149FD">
        <w:rPr>
          <w:rFonts w:ascii="Calibri" w:eastAsia="Times New Roman" w:hAnsi="Calibri"/>
        </w:rPr>
        <w:t>The W</w:t>
      </w:r>
      <w:r w:rsidR="00FD75A1">
        <w:rPr>
          <w:rFonts w:ascii="Calibri" w:eastAsia="Times New Roman" w:hAnsi="Calibri"/>
        </w:rPr>
        <w:t xml:space="preserve">orking </w:t>
      </w:r>
      <w:r w:rsidRPr="009149FD">
        <w:rPr>
          <w:rFonts w:ascii="Calibri" w:eastAsia="Times New Roman" w:hAnsi="Calibri"/>
        </w:rPr>
        <w:t>G</w:t>
      </w:r>
      <w:r w:rsidR="00FD75A1">
        <w:rPr>
          <w:rFonts w:ascii="Calibri" w:eastAsia="Times New Roman" w:hAnsi="Calibri"/>
        </w:rPr>
        <w:t>roup</w:t>
      </w:r>
      <w:r w:rsidRPr="009149FD">
        <w:rPr>
          <w:rFonts w:ascii="Calibri" w:eastAsia="Times New Roman" w:hAnsi="Calibri"/>
        </w:rPr>
        <w:t xml:space="preserve"> began its work with a review of historical documentation </w:t>
      </w:r>
      <w:r w:rsidR="00D323EF" w:rsidRPr="009149FD">
        <w:rPr>
          <w:rFonts w:ascii="Calibri" w:eastAsia="Times New Roman" w:hAnsi="Calibri"/>
        </w:rPr>
        <w:t xml:space="preserve">and </w:t>
      </w:r>
      <w:r w:rsidRPr="009149FD">
        <w:rPr>
          <w:rFonts w:ascii="Calibri" w:eastAsia="Times New Roman" w:hAnsi="Calibri"/>
        </w:rPr>
        <w:t xml:space="preserve">related materials on the topic. This included </w:t>
      </w:r>
      <w:r w:rsidR="00E406AE" w:rsidRPr="009149FD">
        <w:rPr>
          <w:rFonts w:ascii="Calibri" w:eastAsia="Times New Roman" w:hAnsi="Calibri"/>
        </w:rPr>
        <w:t>work done previously</w:t>
      </w:r>
      <w:r w:rsidRPr="009149FD">
        <w:rPr>
          <w:rFonts w:ascii="Calibri" w:eastAsia="Times New Roman" w:hAnsi="Calibri"/>
        </w:rPr>
        <w:t xml:space="preserve"> </w:t>
      </w:r>
      <w:r w:rsidR="00E406AE" w:rsidRPr="009149FD">
        <w:rPr>
          <w:rFonts w:ascii="Calibri" w:eastAsia="Times New Roman" w:hAnsi="Calibri"/>
        </w:rPr>
        <w:t xml:space="preserve">in and </w:t>
      </w:r>
      <w:r w:rsidRPr="009149FD">
        <w:rPr>
          <w:rFonts w:ascii="Calibri" w:eastAsia="Times New Roman" w:hAnsi="Calibri"/>
        </w:rPr>
        <w:t xml:space="preserve">by </w:t>
      </w:r>
      <w:r w:rsidR="00E406AE" w:rsidRPr="009149FD">
        <w:rPr>
          <w:rFonts w:ascii="Calibri" w:eastAsia="Times New Roman" w:hAnsi="Calibri"/>
        </w:rPr>
        <w:t>the ICANN community</w:t>
      </w:r>
      <w:r w:rsidRPr="009149FD">
        <w:rPr>
          <w:rFonts w:ascii="Calibri" w:eastAsia="Times New Roman" w:hAnsi="Calibri"/>
        </w:rPr>
        <w:t xml:space="preserve">, </w:t>
      </w:r>
      <w:r w:rsidR="00E406AE" w:rsidRPr="009149FD">
        <w:rPr>
          <w:rFonts w:ascii="Calibri" w:eastAsia="Times New Roman" w:hAnsi="Calibri"/>
        </w:rPr>
        <w:t xml:space="preserve">including a GNSO Issue Report from 2007 on the topic of Dispute Handling for IGO Names &amp; Abbreviations (which did not </w:t>
      </w:r>
      <w:r w:rsidR="00657E25" w:rsidRPr="009149FD">
        <w:rPr>
          <w:rFonts w:ascii="Calibri" w:eastAsia="Times New Roman" w:hAnsi="Calibri"/>
        </w:rPr>
        <w:t>result in</w:t>
      </w:r>
      <w:r w:rsidR="00E406AE" w:rsidRPr="009149FD">
        <w:rPr>
          <w:rFonts w:ascii="Calibri" w:eastAsia="Times New Roman" w:hAnsi="Calibri"/>
        </w:rPr>
        <w:t xml:space="preserve"> a PDP at that time due to a lack of GNSO Council votes) </w:t>
      </w:r>
      <w:r w:rsidRPr="009149FD">
        <w:rPr>
          <w:rFonts w:ascii="Calibri" w:eastAsia="Times New Roman" w:hAnsi="Calibri"/>
        </w:rPr>
        <w:t>as well as reference materials from out</w:t>
      </w:r>
      <w:r w:rsidR="00E406AE" w:rsidRPr="009149FD">
        <w:rPr>
          <w:rFonts w:ascii="Calibri" w:eastAsia="Times New Roman" w:hAnsi="Calibri"/>
        </w:rPr>
        <w:t>side sources (e.g., treaty texts and</w:t>
      </w:r>
      <w:r w:rsidRPr="009149FD">
        <w:rPr>
          <w:rFonts w:ascii="Calibri" w:eastAsia="Times New Roman" w:hAnsi="Calibri"/>
        </w:rPr>
        <w:t xml:space="preserve"> reports from internati</w:t>
      </w:r>
      <w:r w:rsidR="00E406AE" w:rsidRPr="009149FD">
        <w:rPr>
          <w:rFonts w:ascii="Calibri" w:eastAsia="Times New Roman" w:hAnsi="Calibri"/>
        </w:rPr>
        <w:t>onal organizations</w:t>
      </w:r>
      <w:r w:rsidRPr="009149FD">
        <w:rPr>
          <w:rFonts w:ascii="Calibri" w:eastAsia="Times New Roman" w:hAnsi="Calibri"/>
        </w:rPr>
        <w:t xml:space="preserve">). </w:t>
      </w:r>
    </w:p>
    <w:p w14:paraId="220C4E90" w14:textId="77777777" w:rsidR="002C63F9" w:rsidRPr="009149FD" w:rsidRDefault="002C63F9" w:rsidP="000B7FAB">
      <w:pPr>
        <w:rPr>
          <w:rFonts w:ascii="Calibri" w:eastAsia="Times New Roman" w:hAnsi="Calibri"/>
        </w:rPr>
      </w:pPr>
    </w:p>
    <w:p w14:paraId="18008BFB" w14:textId="4B26CAB9" w:rsidR="000B7FAB" w:rsidRPr="009149FD" w:rsidRDefault="00E406AE" w:rsidP="000B7FAB">
      <w:pPr>
        <w:rPr>
          <w:rFonts w:ascii="Calibri" w:eastAsia="Times New Roman" w:hAnsi="Calibri"/>
        </w:rPr>
      </w:pPr>
      <w:r w:rsidRPr="009149FD">
        <w:rPr>
          <w:rFonts w:ascii="Calibri" w:eastAsia="Times New Roman" w:hAnsi="Calibri"/>
        </w:rPr>
        <w:t>As required by the GNSO’s PDP Manual, t</w:t>
      </w:r>
      <w:r w:rsidR="001D61DA" w:rsidRPr="009149FD">
        <w:rPr>
          <w:rFonts w:ascii="Calibri" w:eastAsia="Times New Roman" w:hAnsi="Calibri"/>
        </w:rPr>
        <w:t xml:space="preserve">he </w:t>
      </w:r>
      <w:r w:rsidR="00FD75A1">
        <w:rPr>
          <w:rFonts w:ascii="Calibri" w:eastAsia="Times New Roman" w:hAnsi="Calibri"/>
        </w:rPr>
        <w:t>Working Group</w:t>
      </w:r>
      <w:r w:rsidR="001D61DA" w:rsidRPr="009149FD">
        <w:rPr>
          <w:rFonts w:ascii="Calibri" w:eastAsia="Times New Roman" w:hAnsi="Calibri"/>
        </w:rPr>
        <w:t xml:space="preserve"> reached out to all ICANN Supporting Organizations and Advisory Committees as well as GNSO Stakeholder Groups and Constituencies with a request for input at the start of its deliberations. All responses received were reviewed by the </w:t>
      </w:r>
      <w:r w:rsidR="00FD75A1">
        <w:rPr>
          <w:rFonts w:ascii="Calibri" w:eastAsia="Times New Roman" w:hAnsi="Calibri"/>
        </w:rPr>
        <w:t>Working Group</w:t>
      </w:r>
      <w:r w:rsidR="001D61DA" w:rsidRPr="009149FD">
        <w:rPr>
          <w:rFonts w:ascii="Calibri" w:eastAsia="Times New Roman" w:hAnsi="Calibri"/>
        </w:rPr>
        <w:t xml:space="preserve"> and incorporated into </w:t>
      </w:r>
      <w:r w:rsidRPr="009149FD">
        <w:rPr>
          <w:rFonts w:ascii="Calibri" w:eastAsia="Times New Roman" w:hAnsi="Calibri"/>
        </w:rPr>
        <w:t>its deliberations</w:t>
      </w:r>
      <w:r w:rsidR="001D61DA" w:rsidRPr="009149FD">
        <w:rPr>
          <w:rFonts w:ascii="Calibri" w:eastAsia="Times New Roman" w:hAnsi="Calibri"/>
        </w:rPr>
        <w:t xml:space="preserve"> for each of its Charter questions.</w:t>
      </w:r>
      <w:r w:rsidR="005B267B" w:rsidRPr="009149FD">
        <w:rPr>
          <w:rFonts w:ascii="Calibri" w:eastAsia="Times New Roman" w:hAnsi="Calibri"/>
        </w:rPr>
        <w:t xml:space="preserve"> The </w:t>
      </w:r>
      <w:r w:rsidR="00FD75A1">
        <w:rPr>
          <w:rFonts w:ascii="Calibri" w:eastAsia="Times New Roman" w:hAnsi="Calibri"/>
        </w:rPr>
        <w:t>Working Group</w:t>
      </w:r>
      <w:r w:rsidR="005B267B" w:rsidRPr="009149FD">
        <w:rPr>
          <w:rFonts w:ascii="Calibri" w:eastAsia="Times New Roman" w:hAnsi="Calibri"/>
        </w:rPr>
        <w:t xml:space="preserve"> also encouraged the participation of IGOs, </w:t>
      </w:r>
      <w:r w:rsidRPr="009149FD">
        <w:rPr>
          <w:rFonts w:ascii="Calibri" w:eastAsia="Times New Roman" w:hAnsi="Calibri"/>
        </w:rPr>
        <w:t>and</w:t>
      </w:r>
      <w:r w:rsidR="005B267B" w:rsidRPr="009149FD">
        <w:rPr>
          <w:rFonts w:ascii="Calibri" w:eastAsia="Times New Roman" w:hAnsi="Calibri"/>
        </w:rPr>
        <w:t xml:space="preserve"> sought their </w:t>
      </w:r>
      <w:r w:rsidRPr="009149FD">
        <w:rPr>
          <w:rFonts w:ascii="Calibri" w:eastAsia="Times New Roman" w:hAnsi="Calibri"/>
        </w:rPr>
        <w:t>input on a number</w:t>
      </w:r>
      <w:r w:rsidR="005B267B" w:rsidRPr="009149FD">
        <w:rPr>
          <w:rFonts w:ascii="Calibri" w:eastAsia="Times New Roman" w:hAnsi="Calibri"/>
        </w:rPr>
        <w:t xml:space="preserve"> of questions</w:t>
      </w:r>
      <w:r w:rsidRPr="009149FD">
        <w:rPr>
          <w:rFonts w:ascii="Calibri" w:eastAsia="Times New Roman" w:hAnsi="Calibri"/>
        </w:rPr>
        <w:t xml:space="preserve"> relating to problems that IGOs had highlighted </w:t>
      </w:r>
      <w:r w:rsidR="00657E25" w:rsidRPr="009149FD">
        <w:rPr>
          <w:rFonts w:ascii="Calibri" w:eastAsia="Times New Roman" w:hAnsi="Calibri"/>
        </w:rPr>
        <w:t>concerning</w:t>
      </w:r>
      <w:r w:rsidRPr="009149FD">
        <w:rPr>
          <w:rFonts w:ascii="Calibri" w:eastAsia="Times New Roman" w:hAnsi="Calibri"/>
        </w:rPr>
        <w:t xml:space="preserve"> their use of existing curative rights processes</w:t>
      </w:r>
      <w:r w:rsidR="005B267B" w:rsidRPr="009149FD">
        <w:rPr>
          <w:rFonts w:ascii="Calibri" w:eastAsia="Times New Roman" w:hAnsi="Calibri"/>
        </w:rPr>
        <w:t>.</w:t>
      </w:r>
    </w:p>
    <w:p w14:paraId="13E9E4A4" w14:textId="77777777" w:rsidR="002C63F9" w:rsidRPr="009149FD" w:rsidRDefault="002C63F9" w:rsidP="000B7FAB">
      <w:pPr>
        <w:rPr>
          <w:rFonts w:ascii="Calibri" w:eastAsia="Times New Roman" w:hAnsi="Calibri"/>
        </w:rPr>
      </w:pPr>
    </w:p>
    <w:p w14:paraId="0EF5264C" w14:textId="273CCC36" w:rsidR="002C63F9" w:rsidRPr="009149FD" w:rsidRDefault="00E406AE" w:rsidP="000B7FAB">
      <w:pPr>
        <w:rPr>
          <w:rFonts w:ascii="Calibri" w:eastAsia="Times New Roman" w:hAnsi="Calibri"/>
        </w:rPr>
      </w:pPr>
      <w:r w:rsidRPr="009149FD">
        <w:rPr>
          <w:rFonts w:ascii="Calibri" w:eastAsia="Times New Roman" w:hAnsi="Calibri"/>
        </w:rPr>
        <w:t>In addition to</w:t>
      </w:r>
      <w:r w:rsidR="002C63F9" w:rsidRPr="009149FD">
        <w:rPr>
          <w:rFonts w:ascii="Calibri" w:eastAsia="Times New Roman" w:hAnsi="Calibri"/>
        </w:rPr>
        <w:t xml:space="preserve"> review</w:t>
      </w:r>
      <w:r w:rsidRPr="009149FD">
        <w:rPr>
          <w:rFonts w:ascii="Calibri" w:eastAsia="Times New Roman" w:hAnsi="Calibri"/>
        </w:rPr>
        <w:t>ing</w:t>
      </w:r>
      <w:r w:rsidR="002C63F9" w:rsidRPr="009149FD">
        <w:rPr>
          <w:rFonts w:ascii="Calibri" w:eastAsia="Times New Roman" w:hAnsi="Calibri"/>
        </w:rPr>
        <w:t xml:space="preserve"> historical documents and related materials, the </w:t>
      </w:r>
      <w:r w:rsidR="00FD75A1">
        <w:rPr>
          <w:rFonts w:ascii="Calibri" w:eastAsia="Times New Roman" w:hAnsi="Calibri"/>
        </w:rPr>
        <w:t>Working Group</w:t>
      </w:r>
      <w:r w:rsidR="002C63F9" w:rsidRPr="009149FD">
        <w:rPr>
          <w:rFonts w:ascii="Calibri" w:eastAsia="Times New Roman" w:hAnsi="Calibri"/>
        </w:rPr>
        <w:t xml:space="preserve"> </w:t>
      </w:r>
      <w:r w:rsidRPr="009149FD">
        <w:rPr>
          <w:rFonts w:ascii="Calibri" w:eastAsia="Times New Roman" w:hAnsi="Calibri"/>
        </w:rPr>
        <w:t xml:space="preserve">also </w:t>
      </w:r>
      <w:r w:rsidR="002C63F9" w:rsidRPr="009149FD">
        <w:rPr>
          <w:rFonts w:ascii="Calibri" w:eastAsia="Times New Roman" w:hAnsi="Calibri"/>
        </w:rPr>
        <w:t>consider</w:t>
      </w:r>
      <w:r w:rsidRPr="009149FD">
        <w:rPr>
          <w:rFonts w:ascii="Calibri" w:eastAsia="Times New Roman" w:hAnsi="Calibri"/>
        </w:rPr>
        <w:t>ed</w:t>
      </w:r>
      <w:r w:rsidR="002C63F9" w:rsidRPr="009149FD">
        <w:rPr>
          <w:rFonts w:ascii="Calibri" w:eastAsia="Times New Roman" w:hAnsi="Calibri"/>
        </w:rPr>
        <w:t xml:space="preserve"> relevant legal instruments </w:t>
      </w:r>
      <w:r w:rsidRPr="009149FD">
        <w:rPr>
          <w:rFonts w:ascii="Calibri" w:eastAsia="Times New Roman" w:hAnsi="Calibri"/>
        </w:rPr>
        <w:t xml:space="preserve">and applicable international law. To assist it with this work, the </w:t>
      </w:r>
      <w:r w:rsidR="00FD75A1">
        <w:rPr>
          <w:rFonts w:ascii="Calibri" w:eastAsia="Times New Roman" w:hAnsi="Calibri"/>
        </w:rPr>
        <w:t>Working Group</w:t>
      </w:r>
      <w:r w:rsidRPr="009149FD">
        <w:rPr>
          <w:rFonts w:ascii="Calibri" w:eastAsia="Times New Roman" w:hAnsi="Calibri"/>
        </w:rPr>
        <w:t xml:space="preserve"> </w:t>
      </w:r>
      <w:r w:rsidR="002C63F9" w:rsidRPr="009149FD">
        <w:rPr>
          <w:rFonts w:ascii="Calibri" w:eastAsia="Times New Roman" w:hAnsi="Calibri"/>
        </w:rPr>
        <w:t xml:space="preserve">sought the expertise of international legal experts. </w:t>
      </w:r>
      <w:r w:rsidRPr="009149FD">
        <w:rPr>
          <w:rFonts w:ascii="Calibri" w:eastAsia="Times New Roman" w:hAnsi="Calibri"/>
        </w:rPr>
        <w:t>At the</w:t>
      </w:r>
      <w:r w:rsidR="002C63F9" w:rsidRPr="009149FD">
        <w:rPr>
          <w:rFonts w:ascii="Calibri" w:eastAsia="Times New Roman" w:hAnsi="Calibri"/>
        </w:rPr>
        <w:t xml:space="preserve"> </w:t>
      </w:r>
      <w:r w:rsidR="00FD75A1">
        <w:rPr>
          <w:rFonts w:ascii="Calibri" w:eastAsia="Times New Roman" w:hAnsi="Calibri"/>
        </w:rPr>
        <w:t>Working Group</w:t>
      </w:r>
      <w:r w:rsidRPr="009149FD">
        <w:rPr>
          <w:rFonts w:ascii="Calibri" w:eastAsia="Times New Roman" w:hAnsi="Calibri"/>
        </w:rPr>
        <w:t>’s request, ICANN</w:t>
      </w:r>
      <w:r w:rsidR="002C63F9" w:rsidRPr="009149FD">
        <w:rPr>
          <w:rFonts w:ascii="Calibri" w:eastAsia="Times New Roman" w:hAnsi="Calibri"/>
        </w:rPr>
        <w:t xml:space="preserve"> engaged Professor Edward Swaine of George </w:t>
      </w:r>
      <w:r w:rsidRPr="009149FD">
        <w:rPr>
          <w:rFonts w:ascii="Calibri" w:eastAsia="Times New Roman" w:hAnsi="Calibri"/>
        </w:rPr>
        <w:t>Washington</w:t>
      </w:r>
      <w:r w:rsidR="002C63F9" w:rsidRPr="009149FD">
        <w:rPr>
          <w:rFonts w:ascii="Calibri" w:eastAsia="Times New Roman" w:hAnsi="Calibri"/>
        </w:rPr>
        <w:t xml:space="preserve"> University, USA</w:t>
      </w:r>
      <w:r w:rsidRPr="009149FD">
        <w:rPr>
          <w:rFonts w:ascii="Calibri" w:eastAsia="Times New Roman" w:hAnsi="Calibri"/>
        </w:rPr>
        <w:t>,</w:t>
      </w:r>
      <w:r w:rsidR="002C63F9" w:rsidRPr="009149FD">
        <w:rPr>
          <w:rFonts w:ascii="Calibri" w:eastAsia="Times New Roman" w:hAnsi="Calibri"/>
        </w:rPr>
        <w:t xml:space="preserve"> to prepare a legal memo on the scope of international law concerning jurisdictional immunity of IGOs. </w:t>
      </w:r>
      <w:r w:rsidR="00841335" w:rsidRPr="009149FD">
        <w:rPr>
          <w:rFonts w:ascii="Calibri" w:eastAsia="Times New Roman" w:hAnsi="Calibri"/>
        </w:rPr>
        <w:t xml:space="preserve">Professor Swaine’s memo is included in this Final Report as Annex </w:t>
      </w:r>
      <w:del w:id="87" w:author="Mary Wong" w:date="2018-07-06T16:44:00Z">
        <w:r w:rsidR="00841335" w:rsidRPr="009149FD" w:rsidDel="008B50C9">
          <w:rPr>
            <w:rFonts w:ascii="Calibri" w:eastAsia="Times New Roman" w:hAnsi="Calibri"/>
          </w:rPr>
          <w:delText>[ ]</w:delText>
        </w:r>
      </w:del>
      <w:ins w:id="88" w:author="Mary Wong" w:date="2018-07-06T16:44:00Z">
        <w:r w:rsidR="008B50C9">
          <w:rPr>
            <w:rFonts w:ascii="Calibri" w:eastAsia="Times New Roman" w:hAnsi="Calibri"/>
          </w:rPr>
          <w:t>F</w:t>
        </w:r>
      </w:ins>
      <w:r w:rsidR="00841335" w:rsidRPr="009149FD">
        <w:rPr>
          <w:rFonts w:ascii="Calibri" w:eastAsia="Times New Roman" w:hAnsi="Calibri"/>
        </w:rPr>
        <w:t xml:space="preserve">. </w:t>
      </w:r>
      <w:r w:rsidRPr="009149FD">
        <w:rPr>
          <w:rFonts w:ascii="Calibri" w:eastAsia="Times New Roman" w:hAnsi="Calibri"/>
        </w:rPr>
        <w:t>T</w:t>
      </w:r>
      <w:r w:rsidR="002C63F9" w:rsidRPr="009149FD">
        <w:rPr>
          <w:rFonts w:ascii="Calibri" w:eastAsia="Times New Roman" w:hAnsi="Calibri"/>
        </w:rPr>
        <w:t xml:space="preserve">he </w:t>
      </w:r>
      <w:r w:rsidR="00FD75A1">
        <w:rPr>
          <w:rFonts w:ascii="Calibri" w:eastAsia="Times New Roman" w:hAnsi="Calibri"/>
        </w:rPr>
        <w:t>Working Group</w:t>
      </w:r>
      <w:r w:rsidR="002C63F9" w:rsidRPr="009149FD">
        <w:rPr>
          <w:rFonts w:ascii="Calibri" w:eastAsia="Times New Roman" w:hAnsi="Calibri"/>
        </w:rPr>
        <w:t xml:space="preserve"> also considered GAC </w:t>
      </w:r>
      <w:r w:rsidRPr="009149FD">
        <w:rPr>
          <w:rFonts w:ascii="Calibri" w:eastAsia="Times New Roman" w:hAnsi="Calibri"/>
        </w:rPr>
        <w:t>a</w:t>
      </w:r>
      <w:r w:rsidR="002C63F9" w:rsidRPr="009149FD">
        <w:rPr>
          <w:rFonts w:ascii="Calibri" w:eastAsia="Times New Roman" w:hAnsi="Calibri"/>
        </w:rPr>
        <w:t>dvice relevant to the topic.</w:t>
      </w:r>
      <w:r w:rsidR="00841335" w:rsidRPr="009149FD">
        <w:rPr>
          <w:rFonts w:ascii="Calibri" w:eastAsia="Times New Roman" w:hAnsi="Calibri"/>
        </w:rPr>
        <w:t xml:space="preserve"> The GAC advice is included in this Final Report as Annex </w:t>
      </w:r>
      <w:del w:id="89" w:author="Mary Wong" w:date="2018-07-06T16:45:00Z">
        <w:r w:rsidR="00841335" w:rsidRPr="009149FD" w:rsidDel="008B50C9">
          <w:rPr>
            <w:rFonts w:ascii="Calibri" w:eastAsia="Times New Roman" w:hAnsi="Calibri"/>
          </w:rPr>
          <w:delText>[ ]</w:delText>
        </w:r>
      </w:del>
      <w:ins w:id="90" w:author="Mary Wong" w:date="2018-07-06T16:45:00Z">
        <w:r w:rsidR="008B50C9">
          <w:rPr>
            <w:rFonts w:ascii="Calibri" w:eastAsia="Times New Roman" w:hAnsi="Calibri"/>
          </w:rPr>
          <w:t>E</w:t>
        </w:r>
      </w:ins>
      <w:r w:rsidR="00841335" w:rsidRPr="009149FD">
        <w:rPr>
          <w:rFonts w:ascii="Calibri" w:eastAsia="Times New Roman" w:hAnsi="Calibri"/>
        </w:rPr>
        <w:t>.</w:t>
      </w:r>
    </w:p>
    <w:p w14:paraId="546A6C1B" w14:textId="77777777" w:rsidR="002C63F9" w:rsidRPr="009149FD" w:rsidRDefault="002C63F9" w:rsidP="000B7FAB">
      <w:pPr>
        <w:rPr>
          <w:rFonts w:ascii="Calibri" w:eastAsia="Times New Roman" w:hAnsi="Calibri"/>
        </w:rPr>
      </w:pPr>
    </w:p>
    <w:p w14:paraId="615ABA69" w14:textId="2CAB9714" w:rsidR="002C63F9" w:rsidRPr="009149FD" w:rsidRDefault="00D02F09" w:rsidP="000B7FAB">
      <w:pPr>
        <w:rPr>
          <w:rFonts w:ascii="Calibri" w:eastAsia="Times New Roman" w:hAnsi="Calibri"/>
        </w:rPr>
      </w:pPr>
      <w:r w:rsidRPr="009149FD">
        <w:rPr>
          <w:rFonts w:ascii="Calibri" w:eastAsia="Times New Roman" w:hAnsi="Calibri"/>
        </w:rPr>
        <w:t>T</w:t>
      </w:r>
      <w:r w:rsidR="005B267B" w:rsidRPr="009149FD">
        <w:rPr>
          <w:rFonts w:ascii="Calibri" w:eastAsia="Times New Roman" w:hAnsi="Calibri"/>
        </w:rPr>
        <w:t xml:space="preserve">he </w:t>
      </w:r>
      <w:r w:rsidR="00FD75A1">
        <w:rPr>
          <w:rFonts w:ascii="Calibri" w:eastAsia="Times New Roman" w:hAnsi="Calibri"/>
        </w:rPr>
        <w:t>Working Group</w:t>
      </w:r>
      <w:r w:rsidR="005B267B" w:rsidRPr="009149FD">
        <w:rPr>
          <w:rFonts w:ascii="Calibri" w:eastAsia="Times New Roman" w:hAnsi="Calibri"/>
        </w:rPr>
        <w:t xml:space="preserve"> </w:t>
      </w:r>
      <w:r w:rsidRPr="009149FD">
        <w:rPr>
          <w:rFonts w:ascii="Calibri" w:eastAsia="Times New Roman" w:hAnsi="Calibri"/>
        </w:rPr>
        <w:t xml:space="preserve">also </w:t>
      </w:r>
      <w:r w:rsidR="0044788F" w:rsidRPr="009149FD">
        <w:rPr>
          <w:rFonts w:ascii="Calibri" w:eastAsia="Times New Roman" w:hAnsi="Calibri"/>
        </w:rPr>
        <w:t xml:space="preserve">fully </w:t>
      </w:r>
      <w:r w:rsidR="00E406AE" w:rsidRPr="009149FD">
        <w:rPr>
          <w:rFonts w:ascii="Calibri" w:eastAsia="Times New Roman" w:hAnsi="Calibri"/>
        </w:rPr>
        <w:t>reviewed</w:t>
      </w:r>
      <w:r w:rsidR="0044788F" w:rsidRPr="009149FD">
        <w:rPr>
          <w:rFonts w:ascii="Calibri" w:eastAsia="Times New Roman" w:hAnsi="Calibri"/>
        </w:rPr>
        <w:t xml:space="preserve"> and extensively considered</w:t>
      </w:r>
      <w:r w:rsidR="00E406AE" w:rsidRPr="009149FD">
        <w:rPr>
          <w:rFonts w:ascii="Calibri" w:eastAsia="Times New Roman" w:hAnsi="Calibri"/>
        </w:rPr>
        <w:t xml:space="preserve"> a</w:t>
      </w:r>
      <w:r w:rsidR="005B267B" w:rsidRPr="009149FD">
        <w:rPr>
          <w:rFonts w:ascii="Calibri" w:eastAsia="Times New Roman" w:hAnsi="Calibri"/>
        </w:rPr>
        <w:t xml:space="preserve"> proposal from the IGO Small Group</w:t>
      </w:r>
      <w:r w:rsidR="00657E25" w:rsidRPr="009149FD">
        <w:rPr>
          <w:rFonts w:ascii="Calibri" w:eastAsia="Times New Roman" w:hAnsi="Calibri"/>
        </w:rPr>
        <w:t>, comprising a number of IGO and</w:t>
      </w:r>
      <w:r w:rsidR="00E406AE" w:rsidRPr="009149FD">
        <w:rPr>
          <w:rFonts w:ascii="Calibri" w:eastAsia="Times New Roman" w:hAnsi="Calibri"/>
        </w:rPr>
        <w:t xml:space="preserve"> GAC representatives who had been </w:t>
      </w:r>
      <w:r w:rsidR="00E406AE" w:rsidRPr="009149FD">
        <w:rPr>
          <w:rFonts w:ascii="Calibri" w:eastAsia="Times New Roman" w:hAnsi="Calibri"/>
        </w:rPr>
        <w:lastRenderedPageBreak/>
        <w:t xml:space="preserve">working </w:t>
      </w:r>
      <w:r w:rsidR="00657E25" w:rsidRPr="009149FD">
        <w:rPr>
          <w:rFonts w:ascii="Calibri" w:eastAsia="Times New Roman" w:hAnsi="Calibri"/>
        </w:rPr>
        <w:t>wit</w:t>
      </w:r>
      <w:r w:rsidR="00FD75A1">
        <w:rPr>
          <w:rFonts w:ascii="Calibri" w:eastAsia="Times New Roman" w:hAnsi="Calibri"/>
        </w:rPr>
        <w:t xml:space="preserve">h ICANN Board members </w:t>
      </w:r>
      <w:r w:rsidR="00E406AE" w:rsidRPr="009149FD">
        <w:rPr>
          <w:rFonts w:ascii="Calibri" w:eastAsia="Times New Roman" w:hAnsi="Calibri"/>
        </w:rPr>
        <w:t>on a proposal that, among other things, presented some alternatives concerning protection for IGO acronyms for the GAC’s and the GNSO’s consideration</w:t>
      </w:r>
      <w:r w:rsidR="005B267B" w:rsidRPr="009149FD">
        <w:rPr>
          <w:rFonts w:ascii="Calibri" w:eastAsia="Times New Roman" w:hAnsi="Calibri"/>
        </w:rPr>
        <w:t>.</w:t>
      </w:r>
      <w:r w:rsidR="00841335" w:rsidRPr="009149FD">
        <w:rPr>
          <w:rFonts w:ascii="Calibri" w:eastAsia="Times New Roman" w:hAnsi="Calibri"/>
        </w:rPr>
        <w:t xml:space="preserve"> </w:t>
      </w:r>
      <w:r w:rsidR="0079799E">
        <w:rPr>
          <w:rFonts w:ascii="Calibri" w:eastAsia="Times New Roman" w:hAnsi="Calibri"/>
        </w:rPr>
        <w:t xml:space="preserve">The IGO Small Group proposal is included in this Final Report as Annex </w:t>
      </w:r>
      <w:ins w:id="91" w:author="Mary Wong" w:date="2018-07-06T16:43:00Z">
        <w:r w:rsidR="008B50C9">
          <w:rPr>
            <w:rFonts w:ascii="Calibri" w:eastAsia="Times New Roman" w:hAnsi="Calibri"/>
          </w:rPr>
          <w:t>D</w:t>
        </w:r>
      </w:ins>
      <w:del w:id="92" w:author="Mary Wong" w:date="2018-07-06T16:43:00Z">
        <w:r w:rsidR="0079799E" w:rsidDel="008B50C9">
          <w:rPr>
            <w:rFonts w:ascii="Calibri" w:eastAsia="Times New Roman" w:hAnsi="Calibri"/>
          </w:rPr>
          <w:delText>[ ]</w:delText>
        </w:r>
      </w:del>
      <w:r w:rsidR="0079799E">
        <w:rPr>
          <w:rFonts w:ascii="Calibri" w:eastAsia="Times New Roman" w:hAnsi="Calibri"/>
        </w:rPr>
        <w:t>.</w:t>
      </w:r>
    </w:p>
    <w:p w14:paraId="5122B6AF" w14:textId="77777777" w:rsidR="00841335" w:rsidRPr="009149FD" w:rsidRDefault="00841335" w:rsidP="000B7FAB">
      <w:pPr>
        <w:rPr>
          <w:rFonts w:ascii="Calibri" w:eastAsia="Times New Roman" w:hAnsi="Calibri"/>
        </w:rPr>
      </w:pPr>
    </w:p>
    <w:p w14:paraId="66BEFEA6" w14:textId="1DE5A376" w:rsidR="00841335" w:rsidRPr="009149FD" w:rsidRDefault="00841335" w:rsidP="000B7FAB">
      <w:pPr>
        <w:rPr>
          <w:rFonts w:ascii="Calibri" w:eastAsia="Times New Roman" w:hAnsi="Calibri"/>
        </w:rPr>
      </w:pPr>
      <w:r w:rsidRPr="009149FD">
        <w:rPr>
          <w:rFonts w:ascii="Calibri" w:eastAsia="Times New Roman" w:hAnsi="Calibri"/>
        </w:rPr>
        <w:t xml:space="preserve">Following the close of the public comment period to its Initial Report, the </w:t>
      </w:r>
      <w:r w:rsidR="00FD75A1">
        <w:rPr>
          <w:rFonts w:ascii="Calibri" w:eastAsia="Times New Roman" w:hAnsi="Calibri"/>
        </w:rPr>
        <w:t>Working Group</w:t>
      </w:r>
      <w:r w:rsidRPr="009149FD">
        <w:rPr>
          <w:rFonts w:ascii="Calibri" w:eastAsia="Times New Roman" w:hAnsi="Calibri"/>
        </w:rPr>
        <w:t xml:space="preserve"> reviewed all community input received and specifically noted any new facts, additional issues or further information that were highlighted in the comments received. This Final Report contains several substantial modifications to some of the </w:t>
      </w:r>
      <w:r w:rsidR="00FD75A1">
        <w:rPr>
          <w:rFonts w:ascii="Calibri" w:eastAsia="Times New Roman" w:hAnsi="Calibri"/>
        </w:rPr>
        <w:t>Working Group</w:t>
      </w:r>
      <w:r w:rsidRPr="009149FD">
        <w:rPr>
          <w:rFonts w:ascii="Calibri" w:eastAsia="Times New Roman" w:hAnsi="Calibri"/>
        </w:rPr>
        <w:t>’s preliminary recommendations as a result.</w:t>
      </w:r>
    </w:p>
    <w:p w14:paraId="6806E29D" w14:textId="77777777" w:rsidR="000B7FAB" w:rsidRPr="009149FD" w:rsidRDefault="000B7FAB" w:rsidP="000B7FAB">
      <w:pPr>
        <w:rPr>
          <w:rFonts w:ascii="Calibri" w:hAnsi="Calibri"/>
        </w:rPr>
      </w:pPr>
    </w:p>
    <w:p w14:paraId="6B309758" w14:textId="77777777" w:rsidR="000F55A4" w:rsidRPr="009149FD" w:rsidRDefault="00A55835" w:rsidP="0003340A">
      <w:pPr>
        <w:pStyle w:val="Heading2"/>
        <w:rPr>
          <w:rFonts w:ascii="Calibri" w:hAnsi="Calibri"/>
        </w:rPr>
      </w:pPr>
      <w:r w:rsidRPr="009149FD">
        <w:rPr>
          <w:rFonts w:ascii="Calibri" w:hAnsi="Calibri"/>
        </w:rPr>
        <w:t>Conclusions and Next Steps</w:t>
      </w:r>
    </w:p>
    <w:p w14:paraId="422B03E7" w14:textId="1B8C6604" w:rsidR="000B7FAB" w:rsidRPr="009149FD" w:rsidRDefault="003E5E3F" w:rsidP="000B7FAB">
      <w:pPr>
        <w:rPr>
          <w:rFonts w:ascii="Calibri" w:eastAsia="Times New Roman" w:hAnsi="Calibri"/>
        </w:rPr>
      </w:pPr>
      <w:r w:rsidRPr="009149FD">
        <w:rPr>
          <w:rFonts w:ascii="Calibri" w:eastAsia="Times New Roman" w:hAnsi="Calibri"/>
        </w:rPr>
        <w:t xml:space="preserve">This </w:t>
      </w:r>
      <w:r w:rsidR="00D323EF" w:rsidRPr="009149FD">
        <w:rPr>
          <w:rFonts w:ascii="Calibri" w:eastAsia="Times New Roman" w:hAnsi="Calibri"/>
        </w:rPr>
        <w:t xml:space="preserve">Final Report </w:t>
      </w:r>
      <w:r w:rsidR="00D02F09" w:rsidRPr="009149FD">
        <w:rPr>
          <w:rFonts w:ascii="Calibri" w:eastAsia="Times New Roman" w:hAnsi="Calibri"/>
        </w:rPr>
        <w:t xml:space="preserve">is being submitted </w:t>
      </w:r>
      <w:r w:rsidR="00D323EF" w:rsidRPr="009149FD">
        <w:rPr>
          <w:rFonts w:ascii="Calibri" w:eastAsia="Times New Roman" w:hAnsi="Calibri"/>
        </w:rPr>
        <w:t>to the GNSO Council</w:t>
      </w:r>
      <w:r w:rsidR="00D02F09" w:rsidRPr="009149FD">
        <w:rPr>
          <w:rFonts w:ascii="Calibri" w:eastAsia="Times New Roman" w:hAnsi="Calibri"/>
        </w:rPr>
        <w:t xml:space="preserve"> for its review and action</w:t>
      </w:r>
      <w:r w:rsidR="00F86B9C" w:rsidRPr="009149FD">
        <w:rPr>
          <w:rFonts w:ascii="Calibri" w:eastAsia="Times New Roman" w:hAnsi="Calibri"/>
        </w:rPr>
        <w:t>.</w:t>
      </w:r>
      <w:r w:rsidR="00D02F09" w:rsidRPr="009149FD">
        <w:rPr>
          <w:rFonts w:ascii="Calibri" w:eastAsia="Times New Roman" w:hAnsi="Calibri"/>
        </w:rPr>
        <w:t xml:space="preserve"> Should the GNSO Council approve the </w:t>
      </w:r>
      <w:r w:rsidR="00FD75A1">
        <w:rPr>
          <w:rFonts w:ascii="Calibri" w:eastAsia="Times New Roman" w:hAnsi="Calibri"/>
        </w:rPr>
        <w:t>Working Group</w:t>
      </w:r>
      <w:r w:rsidR="00D02F09" w:rsidRPr="009149FD">
        <w:rPr>
          <w:rFonts w:ascii="Calibri" w:eastAsia="Times New Roman" w:hAnsi="Calibri"/>
        </w:rPr>
        <w:t>’s recommendations, these will be forwarded to the ICANN Board following the requisite public comment period prescribed by the ICANN Bylaws.</w:t>
      </w:r>
      <w:r w:rsidR="000B7FAB" w:rsidRPr="009149FD">
        <w:rPr>
          <w:rFonts w:ascii="Calibri" w:eastAsia="Times New Roman" w:hAnsi="Calibri"/>
        </w:rPr>
        <w:t xml:space="preserve"> </w:t>
      </w:r>
    </w:p>
    <w:p w14:paraId="0741955B" w14:textId="77777777" w:rsidR="000B7FAB" w:rsidRPr="009149FD" w:rsidRDefault="000B7FAB" w:rsidP="000B7FAB">
      <w:pPr>
        <w:rPr>
          <w:rFonts w:ascii="Calibri" w:hAnsi="Calibri"/>
        </w:rPr>
      </w:pPr>
    </w:p>
    <w:p w14:paraId="5A5D4364" w14:textId="24FC42B8" w:rsidR="001243F1" w:rsidRPr="009149FD" w:rsidRDefault="001243F1" w:rsidP="000B7FAB">
      <w:pPr>
        <w:rPr>
          <w:rFonts w:ascii="Calibri" w:eastAsia="Times New Roman" w:hAnsi="Calibri"/>
        </w:rPr>
        <w:sectPr w:rsidR="001243F1" w:rsidRPr="009149FD" w:rsidSect="00CB19BE">
          <w:headerReference w:type="first" r:id="rId13"/>
          <w:footerReference w:type="first" r:id="rId14"/>
          <w:pgSz w:w="12240" w:h="15840"/>
          <w:pgMar w:top="1440" w:right="1800" w:bottom="1440" w:left="1800" w:header="720" w:footer="720" w:gutter="0"/>
          <w:cols w:space="720"/>
          <w:docGrid w:linePitch="360"/>
        </w:sectPr>
      </w:pPr>
    </w:p>
    <w:p w14:paraId="46EF43DF" w14:textId="291FC572" w:rsidR="00EF7D5B" w:rsidRPr="009149FD" w:rsidRDefault="00841335" w:rsidP="008C5C31">
      <w:pPr>
        <w:pStyle w:val="Heading1"/>
        <w:rPr>
          <w:rFonts w:ascii="Calibri" w:hAnsi="Calibri"/>
        </w:rPr>
      </w:pPr>
      <w:bookmarkStart w:id="93" w:name="_Toc518658691"/>
      <w:r w:rsidRPr="009149FD">
        <w:rPr>
          <w:rFonts w:ascii="Calibri" w:hAnsi="Calibri"/>
        </w:rPr>
        <w:lastRenderedPageBreak/>
        <w:t xml:space="preserve">The </w:t>
      </w:r>
      <w:r w:rsidR="008C5C31" w:rsidRPr="009149FD">
        <w:rPr>
          <w:rFonts w:ascii="Calibri" w:hAnsi="Calibri"/>
        </w:rPr>
        <w:t>Working Group</w:t>
      </w:r>
      <w:r w:rsidRPr="009149FD">
        <w:rPr>
          <w:rFonts w:ascii="Calibri" w:hAnsi="Calibri"/>
        </w:rPr>
        <w:t>’s</w:t>
      </w:r>
      <w:r w:rsidR="008C5C31" w:rsidRPr="009149FD">
        <w:rPr>
          <w:rFonts w:ascii="Calibri" w:hAnsi="Calibri"/>
        </w:rPr>
        <w:t xml:space="preserve"> </w:t>
      </w:r>
      <w:r w:rsidRPr="009149FD">
        <w:rPr>
          <w:rFonts w:ascii="Calibri" w:hAnsi="Calibri"/>
        </w:rPr>
        <w:t xml:space="preserve">Final PDP </w:t>
      </w:r>
      <w:r w:rsidR="008C5C31" w:rsidRPr="009149FD">
        <w:rPr>
          <w:rFonts w:ascii="Calibri" w:hAnsi="Calibri"/>
        </w:rPr>
        <w:t>Recommendations</w:t>
      </w:r>
      <w:bookmarkEnd w:id="93"/>
    </w:p>
    <w:p w14:paraId="0E059C97" w14:textId="38FE49A9" w:rsidR="00A94F8D" w:rsidRPr="009149FD" w:rsidRDefault="00A94F8D" w:rsidP="00A94F8D">
      <w:pPr>
        <w:rPr>
          <w:rFonts w:ascii="Calibri" w:hAnsi="Calibri"/>
        </w:rPr>
      </w:pPr>
    </w:p>
    <w:p w14:paraId="542EA151" w14:textId="4E46C68F" w:rsidR="00433490" w:rsidRPr="009149FD" w:rsidRDefault="00433490" w:rsidP="00433490">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was chartered to provide the GNSO Council with policy recommendations regarding the issues identified in the Final Issue Report </w:t>
      </w:r>
      <w:r w:rsidR="00682491" w:rsidRPr="009149FD">
        <w:rPr>
          <w:rFonts w:ascii="Calibri" w:hAnsi="Calibri"/>
        </w:rPr>
        <w:t>that preceded and informed the GNSO Council’s decision to initiate this PDP</w:t>
      </w:r>
      <w:r w:rsidR="00682491" w:rsidRPr="0079799E">
        <w:rPr>
          <w:rStyle w:val="FootnoteReference"/>
        </w:rPr>
        <w:footnoteReference w:id="3"/>
      </w:r>
      <w:r w:rsidRPr="009149FD">
        <w:rPr>
          <w:rFonts w:ascii="Calibri" w:hAnsi="Calibri"/>
        </w:rPr>
        <w:t xml:space="preserve">. </w:t>
      </w:r>
    </w:p>
    <w:p w14:paraId="1BEF8D60" w14:textId="77777777" w:rsidR="00433490" w:rsidRPr="009149FD" w:rsidRDefault="00433490" w:rsidP="00433490">
      <w:pPr>
        <w:rPr>
          <w:rFonts w:ascii="Calibri" w:hAnsi="Calibri"/>
        </w:rPr>
      </w:pPr>
    </w:p>
    <w:p w14:paraId="13F19AF9" w14:textId="2824314B" w:rsidR="00433490" w:rsidRPr="009149FD" w:rsidRDefault="00433490" w:rsidP="00433490">
      <w:pPr>
        <w:rPr>
          <w:rFonts w:ascii="Calibri" w:hAnsi="Calibri"/>
        </w:rPr>
      </w:pPr>
      <w:r w:rsidRPr="009149FD">
        <w:rPr>
          <w:rFonts w:ascii="Calibri" w:hAnsi="Calibri"/>
        </w:rPr>
        <w:t>Following its analysis of each of the questions outlined in its Charter related to this task,</w:t>
      </w:r>
      <w:r w:rsidR="00841335" w:rsidRPr="009149FD">
        <w:rPr>
          <w:rFonts w:ascii="Calibri" w:hAnsi="Calibri"/>
        </w:rPr>
        <w:t xml:space="preserve"> including a comprehensive review of all the public comments that were submitted </w:t>
      </w:r>
      <w:r w:rsidR="00D02F09" w:rsidRPr="009149FD">
        <w:rPr>
          <w:rFonts w:ascii="Calibri" w:hAnsi="Calibri"/>
        </w:rPr>
        <w:t>in response to</w:t>
      </w:r>
      <w:r w:rsidR="00841335" w:rsidRPr="009149FD">
        <w:rPr>
          <w:rFonts w:ascii="Calibri" w:hAnsi="Calibri"/>
        </w:rPr>
        <w:t xml:space="preserve"> its Initial Report,</w:t>
      </w:r>
      <w:r w:rsidRPr="009149FD">
        <w:rPr>
          <w:rFonts w:ascii="Calibri" w:hAnsi="Calibri"/>
        </w:rPr>
        <w:t xml:space="preserve"> the </w:t>
      </w:r>
      <w:r w:rsidR="00FD75A1">
        <w:rPr>
          <w:rFonts w:ascii="Calibri" w:hAnsi="Calibri"/>
        </w:rPr>
        <w:t>Working Group</w:t>
      </w:r>
      <w:r w:rsidRPr="009149FD">
        <w:rPr>
          <w:rFonts w:ascii="Calibri" w:hAnsi="Calibri"/>
        </w:rPr>
        <w:t xml:space="preserve"> has arrived at a set of </w:t>
      </w:r>
      <w:r w:rsidR="00841335" w:rsidRPr="009149FD">
        <w:rPr>
          <w:rFonts w:ascii="Calibri" w:hAnsi="Calibri"/>
        </w:rPr>
        <w:t xml:space="preserve">final </w:t>
      </w:r>
      <w:r w:rsidRPr="009149FD">
        <w:rPr>
          <w:rFonts w:ascii="Calibri" w:hAnsi="Calibri"/>
        </w:rPr>
        <w:t xml:space="preserve">conclusions and </w:t>
      </w:r>
      <w:r w:rsidR="00841335" w:rsidRPr="009149FD">
        <w:rPr>
          <w:rFonts w:ascii="Calibri" w:hAnsi="Calibri"/>
        </w:rPr>
        <w:t xml:space="preserve">policy </w:t>
      </w:r>
      <w:r w:rsidRPr="009149FD">
        <w:rPr>
          <w:rFonts w:ascii="Calibri" w:hAnsi="Calibri"/>
        </w:rPr>
        <w:t xml:space="preserve">recommendations. </w:t>
      </w:r>
      <w:r w:rsidR="00657E25" w:rsidRPr="009149FD">
        <w:rPr>
          <w:rFonts w:ascii="Calibri" w:hAnsi="Calibri"/>
        </w:rPr>
        <w:t>This Section 2 sets out the</w:t>
      </w:r>
      <w:r w:rsidRPr="009149FD">
        <w:rPr>
          <w:rFonts w:ascii="Calibri" w:hAnsi="Calibri"/>
        </w:rPr>
        <w:t xml:space="preserve"> full text of all of the </w:t>
      </w:r>
      <w:r w:rsidR="00FD75A1">
        <w:rPr>
          <w:rFonts w:ascii="Calibri" w:hAnsi="Calibri"/>
        </w:rPr>
        <w:t>Working Group</w:t>
      </w:r>
      <w:r w:rsidRPr="009149FD">
        <w:rPr>
          <w:rFonts w:ascii="Calibri" w:hAnsi="Calibri"/>
        </w:rPr>
        <w:t xml:space="preserve">’s </w:t>
      </w:r>
      <w:r w:rsidR="00841335" w:rsidRPr="009149FD">
        <w:rPr>
          <w:rFonts w:ascii="Calibri" w:hAnsi="Calibri"/>
        </w:rPr>
        <w:t>final PDP recommendations</w:t>
      </w:r>
      <w:r w:rsidRPr="009149FD">
        <w:rPr>
          <w:rFonts w:ascii="Calibri" w:hAnsi="Calibri"/>
        </w:rPr>
        <w:t xml:space="preserve">, including any supplemental notes and </w:t>
      </w:r>
      <w:r w:rsidR="00657E25" w:rsidRPr="009149FD">
        <w:rPr>
          <w:rFonts w:ascii="Calibri" w:hAnsi="Calibri"/>
        </w:rPr>
        <w:t xml:space="preserve">relevant background information taken into account by the </w:t>
      </w:r>
      <w:r w:rsidR="00FD75A1">
        <w:rPr>
          <w:rFonts w:ascii="Calibri" w:hAnsi="Calibri"/>
        </w:rPr>
        <w:t>Working Group</w:t>
      </w:r>
      <w:r w:rsidR="00657E25" w:rsidRPr="009149FD">
        <w:rPr>
          <w:rFonts w:ascii="Calibri" w:hAnsi="Calibri"/>
        </w:rPr>
        <w:t xml:space="preserve"> when developing these recommendations</w:t>
      </w:r>
      <w:r w:rsidRPr="009149FD">
        <w:rPr>
          <w:rFonts w:ascii="Calibri" w:hAnsi="Calibri"/>
        </w:rPr>
        <w:t xml:space="preserve">. </w:t>
      </w:r>
    </w:p>
    <w:p w14:paraId="36D30A2A" w14:textId="77777777" w:rsidR="00433490" w:rsidRPr="009149FD" w:rsidRDefault="00433490" w:rsidP="00433490">
      <w:pPr>
        <w:rPr>
          <w:rFonts w:ascii="Calibri" w:hAnsi="Calibri"/>
        </w:rPr>
      </w:pPr>
    </w:p>
    <w:p w14:paraId="179DC702" w14:textId="4CCA2B9A" w:rsidR="00433490" w:rsidRPr="009149FD" w:rsidRDefault="00433490" w:rsidP="00433490">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believes that its final recommendations, if approved by the GN</w:t>
      </w:r>
      <w:r w:rsidR="00657E25" w:rsidRPr="009149FD">
        <w:rPr>
          <w:rFonts w:ascii="Calibri" w:hAnsi="Calibri"/>
        </w:rPr>
        <w:t>SO Council and the ICANN Board,</w:t>
      </w:r>
      <w:r w:rsidRPr="009149FD">
        <w:rPr>
          <w:rFonts w:ascii="Calibri" w:hAnsi="Calibri"/>
        </w:rPr>
        <w:t xml:space="preserve"> will </w:t>
      </w:r>
      <w:r w:rsidR="00657E25" w:rsidRPr="009149FD">
        <w:rPr>
          <w:rFonts w:ascii="Calibri" w:hAnsi="Calibri"/>
        </w:rPr>
        <w:t>result in</w:t>
      </w:r>
      <w:r w:rsidRPr="009149FD">
        <w:rPr>
          <w:rFonts w:ascii="Calibri" w:hAnsi="Calibri"/>
        </w:rPr>
        <w:t xml:space="preserve"> substantial improvement and clarity regarding IGOs</w:t>
      </w:r>
      <w:r w:rsidR="00657E25" w:rsidRPr="009149FD">
        <w:rPr>
          <w:rFonts w:ascii="Calibri" w:hAnsi="Calibri"/>
        </w:rPr>
        <w:t>’</w:t>
      </w:r>
      <w:r w:rsidRPr="009149FD">
        <w:rPr>
          <w:rFonts w:ascii="Calibri" w:hAnsi="Calibri"/>
        </w:rPr>
        <w:t xml:space="preserve"> access to curative rights protection mechanisms. </w:t>
      </w:r>
    </w:p>
    <w:p w14:paraId="3E91B801" w14:textId="77777777" w:rsidR="00433490" w:rsidRPr="009149FD" w:rsidRDefault="00433490" w:rsidP="00433490">
      <w:pPr>
        <w:rPr>
          <w:rFonts w:ascii="Calibri" w:hAnsi="Calibri"/>
        </w:rPr>
      </w:pPr>
    </w:p>
    <w:p w14:paraId="774CE649" w14:textId="67F0B79A" w:rsidR="00433490" w:rsidRPr="009149FD" w:rsidRDefault="00D02F09" w:rsidP="00433490">
      <w:pPr>
        <w:pStyle w:val="Heading2"/>
        <w:rPr>
          <w:rFonts w:ascii="Calibri" w:hAnsi="Calibri"/>
        </w:rPr>
      </w:pPr>
      <w:r w:rsidRPr="009149FD">
        <w:rPr>
          <w:rFonts w:ascii="Calibri" w:hAnsi="Calibri"/>
        </w:rPr>
        <w:t>Final PDP</w:t>
      </w:r>
      <w:r w:rsidR="00841335" w:rsidRPr="009149FD">
        <w:rPr>
          <w:rFonts w:ascii="Calibri" w:hAnsi="Calibri"/>
        </w:rPr>
        <w:t xml:space="preserve"> </w:t>
      </w:r>
      <w:r w:rsidR="00433490" w:rsidRPr="009149FD">
        <w:rPr>
          <w:rFonts w:ascii="Calibri" w:hAnsi="Calibri"/>
        </w:rPr>
        <w:t>Recommendations</w:t>
      </w:r>
    </w:p>
    <w:p w14:paraId="5C2B7C3F" w14:textId="77777777" w:rsidR="00433490" w:rsidRPr="009149FD" w:rsidRDefault="00433490" w:rsidP="00433490">
      <w:pPr>
        <w:rPr>
          <w:rFonts w:ascii="Calibri" w:hAnsi="Calibri"/>
        </w:rPr>
      </w:pPr>
    </w:p>
    <w:p w14:paraId="0B4A754D" w14:textId="18C06D82" w:rsidR="00433490" w:rsidRPr="009149FD" w:rsidRDefault="00657E25" w:rsidP="00433490">
      <w:pPr>
        <w:pStyle w:val="Heading3"/>
        <w:rPr>
          <w:rFonts w:ascii="Calibri" w:hAnsi="Calibri"/>
        </w:rPr>
      </w:pPr>
      <w:r w:rsidRPr="009149FD">
        <w:rPr>
          <w:rFonts w:ascii="Calibri" w:hAnsi="Calibri"/>
        </w:rPr>
        <w:t xml:space="preserve">Text of the </w:t>
      </w:r>
      <w:r w:rsidR="00D02F09" w:rsidRPr="009149FD">
        <w:rPr>
          <w:rFonts w:ascii="Calibri" w:hAnsi="Calibri"/>
        </w:rPr>
        <w:t xml:space="preserve">Final </w:t>
      </w:r>
      <w:r w:rsidR="00433490" w:rsidRPr="009149FD">
        <w:rPr>
          <w:rFonts w:ascii="Calibri" w:hAnsi="Calibri"/>
        </w:rPr>
        <w:t>Recommendations</w:t>
      </w:r>
      <w:r w:rsidRPr="009149FD">
        <w:rPr>
          <w:rFonts w:ascii="Calibri" w:hAnsi="Calibri"/>
        </w:rPr>
        <w:t xml:space="preserve"> </w:t>
      </w:r>
      <w:r w:rsidR="00867695" w:rsidRPr="009149FD">
        <w:rPr>
          <w:rFonts w:ascii="Calibri" w:hAnsi="Calibri"/>
        </w:rPr>
        <w:t>and Relevant Background Information</w:t>
      </w:r>
    </w:p>
    <w:p w14:paraId="73221C92" w14:textId="00ED2575" w:rsidR="00FF16EC" w:rsidRPr="009149FD" w:rsidRDefault="00FF16EC" w:rsidP="00FF16EC">
      <w:pPr>
        <w:rPr>
          <w:rFonts w:ascii="Calibri" w:hAnsi="Calibri"/>
        </w:rPr>
      </w:pPr>
    </w:p>
    <w:p w14:paraId="7EAF00A6" w14:textId="77777777" w:rsidR="00FF16EC" w:rsidRPr="009149FD" w:rsidRDefault="00FF16EC" w:rsidP="00FF16EC">
      <w:pPr>
        <w:rPr>
          <w:rFonts w:ascii="Calibri" w:hAnsi="Calibri"/>
        </w:rPr>
      </w:pPr>
      <w:r w:rsidRPr="009149FD">
        <w:rPr>
          <w:rFonts w:ascii="Calibri" w:hAnsi="Calibri"/>
          <w:b/>
        </w:rPr>
        <w:t>General</w:t>
      </w:r>
    </w:p>
    <w:p w14:paraId="1AB8EB00" w14:textId="77777777" w:rsidR="00FF16EC" w:rsidRPr="009149FD" w:rsidRDefault="00FF16EC" w:rsidP="00FF16EC">
      <w:pPr>
        <w:rPr>
          <w:rFonts w:ascii="Calibri" w:hAnsi="Calibri"/>
        </w:rPr>
      </w:pPr>
      <w:r w:rsidRPr="009149FD">
        <w:rPr>
          <w:rFonts w:ascii="Calibri" w:hAnsi="Calibri"/>
        </w:rPr>
        <w:t xml:space="preserve"> </w:t>
      </w:r>
    </w:p>
    <w:p w14:paraId="431C1ADE" w14:textId="6E878530" w:rsidR="00FF16EC" w:rsidRPr="009149FD" w:rsidRDefault="00FF16EC" w:rsidP="00FF16EC">
      <w:pPr>
        <w:rPr>
          <w:rFonts w:ascii="Calibri" w:hAnsi="Calibri"/>
        </w:rPr>
      </w:pPr>
      <w:r w:rsidRPr="009149FD">
        <w:rPr>
          <w:rFonts w:ascii="Calibri" w:hAnsi="Calibri"/>
        </w:rPr>
        <w:t xml:space="preserve">The Charter </w:t>
      </w:r>
      <w:r w:rsidR="00F41715" w:rsidRPr="009149FD">
        <w:rPr>
          <w:rFonts w:ascii="Calibri" w:hAnsi="Calibri"/>
        </w:rPr>
        <w:t>that was approved by the GNSO Council</w:t>
      </w:r>
      <w:r w:rsidRPr="009149FD">
        <w:rPr>
          <w:rFonts w:ascii="Calibri" w:hAnsi="Calibri"/>
        </w:rPr>
        <w:t xml:space="preserve"> tasked the </w:t>
      </w:r>
      <w:r w:rsidR="00FD75A1">
        <w:rPr>
          <w:rFonts w:ascii="Calibri" w:hAnsi="Calibri"/>
        </w:rPr>
        <w:t>Working Group</w:t>
      </w:r>
      <w:r w:rsidRPr="009149FD">
        <w:rPr>
          <w:rFonts w:ascii="Calibri" w:hAnsi="Calibri"/>
        </w:rPr>
        <w:t xml:space="preserve"> </w:t>
      </w:r>
      <w:r w:rsidR="00F41715" w:rsidRPr="009149FD">
        <w:rPr>
          <w:rFonts w:ascii="Calibri" w:hAnsi="Calibri"/>
        </w:rPr>
        <w:t>with</w:t>
      </w:r>
      <w:r w:rsidRPr="009149FD">
        <w:rPr>
          <w:rFonts w:ascii="Calibri" w:hAnsi="Calibri"/>
        </w:rPr>
        <w:t xml:space="preserve"> examin</w:t>
      </w:r>
      <w:r w:rsidR="00F41715" w:rsidRPr="009149FD">
        <w:rPr>
          <w:rFonts w:ascii="Calibri" w:hAnsi="Calibri"/>
        </w:rPr>
        <w:t>ing</w:t>
      </w:r>
      <w:r w:rsidRPr="009149FD">
        <w:rPr>
          <w:rFonts w:ascii="Calibri" w:hAnsi="Calibri"/>
        </w:rPr>
        <w:t xml:space="preserve"> the </w:t>
      </w:r>
      <w:r w:rsidR="00F41715" w:rsidRPr="009149FD">
        <w:rPr>
          <w:rFonts w:ascii="Calibri" w:hAnsi="Calibri"/>
        </w:rPr>
        <w:t xml:space="preserve">following </w:t>
      </w:r>
      <w:r w:rsidRPr="009149FD">
        <w:rPr>
          <w:rFonts w:ascii="Calibri" w:hAnsi="Calibri"/>
        </w:rPr>
        <w:t xml:space="preserve">questions: “whether to amend the UDRP and URS to allow access to and use of these mechanisms by IGOs and INGOs and, if so in what respects or whether a separate, narrowly-tailored dispute resolution procedure at the second level modeled on the UDRP and URS that takes into account the particular needs and specific circumstances of IGOs and INGOs should be developed.” </w:t>
      </w:r>
    </w:p>
    <w:p w14:paraId="283F9582" w14:textId="77777777" w:rsidR="00FF16EC" w:rsidRPr="009149FD" w:rsidRDefault="00FF16EC" w:rsidP="00FF16EC">
      <w:pPr>
        <w:rPr>
          <w:rFonts w:ascii="Calibri" w:hAnsi="Calibri"/>
        </w:rPr>
      </w:pPr>
    </w:p>
    <w:p w14:paraId="6F3BAC8E" w14:textId="290276C6" w:rsidR="004B2009" w:rsidRPr="009149FD" w:rsidRDefault="00FF16EC" w:rsidP="00FF16EC">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’s answers to these questions </w:t>
      </w:r>
      <w:r w:rsidR="007E7D37">
        <w:rPr>
          <w:rFonts w:ascii="Calibri" w:hAnsi="Calibri"/>
        </w:rPr>
        <w:t>are</w:t>
      </w:r>
      <w:r w:rsidR="00841335" w:rsidRPr="009149FD">
        <w:rPr>
          <w:rFonts w:ascii="Calibri" w:hAnsi="Calibri"/>
        </w:rPr>
        <w:t xml:space="preserve"> </w:t>
      </w:r>
      <w:r w:rsidRPr="009149FD">
        <w:rPr>
          <w:rFonts w:ascii="Calibri" w:hAnsi="Calibri"/>
        </w:rPr>
        <w:t>no</w:t>
      </w:r>
      <w:r w:rsidR="004B7737" w:rsidRPr="0079799E">
        <w:rPr>
          <w:rStyle w:val="FootnoteReference"/>
        </w:rPr>
        <w:footnoteReference w:id="4"/>
      </w:r>
      <w:r w:rsidR="004B7737" w:rsidRPr="009149FD">
        <w:rPr>
          <w:rFonts w:ascii="Calibri" w:hAnsi="Calibri"/>
        </w:rPr>
        <w:t xml:space="preserve">, although it has developed </w:t>
      </w:r>
      <w:r w:rsidR="00D02F09" w:rsidRPr="009149FD">
        <w:rPr>
          <w:rFonts w:ascii="Calibri" w:hAnsi="Calibri"/>
        </w:rPr>
        <w:t xml:space="preserve">certain recommendations </w:t>
      </w:r>
      <w:r w:rsidR="007E7D37">
        <w:rPr>
          <w:rFonts w:ascii="Calibri" w:hAnsi="Calibri"/>
        </w:rPr>
        <w:t>that it believes facilitates the accommodation of</w:t>
      </w:r>
      <w:r w:rsidR="00D02F09" w:rsidRPr="009149FD">
        <w:rPr>
          <w:rFonts w:ascii="Calibri" w:hAnsi="Calibri"/>
        </w:rPr>
        <w:t xml:space="preserve"> issues </w:t>
      </w:r>
      <w:r w:rsidR="00D02F09" w:rsidRPr="009149FD">
        <w:rPr>
          <w:rFonts w:ascii="Calibri" w:hAnsi="Calibri"/>
        </w:rPr>
        <w:lastRenderedPageBreak/>
        <w:t>specific to IGOs, such as in relation</w:t>
      </w:r>
      <w:r w:rsidR="004B2009" w:rsidRPr="009149FD">
        <w:rPr>
          <w:rFonts w:ascii="Calibri" w:hAnsi="Calibri"/>
        </w:rPr>
        <w:t xml:space="preserve"> to</w:t>
      </w:r>
      <w:r w:rsidR="004B7737" w:rsidRPr="009149FD">
        <w:rPr>
          <w:rFonts w:ascii="Calibri" w:hAnsi="Calibri"/>
        </w:rPr>
        <w:t xml:space="preserve"> </w:t>
      </w:r>
      <w:r w:rsidR="007E7D37">
        <w:rPr>
          <w:rFonts w:ascii="Calibri" w:hAnsi="Calibri"/>
        </w:rPr>
        <w:t>demonstrating</w:t>
      </w:r>
      <w:r w:rsidR="004B7737" w:rsidRPr="009149FD">
        <w:rPr>
          <w:rFonts w:ascii="Calibri" w:hAnsi="Calibri"/>
        </w:rPr>
        <w:t xml:space="preserve"> standing to file a </w:t>
      </w:r>
      <w:r w:rsidR="007E7D37">
        <w:rPr>
          <w:rFonts w:ascii="Calibri" w:hAnsi="Calibri"/>
        </w:rPr>
        <w:t xml:space="preserve">UDRP or URS </w:t>
      </w:r>
      <w:r w:rsidR="004B7737" w:rsidRPr="009149FD">
        <w:rPr>
          <w:rFonts w:ascii="Calibri" w:hAnsi="Calibri"/>
        </w:rPr>
        <w:t>complaint</w:t>
      </w:r>
      <w:r w:rsidR="007E7D37">
        <w:rPr>
          <w:rFonts w:ascii="Calibri" w:hAnsi="Calibri"/>
        </w:rPr>
        <w:t>, and highlighting a number of procedural options for these filings that need not prejudice an IGO’s jurisdictional immunity</w:t>
      </w:r>
      <w:r w:rsidR="004B7737" w:rsidRPr="009149FD">
        <w:rPr>
          <w:rFonts w:ascii="Calibri" w:hAnsi="Calibri"/>
        </w:rPr>
        <w:t xml:space="preserve">. </w:t>
      </w:r>
      <w:r w:rsidR="004B7737" w:rsidRPr="00A613CD">
        <w:rPr>
          <w:rFonts w:ascii="Calibri" w:hAnsi="Calibri"/>
          <w:b/>
          <w:i/>
        </w:rPr>
        <w:t xml:space="preserve">In essence, the </w:t>
      </w:r>
      <w:r w:rsidR="00FD75A1" w:rsidRPr="00A613CD">
        <w:rPr>
          <w:rFonts w:ascii="Calibri" w:hAnsi="Calibri"/>
          <w:b/>
          <w:i/>
        </w:rPr>
        <w:t>Working Group</w:t>
      </w:r>
      <w:r w:rsidR="004B7737" w:rsidRPr="00A613CD">
        <w:rPr>
          <w:rFonts w:ascii="Calibri" w:hAnsi="Calibri"/>
          <w:b/>
          <w:i/>
        </w:rPr>
        <w:t xml:space="preserve"> has concluded tha</w:t>
      </w:r>
      <w:r w:rsidR="004B2009" w:rsidRPr="00A613CD">
        <w:rPr>
          <w:rFonts w:ascii="Calibri" w:hAnsi="Calibri"/>
          <w:b/>
          <w:i/>
        </w:rPr>
        <w:t>t the specific challenges noted in respect of the access to the UDRP and URS by</w:t>
      </w:r>
      <w:r w:rsidR="004B7737" w:rsidRPr="00A613CD">
        <w:rPr>
          <w:rFonts w:ascii="Calibri" w:hAnsi="Calibri"/>
          <w:b/>
          <w:i/>
        </w:rPr>
        <w:t xml:space="preserve"> </w:t>
      </w:r>
      <w:r w:rsidR="004B2009" w:rsidRPr="00A613CD">
        <w:rPr>
          <w:rFonts w:ascii="Calibri" w:hAnsi="Calibri"/>
          <w:b/>
          <w:i/>
        </w:rPr>
        <w:t xml:space="preserve">IGOs and INGOs may be resolved without the need to </w:t>
      </w:r>
      <w:r w:rsidR="00D02F09" w:rsidRPr="00A613CD">
        <w:rPr>
          <w:rFonts w:ascii="Calibri" w:hAnsi="Calibri"/>
          <w:b/>
          <w:i/>
        </w:rPr>
        <w:t>modify any of</w:t>
      </w:r>
      <w:r w:rsidR="004B2009" w:rsidRPr="00A613CD">
        <w:rPr>
          <w:rFonts w:ascii="Calibri" w:hAnsi="Calibri"/>
          <w:b/>
          <w:i/>
        </w:rPr>
        <w:t xml:space="preserve"> the substantive grounds of the UDRP and URS, or the need to create a specific and separate dispute resolution procedure.</w:t>
      </w:r>
      <w:r w:rsidR="004B7737" w:rsidRPr="009149FD">
        <w:rPr>
          <w:rFonts w:ascii="Calibri" w:hAnsi="Calibri"/>
        </w:rPr>
        <w:t xml:space="preserve"> </w:t>
      </w:r>
    </w:p>
    <w:p w14:paraId="45386B8B" w14:textId="77777777" w:rsidR="004B2009" w:rsidRPr="009149FD" w:rsidRDefault="004B2009" w:rsidP="00FF16EC">
      <w:pPr>
        <w:rPr>
          <w:rFonts w:ascii="Calibri" w:hAnsi="Calibri"/>
        </w:rPr>
      </w:pPr>
    </w:p>
    <w:p w14:paraId="24B50B4F" w14:textId="39FA7797" w:rsidR="008E2877" w:rsidRDefault="00FF16EC" w:rsidP="00FF16EC">
      <w:pPr>
        <w:rPr>
          <w:rFonts w:ascii="Calibri" w:hAnsi="Calibri"/>
        </w:rPr>
      </w:pPr>
      <w:r w:rsidRPr="009149FD">
        <w:rPr>
          <w:rFonts w:ascii="Calibri" w:hAnsi="Calibri"/>
        </w:rPr>
        <w:t xml:space="preserve">Reasons for these conclusions, and specific recommendations pertaining to specific questions arising within the scope of its Charter, are described below. </w:t>
      </w:r>
      <w:r w:rsidR="008E2877">
        <w:rPr>
          <w:rFonts w:ascii="Calibri" w:hAnsi="Calibri"/>
        </w:rPr>
        <w:t>These reasons explain</w:t>
      </w:r>
      <w:r w:rsidR="008E2877" w:rsidRPr="008E2877">
        <w:rPr>
          <w:rFonts w:ascii="Calibri" w:hAnsi="Calibri"/>
        </w:rPr>
        <w:t xml:space="preserve"> the Working Group</w:t>
      </w:r>
      <w:r w:rsidR="008E2877">
        <w:rPr>
          <w:rFonts w:ascii="Calibri" w:hAnsi="Calibri"/>
        </w:rPr>
        <w:t>’s</w:t>
      </w:r>
      <w:r w:rsidR="008E2877" w:rsidRPr="008E2877">
        <w:rPr>
          <w:rFonts w:ascii="Calibri" w:hAnsi="Calibri"/>
        </w:rPr>
        <w:t xml:space="preserve"> belie</w:t>
      </w:r>
      <w:r w:rsidR="008E2877">
        <w:rPr>
          <w:rFonts w:ascii="Calibri" w:hAnsi="Calibri"/>
        </w:rPr>
        <w:t>f</w:t>
      </w:r>
      <w:r w:rsidR="008E2877" w:rsidRPr="008E2877">
        <w:rPr>
          <w:rFonts w:ascii="Calibri" w:hAnsi="Calibri"/>
        </w:rPr>
        <w:t xml:space="preserve"> that the most prudent and advisable approach would be to not recommend any </w:t>
      </w:r>
      <w:del w:id="94" w:author="Mary Wong" w:date="2018-07-06T14:54:00Z">
        <w:r w:rsidR="008E2877" w:rsidRPr="008E2877" w:rsidDel="00B35C19">
          <w:rPr>
            <w:rFonts w:ascii="Calibri" w:hAnsi="Calibri"/>
          </w:rPr>
          <w:delText xml:space="preserve">substantive </w:delText>
        </w:r>
      </w:del>
      <w:r w:rsidR="008E2877" w:rsidRPr="008E2877">
        <w:rPr>
          <w:rFonts w:ascii="Calibri" w:hAnsi="Calibri"/>
        </w:rPr>
        <w:t xml:space="preserve">changes to </w:t>
      </w:r>
      <w:ins w:id="95" w:author="Mary Wong" w:date="2018-07-06T14:54:00Z">
        <w:r w:rsidR="00B35C19">
          <w:rPr>
            <w:rFonts w:ascii="Calibri" w:hAnsi="Calibri"/>
          </w:rPr>
          <w:t xml:space="preserve">the substantive grounds of </w:t>
        </w:r>
      </w:ins>
      <w:r w:rsidR="008E2877" w:rsidRPr="008E2877">
        <w:rPr>
          <w:rFonts w:ascii="Calibri" w:hAnsi="Calibri"/>
        </w:rPr>
        <w:t>the UDRP or URS at this time</w:t>
      </w:r>
      <w:r w:rsidR="008E2877">
        <w:rPr>
          <w:rFonts w:ascii="Calibri" w:hAnsi="Calibri"/>
        </w:rPr>
        <w:t>.</w:t>
      </w:r>
    </w:p>
    <w:p w14:paraId="6D52E198" w14:textId="1B00F520" w:rsidR="00FF16EC" w:rsidRPr="009149FD" w:rsidRDefault="008E2877" w:rsidP="00FF16EC">
      <w:pPr>
        <w:rPr>
          <w:rFonts w:ascii="Calibri" w:hAnsi="Calibri"/>
        </w:rPr>
      </w:pPr>
      <w:r w:rsidRPr="008E2877" w:rsidDel="008356B3">
        <w:rPr>
          <w:rFonts w:ascii="Calibri" w:hAnsi="Calibri"/>
        </w:rPr>
        <w:t xml:space="preserve"> </w:t>
      </w:r>
    </w:p>
    <w:p w14:paraId="57ADA3FC" w14:textId="77777777" w:rsidR="007A09DE" w:rsidRPr="009149FD" w:rsidRDefault="00FF16EC" w:rsidP="00FF16EC">
      <w:pPr>
        <w:rPr>
          <w:rFonts w:ascii="Calibri" w:hAnsi="Calibri"/>
          <w:b/>
        </w:rPr>
      </w:pPr>
      <w:r w:rsidRPr="009149FD">
        <w:rPr>
          <w:rFonts w:ascii="Calibri" w:hAnsi="Calibri"/>
          <w:b/>
          <w:u w:val="single"/>
        </w:rPr>
        <w:t>Recommendation #1</w:t>
      </w:r>
      <w:r w:rsidRPr="009149FD">
        <w:rPr>
          <w:rFonts w:ascii="Calibri" w:hAnsi="Calibri"/>
          <w:b/>
        </w:rPr>
        <w:t xml:space="preserve">: </w:t>
      </w:r>
    </w:p>
    <w:p w14:paraId="5899B364" w14:textId="77777777" w:rsidR="002C71B5" w:rsidRPr="002C71B5" w:rsidRDefault="002C71B5" w:rsidP="002C71B5">
      <w:pPr>
        <w:rPr>
          <w:rFonts w:ascii="Calibri" w:hAnsi="Calibri"/>
          <w:b/>
        </w:rPr>
      </w:pPr>
      <w:r w:rsidRPr="002C71B5">
        <w:rPr>
          <w:rFonts w:ascii="Calibri" w:hAnsi="Calibri"/>
          <w:b/>
        </w:rPr>
        <w:t xml:space="preserve">1(a). For INGOs (including the Red Cross movement and the International Olympic Committee), no substantive changes to the UDRP and URS are to be made, and no specific new dispute resolution procedures are to be created. </w:t>
      </w:r>
    </w:p>
    <w:p w14:paraId="1B83FB11" w14:textId="77777777" w:rsidR="002C71B5" w:rsidRPr="002C71B5" w:rsidRDefault="002C71B5" w:rsidP="002C71B5">
      <w:pPr>
        <w:rPr>
          <w:rFonts w:ascii="Calibri" w:hAnsi="Calibri"/>
          <w:b/>
        </w:rPr>
      </w:pPr>
    </w:p>
    <w:p w14:paraId="1FA57FA1" w14:textId="2DB2E40B" w:rsidR="00FF16EC" w:rsidRPr="007E7D37" w:rsidRDefault="002C71B5" w:rsidP="00FF16EC">
      <w:pPr>
        <w:rPr>
          <w:rFonts w:ascii="Calibri" w:hAnsi="Calibri"/>
          <w:b/>
        </w:rPr>
      </w:pPr>
      <w:r w:rsidRPr="002C71B5">
        <w:rPr>
          <w:rFonts w:ascii="Calibri" w:hAnsi="Calibri"/>
          <w:b/>
        </w:rPr>
        <w:t>1(b). For IGOs, no specific new dispute resolution procedures are to be created.</w:t>
      </w:r>
      <w:r w:rsidR="007E7D37" w:rsidRPr="009149FD">
        <w:rPr>
          <w:rFonts w:ascii="Calibri" w:hAnsi="Calibri"/>
          <w:b/>
        </w:rPr>
        <w:t xml:space="preserve"> </w:t>
      </w:r>
    </w:p>
    <w:p w14:paraId="2B1DFD42" w14:textId="77777777" w:rsidR="00FF16EC" w:rsidRPr="009149FD" w:rsidRDefault="00FF16EC" w:rsidP="00FF16EC">
      <w:pPr>
        <w:rPr>
          <w:rFonts w:ascii="Calibri" w:hAnsi="Calibri"/>
        </w:rPr>
      </w:pPr>
      <w:r w:rsidRPr="009149FD">
        <w:rPr>
          <w:rFonts w:ascii="Calibri" w:hAnsi="Calibri"/>
        </w:rPr>
        <w:t xml:space="preserve"> </w:t>
      </w:r>
    </w:p>
    <w:p w14:paraId="3889A88A" w14:textId="42E34B38" w:rsidR="00FF16EC" w:rsidRPr="009149FD" w:rsidRDefault="00FF16EC" w:rsidP="00FF16EC">
      <w:pPr>
        <w:rPr>
          <w:rFonts w:ascii="Calibri" w:hAnsi="Calibri"/>
        </w:rPr>
      </w:pPr>
      <w:r w:rsidRPr="009149FD">
        <w:rPr>
          <w:rFonts w:ascii="Calibri" w:hAnsi="Calibri"/>
        </w:rPr>
        <w:t xml:space="preserve">One of the first topics discussed by the </w:t>
      </w:r>
      <w:r w:rsidR="00FD75A1">
        <w:rPr>
          <w:rFonts w:ascii="Calibri" w:hAnsi="Calibri"/>
        </w:rPr>
        <w:t>Working Group</w:t>
      </w:r>
      <w:r w:rsidRPr="009149FD">
        <w:rPr>
          <w:rFonts w:ascii="Calibri" w:hAnsi="Calibri"/>
        </w:rPr>
        <w:t xml:space="preserve"> was whether or not the specific needs and concerns of IGOs and of INGOs were of a similar nature, and whether such needs and concerns warranted policy changes to the UDRP and URS. </w:t>
      </w:r>
      <w:r w:rsidR="002C71B5">
        <w:rPr>
          <w:rFonts w:ascii="Calibri" w:hAnsi="Calibri"/>
        </w:rPr>
        <w:t>With respect to INGOs, t</w:t>
      </w:r>
      <w:r w:rsidR="002C71B5" w:rsidRPr="009149FD">
        <w:rPr>
          <w:rFonts w:ascii="Calibri" w:hAnsi="Calibri"/>
        </w:rPr>
        <w:t xml:space="preserve">he </w:t>
      </w:r>
      <w:r w:rsidR="00FD75A1">
        <w:rPr>
          <w:rFonts w:ascii="Calibri" w:hAnsi="Calibri"/>
        </w:rPr>
        <w:t>Working Group</w:t>
      </w:r>
      <w:r w:rsidRPr="009149FD">
        <w:rPr>
          <w:rFonts w:ascii="Calibri" w:hAnsi="Calibri"/>
        </w:rPr>
        <w:t xml:space="preserve">’s </w:t>
      </w:r>
      <w:del w:id="96" w:author="Mary Wong" w:date="2018-07-06T14:54:00Z">
        <w:r w:rsidRPr="009149FD" w:rsidDel="00B35C19">
          <w:rPr>
            <w:rFonts w:ascii="Calibri" w:hAnsi="Calibri"/>
          </w:rPr>
          <w:delText xml:space="preserve">initial </w:delText>
        </w:r>
      </w:del>
      <w:r w:rsidRPr="009149FD">
        <w:rPr>
          <w:rFonts w:ascii="Calibri" w:hAnsi="Calibri"/>
        </w:rPr>
        <w:t>conclusion is that the specific needs and concerns of INGOs are adequately addressed by the current dispute resolution processes (e.g., UDRP and URS) and that there was no principled reason to recommend any modifications to the UDRP or URS, or the creation of a new curative rights process for INGOs.</w:t>
      </w:r>
    </w:p>
    <w:p w14:paraId="14138EA0" w14:textId="77777777" w:rsidR="00FF16EC" w:rsidRPr="009149FD" w:rsidRDefault="00FF16EC" w:rsidP="00FF16EC">
      <w:pPr>
        <w:rPr>
          <w:rFonts w:ascii="Calibri" w:hAnsi="Calibri"/>
        </w:rPr>
      </w:pPr>
      <w:r w:rsidRPr="009149FD">
        <w:rPr>
          <w:rFonts w:ascii="Calibri" w:hAnsi="Calibri"/>
        </w:rPr>
        <w:t xml:space="preserve"> </w:t>
      </w:r>
    </w:p>
    <w:p w14:paraId="4D535775" w14:textId="74E0D42E" w:rsidR="00FF16EC" w:rsidRPr="009149FD" w:rsidRDefault="008E2877" w:rsidP="00FF16EC">
      <w:pPr>
        <w:rPr>
          <w:rFonts w:ascii="Calibri" w:hAnsi="Calibri"/>
        </w:rPr>
      </w:pPr>
      <w:del w:id="97" w:author="Mary Wong" w:date="2018-07-06T15:03:00Z">
        <w:r w:rsidDel="00391D8B">
          <w:rPr>
            <w:rFonts w:ascii="Calibri" w:hAnsi="Calibri"/>
          </w:rPr>
          <w:delText>In relation to INGOs, t</w:delText>
        </w:r>
      </w:del>
      <w:ins w:id="98" w:author="Mary Wong" w:date="2018-07-06T15:03:00Z">
        <w:r w:rsidR="00391D8B">
          <w:rPr>
            <w:rFonts w:ascii="Calibri" w:hAnsi="Calibri"/>
          </w:rPr>
          <w:t>T</w:t>
        </w:r>
      </w:ins>
      <w:r w:rsidRPr="009149FD">
        <w:rPr>
          <w:rFonts w:ascii="Calibri" w:hAnsi="Calibri"/>
        </w:rPr>
        <w:t xml:space="preserve">he </w:t>
      </w:r>
      <w:del w:id="99" w:author="Mary Wong" w:date="2018-07-06T15:04:00Z">
        <w:r w:rsidR="00FF16EC" w:rsidRPr="009149FD" w:rsidDel="00391D8B">
          <w:rPr>
            <w:rFonts w:ascii="Calibri" w:hAnsi="Calibri"/>
          </w:rPr>
          <w:delText xml:space="preserve">following is the </w:delText>
        </w:r>
      </w:del>
      <w:r w:rsidR="00FD75A1">
        <w:rPr>
          <w:rFonts w:ascii="Calibri" w:hAnsi="Calibri"/>
        </w:rPr>
        <w:t>Working Group</w:t>
      </w:r>
      <w:r w:rsidR="00FF16EC" w:rsidRPr="009149FD">
        <w:rPr>
          <w:rFonts w:ascii="Calibri" w:hAnsi="Calibri"/>
        </w:rPr>
        <w:t>’s rationale</w:t>
      </w:r>
      <w:del w:id="100" w:author="Mary Wong" w:date="2018-07-06T15:03:00Z">
        <w:r w:rsidR="00FF16EC" w:rsidRPr="009149FD" w:rsidDel="00391D8B">
          <w:rPr>
            <w:rFonts w:ascii="Calibri" w:hAnsi="Calibri"/>
          </w:rPr>
          <w:delText xml:space="preserve"> for its conclusion that the UDRP and URS do not need to be amended in order to address the needs and concerns of INGOs, and that a new curative rights process applicable to INGOs is not necessary</w:delText>
        </w:r>
      </w:del>
      <w:r w:rsidR="00FF16EC" w:rsidRPr="009149FD">
        <w:rPr>
          <w:rStyle w:val="FootnoteReference"/>
        </w:rPr>
        <w:footnoteReference w:id="5"/>
      </w:r>
      <w:ins w:id="101" w:author="Mary Wong" w:date="2018-07-06T15:04:00Z">
        <w:r w:rsidR="00391D8B">
          <w:rPr>
            <w:rFonts w:ascii="Calibri" w:hAnsi="Calibri"/>
          </w:rPr>
          <w:t xml:space="preserve"> is as follows</w:t>
        </w:r>
      </w:ins>
      <w:r w:rsidR="00FF16EC" w:rsidRPr="009149FD">
        <w:rPr>
          <w:rFonts w:ascii="Calibri" w:hAnsi="Calibri"/>
        </w:rPr>
        <w:t>:</w:t>
      </w:r>
    </w:p>
    <w:p w14:paraId="114EFA59" w14:textId="77777777" w:rsidR="00FF16EC" w:rsidRPr="009149FD" w:rsidRDefault="00FF16EC" w:rsidP="00FF16EC">
      <w:pPr>
        <w:rPr>
          <w:rFonts w:ascii="Calibri" w:hAnsi="Calibri"/>
        </w:rPr>
      </w:pPr>
      <w:r w:rsidRPr="009149FD">
        <w:rPr>
          <w:rFonts w:ascii="Calibri" w:hAnsi="Calibri"/>
        </w:rPr>
        <w:t xml:space="preserve"> </w:t>
      </w:r>
    </w:p>
    <w:p w14:paraId="1DE6EFD1" w14:textId="73153DFF" w:rsidR="00FF16EC" w:rsidRPr="009149FD" w:rsidRDefault="00FF16EC" w:rsidP="00A613CD">
      <w:pPr>
        <w:pStyle w:val="ListParagraph"/>
        <w:numPr>
          <w:ilvl w:val="0"/>
          <w:numId w:val="12"/>
        </w:numPr>
        <w:ind w:left="720"/>
        <w:rPr>
          <w:rFonts w:ascii="Calibri" w:hAnsi="Calibri"/>
        </w:rPr>
      </w:pPr>
      <w:r w:rsidRPr="009149FD">
        <w:rPr>
          <w:rFonts w:ascii="Calibri" w:hAnsi="Calibri"/>
        </w:rPr>
        <w:lastRenderedPageBreak/>
        <w:t>Many INGOs already have, and do</w:t>
      </w:r>
      <w:r w:rsidR="00E37FCF" w:rsidRPr="009149FD">
        <w:rPr>
          <w:rFonts w:ascii="Calibri" w:hAnsi="Calibri"/>
        </w:rPr>
        <w:t>,</w:t>
      </w:r>
      <w:r w:rsidRPr="009149FD">
        <w:rPr>
          <w:rFonts w:ascii="Calibri" w:hAnsi="Calibri"/>
        </w:rPr>
        <w:t xml:space="preserve"> enforce their trademark rights. There is no perceivable barrier to other INGOs obtaining trademark rights in their names and/or acronyms and subsequently utilizing those rights as the basis for standing in the existing dispute resolution procedures (DRPs) created and offered by ICANN as a faster and lower cost alternative to litigation. For UDRP and URS purposes they have the same standing as any other private party.</w:t>
      </w:r>
    </w:p>
    <w:p w14:paraId="225852B7" w14:textId="77777777" w:rsidR="003B0C82" w:rsidRPr="009149FD" w:rsidRDefault="003B0C82" w:rsidP="00A613CD">
      <w:pPr>
        <w:ind w:left="360"/>
        <w:rPr>
          <w:rFonts w:ascii="Calibri" w:hAnsi="Calibri"/>
        </w:rPr>
      </w:pPr>
    </w:p>
    <w:p w14:paraId="3F8AE357" w14:textId="7EC096D6" w:rsidR="00FF16EC" w:rsidRPr="009149FD" w:rsidRDefault="00FF16EC" w:rsidP="00A613CD">
      <w:pPr>
        <w:pStyle w:val="ListParagraph"/>
        <w:numPr>
          <w:ilvl w:val="0"/>
          <w:numId w:val="12"/>
        </w:numPr>
        <w:ind w:left="720"/>
        <w:rPr>
          <w:rFonts w:ascii="Calibri" w:hAnsi="Calibri"/>
        </w:rPr>
      </w:pPr>
      <w:r w:rsidRPr="009149FD">
        <w:rPr>
          <w:rFonts w:ascii="Calibri" w:hAnsi="Calibri"/>
        </w:rPr>
        <w:t xml:space="preserve">Unlike IGOs, who may claim and sometimes be granted jurisdictional immunity in certain circumstances, INGOs have no such claim and are not hindered from submitting to the jurisdiction of national courts under the Mutual Jurisdiction clause within the existing DRPs. The </w:t>
      </w:r>
      <w:r w:rsidR="00FD75A1">
        <w:rPr>
          <w:rFonts w:ascii="Calibri" w:hAnsi="Calibri"/>
        </w:rPr>
        <w:t>Working Group</w:t>
      </w:r>
      <w:r w:rsidRPr="009149FD">
        <w:rPr>
          <w:rFonts w:ascii="Calibri" w:hAnsi="Calibri"/>
        </w:rPr>
        <w:t>’s research revealed that some INGOs regularly use the UDRP to protect their rights.</w:t>
      </w:r>
    </w:p>
    <w:p w14:paraId="3E2B6178" w14:textId="77777777" w:rsidR="003B0C82" w:rsidRPr="009149FD" w:rsidRDefault="003B0C82" w:rsidP="00A613CD">
      <w:pPr>
        <w:ind w:left="360"/>
        <w:rPr>
          <w:rFonts w:ascii="Calibri" w:hAnsi="Calibri"/>
        </w:rPr>
      </w:pPr>
    </w:p>
    <w:p w14:paraId="4E406635" w14:textId="75A53940" w:rsidR="00FF16EC" w:rsidRPr="009149FD" w:rsidRDefault="00FF16EC" w:rsidP="00A613CD">
      <w:pPr>
        <w:pStyle w:val="ListParagraph"/>
        <w:numPr>
          <w:ilvl w:val="0"/>
          <w:numId w:val="12"/>
        </w:numPr>
        <w:ind w:left="720"/>
        <w:rPr>
          <w:rFonts w:ascii="Calibri" w:hAnsi="Calibri"/>
        </w:rPr>
      </w:pPr>
      <w:r w:rsidRPr="009149FD">
        <w:rPr>
          <w:rFonts w:ascii="Calibri" w:hAnsi="Calibri"/>
        </w:rPr>
        <w:t xml:space="preserve">Although some INGOs may be concerned about the cost of using the UDRP and the URS, because enforcement through these </w:t>
      </w:r>
      <w:r w:rsidR="003B0C82" w:rsidRPr="009149FD">
        <w:rPr>
          <w:rFonts w:ascii="Calibri" w:hAnsi="Calibri"/>
        </w:rPr>
        <w:t>rights protection mechanisms</w:t>
      </w:r>
      <w:r w:rsidRPr="009149FD">
        <w:rPr>
          <w:rFonts w:ascii="Calibri" w:hAnsi="Calibri"/>
        </w:rPr>
        <w:t xml:space="preserve"> involves some expenditure of funds, this is not a problem for all INGOs nor is it unique to INGOs as among all rights holders. Furthermore,</w:t>
      </w:r>
      <w:r w:rsidR="002C71B5">
        <w:rPr>
          <w:rFonts w:ascii="Calibri" w:hAnsi="Calibri"/>
        </w:rPr>
        <w:t xml:space="preserve"> as noted in Recommendation #4,</w:t>
      </w:r>
      <w:r w:rsidRPr="009149FD">
        <w:rPr>
          <w:rFonts w:ascii="Calibri" w:hAnsi="Calibri"/>
        </w:rPr>
        <w:t xml:space="preserve"> </w:t>
      </w:r>
      <w:del w:id="102" w:author="Mary Wong" w:date="2018-07-06T14:55:00Z">
        <w:r w:rsidRPr="009149FD" w:rsidDel="00B35C19">
          <w:rPr>
            <w:rFonts w:ascii="Calibri" w:hAnsi="Calibri"/>
          </w:rPr>
          <w:delText xml:space="preserve">the issue of ICANN subsidizing INGOs to utilize DRPs is outside the scope of </w:delText>
        </w:r>
      </w:del>
      <w:r w:rsidRPr="009149FD">
        <w:rPr>
          <w:rFonts w:ascii="Calibri" w:hAnsi="Calibri"/>
        </w:rPr>
        <w:t xml:space="preserve">the </w:t>
      </w:r>
      <w:r w:rsidR="00FD75A1">
        <w:rPr>
          <w:rFonts w:ascii="Calibri" w:hAnsi="Calibri"/>
        </w:rPr>
        <w:t xml:space="preserve">Working </w:t>
      </w:r>
      <w:del w:id="103" w:author="Mary Wong" w:date="2018-07-06T14:55:00Z">
        <w:r w:rsidR="00FD75A1" w:rsidDel="00B35C19">
          <w:rPr>
            <w:rFonts w:ascii="Calibri" w:hAnsi="Calibri"/>
          </w:rPr>
          <w:delText>Group</w:delText>
        </w:r>
        <w:r w:rsidRPr="009149FD" w:rsidDel="00B35C19">
          <w:rPr>
            <w:rFonts w:ascii="Calibri" w:hAnsi="Calibri"/>
          </w:rPr>
          <w:delText>’s Charter, and it</w:delText>
        </w:r>
      </w:del>
      <w:ins w:id="104" w:author="Mary Wong" w:date="2018-07-06T14:55:00Z">
        <w:r w:rsidR="00B35C19">
          <w:rPr>
            <w:rFonts w:ascii="Calibri" w:hAnsi="Calibri"/>
          </w:rPr>
          <w:t>believes it</w:t>
        </w:r>
      </w:ins>
      <w:r w:rsidRPr="009149FD">
        <w:rPr>
          <w:rFonts w:ascii="Calibri" w:hAnsi="Calibri"/>
        </w:rPr>
        <w:t xml:space="preserve"> has no authority to obligate any party (including ICANN) to subsidize the rights protection of another.</w:t>
      </w:r>
    </w:p>
    <w:p w14:paraId="127F66A9" w14:textId="77777777" w:rsidR="003B0C82" w:rsidRPr="009149FD" w:rsidRDefault="003B0C82" w:rsidP="00A613CD">
      <w:pPr>
        <w:ind w:left="360"/>
        <w:rPr>
          <w:rFonts w:ascii="Calibri" w:hAnsi="Calibri"/>
        </w:rPr>
      </w:pPr>
    </w:p>
    <w:p w14:paraId="179DE4C9" w14:textId="70E7E7D2" w:rsidR="00FF16EC" w:rsidRPr="009149FD" w:rsidRDefault="00FF16EC" w:rsidP="00A613CD">
      <w:pPr>
        <w:pStyle w:val="ListParagraph"/>
        <w:numPr>
          <w:ilvl w:val="0"/>
          <w:numId w:val="12"/>
        </w:numPr>
        <w:ind w:left="720"/>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found that, as of end-2015, the United Nations Economic and Social Council (ECOSOC) list of non-governmental organizations in consultative status consists of nearly 4,000 organizations, of which 147 organizations were in general consultative status, 2,774 in special consultative status, and 979 on the Roster. The </w:t>
      </w:r>
      <w:r w:rsidR="00FD75A1">
        <w:rPr>
          <w:rFonts w:ascii="Calibri" w:hAnsi="Calibri"/>
        </w:rPr>
        <w:t>Working Group</w:t>
      </w:r>
      <w:r w:rsidRPr="009149FD">
        <w:rPr>
          <w:rFonts w:ascii="Calibri" w:hAnsi="Calibri"/>
        </w:rPr>
        <w:t xml:space="preserve"> notes that there might be many more organizations not presently on the ECOSOC list who might claim the right to utilize any new curative rights process created for INGOs. The </w:t>
      </w:r>
      <w:r w:rsidR="00FD75A1">
        <w:rPr>
          <w:rFonts w:ascii="Calibri" w:hAnsi="Calibri"/>
        </w:rPr>
        <w:t>Working Group</w:t>
      </w:r>
      <w:r w:rsidRPr="009149FD">
        <w:rPr>
          <w:rFonts w:ascii="Calibri" w:hAnsi="Calibri"/>
        </w:rPr>
        <w:t xml:space="preserve"> felt that the sheer scale of INGOs, in combination with the factors cited above, weighed against the creation of a special DRP for INGOs</w:t>
      </w:r>
      <w:r w:rsidR="0052219F" w:rsidRPr="009149FD">
        <w:rPr>
          <w:rFonts w:ascii="Calibri" w:hAnsi="Calibri"/>
        </w:rPr>
        <w:t xml:space="preserve">, </w:t>
      </w:r>
      <w:r w:rsidRPr="009149FD">
        <w:rPr>
          <w:rFonts w:ascii="Calibri" w:hAnsi="Calibri"/>
        </w:rPr>
        <w:t>especially as they could not be readily differentiated from other private parties, including other non-profit organizations.</w:t>
      </w:r>
    </w:p>
    <w:p w14:paraId="1F5EAB38" w14:textId="77777777" w:rsidR="00FF16EC" w:rsidRPr="009149FD" w:rsidRDefault="00FF16EC" w:rsidP="00FF16EC">
      <w:pPr>
        <w:rPr>
          <w:rFonts w:ascii="Calibri" w:hAnsi="Calibri"/>
        </w:rPr>
      </w:pPr>
      <w:r w:rsidRPr="009149FD">
        <w:rPr>
          <w:rFonts w:ascii="Calibri" w:hAnsi="Calibri"/>
        </w:rPr>
        <w:t xml:space="preserve"> </w:t>
      </w:r>
    </w:p>
    <w:p w14:paraId="0DDB3FAA" w14:textId="73D81071" w:rsidR="00FF16EC" w:rsidRPr="009149FD" w:rsidRDefault="00FF16EC" w:rsidP="00FF16EC">
      <w:pPr>
        <w:rPr>
          <w:rFonts w:ascii="Calibri" w:hAnsi="Calibri"/>
        </w:rPr>
      </w:pPr>
      <w:r w:rsidRPr="009149FD">
        <w:rPr>
          <w:rFonts w:ascii="Calibri" w:hAnsi="Calibri"/>
        </w:rPr>
        <w:t>In relation to the R</w:t>
      </w:r>
      <w:r w:rsidR="003B0C82" w:rsidRPr="009149FD">
        <w:rPr>
          <w:rFonts w:ascii="Calibri" w:hAnsi="Calibri"/>
        </w:rPr>
        <w:t xml:space="preserve">ed </w:t>
      </w:r>
      <w:r w:rsidRPr="009149FD">
        <w:rPr>
          <w:rFonts w:ascii="Calibri" w:hAnsi="Calibri"/>
        </w:rPr>
        <w:t>C</w:t>
      </w:r>
      <w:r w:rsidR="003B0C82" w:rsidRPr="009149FD">
        <w:rPr>
          <w:rFonts w:ascii="Calibri" w:hAnsi="Calibri"/>
        </w:rPr>
        <w:t>ross</w:t>
      </w:r>
      <w:r w:rsidRPr="009149FD">
        <w:rPr>
          <w:rFonts w:ascii="Calibri" w:hAnsi="Calibri"/>
        </w:rPr>
        <w:t xml:space="preserve"> and </w:t>
      </w:r>
      <w:r w:rsidR="003B0C82" w:rsidRPr="009149FD">
        <w:rPr>
          <w:rFonts w:ascii="Calibri" w:hAnsi="Calibri"/>
        </w:rPr>
        <w:t xml:space="preserve">the </w:t>
      </w:r>
      <w:r w:rsidRPr="009149FD">
        <w:rPr>
          <w:rFonts w:ascii="Calibri" w:hAnsi="Calibri"/>
        </w:rPr>
        <w:t>I</w:t>
      </w:r>
      <w:r w:rsidR="003B0C82" w:rsidRPr="009149FD">
        <w:rPr>
          <w:rFonts w:ascii="Calibri" w:hAnsi="Calibri"/>
        </w:rPr>
        <w:t xml:space="preserve">nternational </w:t>
      </w:r>
      <w:r w:rsidRPr="009149FD">
        <w:rPr>
          <w:rFonts w:ascii="Calibri" w:hAnsi="Calibri"/>
        </w:rPr>
        <w:t>O</w:t>
      </w:r>
      <w:r w:rsidR="003B0C82" w:rsidRPr="009149FD">
        <w:rPr>
          <w:rFonts w:ascii="Calibri" w:hAnsi="Calibri"/>
        </w:rPr>
        <w:t xml:space="preserve">lympic </w:t>
      </w:r>
      <w:r w:rsidRPr="009149FD">
        <w:rPr>
          <w:rFonts w:ascii="Calibri" w:hAnsi="Calibri"/>
        </w:rPr>
        <w:t>C</w:t>
      </w:r>
      <w:r w:rsidR="003B0C82" w:rsidRPr="009149FD">
        <w:rPr>
          <w:rFonts w:ascii="Calibri" w:hAnsi="Calibri"/>
        </w:rPr>
        <w:t>ommittee</w:t>
      </w:r>
      <w:r w:rsidRPr="009149FD">
        <w:rPr>
          <w:rFonts w:ascii="Calibri" w:hAnsi="Calibri"/>
        </w:rPr>
        <w:t xml:space="preserve">, the </w:t>
      </w:r>
      <w:r w:rsidR="00FD75A1">
        <w:rPr>
          <w:rFonts w:ascii="Calibri" w:hAnsi="Calibri"/>
        </w:rPr>
        <w:t>Working Group</w:t>
      </w:r>
      <w:r w:rsidRPr="009149FD">
        <w:rPr>
          <w:rFonts w:ascii="Calibri" w:hAnsi="Calibri"/>
        </w:rPr>
        <w:t xml:space="preserve"> noted that although these INGOs had been specifically highlighted by the GAC as enjoying international legal treaty protections and rights under multiple national laws, for the purposes of this PDP these organizations have demonstrated that: (1) they have ready access to the UDRP and the URS; and (2) they possess strong trademark rights that they vigorously defend and enforce. As such, for the limited purpose of considering INGO access to curative rights protections, the </w:t>
      </w:r>
      <w:r w:rsidR="00FD75A1">
        <w:rPr>
          <w:rFonts w:ascii="Calibri" w:hAnsi="Calibri"/>
        </w:rPr>
        <w:t>Working Group</w:t>
      </w:r>
      <w:r w:rsidRPr="009149FD">
        <w:rPr>
          <w:rFonts w:ascii="Calibri" w:hAnsi="Calibri"/>
        </w:rPr>
        <w:t xml:space="preserve"> determined there was no principled reason to distinguish them from other INGOs. The </w:t>
      </w:r>
      <w:r w:rsidR="00FD75A1">
        <w:rPr>
          <w:rFonts w:ascii="Calibri" w:hAnsi="Calibri"/>
        </w:rPr>
        <w:t>Working Group</w:t>
      </w:r>
      <w:r w:rsidRPr="009149FD">
        <w:rPr>
          <w:rFonts w:ascii="Calibri" w:hAnsi="Calibri"/>
        </w:rPr>
        <w:t xml:space="preserve"> further noted that legal representatives of the I</w:t>
      </w:r>
      <w:r w:rsidR="003B0C82" w:rsidRPr="009149FD">
        <w:rPr>
          <w:rFonts w:ascii="Calibri" w:hAnsi="Calibri"/>
        </w:rPr>
        <w:t xml:space="preserve">nternational </w:t>
      </w:r>
      <w:r w:rsidRPr="009149FD">
        <w:rPr>
          <w:rFonts w:ascii="Calibri" w:hAnsi="Calibri"/>
        </w:rPr>
        <w:t>O</w:t>
      </w:r>
      <w:r w:rsidR="003B0C82" w:rsidRPr="009149FD">
        <w:rPr>
          <w:rFonts w:ascii="Calibri" w:hAnsi="Calibri"/>
        </w:rPr>
        <w:t>lymp</w:t>
      </w:r>
      <w:ins w:id="105" w:author="Mary Wong" w:date="2018-07-06T15:02:00Z">
        <w:r w:rsidR="00391D8B">
          <w:rPr>
            <w:rFonts w:ascii="Calibri" w:hAnsi="Calibri"/>
          </w:rPr>
          <w:t>i</w:t>
        </w:r>
      </w:ins>
      <w:r w:rsidR="003B0C82" w:rsidRPr="009149FD">
        <w:rPr>
          <w:rFonts w:ascii="Calibri" w:hAnsi="Calibri"/>
        </w:rPr>
        <w:t xml:space="preserve">c </w:t>
      </w:r>
      <w:r w:rsidRPr="009149FD">
        <w:rPr>
          <w:rFonts w:ascii="Calibri" w:hAnsi="Calibri"/>
        </w:rPr>
        <w:t>C</w:t>
      </w:r>
      <w:r w:rsidR="003B0C82" w:rsidRPr="009149FD">
        <w:rPr>
          <w:rFonts w:ascii="Calibri" w:hAnsi="Calibri"/>
        </w:rPr>
        <w:t>ommittee</w:t>
      </w:r>
      <w:r w:rsidRPr="009149FD">
        <w:rPr>
          <w:rFonts w:ascii="Calibri" w:hAnsi="Calibri"/>
        </w:rPr>
        <w:t xml:space="preserve"> participate</w:t>
      </w:r>
      <w:r w:rsidR="003B0C82" w:rsidRPr="009149FD">
        <w:rPr>
          <w:rFonts w:ascii="Calibri" w:hAnsi="Calibri"/>
        </w:rPr>
        <w:t>d</w:t>
      </w:r>
      <w:r w:rsidRPr="009149FD">
        <w:rPr>
          <w:rFonts w:ascii="Calibri" w:hAnsi="Calibri"/>
        </w:rPr>
        <w:t xml:space="preserve"> actively in the </w:t>
      </w:r>
      <w:r w:rsidR="00FD75A1">
        <w:rPr>
          <w:rFonts w:ascii="Calibri" w:hAnsi="Calibri"/>
        </w:rPr>
        <w:t>Working Group</w:t>
      </w:r>
      <w:r w:rsidRPr="009149FD">
        <w:rPr>
          <w:rFonts w:ascii="Calibri" w:hAnsi="Calibri"/>
        </w:rPr>
        <w:t xml:space="preserve"> and fully support this conclusion.</w:t>
      </w:r>
    </w:p>
    <w:p w14:paraId="73A902F0" w14:textId="46DF9A9E" w:rsidR="0044788F" w:rsidRPr="009149FD" w:rsidDel="00391D8B" w:rsidRDefault="0044788F" w:rsidP="00FF16EC">
      <w:pPr>
        <w:rPr>
          <w:del w:id="106" w:author="Mary Wong" w:date="2018-07-06T14:58:00Z"/>
          <w:rFonts w:ascii="Calibri" w:hAnsi="Calibri"/>
        </w:rPr>
      </w:pPr>
    </w:p>
    <w:p w14:paraId="303AD3FC" w14:textId="50C846B8" w:rsidR="0044788F" w:rsidDel="00391D8B" w:rsidRDefault="0044788F" w:rsidP="00FF16EC">
      <w:pPr>
        <w:rPr>
          <w:del w:id="107" w:author="Mary Wong" w:date="2018-07-06T14:58:00Z"/>
          <w:rFonts w:ascii="Calibri" w:hAnsi="Calibri"/>
        </w:rPr>
      </w:pPr>
      <w:del w:id="108" w:author="Mary Wong" w:date="2018-07-06T14:58:00Z">
        <w:r w:rsidRPr="009149FD" w:rsidDel="00391D8B">
          <w:rPr>
            <w:rFonts w:ascii="Calibri" w:hAnsi="Calibri"/>
          </w:rPr>
          <w:delText xml:space="preserve">After reaching its conclusions in regard to INGOs, the </w:delText>
        </w:r>
        <w:r w:rsidR="00FD75A1" w:rsidDel="00391D8B">
          <w:rPr>
            <w:rFonts w:ascii="Calibri" w:hAnsi="Calibri"/>
          </w:rPr>
          <w:delText>Working Group</w:delText>
        </w:r>
        <w:r w:rsidRPr="009149FD" w:rsidDel="00391D8B">
          <w:rPr>
            <w:rFonts w:ascii="Calibri" w:hAnsi="Calibri"/>
          </w:rPr>
          <w:delText xml:space="preserve"> conveyed them to GNSO Council, which subsequently amended the </w:delText>
        </w:r>
        <w:r w:rsidR="00FD75A1" w:rsidDel="00391D8B">
          <w:rPr>
            <w:rFonts w:ascii="Calibri" w:hAnsi="Calibri"/>
          </w:rPr>
          <w:delText>Working Group</w:delText>
        </w:r>
        <w:r w:rsidRPr="009149FD" w:rsidDel="00391D8B">
          <w:rPr>
            <w:rFonts w:ascii="Calibri" w:hAnsi="Calibri"/>
          </w:rPr>
          <w:delText xml:space="preserve">’s Charter to remove INGOs from its scope.  </w:delText>
        </w:r>
      </w:del>
    </w:p>
    <w:p w14:paraId="157D772C" w14:textId="3F56296A" w:rsidR="002C71B5" w:rsidRDefault="002C71B5" w:rsidP="00FF16EC">
      <w:pPr>
        <w:rPr>
          <w:rFonts w:ascii="Calibri" w:hAnsi="Calibri"/>
        </w:rPr>
      </w:pPr>
    </w:p>
    <w:p w14:paraId="4679BA94" w14:textId="763F9A6A" w:rsidR="008356B3" w:rsidRPr="008356B3" w:rsidRDefault="008E2877" w:rsidP="008356B3">
      <w:pPr>
        <w:rPr>
          <w:rFonts w:ascii="Calibri" w:hAnsi="Calibri"/>
        </w:rPr>
      </w:pPr>
      <w:r>
        <w:rPr>
          <w:rFonts w:ascii="Calibri" w:hAnsi="Calibri"/>
        </w:rPr>
        <w:lastRenderedPageBreak/>
        <w:t>In relation to IGOs</w:t>
      </w:r>
      <w:r w:rsidR="008356B3" w:rsidRPr="008356B3">
        <w:rPr>
          <w:rFonts w:ascii="Calibri" w:hAnsi="Calibri"/>
        </w:rPr>
        <w:t xml:space="preserve">, </w:t>
      </w:r>
      <w:r>
        <w:rPr>
          <w:rFonts w:ascii="Calibri" w:hAnsi="Calibri"/>
        </w:rPr>
        <w:t>the Working Group reached a similar conclusion, i.e., that there is no principled reason at the moment to create a new and separate DRP applicable to IGOs. The Working Group’s reasons for reaching this conclusion include the following</w:t>
      </w:r>
      <w:r w:rsidR="008356B3" w:rsidRPr="008356B3">
        <w:rPr>
          <w:rFonts w:ascii="Calibri" w:hAnsi="Calibri"/>
        </w:rPr>
        <w:t xml:space="preserve">: </w:t>
      </w:r>
    </w:p>
    <w:p w14:paraId="46F79B1A" w14:textId="77777777" w:rsidR="008356B3" w:rsidRPr="008356B3" w:rsidRDefault="008356B3" w:rsidP="008356B3">
      <w:pPr>
        <w:rPr>
          <w:rFonts w:ascii="Calibri" w:hAnsi="Calibri"/>
        </w:rPr>
      </w:pPr>
    </w:p>
    <w:p w14:paraId="24061E65" w14:textId="56A4C624" w:rsidR="008356B3" w:rsidRPr="00A613CD" w:rsidRDefault="008E2877" w:rsidP="00A613CD">
      <w:pPr>
        <w:pStyle w:val="ListParagraph"/>
        <w:numPr>
          <w:ilvl w:val="0"/>
          <w:numId w:val="59"/>
        </w:numPr>
        <w:rPr>
          <w:rFonts w:ascii="Calibri" w:hAnsi="Calibri"/>
        </w:rPr>
      </w:pPr>
      <w:r w:rsidRPr="00A613CD">
        <w:rPr>
          <w:rFonts w:ascii="Calibri" w:hAnsi="Calibri"/>
        </w:rPr>
        <w:t>An</w:t>
      </w:r>
      <w:r w:rsidR="008356B3" w:rsidRPr="00A613CD">
        <w:rPr>
          <w:rFonts w:ascii="Calibri" w:hAnsi="Calibri"/>
        </w:rPr>
        <w:t xml:space="preserve"> IGO </w:t>
      </w:r>
      <w:r w:rsidRPr="00A613CD">
        <w:rPr>
          <w:rFonts w:ascii="Calibri" w:hAnsi="Calibri"/>
        </w:rPr>
        <w:t xml:space="preserve">currently has the ability </w:t>
      </w:r>
      <w:r w:rsidR="008356B3" w:rsidRPr="00A613CD">
        <w:rPr>
          <w:rFonts w:ascii="Calibri" w:hAnsi="Calibri"/>
        </w:rPr>
        <w:t xml:space="preserve">to file a complaint under the UDRP and URS via an assignee, licensee or agent, thereby avoiding any direct concession on the issue of mutual jurisdiction; </w:t>
      </w:r>
    </w:p>
    <w:p w14:paraId="19C8DC64" w14:textId="77777777" w:rsidR="008356B3" w:rsidRPr="008356B3" w:rsidRDefault="008356B3" w:rsidP="008356B3">
      <w:pPr>
        <w:rPr>
          <w:rFonts w:ascii="Calibri" w:hAnsi="Calibri"/>
        </w:rPr>
      </w:pPr>
    </w:p>
    <w:p w14:paraId="49BB97AF" w14:textId="7F5A5766" w:rsidR="008356B3" w:rsidRPr="00A613CD" w:rsidRDefault="008E2877" w:rsidP="00A613CD">
      <w:pPr>
        <w:pStyle w:val="ListParagraph"/>
        <w:numPr>
          <w:ilvl w:val="0"/>
          <w:numId w:val="59"/>
        </w:numPr>
        <w:rPr>
          <w:rFonts w:ascii="Calibri" w:hAnsi="Calibri"/>
        </w:rPr>
      </w:pPr>
      <w:r w:rsidRPr="00A613CD">
        <w:rPr>
          <w:rFonts w:ascii="Calibri" w:hAnsi="Calibri"/>
        </w:rPr>
        <w:t>There is only an</w:t>
      </w:r>
      <w:r w:rsidR="008356B3" w:rsidRPr="00A613CD">
        <w:rPr>
          <w:rFonts w:ascii="Calibri" w:hAnsi="Calibri"/>
        </w:rPr>
        <w:t xml:space="preserve"> extremely limited probability of a scenario where a losing respondent in a UDRP or URS proceeding files suit against the winning IGO in a national court such that the IGO might need to assert jurisdictional immunity in that court; </w:t>
      </w:r>
    </w:p>
    <w:p w14:paraId="3CB6E69F" w14:textId="77777777" w:rsidR="008356B3" w:rsidRPr="008356B3" w:rsidRDefault="008356B3" w:rsidP="008356B3">
      <w:pPr>
        <w:rPr>
          <w:rFonts w:ascii="Calibri" w:hAnsi="Calibri"/>
        </w:rPr>
      </w:pPr>
    </w:p>
    <w:p w14:paraId="4FBA37A1" w14:textId="7A0F0F63" w:rsidR="008356B3" w:rsidRPr="00A613CD" w:rsidRDefault="008E2877" w:rsidP="00A613CD">
      <w:pPr>
        <w:pStyle w:val="ListParagraph"/>
        <w:numPr>
          <w:ilvl w:val="0"/>
          <w:numId w:val="59"/>
        </w:numPr>
        <w:rPr>
          <w:rFonts w:ascii="Calibri" w:hAnsi="Calibri"/>
        </w:rPr>
      </w:pPr>
      <w:r w:rsidRPr="00A613CD">
        <w:rPr>
          <w:rFonts w:ascii="Calibri" w:hAnsi="Calibri"/>
        </w:rPr>
        <w:t>It is important to recognize</w:t>
      </w:r>
      <w:r w:rsidR="008356B3" w:rsidRPr="00A613CD">
        <w:rPr>
          <w:rFonts w:ascii="Calibri" w:hAnsi="Calibri"/>
        </w:rPr>
        <w:t xml:space="preserve"> and preserv</w:t>
      </w:r>
      <w:r w:rsidRPr="00A613CD">
        <w:rPr>
          <w:rFonts w:ascii="Calibri" w:hAnsi="Calibri"/>
        </w:rPr>
        <w:t>e</w:t>
      </w:r>
      <w:r w:rsidR="008356B3" w:rsidRPr="00A613CD">
        <w:rPr>
          <w:rFonts w:ascii="Calibri" w:hAnsi="Calibri"/>
        </w:rPr>
        <w:t xml:space="preserve"> a registrant’s longstanding legal right to bring a case to a court of competent jurisdiction</w:t>
      </w:r>
      <w:r w:rsidRPr="00A613CD">
        <w:rPr>
          <w:rFonts w:ascii="Calibri" w:hAnsi="Calibri"/>
        </w:rPr>
        <w:t>, and</w:t>
      </w:r>
      <w:r w:rsidR="008356B3" w:rsidRPr="00A613CD">
        <w:rPr>
          <w:rFonts w:ascii="Calibri" w:hAnsi="Calibri"/>
        </w:rPr>
        <w:t xml:space="preserve"> ICANN</w:t>
      </w:r>
      <w:r w:rsidRPr="00A613CD">
        <w:rPr>
          <w:rFonts w:ascii="Calibri" w:hAnsi="Calibri"/>
        </w:rPr>
        <w:t xml:space="preserve"> has no</w:t>
      </w:r>
      <w:r w:rsidR="008356B3" w:rsidRPr="00A613CD">
        <w:rPr>
          <w:rFonts w:ascii="Calibri" w:hAnsi="Calibri"/>
        </w:rPr>
        <w:t xml:space="preserve"> authority to deny such judicial access; </w:t>
      </w:r>
    </w:p>
    <w:p w14:paraId="35F4FB79" w14:textId="77777777" w:rsidR="008356B3" w:rsidRPr="008356B3" w:rsidRDefault="008356B3" w:rsidP="008356B3">
      <w:pPr>
        <w:rPr>
          <w:rFonts w:ascii="Calibri" w:hAnsi="Calibri"/>
        </w:rPr>
      </w:pPr>
    </w:p>
    <w:p w14:paraId="12601E96" w14:textId="6C60A9C0" w:rsidR="008356B3" w:rsidRPr="00A613CD" w:rsidRDefault="008E2877" w:rsidP="00A613CD">
      <w:pPr>
        <w:pStyle w:val="ListParagraph"/>
        <w:numPr>
          <w:ilvl w:val="0"/>
          <w:numId w:val="59"/>
        </w:numPr>
        <w:rPr>
          <w:rFonts w:ascii="Calibri" w:hAnsi="Calibri"/>
        </w:rPr>
      </w:pPr>
      <w:r w:rsidRPr="00A613CD">
        <w:rPr>
          <w:rFonts w:ascii="Calibri" w:hAnsi="Calibri"/>
        </w:rPr>
        <w:t>There is no</w:t>
      </w:r>
      <w:r w:rsidR="008356B3" w:rsidRPr="00A613CD">
        <w:rPr>
          <w:rFonts w:ascii="Calibri" w:hAnsi="Calibri"/>
        </w:rPr>
        <w:t xml:space="preserve"> single, universally applicable </w:t>
      </w:r>
      <w:r w:rsidRPr="00A613CD">
        <w:rPr>
          <w:rFonts w:ascii="Calibri" w:hAnsi="Calibri"/>
        </w:rPr>
        <w:t xml:space="preserve">legal </w:t>
      </w:r>
      <w:r w:rsidR="008356B3" w:rsidRPr="00A613CD">
        <w:rPr>
          <w:rFonts w:ascii="Calibri" w:hAnsi="Calibri"/>
        </w:rPr>
        <w:t xml:space="preserve">rule </w:t>
      </w:r>
      <w:r w:rsidRPr="00A613CD">
        <w:rPr>
          <w:rFonts w:ascii="Calibri" w:hAnsi="Calibri"/>
        </w:rPr>
        <w:t>governing</w:t>
      </w:r>
      <w:r w:rsidR="008356B3" w:rsidRPr="00A613CD">
        <w:rPr>
          <w:rFonts w:ascii="Calibri" w:hAnsi="Calibri"/>
        </w:rPr>
        <w:t xml:space="preserve"> IGO jurisdictional immunity</w:t>
      </w:r>
      <w:r w:rsidRPr="00A613CD">
        <w:rPr>
          <w:rFonts w:ascii="Calibri" w:hAnsi="Calibri"/>
        </w:rPr>
        <w:t xml:space="preserve"> globally</w:t>
      </w:r>
      <w:r w:rsidR="008356B3" w:rsidRPr="00A613CD">
        <w:rPr>
          <w:rFonts w:ascii="Calibri" w:hAnsi="Calibri"/>
        </w:rPr>
        <w:t>; and</w:t>
      </w:r>
    </w:p>
    <w:p w14:paraId="0C821ADD" w14:textId="77777777" w:rsidR="008356B3" w:rsidRPr="008356B3" w:rsidRDefault="008356B3" w:rsidP="008356B3">
      <w:pPr>
        <w:rPr>
          <w:rFonts w:ascii="Calibri" w:hAnsi="Calibri"/>
        </w:rPr>
      </w:pPr>
    </w:p>
    <w:p w14:paraId="17D6BE21" w14:textId="6467149E" w:rsidR="008E2877" w:rsidRPr="00A613CD" w:rsidRDefault="008E2877" w:rsidP="00A613CD">
      <w:pPr>
        <w:pStyle w:val="ListParagraph"/>
        <w:numPr>
          <w:ilvl w:val="0"/>
          <w:numId w:val="59"/>
        </w:numPr>
        <w:rPr>
          <w:rFonts w:ascii="Calibri" w:hAnsi="Calibri"/>
        </w:rPr>
      </w:pPr>
      <w:r w:rsidRPr="00A613CD">
        <w:rPr>
          <w:rFonts w:ascii="Calibri" w:hAnsi="Calibri"/>
        </w:rPr>
        <w:t>S</w:t>
      </w:r>
      <w:r w:rsidR="008356B3" w:rsidRPr="00A613CD">
        <w:rPr>
          <w:rFonts w:ascii="Calibri" w:hAnsi="Calibri"/>
        </w:rPr>
        <w:t>ince the Working Group commenced its work, the GNSO Council has initiated a separate PDP on all the rights protection mechanisms that have been developed by ICANN, including the UDRP and URS</w:t>
      </w:r>
      <w:r w:rsidRPr="00A613CD">
        <w:rPr>
          <w:rFonts w:ascii="Calibri" w:hAnsi="Calibri"/>
        </w:rPr>
        <w:t>;</w:t>
      </w:r>
      <w:r w:rsidR="008356B3" w:rsidRPr="00A613CD">
        <w:rPr>
          <w:rFonts w:ascii="Calibri" w:hAnsi="Calibri"/>
        </w:rPr>
        <w:t xml:space="preserve"> as such</w:t>
      </w:r>
      <w:r w:rsidRPr="00A613CD">
        <w:rPr>
          <w:rFonts w:ascii="Calibri" w:hAnsi="Calibri"/>
        </w:rPr>
        <w:t>,</w:t>
      </w:r>
      <w:r w:rsidR="008356B3" w:rsidRPr="00A613CD">
        <w:rPr>
          <w:rFonts w:ascii="Calibri" w:hAnsi="Calibri"/>
        </w:rPr>
        <w:t xml:space="preserve"> any substantive changes to these curative rights processes need to be considered in a uniform manner in the absence of a clear legal argument</w:t>
      </w:r>
      <w:r w:rsidRPr="00A613CD">
        <w:rPr>
          <w:rFonts w:ascii="Calibri" w:hAnsi="Calibri"/>
        </w:rPr>
        <w:t xml:space="preserve"> or public policy rationale favoring a piecemeal approach in specific cases.</w:t>
      </w:r>
    </w:p>
    <w:p w14:paraId="03D117A1" w14:textId="19714BC2" w:rsidR="00867695" w:rsidRPr="009149FD" w:rsidRDefault="008E2877" w:rsidP="00FF16EC">
      <w:pPr>
        <w:rPr>
          <w:rFonts w:ascii="Calibri" w:hAnsi="Calibri"/>
        </w:rPr>
      </w:pPr>
      <w:r>
        <w:rPr>
          <w:rFonts w:ascii="Calibri" w:hAnsi="Calibri"/>
        </w:rPr>
        <w:t xml:space="preserve"> </w:t>
      </w:r>
    </w:p>
    <w:p w14:paraId="07841E1C" w14:textId="23F5A0CE" w:rsidR="00867695" w:rsidRPr="009149FD" w:rsidRDefault="00867695" w:rsidP="00FF16EC">
      <w:pPr>
        <w:rPr>
          <w:rFonts w:ascii="Calibri" w:hAnsi="Calibri"/>
          <w:u w:val="single"/>
        </w:rPr>
      </w:pPr>
      <w:r w:rsidRPr="009149FD">
        <w:rPr>
          <w:rFonts w:ascii="Calibri" w:hAnsi="Calibri"/>
          <w:u w:val="single"/>
        </w:rPr>
        <w:t>Additional Background to this Recommendation</w:t>
      </w:r>
    </w:p>
    <w:p w14:paraId="2F2618B4" w14:textId="77777777" w:rsidR="00FF16EC" w:rsidRPr="009149FD" w:rsidRDefault="00FF16EC" w:rsidP="00FF16EC">
      <w:pPr>
        <w:rPr>
          <w:rFonts w:ascii="Calibri" w:hAnsi="Calibri"/>
        </w:rPr>
      </w:pPr>
      <w:r w:rsidRPr="009149FD">
        <w:rPr>
          <w:rFonts w:ascii="Calibri" w:hAnsi="Calibri"/>
        </w:rPr>
        <w:t xml:space="preserve"> </w:t>
      </w:r>
    </w:p>
    <w:p w14:paraId="638E70DA" w14:textId="77777777" w:rsidR="00FF16EC" w:rsidRPr="009149FD" w:rsidRDefault="00FF16EC" w:rsidP="00FF16EC">
      <w:pPr>
        <w:rPr>
          <w:rFonts w:ascii="Calibri" w:hAnsi="Calibri"/>
        </w:rPr>
      </w:pPr>
      <w:r w:rsidRPr="009149FD">
        <w:rPr>
          <w:rFonts w:ascii="Calibri" w:hAnsi="Calibri"/>
        </w:rPr>
        <w:t>The following two paragraphs are taken substantially from the Final Issue Report that outlined the scope of this PDP, and are provided herein as further background to this issue.</w:t>
      </w:r>
    </w:p>
    <w:p w14:paraId="6A8C55A0" w14:textId="77777777" w:rsidR="00FF16EC" w:rsidRPr="009149FD" w:rsidRDefault="00FF16EC" w:rsidP="00FF16EC">
      <w:pPr>
        <w:rPr>
          <w:rFonts w:ascii="Calibri" w:hAnsi="Calibri"/>
        </w:rPr>
      </w:pPr>
      <w:r w:rsidRPr="009149FD">
        <w:rPr>
          <w:rFonts w:ascii="Calibri" w:hAnsi="Calibri"/>
        </w:rPr>
        <w:t xml:space="preserve"> </w:t>
      </w:r>
    </w:p>
    <w:p w14:paraId="24BDD3B0" w14:textId="74213417" w:rsidR="00FF16EC" w:rsidRPr="009149FD" w:rsidRDefault="00FF16EC" w:rsidP="00FF16EC">
      <w:pPr>
        <w:ind w:left="720"/>
        <w:rPr>
          <w:rFonts w:ascii="Calibri" w:hAnsi="Calibri"/>
        </w:rPr>
      </w:pPr>
      <w:r w:rsidRPr="009149FD">
        <w:rPr>
          <w:rFonts w:ascii="Calibri" w:hAnsi="Calibri"/>
        </w:rPr>
        <w:t>1.</w:t>
      </w:r>
      <w:r w:rsidRPr="009149FD">
        <w:rPr>
          <w:rFonts w:ascii="Calibri" w:eastAsia="Times New Roman" w:hAnsi="Calibri"/>
        </w:rPr>
        <w:t xml:space="preserve">     </w:t>
      </w:r>
      <w:r w:rsidRPr="009149FD">
        <w:rPr>
          <w:rFonts w:ascii="Calibri" w:hAnsi="Calibri"/>
        </w:rPr>
        <w:t xml:space="preserve">As recognized in the Final Issue Report scoping out this PDP, the scope of the UDRP and URS as drafted currently applies only to second level domain name disputes where the complainant has legal rights in a trademark or service mark, and the complaint alleges that the respondent’s domain name is identical or confusingly similar to that trademark or service mark. The Final Issue Report had also noted that not all IGOs and INGOs will have trademarks in their names and acronyms, and that during the development of the Applicant Guidebook (AGB) for the New gTLD Program, while certain objection procedures and trademark rights-protection mechanisms had been created, the AGB did not contain any specific rules that pertained exclusively to either preventative (i.e. prevent the harm from occurring by excluding an identifier from registration or </w:t>
      </w:r>
      <w:r w:rsidRPr="009149FD">
        <w:rPr>
          <w:rFonts w:ascii="Calibri" w:hAnsi="Calibri"/>
        </w:rPr>
        <w:lastRenderedPageBreak/>
        <w:t>delegation) or curative (i.e. an organization that claims to have suffered harm is able to file a dispute to cure the defect or problem) rights protections for IGOs or INGOs related directly to their status as international organizations. Rather, the AGB prescribed that organizations that met the existing criteria for a .int registration could avail themselves of the legal rights objection process, and organizations that owned trademark and other intellectual property rights in their names and/or acronyms could participate in the new Trademark Clearinghouse and the associated sunrise</w:t>
      </w:r>
      <w:r w:rsidR="0044788F" w:rsidRPr="009149FD">
        <w:rPr>
          <w:rFonts w:ascii="Calibri" w:hAnsi="Calibri"/>
        </w:rPr>
        <w:t xml:space="preserve"> registration</w:t>
      </w:r>
      <w:r w:rsidRPr="009149FD">
        <w:rPr>
          <w:rFonts w:ascii="Calibri" w:hAnsi="Calibri"/>
        </w:rPr>
        <w:t xml:space="preserve"> and Trademark Claims notice processes</w:t>
      </w:r>
      <w:ins w:id="109" w:author="Mary Wong" w:date="2018-07-06T15:06:00Z">
        <w:r w:rsidR="00391D8B">
          <w:rPr>
            <w:rFonts w:ascii="Calibri" w:hAnsi="Calibri"/>
          </w:rPr>
          <w:t>.</w:t>
        </w:r>
      </w:ins>
      <w:r w:rsidRPr="009149FD">
        <w:rPr>
          <w:rStyle w:val="FootnoteReference"/>
        </w:rPr>
        <w:footnoteReference w:id="6"/>
      </w:r>
    </w:p>
    <w:p w14:paraId="216EC462" w14:textId="77777777" w:rsidR="00FF16EC" w:rsidRPr="009149FD" w:rsidRDefault="00FF16EC" w:rsidP="00FF16EC">
      <w:pPr>
        <w:ind w:left="720"/>
        <w:rPr>
          <w:rFonts w:ascii="Calibri" w:hAnsi="Calibri"/>
        </w:rPr>
      </w:pPr>
      <w:r w:rsidRPr="009149FD">
        <w:rPr>
          <w:rFonts w:ascii="Calibri" w:hAnsi="Calibri"/>
        </w:rPr>
        <w:t xml:space="preserve"> </w:t>
      </w:r>
    </w:p>
    <w:p w14:paraId="317094FB" w14:textId="603ECC78" w:rsidR="00FF16EC" w:rsidRPr="009149FD" w:rsidRDefault="00FF16EC" w:rsidP="00FF16EC">
      <w:pPr>
        <w:ind w:left="720"/>
        <w:rPr>
          <w:rFonts w:ascii="Calibri" w:hAnsi="Calibri"/>
        </w:rPr>
      </w:pPr>
      <w:r w:rsidRPr="009149FD">
        <w:rPr>
          <w:rFonts w:ascii="Calibri" w:hAnsi="Calibri"/>
        </w:rPr>
        <w:t>2.</w:t>
      </w:r>
      <w:r w:rsidRPr="009149FD">
        <w:rPr>
          <w:rFonts w:ascii="Calibri" w:eastAsia="Times New Roman" w:hAnsi="Calibri"/>
        </w:rPr>
        <w:t xml:space="preserve">     </w:t>
      </w:r>
      <w:r w:rsidRPr="009149FD">
        <w:rPr>
          <w:rFonts w:ascii="Calibri" w:hAnsi="Calibri"/>
        </w:rPr>
        <w:t>The AGB also contained top-level protections for certain Red Cross and International Olympic Committee (IOC) identifiers, through which these R</w:t>
      </w:r>
      <w:r w:rsidR="009773F2">
        <w:rPr>
          <w:rFonts w:ascii="Calibri" w:hAnsi="Calibri"/>
        </w:rPr>
        <w:t xml:space="preserve">ed </w:t>
      </w:r>
      <w:r w:rsidRPr="009149FD">
        <w:rPr>
          <w:rFonts w:ascii="Calibri" w:hAnsi="Calibri"/>
        </w:rPr>
        <w:t>C</w:t>
      </w:r>
      <w:r w:rsidR="009773F2">
        <w:rPr>
          <w:rFonts w:ascii="Calibri" w:hAnsi="Calibri"/>
        </w:rPr>
        <w:t>ross</w:t>
      </w:r>
      <w:r w:rsidRPr="009149FD">
        <w:rPr>
          <w:rFonts w:ascii="Calibri" w:hAnsi="Calibri"/>
        </w:rPr>
        <w:t xml:space="preserve"> and IOC identifiers would be reserved and thus withheld from delegation under the New gTLD Program. Both the R</w:t>
      </w:r>
      <w:r w:rsidR="009773F2">
        <w:rPr>
          <w:rFonts w:ascii="Calibri" w:hAnsi="Calibri"/>
        </w:rPr>
        <w:t xml:space="preserve">ed </w:t>
      </w:r>
      <w:r w:rsidRPr="009149FD">
        <w:rPr>
          <w:rFonts w:ascii="Calibri" w:hAnsi="Calibri"/>
        </w:rPr>
        <w:t>C</w:t>
      </w:r>
      <w:r w:rsidR="009773F2">
        <w:rPr>
          <w:rFonts w:ascii="Calibri" w:hAnsi="Calibri"/>
        </w:rPr>
        <w:t>ross</w:t>
      </w:r>
      <w:r w:rsidRPr="009149FD">
        <w:rPr>
          <w:rFonts w:ascii="Calibri" w:hAnsi="Calibri"/>
        </w:rPr>
        <w:t xml:space="preserve"> and IOC are INGOs. Subsequently, interim second-level protections for certain R</w:t>
      </w:r>
      <w:r w:rsidR="009773F2">
        <w:rPr>
          <w:rFonts w:ascii="Calibri" w:hAnsi="Calibri"/>
        </w:rPr>
        <w:t xml:space="preserve">ed </w:t>
      </w:r>
      <w:r w:rsidRPr="009149FD">
        <w:rPr>
          <w:rFonts w:ascii="Calibri" w:hAnsi="Calibri"/>
        </w:rPr>
        <w:t>C</w:t>
      </w:r>
      <w:r w:rsidR="009773F2">
        <w:rPr>
          <w:rFonts w:ascii="Calibri" w:hAnsi="Calibri"/>
        </w:rPr>
        <w:t>ross</w:t>
      </w:r>
      <w:r w:rsidRPr="009149FD">
        <w:rPr>
          <w:rFonts w:ascii="Calibri" w:hAnsi="Calibri"/>
        </w:rPr>
        <w:t xml:space="preserve"> and IOC </w:t>
      </w:r>
      <w:r w:rsidR="009773F2">
        <w:rPr>
          <w:rFonts w:ascii="Calibri" w:hAnsi="Calibri"/>
        </w:rPr>
        <w:t xml:space="preserve">identifiers </w:t>
      </w:r>
      <w:r w:rsidRPr="009149FD">
        <w:rPr>
          <w:rFonts w:ascii="Calibri" w:hAnsi="Calibri"/>
        </w:rPr>
        <w:t xml:space="preserve">and for a specific list of IGO names and acronyms provided by the GAC </w:t>
      </w:r>
      <w:r w:rsidR="0052219F" w:rsidRPr="009149FD">
        <w:rPr>
          <w:rFonts w:ascii="Calibri" w:hAnsi="Calibri"/>
        </w:rPr>
        <w:t xml:space="preserve">were </w:t>
      </w:r>
      <w:r w:rsidRPr="009149FD">
        <w:rPr>
          <w:rFonts w:ascii="Calibri" w:hAnsi="Calibri"/>
        </w:rPr>
        <w:t xml:space="preserve">granted </w:t>
      </w:r>
      <w:r w:rsidR="009773F2">
        <w:rPr>
          <w:rFonts w:ascii="Calibri" w:hAnsi="Calibri"/>
        </w:rPr>
        <w:t xml:space="preserve">by the ICANN Board </w:t>
      </w:r>
      <w:r w:rsidRPr="009149FD">
        <w:rPr>
          <w:rFonts w:ascii="Calibri" w:hAnsi="Calibri"/>
        </w:rPr>
        <w:t>in response to advice from the GAC.</w:t>
      </w:r>
    </w:p>
    <w:p w14:paraId="47102F8F" w14:textId="77777777" w:rsidR="00FF16EC" w:rsidRPr="009149FD" w:rsidRDefault="00FF16EC" w:rsidP="00FF16EC">
      <w:pPr>
        <w:rPr>
          <w:rFonts w:ascii="Calibri" w:hAnsi="Calibri"/>
        </w:rPr>
      </w:pPr>
      <w:r w:rsidRPr="009149FD">
        <w:rPr>
          <w:rFonts w:ascii="Calibri" w:hAnsi="Calibri"/>
        </w:rPr>
        <w:t xml:space="preserve"> </w:t>
      </w:r>
    </w:p>
    <w:p w14:paraId="52FD5AA3" w14:textId="06E5ABE3" w:rsidR="00FF16EC" w:rsidRPr="009149FD" w:rsidRDefault="00FF16EC" w:rsidP="00FF16EC">
      <w:pPr>
        <w:rPr>
          <w:rFonts w:ascii="Calibri" w:hAnsi="Calibri"/>
        </w:rPr>
      </w:pPr>
      <w:r w:rsidRPr="009149FD">
        <w:rPr>
          <w:rFonts w:ascii="Calibri" w:hAnsi="Calibri"/>
        </w:rPr>
        <w:t>It is important to note that the second-level protections noted above were granted on an interim basis to allow new gTLDs to begin launching while policy development and consultations continued on the topic of what would be the appropriate second level protections for R</w:t>
      </w:r>
      <w:r w:rsidR="00E37FCF" w:rsidRPr="009149FD">
        <w:rPr>
          <w:rFonts w:ascii="Calibri" w:hAnsi="Calibri"/>
        </w:rPr>
        <w:t xml:space="preserve">ed </w:t>
      </w:r>
      <w:r w:rsidRPr="009149FD">
        <w:rPr>
          <w:rFonts w:ascii="Calibri" w:hAnsi="Calibri"/>
        </w:rPr>
        <w:t>C</w:t>
      </w:r>
      <w:r w:rsidR="00E37FCF" w:rsidRPr="009149FD">
        <w:rPr>
          <w:rFonts w:ascii="Calibri" w:hAnsi="Calibri"/>
        </w:rPr>
        <w:t>ross</w:t>
      </w:r>
      <w:r w:rsidRPr="009149FD">
        <w:rPr>
          <w:rFonts w:ascii="Calibri" w:hAnsi="Calibri"/>
        </w:rPr>
        <w:t xml:space="preserve"> and </w:t>
      </w:r>
      <w:r w:rsidR="00E37FCF" w:rsidRPr="009149FD">
        <w:rPr>
          <w:rFonts w:ascii="Calibri" w:hAnsi="Calibri"/>
        </w:rPr>
        <w:t>I</w:t>
      </w:r>
      <w:r w:rsidRPr="009149FD">
        <w:rPr>
          <w:rFonts w:ascii="Calibri" w:hAnsi="Calibri"/>
        </w:rPr>
        <w:t xml:space="preserve">OC names and acronyms, and IGO acronyms. </w:t>
      </w:r>
    </w:p>
    <w:p w14:paraId="6D05A4DB" w14:textId="77777777" w:rsidR="00D02F09" w:rsidRPr="009149FD" w:rsidRDefault="00D02F09" w:rsidP="00FF16EC">
      <w:pPr>
        <w:rPr>
          <w:rFonts w:ascii="Calibri" w:hAnsi="Calibri"/>
        </w:rPr>
      </w:pPr>
    </w:p>
    <w:p w14:paraId="52FB3755" w14:textId="6B69D342" w:rsidR="00D02F09" w:rsidRPr="009149FD" w:rsidRDefault="00D02F09" w:rsidP="00FF16EC">
      <w:pPr>
        <w:rPr>
          <w:rFonts w:ascii="Calibri" w:hAnsi="Calibri"/>
        </w:rPr>
      </w:pPr>
      <w:r w:rsidRPr="009149FD">
        <w:rPr>
          <w:rFonts w:ascii="Calibri" w:hAnsi="Calibri"/>
        </w:rPr>
        <w:t>The final consensus level achieved for Recommendation #1</w:t>
      </w:r>
      <w:r w:rsidR="009773F2">
        <w:rPr>
          <w:rFonts w:ascii="Calibri" w:hAnsi="Calibri"/>
        </w:rPr>
        <w:t>: FULL CONSENSUS</w:t>
      </w:r>
      <w:r w:rsidRPr="009149FD">
        <w:rPr>
          <w:rFonts w:ascii="Calibri" w:hAnsi="Calibri"/>
        </w:rPr>
        <w:t>.</w:t>
      </w:r>
    </w:p>
    <w:p w14:paraId="5C8B0950" w14:textId="77777777" w:rsidR="00FF16EC" w:rsidRPr="009149FD" w:rsidRDefault="00FF16EC" w:rsidP="00FF16EC">
      <w:pPr>
        <w:rPr>
          <w:rFonts w:ascii="Calibri" w:hAnsi="Calibri"/>
        </w:rPr>
      </w:pPr>
      <w:r w:rsidRPr="009149FD">
        <w:rPr>
          <w:rFonts w:ascii="Calibri" w:hAnsi="Calibri"/>
        </w:rPr>
        <w:t xml:space="preserve"> </w:t>
      </w:r>
    </w:p>
    <w:p w14:paraId="3E379092" w14:textId="77777777" w:rsidR="007A09DE" w:rsidRPr="009149FD" w:rsidRDefault="00FF16EC" w:rsidP="00FF16EC">
      <w:pPr>
        <w:rPr>
          <w:rFonts w:ascii="Calibri" w:hAnsi="Calibri"/>
          <w:b/>
        </w:rPr>
      </w:pPr>
      <w:r w:rsidRPr="009149FD">
        <w:rPr>
          <w:rFonts w:ascii="Calibri" w:hAnsi="Calibri"/>
          <w:b/>
          <w:u w:val="single"/>
        </w:rPr>
        <w:t>Recommendation #2</w:t>
      </w:r>
      <w:r w:rsidRPr="009149FD">
        <w:rPr>
          <w:rFonts w:ascii="Calibri" w:hAnsi="Calibri"/>
          <w:b/>
        </w:rPr>
        <w:t xml:space="preserve">: </w:t>
      </w:r>
    </w:p>
    <w:p w14:paraId="1B5A722D" w14:textId="24D69C95" w:rsidR="007E7D37" w:rsidRPr="009149FD" w:rsidRDefault="00465155" w:rsidP="007E7D37">
      <w:pPr>
        <w:rPr>
          <w:rFonts w:ascii="Calibri" w:hAnsi="Calibri"/>
          <w:b/>
        </w:rPr>
      </w:pPr>
      <w:r>
        <w:rPr>
          <w:rFonts w:ascii="Calibri" w:hAnsi="Calibri"/>
          <w:b/>
        </w:rPr>
        <w:t>The Working Group notes that a</w:t>
      </w:r>
      <w:r w:rsidRPr="009149FD">
        <w:rPr>
          <w:rFonts w:ascii="Calibri" w:hAnsi="Calibri"/>
          <w:b/>
        </w:rPr>
        <w:t xml:space="preserve">n </w:t>
      </w:r>
      <w:r w:rsidR="007E7D37" w:rsidRPr="009149FD">
        <w:rPr>
          <w:rFonts w:ascii="Calibri" w:hAnsi="Calibri"/>
          <w:b/>
        </w:rPr>
        <w:t xml:space="preserve">IGO </w:t>
      </w:r>
      <w:r>
        <w:rPr>
          <w:rFonts w:ascii="Calibri" w:hAnsi="Calibri"/>
          <w:b/>
        </w:rPr>
        <w:t>may seek to demonstrate that it has the requisite standing to file a complaint under the UDRP or URS</w:t>
      </w:r>
      <w:r w:rsidRPr="009149FD">
        <w:rPr>
          <w:rFonts w:ascii="Calibri" w:hAnsi="Calibri"/>
          <w:b/>
        </w:rPr>
        <w:t xml:space="preserve"> </w:t>
      </w:r>
      <w:r>
        <w:rPr>
          <w:rFonts w:ascii="Calibri" w:hAnsi="Calibri"/>
          <w:b/>
        </w:rPr>
        <w:t xml:space="preserve">by showing </w:t>
      </w:r>
      <w:r w:rsidR="007E7D37" w:rsidRPr="009149FD">
        <w:rPr>
          <w:rFonts w:ascii="Calibri" w:hAnsi="Calibri"/>
          <w:b/>
        </w:rPr>
        <w:t>that</w:t>
      </w:r>
      <w:r>
        <w:rPr>
          <w:rFonts w:ascii="Calibri" w:hAnsi="Calibri"/>
          <w:b/>
        </w:rPr>
        <w:t xml:space="preserve"> it</w:t>
      </w:r>
      <w:r w:rsidR="007E7D37" w:rsidRPr="009149FD">
        <w:rPr>
          <w:rFonts w:ascii="Calibri" w:hAnsi="Calibri"/>
          <w:b/>
        </w:rPr>
        <w:t xml:space="preserve"> has complied with the requisite communication and notification procedure </w:t>
      </w:r>
      <w:r w:rsidR="007E7D37">
        <w:rPr>
          <w:rFonts w:ascii="Calibri" w:hAnsi="Calibri"/>
          <w:b/>
        </w:rPr>
        <w:t>in accordance with</w:t>
      </w:r>
      <w:r w:rsidR="007E7D37" w:rsidRPr="009149FD">
        <w:rPr>
          <w:rFonts w:ascii="Calibri" w:hAnsi="Calibri"/>
          <w:b/>
        </w:rPr>
        <w:t xml:space="preserve"> Article 6</w:t>
      </w:r>
      <w:r w:rsidR="007E7D37" w:rsidRPr="009149FD">
        <w:rPr>
          <w:rFonts w:ascii="Calibri" w:hAnsi="Calibri"/>
          <w:b/>
          <w:i/>
        </w:rPr>
        <w:t>ter</w:t>
      </w:r>
      <w:r w:rsidR="007E7D37" w:rsidRPr="009149FD">
        <w:rPr>
          <w:rFonts w:ascii="Calibri" w:hAnsi="Calibri"/>
          <w:b/>
        </w:rPr>
        <w:t xml:space="preserve"> of the Paris Convention for the Protection of Industrial Property</w:t>
      </w:r>
      <w:r w:rsidR="007E7D37" w:rsidRPr="009149FD">
        <w:rPr>
          <w:rStyle w:val="FootnoteReference"/>
          <w:b/>
        </w:rPr>
        <w:footnoteReference w:id="7"/>
      </w:r>
      <w:r w:rsidR="007E7D37" w:rsidRPr="009149FD">
        <w:rPr>
          <w:rFonts w:ascii="Calibri" w:hAnsi="Calibri"/>
          <w:b/>
        </w:rPr>
        <w:t xml:space="preserve">. </w:t>
      </w:r>
      <w:r>
        <w:rPr>
          <w:rFonts w:ascii="Calibri" w:hAnsi="Calibri"/>
          <w:b/>
        </w:rPr>
        <w:t>An IGO may consider this</w:t>
      </w:r>
      <w:r w:rsidRPr="009149FD">
        <w:rPr>
          <w:rFonts w:ascii="Calibri" w:hAnsi="Calibri"/>
          <w:b/>
        </w:rPr>
        <w:t xml:space="preserve"> </w:t>
      </w:r>
      <w:r>
        <w:rPr>
          <w:rFonts w:ascii="Calibri" w:hAnsi="Calibri"/>
          <w:b/>
        </w:rPr>
        <w:t>to</w:t>
      </w:r>
      <w:r w:rsidRPr="009149FD">
        <w:rPr>
          <w:rFonts w:ascii="Calibri" w:hAnsi="Calibri"/>
          <w:b/>
        </w:rPr>
        <w:t xml:space="preserve"> </w:t>
      </w:r>
      <w:r w:rsidR="007E7D37" w:rsidRPr="009149FD">
        <w:rPr>
          <w:rFonts w:ascii="Calibri" w:hAnsi="Calibri"/>
          <w:b/>
        </w:rPr>
        <w:t xml:space="preserve">be an option where </w:t>
      </w:r>
      <w:r>
        <w:rPr>
          <w:rFonts w:ascii="Calibri" w:hAnsi="Calibri"/>
          <w:b/>
        </w:rPr>
        <w:t>it</w:t>
      </w:r>
      <w:r w:rsidR="007E7D37" w:rsidRPr="009149FD">
        <w:rPr>
          <w:rFonts w:ascii="Calibri" w:hAnsi="Calibri"/>
          <w:b/>
        </w:rPr>
        <w:t xml:space="preserve"> </w:t>
      </w:r>
      <w:r w:rsidR="007E7D37">
        <w:rPr>
          <w:rFonts w:ascii="Calibri" w:hAnsi="Calibri"/>
          <w:b/>
        </w:rPr>
        <w:t>does not have</w:t>
      </w:r>
      <w:ins w:id="110" w:author="Mary Wong" w:date="2018-07-06T15:07:00Z">
        <w:r w:rsidR="00391D8B">
          <w:rPr>
            <w:rFonts w:ascii="Calibri" w:hAnsi="Calibri"/>
            <w:b/>
          </w:rPr>
          <w:t xml:space="preserve"> a</w:t>
        </w:r>
      </w:ins>
      <w:r w:rsidR="007E7D37">
        <w:rPr>
          <w:rFonts w:ascii="Calibri" w:hAnsi="Calibri"/>
          <w:b/>
        </w:rPr>
        <w:t xml:space="preserve"> </w:t>
      </w:r>
      <w:ins w:id="111" w:author="Mary Wong" w:date="2018-07-06T15:06:00Z">
        <w:r w:rsidR="00391D8B">
          <w:rPr>
            <w:rFonts w:ascii="Calibri" w:hAnsi="Calibri"/>
            <w:b/>
          </w:rPr>
          <w:t xml:space="preserve">registered </w:t>
        </w:r>
      </w:ins>
      <w:r w:rsidR="007E7D37">
        <w:rPr>
          <w:rFonts w:ascii="Calibri" w:hAnsi="Calibri"/>
          <w:b/>
        </w:rPr>
        <w:t xml:space="preserve">trademark </w:t>
      </w:r>
      <w:r w:rsidR="009773F2">
        <w:rPr>
          <w:rFonts w:ascii="Calibri" w:hAnsi="Calibri"/>
          <w:b/>
        </w:rPr>
        <w:t xml:space="preserve">or service </w:t>
      </w:r>
      <w:ins w:id="112" w:author="Mary Wong" w:date="2018-07-06T15:07:00Z">
        <w:r w:rsidR="00391D8B">
          <w:rPr>
            <w:rFonts w:ascii="Calibri" w:hAnsi="Calibri"/>
            <w:b/>
          </w:rPr>
          <w:t>mark</w:t>
        </w:r>
      </w:ins>
      <w:del w:id="113" w:author="Mary Wong" w:date="2018-07-06T15:07:00Z">
        <w:r w:rsidR="007E7D37" w:rsidDel="00391D8B">
          <w:rPr>
            <w:rFonts w:ascii="Calibri" w:hAnsi="Calibri"/>
            <w:b/>
          </w:rPr>
          <w:delText>rights</w:delText>
        </w:r>
      </w:del>
      <w:r w:rsidR="007E7D37">
        <w:rPr>
          <w:rFonts w:ascii="Calibri" w:hAnsi="Calibri"/>
          <w:b/>
        </w:rPr>
        <w:t xml:space="preserve"> in its name or acronym</w:t>
      </w:r>
      <w:del w:id="114" w:author="Mary Wong" w:date="2018-07-06T15:07:00Z">
        <w:r w:rsidR="007E7D37" w:rsidDel="00391D8B">
          <w:rPr>
            <w:rFonts w:ascii="Calibri" w:hAnsi="Calibri"/>
            <w:b/>
          </w:rPr>
          <w:delText xml:space="preserve"> (as applicable)</w:delText>
        </w:r>
      </w:del>
      <w:r w:rsidR="007E7D37">
        <w:rPr>
          <w:rFonts w:ascii="Calibri" w:hAnsi="Calibri"/>
          <w:b/>
        </w:rPr>
        <w:t xml:space="preserve"> but believes it </w:t>
      </w:r>
      <w:r w:rsidR="007E7D37" w:rsidRPr="009149FD">
        <w:rPr>
          <w:rFonts w:ascii="Calibri" w:hAnsi="Calibri"/>
          <w:b/>
        </w:rPr>
        <w:t xml:space="preserve">has </w:t>
      </w:r>
      <w:del w:id="115" w:author="Mary Wong" w:date="2018-07-06T15:08:00Z">
        <w:r w:rsidR="007E7D37" w:rsidRPr="009149FD" w:rsidDel="00391D8B">
          <w:rPr>
            <w:rFonts w:ascii="Calibri" w:hAnsi="Calibri"/>
            <w:b/>
          </w:rPr>
          <w:delText xml:space="preserve">certain </w:delText>
        </w:r>
      </w:del>
      <w:r w:rsidR="007E7D37" w:rsidRPr="009149FD">
        <w:rPr>
          <w:rFonts w:ascii="Calibri" w:hAnsi="Calibri"/>
          <w:b/>
        </w:rPr>
        <w:t xml:space="preserve">unregistered </w:t>
      </w:r>
      <w:r w:rsidR="009773F2">
        <w:rPr>
          <w:rFonts w:ascii="Calibri" w:hAnsi="Calibri"/>
          <w:b/>
        </w:rPr>
        <w:t xml:space="preserve">trademark or service </w:t>
      </w:r>
      <w:r w:rsidR="007E7D37" w:rsidRPr="009149FD">
        <w:rPr>
          <w:rFonts w:ascii="Calibri" w:hAnsi="Calibri"/>
          <w:b/>
        </w:rPr>
        <w:t xml:space="preserve">rights </w:t>
      </w:r>
      <w:r w:rsidR="007E7D37">
        <w:rPr>
          <w:rFonts w:ascii="Calibri" w:hAnsi="Calibri"/>
          <w:b/>
        </w:rPr>
        <w:t>for which it</w:t>
      </w:r>
      <w:r w:rsidR="007E7D37" w:rsidRPr="009149FD">
        <w:rPr>
          <w:rFonts w:ascii="Calibri" w:hAnsi="Calibri"/>
          <w:b/>
        </w:rPr>
        <w:t xml:space="preserve"> must adduce factual evidence to show that it </w:t>
      </w:r>
      <w:r w:rsidR="007E7D37">
        <w:rPr>
          <w:rFonts w:ascii="Calibri" w:hAnsi="Calibri"/>
          <w:b/>
        </w:rPr>
        <w:t xml:space="preserve">nevertheless </w:t>
      </w:r>
      <w:r w:rsidR="007E7D37" w:rsidRPr="009149FD">
        <w:rPr>
          <w:rFonts w:ascii="Calibri" w:hAnsi="Calibri"/>
          <w:b/>
        </w:rPr>
        <w:t xml:space="preserve">has substantive legal rights in the name and/or acronym in question. </w:t>
      </w:r>
      <w:r>
        <w:rPr>
          <w:rFonts w:ascii="Calibri" w:hAnsi="Calibri"/>
          <w:b/>
        </w:rPr>
        <w:t>In this regard</w:t>
      </w:r>
      <w:r w:rsidR="007E7D37" w:rsidRPr="009149FD">
        <w:rPr>
          <w:rFonts w:ascii="Calibri" w:hAnsi="Calibri"/>
          <w:b/>
        </w:rPr>
        <w:t xml:space="preserve">, the </w:t>
      </w:r>
      <w:r w:rsidR="007E7D37">
        <w:rPr>
          <w:rFonts w:ascii="Calibri" w:hAnsi="Calibri"/>
          <w:b/>
        </w:rPr>
        <w:t>Working Group</w:t>
      </w:r>
      <w:r w:rsidR="007E7D37" w:rsidRPr="009149FD">
        <w:rPr>
          <w:rFonts w:ascii="Calibri" w:hAnsi="Calibri"/>
          <w:b/>
        </w:rPr>
        <w:t xml:space="preserve"> </w:t>
      </w:r>
      <w:r>
        <w:rPr>
          <w:rFonts w:ascii="Calibri" w:hAnsi="Calibri"/>
          <w:b/>
        </w:rPr>
        <w:t>recommend</w:t>
      </w:r>
      <w:r w:rsidRPr="009149FD">
        <w:rPr>
          <w:rFonts w:ascii="Calibri" w:hAnsi="Calibri"/>
          <w:b/>
        </w:rPr>
        <w:t xml:space="preserve">s </w:t>
      </w:r>
      <w:r w:rsidR="007E7D37" w:rsidRPr="009149FD">
        <w:rPr>
          <w:rFonts w:ascii="Calibri" w:hAnsi="Calibri"/>
          <w:b/>
        </w:rPr>
        <w:t>that</w:t>
      </w:r>
      <w:r>
        <w:rPr>
          <w:rFonts w:ascii="Calibri" w:hAnsi="Calibri"/>
          <w:b/>
        </w:rPr>
        <w:t xml:space="preserve"> </w:t>
      </w:r>
      <w:r w:rsidR="00FE7F63">
        <w:rPr>
          <w:rFonts w:ascii="Calibri" w:hAnsi="Calibri"/>
          <w:b/>
        </w:rPr>
        <w:t xml:space="preserve">specific </w:t>
      </w:r>
      <w:r>
        <w:rPr>
          <w:rFonts w:ascii="Calibri" w:hAnsi="Calibri"/>
          <w:b/>
        </w:rPr>
        <w:t>Policy Guidance be issued by ICANN to clarify the following points</w:t>
      </w:r>
      <w:r w:rsidR="007E7D37" w:rsidRPr="009149FD">
        <w:rPr>
          <w:rFonts w:ascii="Calibri" w:hAnsi="Calibri"/>
          <w:b/>
        </w:rPr>
        <w:t xml:space="preserve">: </w:t>
      </w:r>
    </w:p>
    <w:p w14:paraId="77DAFC0A" w14:textId="76322DFC" w:rsidR="007E7D37" w:rsidRPr="009149FD" w:rsidRDefault="007E7D37" w:rsidP="007E7D37">
      <w:pPr>
        <w:ind w:left="720"/>
        <w:rPr>
          <w:rFonts w:ascii="Calibri" w:hAnsi="Calibri"/>
          <w:b/>
        </w:rPr>
      </w:pPr>
      <w:r w:rsidRPr="009149FD">
        <w:rPr>
          <w:rFonts w:ascii="Calibri" w:hAnsi="Calibri"/>
          <w:b/>
        </w:rPr>
        <w:lastRenderedPageBreak/>
        <w:t xml:space="preserve">(a) this alternative mechanism for standing </w:t>
      </w:r>
      <w:r w:rsidR="00465155">
        <w:rPr>
          <w:rFonts w:ascii="Calibri" w:hAnsi="Calibri"/>
          <w:b/>
        </w:rPr>
        <w:t xml:space="preserve">is </w:t>
      </w:r>
      <w:r w:rsidRPr="009149FD">
        <w:rPr>
          <w:rFonts w:ascii="Calibri" w:hAnsi="Calibri"/>
          <w:b/>
        </w:rPr>
        <w:t xml:space="preserve">not needed in a situation where an IGO already holds trademark </w:t>
      </w:r>
      <w:r w:rsidR="008356B3">
        <w:rPr>
          <w:rFonts w:ascii="Calibri" w:hAnsi="Calibri"/>
          <w:b/>
        </w:rPr>
        <w:t xml:space="preserve">or service mark </w:t>
      </w:r>
      <w:r w:rsidRPr="009149FD">
        <w:rPr>
          <w:rFonts w:ascii="Calibri" w:hAnsi="Calibri"/>
          <w:b/>
        </w:rPr>
        <w:t xml:space="preserve">rights in its name and/or acronym, as the IGO would in such a case proceed in the same way as a non-IGO trademark owner; </w:t>
      </w:r>
    </w:p>
    <w:p w14:paraId="270407B7" w14:textId="77777777" w:rsidR="007E7D37" w:rsidRPr="009149FD" w:rsidRDefault="007E7D37" w:rsidP="007E7D37">
      <w:pPr>
        <w:ind w:left="720"/>
        <w:rPr>
          <w:rFonts w:ascii="Calibri" w:hAnsi="Calibri"/>
          <w:b/>
        </w:rPr>
      </w:pPr>
      <w:r w:rsidRPr="009149FD">
        <w:rPr>
          <w:rFonts w:ascii="Calibri" w:hAnsi="Calibri"/>
          <w:b/>
        </w:rPr>
        <w:t>(b) whether or not compliance with Article 6</w:t>
      </w:r>
      <w:r w:rsidRPr="009149FD">
        <w:rPr>
          <w:rFonts w:ascii="Calibri" w:hAnsi="Calibri"/>
          <w:b/>
          <w:i/>
        </w:rPr>
        <w:t>ter</w:t>
      </w:r>
      <w:r w:rsidRPr="009149FD">
        <w:rPr>
          <w:rFonts w:ascii="Calibri" w:hAnsi="Calibri"/>
          <w:b/>
        </w:rPr>
        <w:t xml:space="preserve"> will be considered determinative of standing is a decision to be made by the UDRP or URS panelist(s) based on the facts of each case; and</w:t>
      </w:r>
    </w:p>
    <w:p w14:paraId="5CF123B1" w14:textId="6B06D2B7" w:rsidR="00FF16EC" w:rsidRPr="009149FD" w:rsidRDefault="007E7D37" w:rsidP="007E7D37">
      <w:pPr>
        <w:ind w:left="720"/>
        <w:rPr>
          <w:rFonts w:ascii="Calibri" w:hAnsi="Calibri"/>
          <w:b/>
        </w:rPr>
      </w:pPr>
      <w:r w:rsidRPr="009149FD">
        <w:rPr>
          <w:rFonts w:ascii="Calibri" w:hAnsi="Calibri"/>
          <w:b/>
        </w:rPr>
        <w:t xml:space="preserve">(c) </w:t>
      </w:r>
      <w:r w:rsidR="00465155">
        <w:rPr>
          <w:rFonts w:ascii="Calibri" w:hAnsi="Calibri"/>
          <w:b/>
        </w:rPr>
        <w:t>the possibility that an IGO may seek to</w:t>
      </w:r>
      <w:r w:rsidR="00512FE4">
        <w:rPr>
          <w:rFonts w:ascii="Calibri" w:hAnsi="Calibri"/>
          <w:b/>
        </w:rPr>
        <w:t xml:space="preserve"> rely on its compliance with Article 6</w:t>
      </w:r>
      <w:r w:rsidR="00512FE4" w:rsidRPr="00A613CD">
        <w:rPr>
          <w:rFonts w:ascii="Calibri" w:hAnsi="Calibri"/>
          <w:b/>
          <w:i/>
        </w:rPr>
        <w:t>ter</w:t>
      </w:r>
      <w:r w:rsidR="00465155">
        <w:rPr>
          <w:rFonts w:ascii="Calibri" w:hAnsi="Calibri"/>
          <w:b/>
        </w:rPr>
        <w:t xml:space="preserve"> </w:t>
      </w:r>
      <w:r w:rsidR="00512FE4">
        <w:rPr>
          <w:rFonts w:ascii="Calibri" w:hAnsi="Calibri"/>
          <w:b/>
          <w:bCs/>
        </w:rPr>
        <w:t>to demonstrate standing should</w:t>
      </w:r>
      <w:r w:rsidR="00512FE4" w:rsidRPr="009149FD">
        <w:rPr>
          <w:rFonts w:ascii="Calibri" w:hAnsi="Calibri"/>
          <w:b/>
          <w:bCs/>
        </w:rPr>
        <w:t xml:space="preserve"> </w:t>
      </w:r>
      <w:r w:rsidRPr="009149FD">
        <w:rPr>
          <w:rFonts w:ascii="Calibri" w:hAnsi="Calibri"/>
          <w:b/>
          <w:bCs/>
        </w:rPr>
        <w:t>not modify or affect any of the existing grounds which UDRP and/or URS panelists have previously found sufficient for IGO standing (e.g. based on statutes and treaties</w:t>
      </w:r>
      <w:r w:rsidR="00270679" w:rsidRPr="009149FD">
        <w:rPr>
          <w:rFonts w:ascii="Calibri" w:hAnsi="Calibri"/>
          <w:b/>
          <w:bCs/>
        </w:rPr>
        <w:t xml:space="preserve">). </w:t>
      </w:r>
      <w:r w:rsidR="00270679" w:rsidRPr="009149FD" w:rsidDel="007A09DE">
        <w:rPr>
          <w:rFonts w:ascii="Calibri" w:hAnsi="Calibri"/>
          <w:b/>
        </w:rPr>
        <w:t xml:space="preserve"> </w:t>
      </w:r>
    </w:p>
    <w:p w14:paraId="29F33124" w14:textId="77777777" w:rsidR="00FF16EC" w:rsidRPr="009149FD" w:rsidRDefault="00FF16EC" w:rsidP="00FF16EC">
      <w:pPr>
        <w:rPr>
          <w:rFonts w:ascii="Calibri" w:hAnsi="Calibri"/>
        </w:rPr>
      </w:pPr>
      <w:r w:rsidRPr="009149FD">
        <w:rPr>
          <w:rFonts w:ascii="Calibri" w:hAnsi="Calibri"/>
        </w:rPr>
        <w:t xml:space="preserve"> </w:t>
      </w:r>
    </w:p>
    <w:p w14:paraId="2496CD1E" w14:textId="77777777" w:rsidR="007E7D37" w:rsidRDefault="00FF16EC" w:rsidP="00FF16EC">
      <w:pPr>
        <w:rPr>
          <w:rFonts w:ascii="Calibri" w:hAnsi="Calibri"/>
        </w:rPr>
      </w:pPr>
      <w:r w:rsidRPr="009149FD">
        <w:rPr>
          <w:rFonts w:ascii="Calibri" w:hAnsi="Calibri"/>
        </w:rPr>
        <w:t>Under the UDRP and URS, the first substantive element that a complainant must satisfy under both procedures is that the complainant has rights in a trademark or service mark. Most UDRP panelists have read this requirement as a requirement for standing to file a complaint</w:t>
      </w:r>
      <w:r w:rsidRPr="009149FD">
        <w:rPr>
          <w:rStyle w:val="FootnoteReference"/>
          <w:rFonts w:eastAsia="Calibri" w:cs="Calibri"/>
        </w:rPr>
        <w:footnoteReference w:id="8"/>
      </w:r>
      <w:r w:rsidRPr="009149FD">
        <w:rPr>
          <w:rFonts w:ascii="Calibri" w:hAnsi="Calibri"/>
        </w:rPr>
        <w:t>, and it is generally accepted that the threshold may be satisfied by establishing either ownership or exclusive license rights in the trademark or service mark</w:t>
      </w:r>
      <w:r w:rsidRPr="009149FD">
        <w:rPr>
          <w:rStyle w:val="FootnoteReference"/>
        </w:rPr>
        <w:footnoteReference w:id="9"/>
      </w:r>
      <w:r w:rsidRPr="009149FD">
        <w:rPr>
          <w:rFonts w:ascii="Calibri" w:hAnsi="Calibri"/>
        </w:rPr>
        <w:t xml:space="preserve">. </w:t>
      </w:r>
    </w:p>
    <w:p w14:paraId="018EC7A7" w14:textId="77777777" w:rsidR="007E7D37" w:rsidRDefault="007E7D37" w:rsidP="00FF16EC">
      <w:pPr>
        <w:rPr>
          <w:rFonts w:ascii="Calibri" w:hAnsi="Calibri"/>
        </w:rPr>
      </w:pPr>
    </w:p>
    <w:p w14:paraId="71B104DF" w14:textId="4847B244" w:rsidR="00FF16EC" w:rsidRPr="009149FD" w:rsidRDefault="00FF16EC" w:rsidP="00FF16EC">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considered this requirement in the context of IGOs, with particular reference to the protections offered to IGOs under Article 6</w:t>
      </w:r>
      <w:r w:rsidRPr="009149FD">
        <w:rPr>
          <w:rFonts w:ascii="Calibri" w:hAnsi="Calibri"/>
          <w:i/>
        </w:rPr>
        <w:t>ter</w:t>
      </w:r>
      <w:r w:rsidRPr="009149FD">
        <w:rPr>
          <w:rFonts w:ascii="Calibri" w:hAnsi="Calibri"/>
        </w:rPr>
        <w:t xml:space="preserve"> of the Paris Convention for the Protection of Intellectual Property. </w:t>
      </w:r>
      <w:r w:rsidR="007A09DE" w:rsidRPr="009149FD">
        <w:rPr>
          <w:rFonts w:ascii="Calibri" w:hAnsi="Calibri"/>
        </w:rPr>
        <w:t xml:space="preserve">Initially, the </w:t>
      </w:r>
      <w:r w:rsidR="00FD75A1">
        <w:rPr>
          <w:rFonts w:ascii="Calibri" w:hAnsi="Calibri"/>
        </w:rPr>
        <w:t>Working Group</w:t>
      </w:r>
      <w:r w:rsidRPr="009149FD">
        <w:rPr>
          <w:rFonts w:ascii="Calibri" w:hAnsi="Calibri"/>
        </w:rPr>
        <w:t xml:space="preserve"> </w:t>
      </w:r>
      <w:r w:rsidR="007A09DE" w:rsidRPr="009149FD">
        <w:rPr>
          <w:rFonts w:ascii="Calibri" w:hAnsi="Calibri"/>
        </w:rPr>
        <w:t>concluded</w:t>
      </w:r>
      <w:r w:rsidRPr="009149FD">
        <w:rPr>
          <w:rFonts w:ascii="Calibri" w:hAnsi="Calibri"/>
        </w:rPr>
        <w:t xml:space="preserve"> that, based on Article 6</w:t>
      </w:r>
      <w:r w:rsidRPr="009149FD">
        <w:rPr>
          <w:rFonts w:ascii="Calibri" w:hAnsi="Calibri"/>
          <w:i/>
        </w:rPr>
        <w:t>ter</w:t>
      </w:r>
      <w:r w:rsidRPr="009149FD">
        <w:rPr>
          <w:rFonts w:ascii="Calibri" w:hAnsi="Calibri"/>
        </w:rPr>
        <w:t xml:space="preserve">, IGOs which have complied with the communications and notifications procedure described in that treaty provision </w:t>
      </w:r>
      <w:r w:rsidR="007A09DE" w:rsidRPr="009149FD">
        <w:rPr>
          <w:rFonts w:ascii="Calibri" w:hAnsi="Calibri"/>
        </w:rPr>
        <w:t xml:space="preserve">should be considered to </w:t>
      </w:r>
      <w:r w:rsidRPr="009149FD">
        <w:rPr>
          <w:rFonts w:ascii="Calibri" w:hAnsi="Calibri"/>
        </w:rPr>
        <w:t>have satisfied the standing requirement of the UDRP and URS.</w:t>
      </w:r>
      <w:r w:rsidR="007A09DE" w:rsidRPr="009149FD">
        <w:rPr>
          <w:rFonts w:ascii="Calibri" w:hAnsi="Calibri"/>
        </w:rPr>
        <w:t xml:space="preserve"> This was the preliminary recommendation in the </w:t>
      </w:r>
      <w:r w:rsidR="00FD75A1">
        <w:rPr>
          <w:rFonts w:ascii="Calibri" w:hAnsi="Calibri"/>
        </w:rPr>
        <w:t>Working Group</w:t>
      </w:r>
      <w:r w:rsidR="007A09DE" w:rsidRPr="009149FD">
        <w:rPr>
          <w:rFonts w:ascii="Calibri" w:hAnsi="Calibri"/>
        </w:rPr>
        <w:t>’s Initial Report that was published for public comment.</w:t>
      </w:r>
      <w:r w:rsidR="006A2C36" w:rsidRPr="009149FD">
        <w:rPr>
          <w:rFonts w:ascii="Calibri" w:hAnsi="Calibri"/>
        </w:rPr>
        <w:t xml:space="preserve"> However, following its review of comments received that provided additional information on the scope and nature of Article 6</w:t>
      </w:r>
      <w:r w:rsidR="006A2C36" w:rsidRPr="007E7D37">
        <w:rPr>
          <w:rFonts w:ascii="Calibri" w:hAnsi="Calibri"/>
          <w:i/>
        </w:rPr>
        <w:t>ter</w:t>
      </w:r>
      <w:r w:rsidR="006A2C36" w:rsidRPr="009149FD">
        <w:rPr>
          <w:rFonts w:ascii="Calibri" w:hAnsi="Calibri"/>
        </w:rPr>
        <w:t xml:space="preserve">, the </w:t>
      </w:r>
      <w:r w:rsidR="00FD75A1">
        <w:rPr>
          <w:rFonts w:ascii="Calibri" w:hAnsi="Calibri"/>
        </w:rPr>
        <w:t>Working Group</w:t>
      </w:r>
      <w:r w:rsidR="006A2C36" w:rsidRPr="009149FD">
        <w:rPr>
          <w:rFonts w:ascii="Calibri" w:hAnsi="Calibri"/>
        </w:rPr>
        <w:t xml:space="preserve"> concluded that its original recommendation should be amended for the reasons l</w:t>
      </w:r>
      <w:r w:rsidR="00A010B3" w:rsidRPr="009149FD">
        <w:rPr>
          <w:rFonts w:ascii="Calibri" w:hAnsi="Calibri"/>
        </w:rPr>
        <w:t>i</w:t>
      </w:r>
      <w:r w:rsidR="006A2C36" w:rsidRPr="009149FD">
        <w:rPr>
          <w:rFonts w:ascii="Calibri" w:hAnsi="Calibri"/>
        </w:rPr>
        <w:t>sted below.</w:t>
      </w:r>
    </w:p>
    <w:p w14:paraId="2C5312E4" w14:textId="77777777" w:rsidR="00A010B3" w:rsidRPr="009149FD" w:rsidRDefault="00A010B3" w:rsidP="00FF16EC">
      <w:pPr>
        <w:rPr>
          <w:rFonts w:ascii="Calibri" w:hAnsi="Calibri"/>
        </w:rPr>
      </w:pPr>
    </w:p>
    <w:p w14:paraId="630931FE" w14:textId="2D036722" w:rsidR="00A010B3" w:rsidRPr="009149FD" w:rsidRDefault="00A010B3" w:rsidP="00FF16EC">
      <w:pPr>
        <w:rPr>
          <w:rFonts w:ascii="Calibri" w:hAnsi="Calibri"/>
        </w:rPr>
      </w:pPr>
      <w:r w:rsidRPr="007E7D37">
        <w:rPr>
          <w:rFonts w:ascii="Calibri" w:hAnsi="Calibri"/>
          <w:u w:val="single"/>
        </w:rPr>
        <w:t>Additional Background to this Recommendation</w:t>
      </w:r>
    </w:p>
    <w:p w14:paraId="72CFC07A" w14:textId="77777777" w:rsidR="00A010B3" w:rsidRPr="009149FD" w:rsidRDefault="00A010B3" w:rsidP="00FF16EC">
      <w:pPr>
        <w:rPr>
          <w:rFonts w:ascii="Calibri" w:hAnsi="Calibri"/>
        </w:rPr>
      </w:pPr>
    </w:p>
    <w:p w14:paraId="4D1D85AA" w14:textId="64208464" w:rsidR="00FF16EC" w:rsidRPr="009149FD" w:rsidRDefault="007A09DE" w:rsidP="00FF16EC">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w:t>
      </w:r>
      <w:r w:rsidR="00270679" w:rsidRPr="009149FD">
        <w:rPr>
          <w:rFonts w:ascii="Calibri" w:hAnsi="Calibri"/>
        </w:rPr>
        <w:t>believes</w:t>
      </w:r>
      <w:r w:rsidRPr="009149FD">
        <w:rPr>
          <w:rFonts w:ascii="Calibri" w:hAnsi="Calibri"/>
        </w:rPr>
        <w:t xml:space="preserve"> that </w:t>
      </w:r>
      <w:r w:rsidR="007E7D37">
        <w:rPr>
          <w:rFonts w:ascii="Calibri" w:hAnsi="Calibri"/>
        </w:rPr>
        <w:t xml:space="preserve">an IGO’s </w:t>
      </w:r>
      <w:del w:id="116" w:author="Mary Wong" w:date="2018-07-06T15:09:00Z">
        <w:r w:rsidRPr="009149FD" w:rsidDel="0047615A">
          <w:rPr>
            <w:rFonts w:ascii="Calibri" w:hAnsi="Calibri"/>
          </w:rPr>
          <w:delText xml:space="preserve">reliance </w:delText>
        </w:r>
      </w:del>
      <w:ins w:id="117" w:author="Mary Wong" w:date="2018-07-06T15:09:00Z">
        <w:r w:rsidR="0047615A">
          <w:rPr>
            <w:rFonts w:ascii="Calibri" w:hAnsi="Calibri"/>
          </w:rPr>
          <w:t>seeking to rely</w:t>
        </w:r>
        <w:r w:rsidR="0047615A" w:rsidRPr="009149FD">
          <w:rPr>
            <w:rFonts w:ascii="Calibri" w:hAnsi="Calibri"/>
          </w:rPr>
          <w:t xml:space="preserve"> </w:t>
        </w:r>
      </w:ins>
      <w:r w:rsidRPr="009149FD">
        <w:rPr>
          <w:rFonts w:ascii="Calibri" w:hAnsi="Calibri"/>
        </w:rPr>
        <w:t xml:space="preserve">on </w:t>
      </w:r>
      <w:r w:rsidR="008356B3">
        <w:rPr>
          <w:rFonts w:ascii="Calibri" w:hAnsi="Calibri"/>
        </w:rPr>
        <w:t xml:space="preserve">its compliance with the </w:t>
      </w:r>
      <w:r w:rsidRPr="009149FD">
        <w:rPr>
          <w:rFonts w:ascii="Calibri" w:hAnsi="Calibri"/>
        </w:rPr>
        <w:t>Article 6</w:t>
      </w:r>
      <w:r w:rsidRPr="009149FD">
        <w:rPr>
          <w:rFonts w:ascii="Calibri" w:hAnsi="Calibri"/>
          <w:i/>
        </w:rPr>
        <w:t>ter</w:t>
      </w:r>
      <w:r w:rsidRPr="009149FD">
        <w:rPr>
          <w:rFonts w:ascii="Calibri" w:hAnsi="Calibri"/>
        </w:rPr>
        <w:t xml:space="preserve"> </w:t>
      </w:r>
      <w:r w:rsidR="008356B3">
        <w:rPr>
          <w:rFonts w:ascii="Calibri" w:hAnsi="Calibri"/>
        </w:rPr>
        <w:t xml:space="preserve">procedure </w:t>
      </w:r>
      <w:r w:rsidRPr="009149FD">
        <w:rPr>
          <w:rFonts w:ascii="Calibri" w:hAnsi="Calibri"/>
        </w:rPr>
        <w:t xml:space="preserve">for the limited purpose of demonstrating standing </w:t>
      </w:r>
      <w:r w:rsidR="00270679" w:rsidRPr="009149FD">
        <w:rPr>
          <w:rFonts w:ascii="Calibri" w:hAnsi="Calibri"/>
        </w:rPr>
        <w:t>will</w:t>
      </w:r>
      <w:r w:rsidRPr="009149FD">
        <w:rPr>
          <w:rFonts w:ascii="Calibri" w:hAnsi="Calibri"/>
        </w:rPr>
        <w:t xml:space="preserve"> not necessarily result in an increased number of complaints, in view of the other factors to be considered by an IGO prior to filing a complaint (such as the need to submit to the Mutual Jurisdiction clause of the UDRP and URS, which may be interpreted to </w:t>
      </w:r>
      <w:r w:rsidR="0044788F" w:rsidRPr="009149FD">
        <w:rPr>
          <w:rFonts w:ascii="Calibri" w:hAnsi="Calibri"/>
        </w:rPr>
        <w:t xml:space="preserve">implicate </w:t>
      </w:r>
      <w:r w:rsidRPr="009149FD">
        <w:rPr>
          <w:rFonts w:ascii="Calibri" w:hAnsi="Calibri"/>
        </w:rPr>
        <w:lastRenderedPageBreak/>
        <w:t xml:space="preserve">any jurisdictional immunity an IGO may have) and the other substantive components of the UDRP and URS that will still need to be proven. </w:t>
      </w:r>
      <w:r w:rsidR="00FF16EC" w:rsidRPr="009149FD">
        <w:rPr>
          <w:rFonts w:ascii="Calibri" w:hAnsi="Calibri"/>
        </w:rPr>
        <w:t xml:space="preserve">The </w:t>
      </w:r>
      <w:r w:rsidR="00FD75A1">
        <w:rPr>
          <w:rFonts w:ascii="Calibri" w:hAnsi="Calibri"/>
        </w:rPr>
        <w:t>Working Group</w:t>
      </w:r>
      <w:r w:rsidR="00FF16EC" w:rsidRPr="009149FD">
        <w:rPr>
          <w:rFonts w:ascii="Calibri" w:hAnsi="Calibri"/>
        </w:rPr>
        <w:t xml:space="preserve"> </w:t>
      </w:r>
      <w:del w:id="118" w:author="Mary Wong" w:date="2018-07-06T15:09:00Z">
        <w:r w:rsidR="00A010B3" w:rsidRPr="009149FD" w:rsidDel="0047615A">
          <w:rPr>
            <w:rFonts w:ascii="Calibri" w:hAnsi="Calibri"/>
          </w:rPr>
          <w:delText xml:space="preserve">also </w:delText>
        </w:r>
      </w:del>
      <w:ins w:id="119" w:author="Mary Wong" w:date="2018-07-06T15:09:00Z">
        <w:r w:rsidR="0047615A">
          <w:rPr>
            <w:rFonts w:ascii="Calibri" w:hAnsi="Calibri"/>
          </w:rPr>
          <w:t>continues to</w:t>
        </w:r>
        <w:r w:rsidR="0047615A" w:rsidRPr="009149FD">
          <w:rPr>
            <w:rFonts w:ascii="Calibri" w:hAnsi="Calibri"/>
          </w:rPr>
          <w:t xml:space="preserve"> </w:t>
        </w:r>
      </w:ins>
      <w:r w:rsidR="00270679" w:rsidRPr="009149FD">
        <w:rPr>
          <w:rFonts w:ascii="Calibri" w:hAnsi="Calibri"/>
        </w:rPr>
        <w:t>believe</w:t>
      </w:r>
      <w:del w:id="120" w:author="Mary Wong" w:date="2018-07-06T15:10:00Z">
        <w:r w:rsidR="00270679" w:rsidRPr="009149FD" w:rsidDel="0047615A">
          <w:rPr>
            <w:rFonts w:ascii="Calibri" w:hAnsi="Calibri"/>
          </w:rPr>
          <w:delText>s</w:delText>
        </w:r>
      </w:del>
      <w:r w:rsidRPr="009149FD">
        <w:rPr>
          <w:rFonts w:ascii="Calibri" w:hAnsi="Calibri"/>
        </w:rPr>
        <w:t xml:space="preserve"> that </w:t>
      </w:r>
      <w:r w:rsidR="00270679" w:rsidRPr="009149FD">
        <w:rPr>
          <w:rFonts w:ascii="Calibri" w:hAnsi="Calibri"/>
        </w:rPr>
        <w:t xml:space="preserve">these </w:t>
      </w:r>
      <w:r w:rsidRPr="009149FD">
        <w:rPr>
          <w:rFonts w:ascii="Calibri" w:hAnsi="Calibri"/>
        </w:rPr>
        <w:t>consideration</w:t>
      </w:r>
      <w:r w:rsidR="00270679" w:rsidRPr="009149FD">
        <w:rPr>
          <w:rFonts w:ascii="Calibri" w:hAnsi="Calibri"/>
        </w:rPr>
        <w:t>s</w:t>
      </w:r>
      <w:r w:rsidRPr="009149FD">
        <w:rPr>
          <w:rFonts w:ascii="Calibri" w:hAnsi="Calibri"/>
        </w:rPr>
        <w:t xml:space="preserve"> more than offset the </w:t>
      </w:r>
      <w:r w:rsidR="00270679" w:rsidRPr="009149FD">
        <w:rPr>
          <w:rFonts w:ascii="Calibri" w:hAnsi="Calibri"/>
        </w:rPr>
        <w:t>likelihood</w:t>
      </w:r>
      <w:r w:rsidRPr="009149FD">
        <w:rPr>
          <w:rFonts w:ascii="Calibri" w:hAnsi="Calibri"/>
        </w:rPr>
        <w:t xml:space="preserve"> </w:t>
      </w:r>
      <w:r w:rsidR="00FF16EC" w:rsidRPr="009149FD">
        <w:rPr>
          <w:rFonts w:ascii="Calibri" w:hAnsi="Calibri"/>
        </w:rPr>
        <w:t>that the number and range of IGOs</w:t>
      </w:r>
      <w:r w:rsidR="006B653D" w:rsidRPr="009149FD">
        <w:rPr>
          <w:rFonts w:ascii="Calibri" w:hAnsi="Calibri"/>
        </w:rPr>
        <w:t xml:space="preserve"> </w:t>
      </w:r>
      <w:r w:rsidR="00270679" w:rsidRPr="009149FD">
        <w:rPr>
          <w:rFonts w:ascii="Calibri" w:hAnsi="Calibri"/>
        </w:rPr>
        <w:t xml:space="preserve">that may </w:t>
      </w:r>
      <w:ins w:id="121" w:author="Mary Wong" w:date="2018-07-06T15:10:00Z">
        <w:r w:rsidR="0047615A">
          <w:rPr>
            <w:rFonts w:ascii="Calibri" w:hAnsi="Calibri"/>
          </w:rPr>
          <w:t xml:space="preserve">seek to </w:t>
        </w:r>
      </w:ins>
      <w:r w:rsidR="00270679" w:rsidRPr="009149FD">
        <w:rPr>
          <w:rFonts w:ascii="Calibri" w:hAnsi="Calibri"/>
        </w:rPr>
        <w:t>rely on</w:t>
      </w:r>
      <w:r w:rsidR="008356B3">
        <w:rPr>
          <w:rFonts w:ascii="Calibri" w:hAnsi="Calibri"/>
        </w:rPr>
        <w:t xml:space="preserve"> compliance with</w:t>
      </w:r>
      <w:r w:rsidR="00270679" w:rsidRPr="009149FD">
        <w:rPr>
          <w:rFonts w:ascii="Calibri" w:hAnsi="Calibri"/>
        </w:rPr>
        <w:t xml:space="preserve"> Article 6</w:t>
      </w:r>
      <w:r w:rsidR="00270679" w:rsidRPr="009149FD">
        <w:rPr>
          <w:rFonts w:ascii="Calibri" w:hAnsi="Calibri"/>
          <w:i/>
        </w:rPr>
        <w:t>ter</w:t>
      </w:r>
      <w:r w:rsidR="00270679" w:rsidRPr="009149FD">
        <w:rPr>
          <w:rFonts w:ascii="Calibri" w:hAnsi="Calibri"/>
        </w:rPr>
        <w:t xml:space="preserve"> to demonstrate standing will</w:t>
      </w:r>
      <w:r w:rsidR="00FF16EC" w:rsidRPr="009149FD">
        <w:rPr>
          <w:rFonts w:ascii="Calibri" w:hAnsi="Calibri"/>
        </w:rPr>
        <w:t xml:space="preserve"> be different from, and potentially larger than, the list of IGOs provided to ICANN by the GAC in 2013 and as </w:t>
      </w:r>
      <w:r w:rsidR="00270679" w:rsidRPr="009149FD">
        <w:rPr>
          <w:rFonts w:ascii="Calibri" w:hAnsi="Calibri"/>
        </w:rPr>
        <w:t xml:space="preserve">may be </w:t>
      </w:r>
      <w:r w:rsidR="00FF16EC" w:rsidRPr="009149FD">
        <w:rPr>
          <w:rFonts w:ascii="Calibri" w:hAnsi="Calibri"/>
        </w:rPr>
        <w:t>updated by the GAC from time to time</w:t>
      </w:r>
      <w:r w:rsidR="00D24804" w:rsidRPr="0079799E">
        <w:rPr>
          <w:rStyle w:val="FootnoteReference"/>
        </w:rPr>
        <w:footnoteReference w:id="10"/>
      </w:r>
      <w:r w:rsidR="00FF16EC" w:rsidRPr="009149FD">
        <w:rPr>
          <w:rFonts w:ascii="Calibri" w:hAnsi="Calibri"/>
        </w:rPr>
        <w:t xml:space="preserve">. </w:t>
      </w:r>
    </w:p>
    <w:p w14:paraId="009D9C22" w14:textId="77777777" w:rsidR="00FF16EC" w:rsidRPr="009149FD" w:rsidRDefault="00FF16EC" w:rsidP="00FF16EC">
      <w:pPr>
        <w:rPr>
          <w:rFonts w:ascii="Calibri" w:hAnsi="Calibri"/>
        </w:rPr>
      </w:pPr>
    </w:p>
    <w:p w14:paraId="28E484D1" w14:textId="2B06EBDB" w:rsidR="00F23061" w:rsidRPr="00A613CD" w:rsidRDefault="006B653D" w:rsidP="00F23061">
      <w:pPr>
        <w:rPr>
          <w:rFonts w:ascii="Calibri" w:hAnsi="Calibri"/>
          <w:highlight w:val="yellow"/>
        </w:rPr>
      </w:pPr>
      <w:r w:rsidRPr="009149FD">
        <w:rPr>
          <w:rFonts w:ascii="Calibri" w:hAnsi="Calibri"/>
        </w:rPr>
        <w:t xml:space="preserve">From the start, the </w:t>
      </w:r>
      <w:r w:rsidR="00FD75A1">
        <w:rPr>
          <w:rFonts w:ascii="Calibri" w:hAnsi="Calibri"/>
        </w:rPr>
        <w:t>Working Group</w:t>
      </w:r>
      <w:r w:rsidRPr="009149FD">
        <w:rPr>
          <w:rFonts w:ascii="Calibri" w:hAnsi="Calibri"/>
        </w:rPr>
        <w:t xml:space="preserve"> was</w:t>
      </w:r>
      <w:r w:rsidR="00FF16EC" w:rsidRPr="009149FD">
        <w:rPr>
          <w:rFonts w:ascii="Calibri" w:hAnsi="Calibri"/>
        </w:rPr>
        <w:t xml:space="preserve"> aware that Article 6</w:t>
      </w:r>
      <w:r w:rsidR="00FF16EC" w:rsidRPr="009149FD">
        <w:rPr>
          <w:rFonts w:ascii="Calibri" w:hAnsi="Calibri"/>
          <w:i/>
        </w:rPr>
        <w:t>ter</w:t>
      </w:r>
      <w:r w:rsidR="00FF16EC" w:rsidRPr="009149FD">
        <w:rPr>
          <w:rFonts w:ascii="Calibri" w:hAnsi="Calibri"/>
        </w:rPr>
        <w:t xml:space="preserve"> does not in and of itself confer substantive legal rights, or national trademark rights, on an IGO</w:t>
      </w:r>
      <w:r w:rsidRPr="009149FD">
        <w:rPr>
          <w:rFonts w:ascii="Calibri" w:hAnsi="Calibri"/>
        </w:rPr>
        <w:t>, although</w:t>
      </w:r>
      <w:r w:rsidR="00A010B3" w:rsidRPr="009149FD">
        <w:rPr>
          <w:rFonts w:ascii="Calibri" w:hAnsi="Calibri"/>
        </w:rPr>
        <w:t xml:space="preserve"> the </w:t>
      </w:r>
      <w:r w:rsidR="00FD75A1">
        <w:rPr>
          <w:rFonts w:ascii="Calibri" w:hAnsi="Calibri"/>
        </w:rPr>
        <w:t>Working Group</w:t>
      </w:r>
      <w:r w:rsidR="00A010B3" w:rsidRPr="009149FD">
        <w:rPr>
          <w:rFonts w:ascii="Calibri" w:hAnsi="Calibri"/>
        </w:rPr>
        <w:t xml:space="preserve"> </w:t>
      </w:r>
      <w:r w:rsidR="00270679" w:rsidRPr="009149FD">
        <w:rPr>
          <w:rFonts w:ascii="Calibri" w:hAnsi="Calibri"/>
        </w:rPr>
        <w:t>believed</w:t>
      </w:r>
      <w:r w:rsidR="00A010B3" w:rsidRPr="009149FD">
        <w:rPr>
          <w:rFonts w:ascii="Calibri" w:hAnsi="Calibri"/>
        </w:rPr>
        <w:t xml:space="preserve"> that</w:t>
      </w:r>
      <w:r w:rsidR="00FF16EC" w:rsidRPr="009149FD">
        <w:rPr>
          <w:rFonts w:ascii="Calibri" w:hAnsi="Calibri"/>
        </w:rPr>
        <w:t xml:space="preserve"> its inclusion in an international treaty</w:t>
      </w:r>
      <w:r w:rsidRPr="009149FD">
        <w:rPr>
          <w:rFonts w:ascii="Calibri" w:hAnsi="Calibri"/>
        </w:rPr>
        <w:t xml:space="preserve"> nevertheless </w:t>
      </w:r>
      <w:r w:rsidR="00FF16EC" w:rsidRPr="009149FD">
        <w:rPr>
          <w:rFonts w:ascii="Calibri" w:hAnsi="Calibri"/>
        </w:rPr>
        <w:t>signal</w:t>
      </w:r>
      <w:r w:rsidR="00270679" w:rsidRPr="009149FD">
        <w:rPr>
          <w:rFonts w:ascii="Calibri" w:hAnsi="Calibri"/>
        </w:rPr>
        <w:t>ed</w:t>
      </w:r>
      <w:r w:rsidR="00FF16EC" w:rsidRPr="009149FD">
        <w:rPr>
          <w:rFonts w:ascii="Calibri" w:hAnsi="Calibri"/>
        </w:rPr>
        <w:t xml:space="preserve"> a desire by States to afford some level of protection against unauthorized third party attempts to register an IGO’s name or acronym as a trademark. </w:t>
      </w:r>
      <w:r w:rsidR="00F23061" w:rsidRPr="009149FD">
        <w:rPr>
          <w:rFonts w:ascii="Calibri" w:hAnsi="Calibri"/>
        </w:rPr>
        <w:t xml:space="preserve">Thus, </w:t>
      </w:r>
      <w:r w:rsidR="00F23061" w:rsidRPr="008356B3">
        <w:rPr>
          <w:rFonts w:ascii="Calibri" w:hAnsi="Calibri"/>
        </w:rPr>
        <w:t xml:space="preserve">and for </w:t>
      </w:r>
      <w:r w:rsidR="00FF16EC" w:rsidRPr="008356B3">
        <w:rPr>
          <w:rFonts w:ascii="Calibri" w:hAnsi="Calibri"/>
        </w:rPr>
        <w:t xml:space="preserve">the limited purpose of </w:t>
      </w:r>
      <w:r w:rsidR="008356B3">
        <w:rPr>
          <w:rFonts w:ascii="Calibri" w:hAnsi="Calibri"/>
        </w:rPr>
        <w:t xml:space="preserve">demonstrating that an IGO has the </w:t>
      </w:r>
      <w:r w:rsidR="00FF16EC" w:rsidRPr="008356B3">
        <w:rPr>
          <w:rFonts w:ascii="Calibri" w:hAnsi="Calibri"/>
        </w:rPr>
        <w:t xml:space="preserve">standing to file a complaint under the UDRP and URS, the </w:t>
      </w:r>
      <w:r w:rsidR="00FD75A1" w:rsidRPr="008356B3">
        <w:rPr>
          <w:rFonts w:ascii="Calibri" w:hAnsi="Calibri"/>
        </w:rPr>
        <w:t>Working Group</w:t>
      </w:r>
      <w:r w:rsidR="00FF16EC" w:rsidRPr="008356B3">
        <w:rPr>
          <w:rFonts w:ascii="Calibri" w:hAnsi="Calibri"/>
        </w:rPr>
        <w:t xml:space="preserve"> </w:t>
      </w:r>
      <w:r w:rsidR="00F23061" w:rsidRPr="008356B3">
        <w:rPr>
          <w:rFonts w:ascii="Calibri" w:hAnsi="Calibri"/>
        </w:rPr>
        <w:t xml:space="preserve">originally considered </w:t>
      </w:r>
      <w:r w:rsidR="00FF16EC" w:rsidRPr="008356B3">
        <w:rPr>
          <w:rFonts w:ascii="Calibri" w:hAnsi="Calibri"/>
        </w:rPr>
        <w:t xml:space="preserve">this </w:t>
      </w:r>
      <w:r w:rsidR="00F23061" w:rsidRPr="008356B3">
        <w:rPr>
          <w:rFonts w:ascii="Calibri" w:hAnsi="Calibri"/>
        </w:rPr>
        <w:t xml:space="preserve">to be </w:t>
      </w:r>
      <w:r w:rsidR="00FF16EC" w:rsidRPr="008356B3">
        <w:rPr>
          <w:rFonts w:ascii="Calibri" w:hAnsi="Calibri"/>
        </w:rPr>
        <w:t>sufficiently analogous to the corresponding requirement in the trademark law context that the complainant possess rights in a trademark.</w:t>
      </w:r>
      <w:r w:rsidR="00FF16EC" w:rsidRPr="00A613CD">
        <w:rPr>
          <w:rFonts w:ascii="Calibri" w:hAnsi="Calibri"/>
          <w:highlight w:val="yellow"/>
        </w:rPr>
        <w:t xml:space="preserve"> </w:t>
      </w:r>
    </w:p>
    <w:p w14:paraId="50335087" w14:textId="77777777" w:rsidR="00F23061" w:rsidRPr="00A613CD" w:rsidRDefault="00F23061" w:rsidP="00F23061">
      <w:pPr>
        <w:rPr>
          <w:rFonts w:ascii="Calibri" w:hAnsi="Calibri"/>
          <w:highlight w:val="yellow"/>
        </w:rPr>
      </w:pPr>
    </w:p>
    <w:p w14:paraId="7A3A9CC7" w14:textId="6722965C" w:rsidR="00A010B3" w:rsidRPr="008356B3" w:rsidRDefault="00760ECE" w:rsidP="00F23061">
      <w:pPr>
        <w:rPr>
          <w:rFonts w:ascii="Calibri" w:hAnsi="Calibri"/>
        </w:rPr>
      </w:pPr>
      <w:r w:rsidRPr="008356B3">
        <w:rPr>
          <w:rFonts w:ascii="Calibri" w:hAnsi="Calibri"/>
        </w:rPr>
        <w:t>S</w:t>
      </w:r>
      <w:r w:rsidR="00F23061" w:rsidRPr="008356B3">
        <w:rPr>
          <w:rFonts w:ascii="Calibri" w:hAnsi="Calibri"/>
        </w:rPr>
        <w:t xml:space="preserve">pecific comments were received in response to the </w:t>
      </w:r>
      <w:r w:rsidR="00FD75A1" w:rsidRPr="008356B3">
        <w:rPr>
          <w:rFonts w:ascii="Calibri" w:hAnsi="Calibri"/>
        </w:rPr>
        <w:t>Working Group</w:t>
      </w:r>
      <w:r w:rsidR="00F23061" w:rsidRPr="008356B3">
        <w:rPr>
          <w:rFonts w:ascii="Calibri" w:hAnsi="Calibri"/>
        </w:rPr>
        <w:t xml:space="preserve">’s preliminary recommendation on this point, expressing concern that this could have the effect of </w:t>
      </w:r>
      <w:del w:id="122" w:author="Mary Wong" w:date="2018-07-06T15:10:00Z">
        <w:r w:rsidR="00F23061" w:rsidRPr="008356B3" w:rsidDel="0047615A">
          <w:rPr>
            <w:rFonts w:ascii="Calibri" w:hAnsi="Calibri"/>
          </w:rPr>
          <w:delText xml:space="preserve">equalizing </w:delText>
        </w:r>
      </w:del>
      <w:ins w:id="123" w:author="Mary Wong" w:date="2018-07-06T15:10:00Z">
        <w:r w:rsidR="0047615A">
          <w:rPr>
            <w:rFonts w:ascii="Calibri" w:hAnsi="Calibri"/>
          </w:rPr>
          <w:t>elevating</w:t>
        </w:r>
        <w:r w:rsidR="0047615A" w:rsidRPr="008356B3">
          <w:rPr>
            <w:rFonts w:ascii="Calibri" w:hAnsi="Calibri"/>
          </w:rPr>
          <w:t xml:space="preserve"> </w:t>
        </w:r>
      </w:ins>
      <w:r w:rsidR="00F23061" w:rsidRPr="008356B3">
        <w:rPr>
          <w:rFonts w:ascii="Calibri" w:hAnsi="Calibri"/>
        </w:rPr>
        <w:t xml:space="preserve">a treaty notification </w:t>
      </w:r>
      <w:r w:rsidRPr="008E2877">
        <w:rPr>
          <w:rFonts w:ascii="Calibri" w:hAnsi="Calibri"/>
        </w:rPr>
        <w:t xml:space="preserve">procedure to </w:t>
      </w:r>
      <w:ins w:id="124" w:author="Mary Wong" w:date="2018-07-06T15:10:00Z">
        <w:r w:rsidR="0047615A">
          <w:rPr>
            <w:rFonts w:ascii="Calibri" w:hAnsi="Calibri"/>
          </w:rPr>
          <w:t xml:space="preserve">amount to </w:t>
        </w:r>
      </w:ins>
      <w:r w:rsidRPr="008E2877">
        <w:rPr>
          <w:rFonts w:ascii="Calibri" w:hAnsi="Calibri"/>
        </w:rPr>
        <w:t>trademark</w:t>
      </w:r>
      <w:r w:rsidR="00F23061" w:rsidRPr="008E2877">
        <w:rPr>
          <w:rFonts w:ascii="Calibri" w:hAnsi="Calibri"/>
        </w:rPr>
        <w:t xml:space="preserve"> rights when the Article 6</w:t>
      </w:r>
      <w:r w:rsidR="00F23061" w:rsidRPr="008E2877">
        <w:rPr>
          <w:rFonts w:ascii="Calibri" w:hAnsi="Calibri"/>
          <w:i/>
        </w:rPr>
        <w:t>ter</w:t>
      </w:r>
      <w:r w:rsidR="00F23061" w:rsidRPr="008E2877">
        <w:rPr>
          <w:rFonts w:ascii="Calibri" w:hAnsi="Calibri"/>
        </w:rPr>
        <w:t xml:space="preserve"> process does not have</w:t>
      </w:r>
      <w:r w:rsidR="00F23061" w:rsidRPr="006A641C">
        <w:rPr>
          <w:rFonts w:ascii="Calibri" w:hAnsi="Calibri"/>
        </w:rPr>
        <w:t xml:space="preserve"> any substantive legal effect</w:t>
      </w:r>
      <w:r w:rsidRPr="006A641C">
        <w:rPr>
          <w:rFonts w:ascii="Calibri" w:hAnsi="Calibri"/>
        </w:rPr>
        <w:t xml:space="preserve"> and is </w:t>
      </w:r>
      <w:r w:rsidR="00A010B3" w:rsidRPr="006A641C">
        <w:rPr>
          <w:rFonts w:ascii="Calibri" w:hAnsi="Calibri"/>
        </w:rPr>
        <w:t xml:space="preserve">moreover </w:t>
      </w:r>
      <w:r w:rsidRPr="008137D7">
        <w:rPr>
          <w:rFonts w:ascii="Calibri" w:hAnsi="Calibri"/>
        </w:rPr>
        <w:t xml:space="preserve">not consistently applied by </w:t>
      </w:r>
      <w:r w:rsidR="00270679" w:rsidRPr="008137D7">
        <w:rPr>
          <w:rFonts w:ascii="Calibri" w:hAnsi="Calibri"/>
        </w:rPr>
        <w:t>all</w:t>
      </w:r>
      <w:r w:rsidRPr="006D692B">
        <w:rPr>
          <w:rFonts w:ascii="Calibri" w:hAnsi="Calibri"/>
        </w:rPr>
        <w:t xml:space="preserve"> State</w:t>
      </w:r>
      <w:r w:rsidR="00270679" w:rsidRPr="006D692B">
        <w:rPr>
          <w:rFonts w:ascii="Calibri" w:hAnsi="Calibri"/>
        </w:rPr>
        <w:t>s</w:t>
      </w:r>
      <w:r w:rsidRPr="006D692B">
        <w:rPr>
          <w:rFonts w:ascii="Calibri" w:hAnsi="Calibri"/>
        </w:rPr>
        <w:t xml:space="preserve"> that </w:t>
      </w:r>
      <w:r w:rsidR="00270679" w:rsidRPr="00855286">
        <w:rPr>
          <w:rFonts w:ascii="Calibri" w:hAnsi="Calibri"/>
        </w:rPr>
        <w:t>are obliged to comply</w:t>
      </w:r>
      <w:r w:rsidRPr="00855286">
        <w:rPr>
          <w:rFonts w:ascii="Calibri" w:hAnsi="Calibri"/>
        </w:rPr>
        <w:t xml:space="preserve">. Although several other commentators supported the </w:t>
      </w:r>
      <w:r w:rsidR="00FD75A1" w:rsidRPr="002F7E83">
        <w:rPr>
          <w:rFonts w:ascii="Calibri" w:hAnsi="Calibri"/>
        </w:rPr>
        <w:t>Working Group</w:t>
      </w:r>
      <w:r w:rsidRPr="002C2098">
        <w:rPr>
          <w:rFonts w:ascii="Calibri" w:hAnsi="Calibri"/>
        </w:rPr>
        <w:t xml:space="preserve">’s initial view, after careful review the </w:t>
      </w:r>
      <w:r w:rsidR="00FD75A1" w:rsidRPr="002C2098">
        <w:rPr>
          <w:rFonts w:ascii="Calibri" w:hAnsi="Calibri"/>
        </w:rPr>
        <w:t>Working Group</w:t>
      </w:r>
      <w:r w:rsidRPr="002C2098">
        <w:rPr>
          <w:rFonts w:ascii="Calibri" w:hAnsi="Calibri"/>
        </w:rPr>
        <w:t xml:space="preserve"> concluded that the weight of the comments against its preliminary recommendation</w:t>
      </w:r>
      <w:r w:rsidR="00270679" w:rsidRPr="002C2098">
        <w:rPr>
          <w:rFonts w:ascii="Calibri" w:hAnsi="Calibri"/>
        </w:rPr>
        <w:t xml:space="preserve"> was</w:t>
      </w:r>
      <w:r w:rsidR="00DB1817" w:rsidRPr="002C2098">
        <w:rPr>
          <w:rFonts w:ascii="Calibri" w:hAnsi="Calibri"/>
        </w:rPr>
        <w:t xml:space="preserve"> more persuasive, especially as the favorable comments generally did not address the specific problems that </w:t>
      </w:r>
      <w:r w:rsidR="00270679" w:rsidRPr="002C2098">
        <w:rPr>
          <w:rFonts w:ascii="Calibri" w:hAnsi="Calibri"/>
        </w:rPr>
        <w:t>were noted as a consequence of</w:t>
      </w:r>
      <w:r w:rsidR="00DB1817" w:rsidRPr="002C2098">
        <w:rPr>
          <w:rFonts w:ascii="Calibri" w:hAnsi="Calibri"/>
        </w:rPr>
        <w:t xml:space="preserve"> relying on Article 6</w:t>
      </w:r>
      <w:r w:rsidR="00DB1817" w:rsidRPr="002C2098">
        <w:rPr>
          <w:rFonts w:ascii="Calibri" w:hAnsi="Calibri"/>
          <w:i/>
        </w:rPr>
        <w:t>ter</w:t>
      </w:r>
      <w:r w:rsidR="00DB1817" w:rsidRPr="002C2098">
        <w:rPr>
          <w:rFonts w:ascii="Calibri" w:hAnsi="Calibri"/>
        </w:rPr>
        <w:t xml:space="preserve">. </w:t>
      </w:r>
      <w:r w:rsidR="00A010B3" w:rsidRPr="002C2098">
        <w:rPr>
          <w:rFonts w:ascii="Calibri" w:hAnsi="Calibri"/>
        </w:rPr>
        <w:t xml:space="preserve">The </w:t>
      </w:r>
      <w:r w:rsidR="00FD75A1" w:rsidRPr="002C2098">
        <w:rPr>
          <w:rFonts w:ascii="Calibri" w:hAnsi="Calibri"/>
        </w:rPr>
        <w:t>Working Group</w:t>
      </w:r>
      <w:r w:rsidR="00A010B3" w:rsidRPr="002C2098">
        <w:rPr>
          <w:rFonts w:ascii="Calibri" w:hAnsi="Calibri"/>
        </w:rPr>
        <w:t xml:space="preserve"> also took into account the significant time that was spent at ICANN58 (in March 2017) and ICANN59 (in June 2017) discussing the legal implications and consequences of relying on Article 6</w:t>
      </w:r>
      <w:r w:rsidR="00A010B3" w:rsidRPr="002C2098">
        <w:rPr>
          <w:rFonts w:ascii="Calibri" w:hAnsi="Calibri"/>
          <w:i/>
        </w:rPr>
        <w:t>ter</w:t>
      </w:r>
      <w:r w:rsidR="00A010B3" w:rsidRPr="002C2098">
        <w:rPr>
          <w:rFonts w:ascii="Calibri" w:hAnsi="Calibri"/>
        </w:rPr>
        <w:t xml:space="preserve"> for standing, where other community participants (including several with </w:t>
      </w:r>
      <w:r w:rsidR="0044788F" w:rsidRPr="002C2098">
        <w:rPr>
          <w:rFonts w:ascii="Calibri" w:hAnsi="Calibri"/>
        </w:rPr>
        <w:t xml:space="preserve">relevant </w:t>
      </w:r>
      <w:r w:rsidR="00A010B3" w:rsidRPr="002C2098">
        <w:rPr>
          <w:rFonts w:ascii="Calibri" w:hAnsi="Calibri"/>
        </w:rPr>
        <w:t>legal expertise) expressed serious doubts about the advisability of retaining the original recommendation on standing</w:t>
      </w:r>
      <w:r w:rsidRPr="008356B3">
        <w:rPr>
          <w:rFonts w:ascii="Calibri" w:hAnsi="Calibri"/>
        </w:rPr>
        <w:t>.</w:t>
      </w:r>
      <w:r w:rsidR="00A010B3" w:rsidRPr="008356B3">
        <w:rPr>
          <w:rFonts w:ascii="Calibri" w:hAnsi="Calibri"/>
        </w:rPr>
        <w:t xml:space="preserve"> </w:t>
      </w:r>
    </w:p>
    <w:p w14:paraId="73C5FA01" w14:textId="77777777" w:rsidR="00A010B3" w:rsidRPr="008E2877" w:rsidRDefault="00A010B3" w:rsidP="00F23061">
      <w:pPr>
        <w:rPr>
          <w:rFonts w:ascii="Calibri" w:hAnsi="Calibri"/>
        </w:rPr>
      </w:pPr>
    </w:p>
    <w:p w14:paraId="6F6685ED" w14:textId="70200E3D" w:rsidR="003B3D5F" w:rsidRDefault="00A010B3" w:rsidP="00F23061">
      <w:pPr>
        <w:rPr>
          <w:rFonts w:ascii="Calibri" w:hAnsi="Calibri"/>
        </w:rPr>
      </w:pPr>
      <w:r w:rsidRPr="008E2877">
        <w:rPr>
          <w:rFonts w:ascii="Calibri" w:hAnsi="Calibri"/>
        </w:rPr>
        <w:t xml:space="preserve">To better assist the community in understanding how the </w:t>
      </w:r>
      <w:r w:rsidR="00FD75A1" w:rsidRPr="008E2877">
        <w:rPr>
          <w:rFonts w:ascii="Calibri" w:hAnsi="Calibri"/>
        </w:rPr>
        <w:t>Working Group</w:t>
      </w:r>
      <w:r w:rsidRPr="008E2877">
        <w:rPr>
          <w:rFonts w:ascii="Calibri" w:hAnsi="Calibri"/>
        </w:rPr>
        <w:t xml:space="preserve"> came to its initial conclusion, the </w:t>
      </w:r>
      <w:r w:rsidR="00FD75A1" w:rsidRPr="006A641C">
        <w:rPr>
          <w:rFonts w:ascii="Calibri" w:hAnsi="Calibri"/>
        </w:rPr>
        <w:t>Working Group</w:t>
      </w:r>
      <w:r w:rsidRPr="006A641C">
        <w:rPr>
          <w:rFonts w:ascii="Calibri" w:hAnsi="Calibri"/>
        </w:rPr>
        <w:t xml:space="preserve">’s </w:t>
      </w:r>
      <w:r w:rsidR="00991E40" w:rsidRPr="008137D7">
        <w:rPr>
          <w:rFonts w:ascii="Calibri" w:hAnsi="Calibri"/>
        </w:rPr>
        <w:t xml:space="preserve">previous </w:t>
      </w:r>
      <w:r w:rsidRPr="008137D7">
        <w:rPr>
          <w:rFonts w:ascii="Calibri" w:hAnsi="Calibri"/>
        </w:rPr>
        <w:t>consideration of Article 6</w:t>
      </w:r>
      <w:r w:rsidRPr="00A613CD">
        <w:rPr>
          <w:rFonts w:ascii="Calibri" w:hAnsi="Calibri"/>
          <w:i/>
        </w:rPr>
        <w:t>ter</w:t>
      </w:r>
      <w:r w:rsidRPr="008137D7">
        <w:rPr>
          <w:rFonts w:ascii="Calibri" w:hAnsi="Calibri"/>
        </w:rPr>
        <w:t xml:space="preserve"> has been excerpted from the Initial Report as Annex </w:t>
      </w:r>
      <w:del w:id="125" w:author="Mary Wong" w:date="2018-07-06T16:45:00Z">
        <w:r w:rsidRPr="008137D7" w:rsidDel="008B50C9">
          <w:rPr>
            <w:rFonts w:ascii="Calibri" w:hAnsi="Calibri"/>
          </w:rPr>
          <w:delText>[ ]</w:delText>
        </w:r>
      </w:del>
      <w:ins w:id="126" w:author="Mary Wong" w:date="2018-07-06T16:45:00Z">
        <w:r w:rsidR="008B50C9">
          <w:rPr>
            <w:rFonts w:ascii="Calibri" w:hAnsi="Calibri"/>
          </w:rPr>
          <w:t>G</w:t>
        </w:r>
      </w:ins>
      <w:r w:rsidRPr="008137D7">
        <w:rPr>
          <w:rFonts w:ascii="Calibri" w:hAnsi="Calibri"/>
        </w:rPr>
        <w:t xml:space="preserve"> to this Final Report. To </w:t>
      </w:r>
      <w:r w:rsidR="00147F5B" w:rsidRPr="006D692B">
        <w:rPr>
          <w:rFonts w:ascii="Calibri" w:hAnsi="Calibri"/>
        </w:rPr>
        <w:t xml:space="preserve">view the comments received and discussions that took place over whether and how to modify that </w:t>
      </w:r>
      <w:r w:rsidR="00147F5B" w:rsidRPr="006D692B">
        <w:rPr>
          <w:rFonts w:ascii="Calibri" w:hAnsi="Calibri"/>
        </w:rPr>
        <w:lastRenderedPageBreak/>
        <w:t>preliminary recommendation, please refer to the do</w:t>
      </w:r>
      <w:r w:rsidR="00147F5B" w:rsidRPr="002F7E83">
        <w:rPr>
          <w:rFonts w:ascii="Calibri" w:hAnsi="Calibri"/>
        </w:rPr>
        <w:t xml:space="preserve">cuments described and links provided </w:t>
      </w:r>
      <w:r w:rsidR="00E2051E" w:rsidRPr="002C2098">
        <w:rPr>
          <w:rFonts w:ascii="Calibri" w:hAnsi="Calibri"/>
        </w:rPr>
        <w:t>in</w:t>
      </w:r>
      <w:r w:rsidR="00147F5B" w:rsidRPr="002C2098">
        <w:rPr>
          <w:rFonts w:ascii="Calibri" w:hAnsi="Calibri"/>
        </w:rPr>
        <w:t xml:space="preserve"> </w:t>
      </w:r>
      <w:r w:rsidR="00A62B84">
        <w:rPr>
          <w:rFonts w:ascii="Calibri" w:hAnsi="Calibri"/>
        </w:rPr>
        <w:t>Section 7.2</w:t>
      </w:r>
      <w:r w:rsidR="00147F5B" w:rsidRPr="002C2098">
        <w:rPr>
          <w:rFonts w:ascii="Calibri" w:hAnsi="Calibri"/>
        </w:rPr>
        <w:t>.</w:t>
      </w:r>
    </w:p>
    <w:p w14:paraId="1005D37C" w14:textId="77777777" w:rsidR="003B3D5F" w:rsidRDefault="003B3D5F" w:rsidP="00F23061">
      <w:pPr>
        <w:rPr>
          <w:rFonts w:ascii="Calibri" w:hAnsi="Calibri"/>
        </w:rPr>
      </w:pPr>
    </w:p>
    <w:p w14:paraId="4A8EF272" w14:textId="29DC711C" w:rsidR="003B3D5F" w:rsidRPr="00624C22" w:rsidRDefault="003B3D5F" w:rsidP="003B3D5F">
      <w:pPr>
        <w:rPr>
          <w:rFonts w:ascii="Calibri" w:hAnsi="Calibri"/>
        </w:rPr>
      </w:pPr>
      <w:r w:rsidRPr="00624C22">
        <w:rPr>
          <w:rFonts w:ascii="Calibri" w:hAnsi="Calibri"/>
        </w:rPr>
        <w:t>The final consensus level achieved for Recommendation #</w:t>
      </w:r>
      <w:r w:rsidR="00677740">
        <w:rPr>
          <w:rFonts w:ascii="Calibri" w:hAnsi="Calibri"/>
        </w:rPr>
        <w:t>2</w:t>
      </w:r>
      <w:r w:rsidR="008356B3">
        <w:rPr>
          <w:rFonts w:ascii="Calibri" w:hAnsi="Calibri"/>
        </w:rPr>
        <w:t>: CONSENSUS</w:t>
      </w:r>
    </w:p>
    <w:p w14:paraId="63449F23" w14:textId="720E1CD7" w:rsidR="00FF16EC" w:rsidRPr="009149FD" w:rsidRDefault="00FF16EC" w:rsidP="00F23061">
      <w:pPr>
        <w:rPr>
          <w:rFonts w:ascii="Calibri" w:hAnsi="Calibri"/>
        </w:rPr>
      </w:pPr>
    </w:p>
    <w:p w14:paraId="646827C0" w14:textId="596A6CC7" w:rsidR="004262E7" w:rsidRDefault="004262E7" w:rsidP="00FF16EC">
      <w:pPr>
        <w:rPr>
          <w:rFonts w:ascii="Calibri" w:hAnsi="Calibri"/>
          <w:b/>
        </w:rPr>
      </w:pPr>
      <w:r w:rsidRPr="004262E7">
        <w:rPr>
          <w:rFonts w:ascii="Calibri" w:hAnsi="Calibri"/>
          <w:b/>
          <w:u w:val="single"/>
        </w:rPr>
        <w:t>Recommendation #3</w:t>
      </w:r>
      <w:r>
        <w:rPr>
          <w:rFonts w:ascii="Calibri" w:hAnsi="Calibri"/>
          <w:b/>
        </w:rPr>
        <w:t>:</w:t>
      </w:r>
    </w:p>
    <w:p w14:paraId="3A8A159F" w14:textId="23EF98C2" w:rsidR="0007698D" w:rsidRPr="009149FD" w:rsidRDefault="004262E7" w:rsidP="00FF16EC">
      <w:pPr>
        <w:rPr>
          <w:rFonts w:ascii="Calibri" w:hAnsi="Calibri"/>
        </w:rPr>
      </w:pPr>
      <w:r>
        <w:rPr>
          <w:rFonts w:ascii="Calibri" w:hAnsi="Calibri"/>
          <w:b/>
        </w:rPr>
        <w:t>ICANN</w:t>
      </w:r>
      <w:del w:id="127" w:author="Mary Wong" w:date="2018-07-06T15:11:00Z">
        <w:r w:rsidDel="0047615A">
          <w:rPr>
            <w:rFonts w:ascii="Calibri" w:hAnsi="Calibri"/>
            <w:b/>
          </w:rPr>
          <w:delText xml:space="preserve"> Organization</w:delText>
        </w:r>
      </w:del>
      <w:r>
        <w:rPr>
          <w:rFonts w:ascii="Calibri" w:hAnsi="Calibri"/>
          <w:b/>
        </w:rPr>
        <w:t xml:space="preserve"> shall issue </w:t>
      </w:r>
      <w:r w:rsidRPr="00274FC5">
        <w:rPr>
          <w:rFonts w:ascii="Calibri" w:hAnsi="Calibri"/>
          <w:b/>
        </w:rPr>
        <w:t>Policy Guidance</w:t>
      </w:r>
      <w:r w:rsidR="008356B3">
        <w:rPr>
          <w:rFonts w:ascii="Calibri" w:hAnsi="Calibri"/>
          <w:b/>
        </w:rPr>
        <w:t>: (a)</w:t>
      </w:r>
      <w:r w:rsidRPr="00274FC5">
        <w:rPr>
          <w:rFonts w:ascii="Calibri" w:hAnsi="Calibri"/>
          <w:b/>
        </w:rPr>
        <w:t xml:space="preserve"> </w:t>
      </w:r>
      <w:r w:rsidR="00FE7F63">
        <w:rPr>
          <w:rFonts w:ascii="Calibri" w:hAnsi="Calibri"/>
          <w:b/>
        </w:rPr>
        <w:t>outlining</w:t>
      </w:r>
      <w:r w:rsidRPr="00274FC5">
        <w:rPr>
          <w:rFonts w:ascii="Calibri" w:hAnsi="Calibri"/>
          <w:b/>
        </w:rPr>
        <w:t xml:space="preserve"> the various procedural filing options available to IGOs, e.g. they have the ability to elect to have a complaint filed under the UDRP and/or URS on their behalf by an assignee, agent or licensee</w:t>
      </w:r>
      <w:r w:rsidR="008356B3">
        <w:rPr>
          <w:rFonts w:ascii="Calibri" w:hAnsi="Calibri"/>
          <w:b/>
        </w:rPr>
        <w:t xml:space="preserve">; and (b) </w:t>
      </w:r>
      <w:r w:rsidR="008356B3" w:rsidRPr="008356B3">
        <w:rPr>
          <w:rFonts w:ascii="Calibri" w:hAnsi="Calibri"/>
          <w:b/>
        </w:rPr>
        <w:t>advising IGOs and INGOs to, in the first instance and prior to filing a UDRP or URS complaint, contact the registrar of record to address the harms for which they are seeking redress</w:t>
      </w:r>
      <w:r>
        <w:rPr>
          <w:rFonts w:ascii="Calibri" w:hAnsi="Calibri"/>
          <w:b/>
        </w:rPr>
        <w:t>. In addition, ICANN</w:t>
      </w:r>
      <w:del w:id="128" w:author="Mary Wong" w:date="2018-07-06T15:11:00Z">
        <w:r w:rsidDel="0047615A">
          <w:rPr>
            <w:rFonts w:ascii="Calibri" w:hAnsi="Calibri"/>
            <w:b/>
          </w:rPr>
          <w:delText xml:space="preserve"> Organization</w:delText>
        </w:r>
      </w:del>
      <w:r>
        <w:rPr>
          <w:rFonts w:ascii="Calibri" w:hAnsi="Calibri"/>
          <w:b/>
        </w:rPr>
        <w:t xml:space="preserve"> shall ensure that this Policy Guidance document is</w:t>
      </w:r>
      <w:r w:rsidRPr="00274FC5">
        <w:rPr>
          <w:rFonts w:ascii="Calibri" w:hAnsi="Calibri"/>
          <w:b/>
        </w:rPr>
        <w:t xml:space="preserve"> brought to the notice of the Governmental Advisory Committee (GAC) for its and its members’ and observers’ information</w:t>
      </w:r>
      <w:r>
        <w:rPr>
          <w:rFonts w:ascii="Calibri" w:hAnsi="Calibri"/>
          <w:b/>
        </w:rPr>
        <w:t>, and published along with the procedures and rules applicable to the UDRP and URS on the ICANN website.</w:t>
      </w:r>
    </w:p>
    <w:p w14:paraId="5C6CB690" w14:textId="7AFF22FA" w:rsidR="00991E40" w:rsidRPr="004262E7" w:rsidRDefault="00991E40" w:rsidP="00FF16EC">
      <w:pPr>
        <w:rPr>
          <w:rFonts w:ascii="Calibri" w:hAnsi="Calibri"/>
          <w:b/>
        </w:rPr>
      </w:pPr>
    </w:p>
    <w:p w14:paraId="602CB078" w14:textId="0D47A5AF" w:rsidR="00677740" w:rsidRDefault="00677740" w:rsidP="00FF16EC">
      <w:pPr>
        <w:rPr>
          <w:ins w:id="129" w:author="Mary Wong" w:date="2018-07-06T15:46:00Z"/>
          <w:rFonts w:ascii="Calibri" w:hAnsi="Calibri"/>
        </w:rPr>
      </w:pPr>
      <w:r>
        <w:rPr>
          <w:rFonts w:ascii="Calibri" w:hAnsi="Calibri"/>
        </w:rPr>
        <w:t>This recommendation originated in the Working Group’s initial preliminary recommendation (published in its Initial Report) concerning an IGO’s standing to file a UDRP or URS complaint based on compliance with the communications and notification procedure under Article 6</w:t>
      </w:r>
      <w:r w:rsidRPr="00A613CD">
        <w:rPr>
          <w:rFonts w:ascii="Calibri" w:hAnsi="Calibri"/>
          <w:i/>
        </w:rPr>
        <w:t>ter</w:t>
      </w:r>
      <w:r>
        <w:rPr>
          <w:rFonts w:ascii="Calibri" w:hAnsi="Calibri"/>
        </w:rPr>
        <w:t xml:space="preserve"> of the Paris Convention. In that preliminary recommendation, the Working Group had made a distinction between the procedural matter of standing and the further need for a complainant to prove that it has also satisfied the substantive elements required by the UDRP and URS. The Working Group had therefore recommended that a Policy Guidance document be prepared and issued by ICANN to clarify the applicability of Article 6</w:t>
      </w:r>
      <w:r w:rsidRPr="00A613CD">
        <w:rPr>
          <w:rFonts w:ascii="Calibri" w:hAnsi="Calibri"/>
          <w:i/>
        </w:rPr>
        <w:t>ter</w:t>
      </w:r>
      <w:r>
        <w:rPr>
          <w:rFonts w:ascii="Calibri" w:hAnsi="Calibri"/>
        </w:rPr>
        <w:t xml:space="preserve"> as well as the other procedural options available to IGOs. In light of the Working Group’s subsequent decision to modify its original recommendation concerning Article 6</w:t>
      </w:r>
      <w:r w:rsidRPr="00A613CD">
        <w:rPr>
          <w:rFonts w:ascii="Calibri" w:hAnsi="Calibri"/>
          <w:i/>
        </w:rPr>
        <w:t>ter</w:t>
      </w:r>
      <w:r>
        <w:rPr>
          <w:rFonts w:ascii="Calibri" w:hAnsi="Calibri"/>
        </w:rPr>
        <w:t xml:space="preserve">, its recommendation for Policy Guidance has </w:t>
      </w:r>
      <w:del w:id="130" w:author="Mary Wong" w:date="2018-07-06T15:12:00Z">
        <w:r w:rsidDel="0047615A">
          <w:rPr>
            <w:rFonts w:ascii="Calibri" w:hAnsi="Calibri"/>
          </w:rPr>
          <w:delText>also been amended</w:delText>
        </w:r>
      </w:del>
      <w:ins w:id="131" w:author="Mary Wong" w:date="2018-07-06T15:12:00Z">
        <w:r w:rsidR="0047615A">
          <w:rPr>
            <w:rFonts w:ascii="Calibri" w:hAnsi="Calibri"/>
          </w:rPr>
          <w:t>been modified</w:t>
        </w:r>
      </w:ins>
      <w:ins w:id="132" w:author="Mary Wong" w:date="2018-07-06T15:21:00Z">
        <w:r w:rsidR="00E97D82">
          <w:rPr>
            <w:rFonts w:ascii="Calibri" w:hAnsi="Calibri"/>
          </w:rPr>
          <w:t xml:space="preserve"> accordingly, although the Working Group believes it remains important</w:t>
        </w:r>
      </w:ins>
      <w:r>
        <w:rPr>
          <w:rFonts w:ascii="Calibri" w:hAnsi="Calibri"/>
        </w:rPr>
        <w:t xml:space="preserve"> to </w:t>
      </w:r>
      <w:del w:id="133" w:author="Mary Wong" w:date="2018-07-06T15:14:00Z">
        <w:r w:rsidDel="0047615A">
          <w:rPr>
            <w:rFonts w:ascii="Calibri" w:hAnsi="Calibri"/>
          </w:rPr>
          <w:delText xml:space="preserve">refer </w:delText>
        </w:r>
      </w:del>
      <w:r>
        <w:rPr>
          <w:rFonts w:ascii="Calibri" w:hAnsi="Calibri"/>
        </w:rPr>
        <w:t xml:space="preserve">specifically </w:t>
      </w:r>
      <w:del w:id="134" w:author="Mary Wong" w:date="2018-07-06T15:14:00Z">
        <w:r w:rsidDel="0047615A">
          <w:rPr>
            <w:rFonts w:ascii="Calibri" w:hAnsi="Calibri"/>
          </w:rPr>
          <w:delText xml:space="preserve">to </w:delText>
        </w:r>
      </w:del>
      <w:ins w:id="135" w:author="Mary Wong" w:date="2018-07-06T15:14:00Z">
        <w:r w:rsidR="0047615A">
          <w:rPr>
            <w:rFonts w:ascii="Calibri" w:hAnsi="Calibri"/>
          </w:rPr>
          <w:t>highlight</w:t>
        </w:r>
        <w:r w:rsidR="0047615A">
          <w:rPr>
            <w:rFonts w:ascii="Calibri" w:hAnsi="Calibri"/>
          </w:rPr>
          <w:t xml:space="preserve"> </w:t>
        </w:r>
      </w:ins>
      <w:del w:id="136" w:author="Mary Wong" w:date="2018-07-06T15:14:00Z">
        <w:r w:rsidDel="0047615A">
          <w:rPr>
            <w:rFonts w:ascii="Calibri" w:hAnsi="Calibri"/>
          </w:rPr>
          <w:delText xml:space="preserve">the </w:delText>
        </w:r>
      </w:del>
      <w:ins w:id="137" w:author="Mary Wong" w:date="2018-07-06T15:14:00Z">
        <w:r w:rsidR="0047615A">
          <w:rPr>
            <w:rFonts w:ascii="Calibri" w:hAnsi="Calibri"/>
          </w:rPr>
          <w:t>various</w:t>
        </w:r>
        <w:r w:rsidR="0047615A">
          <w:rPr>
            <w:rFonts w:ascii="Calibri" w:hAnsi="Calibri"/>
          </w:rPr>
          <w:t xml:space="preserve"> </w:t>
        </w:r>
      </w:ins>
      <w:r>
        <w:rPr>
          <w:rFonts w:ascii="Calibri" w:hAnsi="Calibri"/>
        </w:rPr>
        <w:t xml:space="preserve">procedural filing options available </w:t>
      </w:r>
      <w:ins w:id="138" w:author="Mary Wong" w:date="2018-07-06T15:14:00Z">
        <w:r w:rsidR="0047615A">
          <w:rPr>
            <w:rFonts w:ascii="Calibri" w:hAnsi="Calibri"/>
          </w:rPr>
          <w:t xml:space="preserve">to IGOs </w:t>
        </w:r>
      </w:ins>
      <w:r>
        <w:rPr>
          <w:rFonts w:ascii="Calibri" w:hAnsi="Calibri"/>
        </w:rPr>
        <w:t>under the current UDRP and URS</w:t>
      </w:r>
      <w:ins w:id="139" w:author="Mary Wong" w:date="2018-07-06T15:20:00Z">
        <w:r w:rsidR="00E97D82">
          <w:rPr>
            <w:rFonts w:ascii="Calibri" w:hAnsi="Calibri"/>
          </w:rPr>
          <w:t xml:space="preserve">. The Working Group </w:t>
        </w:r>
      </w:ins>
      <w:ins w:id="140" w:author="Mary Wong" w:date="2018-07-06T15:23:00Z">
        <w:r w:rsidR="00E97D82">
          <w:rPr>
            <w:rFonts w:ascii="Calibri" w:hAnsi="Calibri"/>
          </w:rPr>
          <w:t xml:space="preserve">agreed </w:t>
        </w:r>
      </w:ins>
      <w:ins w:id="141" w:author="Mary Wong" w:date="2018-07-06T15:21:00Z">
        <w:r w:rsidR="00E97D82">
          <w:rPr>
            <w:rFonts w:ascii="Calibri" w:hAnsi="Calibri"/>
          </w:rPr>
          <w:t>that an IGO</w:t>
        </w:r>
      </w:ins>
      <w:ins w:id="142" w:author="Mary Wong" w:date="2018-07-06T15:22:00Z">
        <w:r w:rsidR="00E97D82">
          <w:rPr>
            <w:rFonts w:ascii="Calibri" w:hAnsi="Calibri"/>
          </w:rPr>
          <w:t xml:space="preserve">’s ability to elect alternative procedural filing mechanisms allows an IGO to avoid </w:t>
        </w:r>
      </w:ins>
      <w:ins w:id="143" w:author="Mary Wong" w:date="2018-07-06T15:24:00Z">
        <w:r w:rsidR="00E97D82">
          <w:rPr>
            <w:rFonts w:ascii="Calibri" w:hAnsi="Calibri"/>
          </w:rPr>
          <w:t>the need</w:t>
        </w:r>
      </w:ins>
      <w:ins w:id="144" w:author="Mary Wong" w:date="2018-07-06T15:22:00Z">
        <w:r w:rsidR="00E97D82">
          <w:rPr>
            <w:rFonts w:ascii="Calibri" w:hAnsi="Calibri"/>
          </w:rPr>
          <w:t xml:space="preserve"> to</w:t>
        </w:r>
      </w:ins>
      <w:ins w:id="145" w:author="Mary Wong" w:date="2018-07-06T15:16:00Z">
        <w:r w:rsidR="0047615A">
          <w:rPr>
            <w:rFonts w:ascii="Calibri" w:hAnsi="Calibri"/>
          </w:rPr>
          <w:t xml:space="preserve"> </w:t>
        </w:r>
      </w:ins>
      <w:ins w:id="146" w:author="Mary Wong" w:date="2018-07-06T15:19:00Z">
        <w:r w:rsidR="0047615A">
          <w:rPr>
            <w:rFonts w:ascii="Calibri" w:hAnsi="Calibri"/>
          </w:rPr>
          <w:t>agree</w:t>
        </w:r>
      </w:ins>
      <w:ins w:id="147" w:author="Mary Wong" w:date="2018-07-06T15:16:00Z">
        <w:r w:rsidR="00E97D82">
          <w:rPr>
            <w:rFonts w:ascii="Calibri" w:hAnsi="Calibri"/>
          </w:rPr>
          <w:t xml:space="preserve"> to Mutual Jurisdiction</w:t>
        </w:r>
      </w:ins>
      <w:ins w:id="148" w:author="Mary Wong" w:date="2018-07-06T15:22:00Z">
        <w:r w:rsidR="00E97D82">
          <w:rPr>
            <w:rFonts w:ascii="Calibri" w:hAnsi="Calibri"/>
          </w:rPr>
          <w:t>,</w:t>
        </w:r>
      </w:ins>
      <w:ins w:id="149" w:author="Mary Wong" w:date="2018-07-06T15:16:00Z">
        <w:r w:rsidR="0047615A">
          <w:rPr>
            <w:rFonts w:ascii="Calibri" w:hAnsi="Calibri"/>
          </w:rPr>
          <w:t xml:space="preserve"> </w:t>
        </w:r>
      </w:ins>
      <w:ins w:id="150" w:author="Mary Wong" w:date="2018-07-06T15:24:00Z">
        <w:r w:rsidR="00E97D82">
          <w:rPr>
            <w:rFonts w:ascii="Calibri" w:hAnsi="Calibri"/>
          </w:rPr>
          <w:t xml:space="preserve">thereby </w:t>
        </w:r>
      </w:ins>
      <w:ins w:id="151" w:author="Mary Wong" w:date="2018-07-06T15:25:00Z">
        <w:r w:rsidR="00E97D82">
          <w:rPr>
            <w:rFonts w:ascii="Calibri" w:hAnsi="Calibri"/>
          </w:rPr>
          <w:t xml:space="preserve">potentially </w:t>
        </w:r>
      </w:ins>
      <w:ins w:id="152" w:author="Mary Wong" w:date="2018-07-06T15:24:00Z">
        <w:r w:rsidR="00E97D82">
          <w:rPr>
            <w:rFonts w:ascii="Calibri" w:hAnsi="Calibri"/>
          </w:rPr>
          <w:t>preserving</w:t>
        </w:r>
      </w:ins>
      <w:ins w:id="153" w:author="Mary Wong" w:date="2018-07-06T15:23:00Z">
        <w:r w:rsidR="00E97D82">
          <w:rPr>
            <w:rFonts w:ascii="Calibri" w:hAnsi="Calibri"/>
          </w:rPr>
          <w:t xml:space="preserve"> its</w:t>
        </w:r>
      </w:ins>
      <w:ins w:id="154" w:author="Mary Wong" w:date="2018-07-06T15:14:00Z">
        <w:r w:rsidR="0047615A">
          <w:rPr>
            <w:rFonts w:ascii="Calibri" w:hAnsi="Calibri"/>
          </w:rPr>
          <w:t xml:space="preserve"> </w:t>
        </w:r>
      </w:ins>
      <w:ins w:id="155" w:author="Mary Wong" w:date="2018-07-06T15:18:00Z">
        <w:r w:rsidR="0047615A">
          <w:rPr>
            <w:rFonts w:ascii="Calibri" w:hAnsi="Calibri"/>
          </w:rPr>
          <w:t>ability to claim</w:t>
        </w:r>
      </w:ins>
      <w:ins w:id="156" w:author="Mary Wong" w:date="2018-07-06T15:15:00Z">
        <w:r w:rsidR="0047615A">
          <w:rPr>
            <w:rFonts w:ascii="Calibri" w:hAnsi="Calibri"/>
          </w:rPr>
          <w:t xml:space="preserve"> </w:t>
        </w:r>
      </w:ins>
      <w:ins w:id="157" w:author="Mary Wong" w:date="2018-07-06T15:36:00Z">
        <w:r w:rsidR="00373A65">
          <w:rPr>
            <w:rFonts w:ascii="Calibri" w:hAnsi="Calibri"/>
          </w:rPr>
          <w:t xml:space="preserve">any </w:t>
        </w:r>
      </w:ins>
      <w:ins w:id="158" w:author="Mary Wong" w:date="2018-07-06T15:15:00Z">
        <w:r w:rsidR="0047615A">
          <w:rPr>
            <w:rFonts w:ascii="Calibri" w:hAnsi="Calibri"/>
          </w:rPr>
          <w:t>jurisdictional immunity</w:t>
        </w:r>
      </w:ins>
      <w:ins w:id="159" w:author="Mary Wong" w:date="2018-07-06T15:18:00Z">
        <w:r w:rsidR="0047615A">
          <w:rPr>
            <w:rFonts w:ascii="Calibri" w:hAnsi="Calibri"/>
          </w:rPr>
          <w:t xml:space="preserve"> </w:t>
        </w:r>
      </w:ins>
      <w:ins w:id="160" w:author="Mary Wong" w:date="2018-07-06T15:36:00Z">
        <w:r w:rsidR="00373A65">
          <w:rPr>
            <w:rFonts w:ascii="Calibri" w:hAnsi="Calibri"/>
          </w:rPr>
          <w:t xml:space="preserve">to which it may be entitled </w:t>
        </w:r>
      </w:ins>
      <w:ins w:id="161" w:author="Mary Wong" w:date="2018-07-06T15:18:00Z">
        <w:r w:rsidR="0047615A">
          <w:rPr>
            <w:rFonts w:ascii="Calibri" w:hAnsi="Calibri"/>
          </w:rPr>
          <w:t>in subsequent judicial proceedings</w:t>
        </w:r>
      </w:ins>
      <w:ins w:id="162" w:author="Mary Wong" w:date="2018-07-06T15:26:00Z">
        <w:r w:rsidR="00E97D82">
          <w:rPr>
            <w:rStyle w:val="FootnoteReference"/>
          </w:rPr>
          <w:footnoteReference w:id="11"/>
        </w:r>
      </w:ins>
      <w:r>
        <w:rPr>
          <w:rFonts w:ascii="Calibri" w:hAnsi="Calibri"/>
        </w:rPr>
        <w:t>.</w:t>
      </w:r>
      <w:ins w:id="226" w:author="Mary Wong" w:date="2018-07-06T15:46:00Z">
        <w:r w:rsidR="00D2404E">
          <w:rPr>
            <w:rFonts w:ascii="Calibri" w:hAnsi="Calibri"/>
          </w:rPr>
          <w:t xml:space="preserve"> </w:t>
        </w:r>
      </w:ins>
    </w:p>
    <w:p w14:paraId="10ABDEBA" w14:textId="0B367DAC" w:rsidR="00D2404E" w:rsidRDefault="00D2404E" w:rsidP="00FF16EC">
      <w:pPr>
        <w:rPr>
          <w:ins w:id="227" w:author="Mary Wong" w:date="2018-07-06T15:46:00Z"/>
          <w:rFonts w:ascii="Calibri" w:hAnsi="Calibri"/>
        </w:rPr>
      </w:pPr>
    </w:p>
    <w:p w14:paraId="447FD82C" w14:textId="18A215C7" w:rsidR="00D2404E" w:rsidRDefault="00D2404E" w:rsidP="00FF16EC">
      <w:pPr>
        <w:rPr>
          <w:rFonts w:ascii="Calibri" w:hAnsi="Calibri"/>
        </w:rPr>
      </w:pPr>
      <w:ins w:id="228" w:author="Mary Wong" w:date="2018-07-06T15:46:00Z">
        <w:r>
          <w:rPr>
            <w:rFonts w:ascii="Calibri" w:hAnsi="Calibri"/>
          </w:rPr>
          <w:t xml:space="preserve">The Working Group also agreed that it will be helpful to develop </w:t>
        </w:r>
        <w:r w:rsidRPr="00D2404E">
          <w:rPr>
            <w:rFonts w:ascii="Calibri" w:hAnsi="Calibri"/>
          </w:rPr>
          <w:t xml:space="preserve">Policy Guidance </w:t>
        </w:r>
      </w:ins>
      <w:ins w:id="229" w:author="Mary Wong" w:date="2018-07-06T15:47:00Z">
        <w:r>
          <w:rPr>
            <w:rFonts w:ascii="Calibri" w:hAnsi="Calibri"/>
          </w:rPr>
          <w:t>advising</w:t>
        </w:r>
      </w:ins>
      <w:ins w:id="230" w:author="Mary Wong" w:date="2018-07-06T15:46:00Z">
        <w:r w:rsidRPr="00D2404E">
          <w:rPr>
            <w:rFonts w:ascii="Calibri" w:hAnsi="Calibri"/>
          </w:rPr>
          <w:t xml:space="preserve"> IGOs and INGOs</w:t>
        </w:r>
      </w:ins>
      <w:ins w:id="231" w:author="Mary Wong" w:date="2018-07-06T15:47:00Z">
        <w:r>
          <w:rPr>
            <w:rFonts w:ascii="Calibri" w:hAnsi="Calibri"/>
          </w:rPr>
          <w:t xml:space="preserve"> to, in the first instance,</w:t>
        </w:r>
      </w:ins>
      <w:ins w:id="232" w:author="Mary Wong" w:date="2018-07-06T15:46:00Z">
        <w:r w:rsidRPr="00D2404E">
          <w:rPr>
            <w:rFonts w:ascii="Calibri" w:hAnsi="Calibri"/>
          </w:rPr>
          <w:t xml:space="preserve"> contact the registrars of record for </w:t>
        </w:r>
      </w:ins>
      <w:ins w:id="233" w:author="Mary Wong" w:date="2018-07-06T15:47:00Z">
        <w:r>
          <w:rPr>
            <w:rFonts w:ascii="Calibri" w:hAnsi="Calibri"/>
          </w:rPr>
          <w:t xml:space="preserve">the disputed domains </w:t>
        </w:r>
      </w:ins>
      <w:ins w:id="234" w:author="Mary Wong" w:date="2018-07-06T15:46:00Z">
        <w:r w:rsidRPr="00D2404E">
          <w:rPr>
            <w:rFonts w:ascii="Calibri" w:hAnsi="Calibri"/>
          </w:rPr>
          <w:t>since registrars have an obligation under their agreement with ICANN to deal with such harms at no cost and in a timely man</w:t>
        </w:r>
        <w:r>
          <w:rPr>
            <w:rFonts w:ascii="Calibri" w:hAnsi="Calibri"/>
          </w:rPr>
          <w:t>ner for both infringing and non</w:t>
        </w:r>
      </w:ins>
      <w:ins w:id="235" w:author="Mary Wong" w:date="2018-07-06T15:48:00Z">
        <w:r>
          <w:rPr>
            <w:rFonts w:ascii="Calibri" w:hAnsi="Calibri"/>
          </w:rPr>
          <w:t>-</w:t>
        </w:r>
      </w:ins>
      <w:ins w:id="236" w:author="Mary Wong" w:date="2018-07-06T15:46:00Z">
        <w:r w:rsidRPr="00D2404E">
          <w:rPr>
            <w:rFonts w:ascii="Calibri" w:hAnsi="Calibri"/>
          </w:rPr>
          <w:t>infringing domains</w:t>
        </w:r>
      </w:ins>
      <w:ins w:id="237" w:author="Mary Wong" w:date="2018-07-06T16:51:00Z">
        <w:r w:rsidR="003559DC">
          <w:rPr>
            <w:rStyle w:val="FootnoteReference"/>
          </w:rPr>
          <w:footnoteReference w:id="12"/>
        </w:r>
      </w:ins>
      <w:ins w:id="254" w:author="Mary Wong" w:date="2018-07-06T15:48:00Z">
        <w:r>
          <w:rPr>
            <w:rFonts w:ascii="Calibri" w:hAnsi="Calibri"/>
          </w:rPr>
          <w:t>.</w:t>
        </w:r>
      </w:ins>
    </w:p>
    <w:p w14:paraId="5F364878" w14:textId="76915C95" w:rsidR="00677740" w:rsidRDefault="00677740" w:rsidP="00FF16EC">
      <w:pPr>
        <w:rPr>
          <w:rFonts w:ascii="Calibri" w:hAnsi="Calibri"/>
        </w:rPr>
      </w:pPr>
    </w:p>
    <w:p w14:paraId="2B55BBF4" w14:textId="05F1A5A6" w:rsidR="00677740" w:rsidRPr="00624C22" w:rsidRDefault="00677740" w:rsidP="00677740">
      <w:pPr>
        <w:rPr>
          <w:rFonts w:ascii="Calibri" w:hAnsi="Calibri"/>
        </w:rPr>
      </w:pPr>
      <w:r w:rsidRPr="00624C22">
        <w:rPr>
          <w:rFonts w:ascii="Calibri" w:hAnsi="Calibri"/>
        </w:rPr>
        <w:t>The final consensus level achieved for Recommendation #</w:t>
      </w:r>
      <w:r>
        <w:rPr>
          <w:rFonts w:ascii="Calibri" w:hAnsi="Calibri"/>
        </w:rPr>
        <w:t>3: CONSENSUS</w:t>
      </w:r>
    </w:p>
    <w:p w14:paraId="13184A46" w14:textId="77777777" w:rsidR="00677740" w:rsidRPr="009149FD" w:rsidRDefault="00677740" w:rsidP="00677740">
      <w:pPr>
        <w:rPr>
          <w:rFonts w:ascii="Calibri" w:hAnsi="Calibri"/>
        </w:rPr>
      </w:pPr>
    </w:p>
    <w:p w14:paraId="4B2F4CEC" w14:textId="715587B5" w:rsidR="00677740" w:rsidRDefault="00677740" w:rsidP="00FF16EC">
      <w:pPr>
        <w:rPr>
          <w:rFonts w:ascii="Calibri" w:hAnsi="Calibri"/>
          <w:b/>
        </w:rPr>
      </w:pPr>
      <w:r w:rsidRPr="00A613CD">
        <w:rPr>
          <w:rFonts w:ascii="Calibri" w:hAnsi="Calibri"/>
          <w:b/>
          <w:u w:val="single"/>
        </w:rPr>
        <w:t>Recommendation #4</w:t>
      </w:r>
      <w:r>
        <w:rPr>
          <w:rFonts w:ascii="Calibri" w:hAnsi="Calibri"/>
          <w:b/>
        </w:rPr>
        <w:t>:</w:t>
      </w:r>
    </w:p>
    <w:p w14:paraId="4199C2CE" w14:textId="20DFF7BA" w:rsidR="00677740" w:rsidRDefault="00677740" w:rsidP="00FF16EC">
      <w:pPr>
        <w:rPr>
          <w:rFonts w:ascii="Calibri" w:hAnsi="Calibri"/>
        </w:rPr>
      </w:pPr>
      <w:r w:rsidRPr="00677740">
        <w:rPr>
          <w:rFonts w:ascii="Calibri" w:hAnsi="Calibri"/>
          <w:b/>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3A09F701" w14:textId="77777777" w:rsidR="00677740" w:rsidRDefault="00677740" w:rsidP="00FF16EC">
      <w:pPr>
        <w:rPr>
          <w:rFonts w:ascii="Calibri" w:hAnsi="Calibri"/>
        </w:rPr>
      </w:pPr>
      <w:bookmarkStart w:id="255" w:name="_GoBack"/>
      <w:bookmarkEnd w:id="255"/>
    </w:p>
    <w:p w14:paraId="0E03CED0" w14:textId="54AE99A1" w:rsidR="00677740" w:rsidRDefault="00677740" w:rsidP="00FF16EC">
      <w:pPr>
        <w:rPr>
          <w:rFonts w:ascii="Calibri" w:hAnsi="Calibri"/>
        </w:rPr>
      </w:pPr>
      <w:r w:rsidRPr="009149FD">
        <w:rPr>
          <w:rFonts w:ascii="Calibri" w:hAnsi="Calibri"/>
        </w:rPr>
        <w:t xml:space="preserve">The </w:t>
      </w:r>
      <w:r>
        <w:rPr>
          <w:rFonts w:ascii="Calibri" w:hAnsi="Calibri"/>
        </w:rPr>
        <w:t>Working Group</w:t>
      </w:r>
      <w:r w:rsidRPr="009149FD">
        <w:rPr>
          <w:rFonts w:ascii="Calibri" w:hAnsi="Calibri"/>
        </w:rPr>
        <w:t xml:space="preserve"> notes that its Charter does not authorize it to make recommendations that would create a monetary obligation for ICANN or any other party to provide subsidies for particular groups of complainants, or that would otherwise require ICANN to cover the costs (whether in full or substantially) of any particular entity’s filing of a UDRP or URS complaint. Nevertheless, in view of GAC advice on the topic</w:t>
      </w:r>
      <w:r w:rsidRPr="009149FD">
        <w:rPr>
          <w:rStyle w:val="FootnoteReference"/>
        </w:rPr>
        <w:footnoteReference w:id="13"/>
      </w:r>
      <w:r w:rsidRPr="009149FD">
        <w:rPr>
          <w:rFonts w:ascii="Calibri" w:hAnsi="Calibri"/>
        </w:rPr>
        <w:t xml:space="preserve">, it is within the </w:t>
      </w:r>
      <w:r>
        <w:rPr>
          <w:rFonts w:ascii="Calibri" w:hAnsi="Calibri"/>
        </w:rPr>
        <w:t>Working Group</w:t>
      </w:r>
      <w:r w:rsidRPr="009149FD">
        <w:rPr>
          <w:rFonts w:ascii="Calibri" w:hAnsi="Calibri"/>
        </w:rPr>
        <w:t xml:space="preserve">’s Charter scope to recommend that ICANN investigate the feasibility of providing IGOs and INGOs with the ability to file UDRP and URS complaints at no or minimal cost. The </w:t>
      </w:r>
      <w:r>
        <w:rPr>
          <w:rFonts w:ascii="Calibri" w:hAnsi="Calibri"/>
        </w:rPr>
        <w:t>Working Group</w:t>
      </w:r>
      <w:r w:rsidRPr="009149FD">
        <w:rPr>
          <w:rFonts w:ascii="Calibri" w:hAnsi="Calibri"/>
        </w:rPr>
        <w:t xml:space="preserve"> further notes that it made inquiry of the GAC in regard to whether the existing fee levels for the UDRP and URS were considered “nominal”, but received no clear response on that question.</w:t>
      </w:r>
    </w:p>
    <w:p w14:paraId="49488A75" w14:textId="7EF48397" w:rsidR="006A641C" w:rsidRDefault="006A641C" w:rsidP="00FF16EC">
      <w:pPr>
        <w:rPr>
          <w:rFonts w:ascii="Calibri" w:hAnsi="Calibri"/>
        </w:rPr>
      </w:pPr>
    </w:p>
    <w:p w14:paraId="056936F0" w14:textId="1A4B2BC7" w:rsidR="006A641C" w:rsidRDefault="006A641C" w:rsidP="00FF16EC">
      <w:pPr>
        <w:rPr>
          <w:rFonts w:ascii="Calibri" w:hAnsi="Calibri"/>
        </w:rPr>
      </w:pPr>
      <w:r>
        <w:rPr>
          <w:rFonts w:ascii="Calibri" w:hAnsi="Calibri"/>
        </w:rPr>
        <w:lastRenderedPageBreak/>
        <w:t xml:space="preserve">The Working Group believes it is important to emphasize that no Working Group member supports the provision of subsidies to any party (including an IGO or INGO) for using the UDRP or URS. As noted in Section 1 above, a number of specific suggestions were made for the Board and community to consider </w:t>
      </w:r>
      <w:r w:rsidRPr="006A641C">
        <w:rPr>
          <w:rFonts w:ascii="Calibri" w:hAnsi="Calibri"/>
        </w:rPr>
        <w:t xml:space="preserve">should discussions with the GAC on this topic be initiated, e.g. </w:t>
      </w:r>
      <w:r>
        <w:rPr>
          <w:rFonts w:ascii="Calibri" w:hAnsi="Calibri"/>
        </w:rPr>
        <w:t xml:space="preserve">the </w:t>
      </w:r>
      <w:r w:rsidRPr="006A641C">
        <w:rPr>
          <w:rFonts w:ascii="Calibri" w:hAnsi="Calibri"/>
        </w:rPr>
        <w:t>creation of an objective standard for financial support, setting specific quantitative limits such as a specific dollar amount per year per IGO, or introducing some form of means testing</w:t>
      </w:r>
      <w:r>
        <w:rPr>
          <w:rFonts w:ascii="Calibri" w:hAnsi="Calibri"/>
        </w:rPr>
        <w:t>.</w:t>
      </w:r>
      <w:ins w:id="256" w:author="Mary Wong" w:date="2018-07-06T15:37:00Z">
        <w:r w:rsidR="00373A65">
          <w:rPr>
            <w:rFonts w:ascii="Calibri" w:hAnsi="Calibri"/>
          </w:rPr>
          <w:t xml:space="preserve"> A few Working Group members also believe that, to the extent any subsidies are eventually provided for particular groups of complainants (e.g. IGOs), </w:t>
        </w:r>
      </w:ins>
      <w:ins w:id="257" w:author="Mary Wong" w:date="2018-07-06T15:38:00Z">
        <w:r w:rsidR="00373A65">
          <w:rPr>
            <w:rFonts w:ascii="Calibri" w:hAnsi="Calibri"/>
          </w:rPr>
          <w:t>the same should also be made available to respondents.</w:t>
        </w:r>
      </w:ins>
    </w:p>
    <w:p w14:paraId="59E0CDE0" w14:textId="2046F573" w:rsidR="006A641C" w:rsidRDefault="006A641C" w:rsidP="00FF16EC">
      <w:pPr>
        <w:rPr>
          <w:rFonts w:ascii="Calibri" w:hAnsi="Calibri"/>
        </w:rPr>
      </w:pPr>
    </w:p>
    <w:p w14:paraId="6F4679E8" w14:textId="3EE83F9F" w:rsidR="006A641C" w:rsidRPr="00624C22" w:rsidRDefault="006A641C" w:rsidP="006A641C">
      <w:pPr>
        <w:rPr>
          <w:rFonts w:ascii="Calibri" w:hAnsi="Calibri"/>
        </w:rPr>
      </w:pPr>
      <w:r w:rsidRPr="00624C22">
        <w:rPr>
          <w:rFonts w:ascii="Calibri" w:hAnsi="Calibri"/>
        </w:rPr>
        <w:t>The final consensus level achieved for Recommendation #</w:t>
      </w:r>
      <w:r>
        <w:rPr>
          <w:rFonts w:ascii="Calibri" w:hAnsi="Calibri"/>
        </w:rPr>
        <w:t>4: CONSENSUS</w:t>
      </w:r>
    </w:p>
    <w:p w14:paraId="02418EBE" w14:textId="6EDD7C38" w:rsidR="00677740" w:rsidRDefault="00677740" w:rsidP="00FF16EC">
      <w:pPr>
        <w:rPr>
          <w:rFonts w:ascii="Calibri" w:hAnsi="Calibri"/>
        </w:rPr>
      </w:pPr>
    </w:p>
    <w:p w14:paraId="2B60B986" w14:textId="1978D5F8" w:rsidR="006A641C" w:rsidRPr="00A613CD" w:rsidRDefault="006A641C" w:rsidP="00FF16EC">
      <w:pPr>
        <w:rPr>
          <w:rFonts w:ascii="Calibri" w:hAnsi="Calibri"/>
          <w:b/>
        </w:rPr>
      </w:pPr>
      <w:r w:rsidRPr="00A613CD">
        <w:rPr>
          <w:rFonts w:ascii="Calibri" w:hAnsi="Calibri"/>
          <w:b/>
          <w:u w:val="single"/>
        </w:rPr>
        <w:t>Recommendation 5</w:t>
      </w:r>
      <w:r w:rsidRPr="00A613CD">
        <w:rPr>
          <w:rFonts w:ascii="Calibri" w:hAnsi="Calibri"/>
          <w:b/>
        </w:rPr>
        <w:t>:</w:t>
      </w:r>
    </w:p>
    <w:p w14:paraId="4BB5501A" w14:textId="5F734AD6" w:rsidR="006A641C" w:rsidRPr="00A613CD" w:rsidRDefault="006A641C" w:rsidP="00FF16EC">
      <w:pPr>
        <w:rPr>
          <w:rFonts w:ascii="Calibri" w:hAnsi="Calibri"/>
          <w:b/>
          <w:i/>
        </w:rPr>
      </w:pPr>
      <w:r w:rsidRPr="00A613CD">
        <w:rPr>
          <w:rFonts w:ascii="Calibri" w:hAnsi="Calibri"/>
          <w:b/>
        </w:rPr>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set aside (i.e. invalidated).</w:t>
      </w:r>
    </w:p>
    <w:p w14:paraId="54D81AAE" w14:textId="77777777" w:rsidR="006A641C" w:rsidRDefault="006A641C" w:rsidP="00FF16EC">
      <w:pPr>
        <w:rPr>
          <w:rFonts w:ascii="Calibri" w:hAnsi="Calibri"/>
        </w:rPr>
      </w:pPr>
    </w:p>
    <w:p w14:paraId="3ACBF1CF" w14:textId="38BA0ED7" w:rsidR="00147F5B" w:rsidRPr="009149FD" w:rsidRDefault="00DB1817" w:rsidP="00FF16EC">
      <w:pPr>
        <w:rPr>
          <w:rFonts w:ascii="Calibri" w:hAnsi="Calibri"/>
        </w:rPr>
      </w:pPr>
      <w:r w:rsidRPr="00B46E03">
        <w:rPr>
          <w:rFonts w:ascii="Calibri" w:hAnsi="Calibri"/>
        </w:rPr>
        <w:t xml:space="preserve">As with its deliberations and subsequent decision to modify its initial recommendation on standing, the </w:t>
      </w:r>
      <w:r w:rsidR="00FD75A1" w:rsidRPr="00677740">
        <w:rPr>
          <w:rFonts w:ascii="Calibri" w:hAnsi="Calibri"/>
        </w:rPr>
        <w:t>Working Group</w:t>
      </w:r>
      <w:r w:rsidRPr="00677740">
        <w:rPr>
          <w:rFonts w:ascii="Calibri" w:hAnsi="Calibri"/>
        </w:rPr>
        <w:t xml:space="preserve"> spent a significant amount of time discussing the comments that were received to its preliminary recommendations on </w:t>
      </w:r>
      <w:r w:rsidR="004937F9" w:rsidRPr="00677740">
        <w:rPr>
          <w:rFonts w:ascii="Calibri" w:hAnsi="Calibri"/>
        </w:rPr>
        <w:t>the topic of IGO jurisdictional immunity</w:t>
      </w:r>
      <w:r w:rsidRPr="006A641C">
        <w:rPr>
          <w:rFonts w:ascii="Calibri" w:hAnsi="Calibri"/>
        </w:rPr>
        <w:t xml:space="preserve">. </w:t>
      </w:r>
      <w:r w:rsidR="004937F9" w:rsidRPr="006A641C">
        <w:rPr>
          <w:rFonts w:ascii="Calibri" w:hAnsi="Calibri"/>
        </w:rPr>
        <w:t>In its Initial Report,</w:t>
      </w:r>
      <w:r w:rsidRPr="006A641C">
        <w:rPr>
          <w:rFonts w:ascii="Calibri" w:hAnsi="Calibri"/>
        </w:rPr>
        <w:t xml:space="preserve"> the </w:t>
      </w:r>
      <w:r w:rsidR="00FD75A1" w:rsidRPr="006A641C">
        <w:rPr>
          <w:rFonts w:ascii="Calibri" w:hAnsi="Calibri"/>
        </w:rPr>
        <w:t>Working Group</w:t>
      </w:r>
      <w:r w:rsidRPr="006A641C">
        <w:rPr>
          <w:rFonts w:ascii="Calibri" w:hAnsi="Calibri"/>
        </w:rPr>
        <w:t xml:space="preserve"> had also solicited community input on two options then under consideration, for dealing with the outcome of a successful challenge by an IGO to a court’s claiming jurisdiction over it.</w:t>
      </w:r>
      <w:r w:rsidRPr="009149FD">
        <w:rPr>
          <w:rFonts w:ascii="Calibri" w:hAnsi="Calibri"/>
        </w:rPr>
        <w:t xml:space="preserve"> These two options were:</w:t>
      </w:r>
    </w:p>
    <w:p w14:paraId="5DD5A988" w14:textId="77777777" w:rsidR="00FF16EC" w:rsidRPr="009149FD" w:rsidRDefault="00FF16EC" w:rsidP="00FF16EC">
      <w:pPr>
        <w:rPr>
          <w:rFonts w:ascii="Calibri" w:hAnsi="Calibri"/>
          <w:b/>
        </w:rPr>
      </w:pPr>
    </w:p>
    <w:p w14:paraId="68D5B18D" w14:textId="2BBF0710" w:rsidR="00FF16EC" w:rsidRPr="009149FD" w:rsidRDefault="00FF16EC" w:rsidP="00FF16EC">
      <w:pPr>
        <w:ind w:left="720"/>
        <w:rPr>
          <w:rFonts w:ascii="Calibri" w:hAnsi="Calibri"/>
          <w:i/>
        </w:rPr>
      </w:pPr>
      <w:r w:rsidRPr="009149FD">
        <w:rPr>
          <w:rFonts w:ascii="Calibri" w:hAnsi="Calibri"/>
          <w:i/>
          <w:u w:val="single"/>
        </w:rPr>
        <w:t>Option 1</w:t>
      </w:r>
      <w:r w:rsidRPr="009149FD">
        <w:rPr>
          <w:rFonts w:ascii="Calibri" w:hAnsi="Calibri"/>
          <w:i/>
        </w:rPr>
        <w:t xml:space="preserve"> - the decision rendered against the registrant in the predecessor UDRP or URS shall be vitiated</w:t>
      </w:r>
      <w:r w:rsidR="00805BF2" w:rsidRPr="009149FD">
        <w:rPr>
          <w:rFonts w:ascii="Calibri" w:hAnsi="Calibri"/>
          <w:i/>
        </w:rPr>
        <w:t>,</w:t>
      </w:r>
      <w:r w:rsidRPr="009149FD">
        <w:rPr>
          <w:rFonts w:ascii="Calibri" w:hAnsi="Calibri"/>
          <w:i/>
        </w:rPr>
        <w:t xml:space="preserve"> or</w:t>
      </w:r>
    </w:p>
    <w:p w14:paraId="690964AF" w14:textId="77777777" w:rsidR="00FF16EC" w:rsidRPr="009149FD" w:rsidRDefault="00FF16EC" w:rsidP="00FF16EC">
      <w:pPr>
        <w:ind w:left="720"/>
        <w:rPr>
          <w:rFonts w:ascii="Calibri" w:hAnsi="Calibri"/>
          <w:i/>
        </w:rPr>
      </w:pPr>
    </w:p>
    <w:p w14:paraId="28686E15" w14:textId="77777777" w:rsidR="00FF16EC" w:rsidRPr="009149FD" w:rsidRDefault="00FF16EC" w:rsidP="00FF16EC">
      <w:pPr>
        <w:ind w:left="720"/>
        <w:rPr>
          <w:rFonts w:ascii="Calibri" w:hAnsi="Calibri"/>
          <w:b/>
          <w:i/>
        </w:rPr>
      </w:pPr>
      <w:r w:rsidRPr="009149FD">
        <w:rPr>
          <w:rFonts w:ascii="Calibri" w:hAnsi="Calibri"/>
          <w:i/>
          <w:u w:val="single"/>
        </w:rPr>
        <w:t>Option 2</w:t>
      </w:r>
      <w:r w:rsidRPr="009149FD">
        <w:rPr>
          <w:rFonts w:ascii="Calibri" w:hAnsi="Calibri"/>
          <w:i/>
        </w:rPr>
        <w:t xml:space="preserve"> – the decision rendered against the registrant in the predecessor UDRP or URS may be brought before the [name of arbitration entity] for de novo review and determination.</w:t>
      </w:r>
    </w:p>
    <w:p w14:paraId="4953F3AB" w14:textId="77777777" w:rsidR="00FF16EC" w:rsidRPr="009149FD" w:rsidRDefault="00FF16EC" w:rsidP="00FF16EC">
      <w:pPr>
        <w:rPr>
          <w:rFonts w:ascii="Calibri" w:hAnsi="Calibri"/>
          <w:b/>
        </w:rPr>
      </w:pPr>
    </w:p>
    <w:p w14:paraId="5860E56A" w14:textId="1B8FADF2" w:rsidR="005E5C4C" w:rsidRDefault="00DB1817" w:rsidP="00FF16EC">
      <w:pPr>
        <w:rPr>
          <w:rFonts w:ascii="Calibri" w:hAnsi="Calibri"/>
        </w:rPr>
      </w:pPr>
      <w:r w:rsidRPr="00B46E03">
        <w:rPr>
          <w:rFonts w:ascii="Calibri" w:hAnsi="Calibri"/>
        </w:rPr>
        <w:t xml:space="preserve">The </w:t>
      </w:r>
      <w:r w:rsidR="00FD75A1" w:rsidRPr="00B46E03">
        <w:rPr>
          <w:rFonts w:ascii="Calibri" w:hAnsi="Calibri"/>
        </w:rPr>
        <w:t>Working Group</w:t>
      </w:r>
      <w:r w:rsidRPr="00B46E03">
        <w:rPr>
          <w:rFonts w:ascii="Calibri" w:hAnsi="Calibri"/>
        </w:rPr>
        <w:t xml:space="preserve"> reviewed numerous comments that were submitted on both the issue of jurisdictional immunity and the two options </w:t>
      </w:r>
      <w:r w:rsidR="00991E40" w:rsidRPr="00677740">
        <w:rPr>
          <w:rFonts w:ascii="Calibri" w:hAnsi="Calibri"/>
        </w:rPr>
        <w:t xml:space="preserve">that were </w:t>
      </w:r>
      <w:r w:rsidRPr="00677740">
        <w:rPr>
          <w:rFonts w:ascii="Calibri" w:hAnsi="Calibri"/>
        </w:rPr>
        <w:t xml:space="preserve">presented by the </w:t>
      </w:r>
      <w:r w:rsidR="00FD75A1" w:rsidRPr="00677740">
        <w:rPr>
          <w:rFonts w:ascii="Calibri" w:hAnsi="Calibri"/>
        </w:rPr>
        <w:t>Working Group</w:t>
      </w:r>
      <w:r w:rsidR="00925945" w:rsidRPr="006A641C">
        <w:rPr>
          <w:rFonts w:ascii="Calibri" w:hAnsi="Calibri"/>
        </w:rPr>
        <w:t xml:space="preserve"> in its </w:t>
      </w:r>
      <w:r w:rsidR="004937F9" w:rsidRPr="006A641C">
        <w:rPr>
          <w:rFonts w:ascii="Calibri" w:hAnsi="Calibri"/>
        </w:rPr>
        <w:t>subsequent discussions</w:t>
      </w:r>
      <w:r w:rsidR="00925945" w:rsidRPr="006A641C">
        <w:rPr>
          <w:rFonts w:ascii="Calibri" w:hAnsi="Calibri"/>
        </w:rPr>
        <w:t xml:space="preserve"> on this topic</w:t>
      </w:r>
      <w:r w:rsidRPr="006A641C">
        <w:rPr>
          <w:rFonts w:ascii="Calibri" w:hAnsi="Calibri"/>
        </w:rPr>
        <w:t>.</w:t>
      </w:r>
      <w:r w:rsidR="00B46E03">
        <w:rPr>
          <w:rFonts w:ascii="Calibri" w:hAnsi="Calibri"/>
        </w:rPr>
        <w:t xml:space="preserve"> </w:t>
      </w:r>
      <w:r w:rsidR="006A641C">
        <w:rPr>
          <w:rFonts w:ascii="Calibri" w:hAnsi="Calibri"/>
        </w:rPr>
        <w:t>As part of its deliberations, the Working Group discussed the benefits and risks (including their likelihood and potential impact) of implementing either of the two options. Further Working Group discussions</w:t>
      </w:r>
      <w:r w:rsidR="004E1373">
        <w:rPr>
          <w:rFonts w:ascii="Calibri" w:hAnsi="Calibri"/>
        </w:rPr>
        <w:t xml:space="preserve"> following the close of public comments to its Initial Report</w:t>
      </w:r>
      <w:r w:rsidR="006A641C">
        <w:rPr>
          <w:rFonts w:ascii="Calibri" w:hAnsi="Calibri"/>
        </w:rPr>
        <w:t>, including at community sessions at ICANN59 (in June 2017) and ICANN6 (in October 2017)</w:t>
      </w:r>
      <w:r w:rsidR="004E1373">
        <w:rPr>
          <w:rFonts w:ascii="Calibri" w:hAnsi="Calibri"/>
        </w:rPr>
        <w:t>,</w:t>
      </w:r>
      <w:r w:rsidR="006A641C">
        <w:rPr>
          <w:rFonts w:ascii="Calibri" w:hAnsi="Calibri"/>
        </w:rPr>
        <w:t xml:space="preserve"> led to the development of additional options suggested by other Working Group members, for a final total of six policy options on the question of IGO jurisdictional immunity in the context of the filing of a UDRP or URS complaint by an IGO. </w:t>
      </w:r>
    </w:p>
    <w:p w14:paraId="0226CF08" w14:textId="77777777" w:rsidR="005E5C4C" w:rsidRDefault="005E5C4C" w:rsidP="00FF16EC">
      <w:pPr>
        <w:rPr>
          <w:rFonts w:ascii="Calibri" w:hAnsi="Calibri"/>
        </w:rPr>
      </w:pPr>
    </w:p>
    <w:p w14:paraId="1C612B7C" w14:textId="3FD6E8BE" w:rsidR="005E5C4C" w:rsidRDefault="005E5C4C" w:rsidP="00FF16EC">
      <w:pPr>
        <w:rPr>
          <w:rFonts w:ascii="Calibri" w:hAnsi="Calibri"/>
        </w:rPr>
      </w:pPr>
      <w:r>
        <w:rPr>
          <w:rFonts w:ascii="Calibri" w:hAnsi="Calibri"/>
        </w:rPr>
        <w:t>The final six policy options, with the associated outcome following the end of the Working Group’s formal consensus call process, were</w:t>
      </w:r>
      <w:ins w:id="258" w:author="Mary Wong" w:date="2018-07-06T15:40:00Z">
        <w:r w:rsidR="00373A65">
          <w:rPr>
            <w:rStyle w:val="FootnoteReference"/>
          </w:rPr>
          <w:footnoteReference w:id="14"/>
        </w:r>
      </w:ins>
      <w:r>
        <w:rPr>
          <w:rFonts w:ascii="Calibri" w:hAnsi="Calibri"/>
        </w:rPr>
        <w:t>:</w:t>
      </w:r>
    </w:p>
    <w:p w14:paraId="37AA49A6" w14:textId="77777777" w:rsidR="005E5C4C" w:rsidRDefault="005E5C4C" w:rsidP="00FF16EC">
      <w:pPr>
        <w:rPr>
          <w:rFonts w:ascii="Calibri" w:hAnsi="Calibri"/>
        </w:rPr>
      </w:pPr>
    </w:p>
    <w:p w14:paraId="24CA02AF" w14:textId="77777777" w:rsidR="005E5C4C" w:rsidRPr="00A613CD" w:rsidRDefault="005E5C4C" w:rsidP="00FF16EC">
      <w:pPr>
        <w:rPr>
          <w:rFonts w:ascii="Calibri" w:hAnsi="Calibri"/>
        </w:rPr>
      </w:pPr>
      <w:r w:rsidRPr="00A613CD">
        <w:rPr>
          <w:rFonts w:ascii="Calibri" w:hAnsi="Calibri"/>
          <w:u w:val="single"/>
        </w:rPr>
        <w:t>Option 1</w:t>
      </w:r>
      <w:r w:rsidRPr="005E5C4C">
        <w:rPr>
          <w:rFonts w:ascii="Calibri" w:hAnsi="Calibri"/>
        </w:rPr>
        <w:t xml:space="preserve">: </w:t>
      </w:r>
    </w:p>
    <w:p w14:paraId="20F36DD9" w14:textId="718F62B1" w:rsidR="005E5C4C" w:rsidRDefault="005E5C4C" w:rsidP="00A613CD">
      <w:pPr>
        <w:ind w:left="720"/>
        <w:rPr>
          <w:rFonts w:ascii="Calibri" w:hAnsi="Calibri"/>
          <w:i/>
        </w:rPr>
      </w:pPr>
      <w:r w:rsidRPr="00A613CD">
        <w:rPr>
          <w:rFonts w:ascii="Calibri" w:hAnsi="Calibri"/>
          <w:i/>
        </w:rPr>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set aside (i.e. invalidated).</w:t>
      </w:r>
    </w:p>
    <w:p w14:paraId="62BF7E9A" w14:textId="19A3D10C" w:rsidR="005E5C4C" w:rsidRDefault="005E5C4C" w:rsidP="00FF16EC">
      <w:pPr>
        <w:rPr>
          <w:rFonts w:ascii="Calibri" w:hAnsi="Calibri"/>
        </w:rPr>
      </w:pPr>
    </w:p>
    <w:p w14:paraId="3C97771A" w14:textId="0A2376B2" w:rsidR="00435510" w:rsidRDefault="00435510" w:rsidP="00FF16EC">
      <w:pPr>
        <w:rPr>
          <w:rFonts w:ascii="Calibri" w:hAnsi="Calibri"/>
        </w:rPr>
      </w:pPr>
      <w:r>
        <w:rPr>
          <w:rFonts w:ascii="Calibri" w:hAnsi="Calibri"/>
        </w:rPr>
        <w:t>This option</w:t>
      </w:r>
      <w:r w:rsidR="00E125D1">
        <w:rPr>
          <w:rFonts w:ascii="Calibri" w:hAnsi="Calibri"/>
        </w:rPr>
        <w:t xml:space="preserve"> was suggested to</w:t>
      </w:r>
      <w:r>
        <w:rPr>
          <w:rFonts w:ascii="Calibri" w:hAnsi="Calibri"/>
        </w:rPr>
        <w:t xml:space="preserve"> </w:t>
      </w:r>
      <w:del w:id="279" w:author="Mary Wong" w:date="2018-07-06T15:38:00Z">
        <w:r w:rsidR="00E125D1" w:rsidDel="00373A65">
          <w:rPr>
            <w:rFonts w:ascii="Calibri" w:hAnsi="Calibri"/>
          </w:rPr>
          <w:delText>mirror</w:delText>
        </w:r>
        <w:r w:rsidDel="00373A65">
          <w:rPr>
            <w:rFonts w:ascii="Calibri" w:hAnsi="Calibri"/>
          </w:rPr>
          <w:delText xml:space="preserve"> </w:delText>
        </w:r>
      </w:del>
      <w:ins w:id="280" w:author="Mary Wong" w:date="2018-07-06T15:38:00Z">
        <w:r w:rsidR="00373A65">
          <w:rPr>
            <w:rFonts w:ascii="Calibri" w:hAnsi="Calibri"/>
          </w:rPr>
          <w:t>align with</w:t>
        </w:r>
        <w:r w:rsidR="00373A65">
          <w:rPr>
            <w:rFonts w:ascii="Calibri" w:hAnsi="Calibri"/>
          </w:rPr>
          <w:t xml:space="preserve"> </w:t>
        </w:r>
      </w:ins>
      <w:r>
        <w:rPr>
          <w:rFonts w:ascii="Calibri" w:hAnsi="Calibri"/>
        </w:rPr>
        <w:t>the situation where an IGO, instead of filing a UDRP or URS complaint, chooses to</w:t>
      </w:r>
      <w:r w:rsidR="00E125D1">
        <w:rPr>
          <w:rFonts w:ascii="Calibri" w:hAnsi="Calibri"/>
        </w:rPr>
        <w:t xml:space="preserve"> file a lawsuit in court</w:t>
      </w:r>
      <w:r>
        <w:rPr>
          <w:rFonts w:ascii="Calibri" w:hAnsi="Calibri"/>
        </w:rPr>
        <w:t>. In such an event, the IGO will not be entitled to any jurisdictional immunity (having elected to initiate the proceedings)</w:t>
      </w:r>
      <w:r w:rsidR="00E125D1">
        <w:rPr>
          <w:rFonts w:ascii="Calibri" w:hAnsi="Calibri"/>
        </w:rPr>
        <w:t xml:space="preserve"> and the court will proceed to decide the case on its merits.</w:t>
      </w:r>
      <w:del w:id="281" w:author="Mary Wong" w:date="2018-07-06T15:39:00Z">
        <w:r w:rsidR="00E125D1" w:rsidDel="00373A65">
          <w:rPr>
            <w:rFonts w:ascii="Calibri" w:hAnsi="Calibri"/>
          </w:rPr>
          <w:delText xml:space="preserve"> Similarly, where an IGO chooses to defend its immunity claim against a registrant in court and succeeds, the legal proceedings should be conducted as if the UDRP or URS determination was never made.</w:delText>
        </w:r>
      </w:del>
      <w:r w:rsidR="00E125D1">
        <w:rPr>
          <w:rFonts w:ascii="Calibri" w:hAnsi="Calibri"/>
        </w:rPr>
        <w:t xml:space="preserve">   </w:t>
      </w:r>
    </w:p>
    <w:p w14:paraId="690E55AE" w14:textId="77777777" w:rsidR="00435510" w:rsidRPr="00A613CD" w:rsidRDefault="00435510" w:rsidP="00FF16EC">
      <w:pPr>
        <w:rPr>
          <w:rFonts w:ascii="Calibri" w:hAnsi="Calibri"/>
        </w:rPr>
      </w:pPr>
    </w:p>
    <w:p w14:paraId="3C40B895" w14:textId="0EECBD6C" w:rsidR="005E5C4C" w:rsidRPr="005E5C4C" w:rsidRDefault="005E5C4C" w:rsidP="00FF16EC">
      <w:pPr>
        <w:rPr>
          <w:rFonts w:ascii="Calibri" w:hAnsi="Calibri"/>
        </w:rPr>
      </w:pPr>
      <w:r w:rsidRPr="00A613CD">
        <w:rPr>
          <w:rFonts w:ascii="Calibri" w:hAnsi="Calibri"/>
        </w:rPr>
        <w:t>Consensus Call Outcome: CONSENSUS</w:t>
      </w:r>
      <w:r>
        <w:rPr>
          <w:rFonts w:ascii="Calibri" w:hAnsi="Calibri"/>
        </w:rPr>
        <w:t xml:space="preserve"> (this is therefore the Working Group’s Consensus Recommendation #5 as noted above)</w:t>
      </w:r>
    </w:p>
    <w:p w14:paraId="1B022EC7" w14:textId="77777777" w:rsidR="005E5C4C" w:rsidRPr="00A613CD" w:rsidRDefault="005E5C4C" w:rsidP="00FF16EC">
      <w:pPr>
        <w:rPr>
          <w:rFonts w:ascii="Calibri" w:hAnsi="Calibri"/>
          <w:i/>
        </w:rPr>
      </w:pPr>
    </w:p>
    <w:p w14:paraId="46508E8C" w14:textId="77777777" w:rsidR="005E5C4C" w:rsidRPr="00A613CD" w:rsidRDefault="005E5C4C" w:rsidP="00FF16EC">
      <w:pPr>
        <w:rPr>
          <w:rFonts w:ascii="Calibri" w:hAnsi="Calibri"/>
        </w:rPr>
      </w:pPr>
      <w:r w:rsidRPr="00A613CD">
        <w:rPr>
          <w:rFonts w:ascii="Calibri" w:hAnsi="Calibri"/>
          <w:u w:val="single"/>
        </w:rPr>
        <w:t>Option 2</w:t>
      </w:r>
      <w:r w:rsidRPr="005E5C4C">
        <w:rPr>
          <w:rFonts w:ascii="Calibri" w:hAnsi="Calibri"/>
        </w:rPr>
        <w:t xml:space="preserve">: </w:t>
      </w:r>
    </w:p>
    <w:p w14:paraId="21A80441" w14:textId="7E4B7DBD" w:rsidR="0099454A" w:rsidRDefault="005E5C4C" w:rsidP="00A613CD">
      <w:pPr>
        <w:ind w:left="720"/>
        <w:rPr>
          <w:rFonts w:ascii="Calibri" w:hAnsi="Calibri"/>
        </w:rPr>
      </w:pPr>
      <w:r w:rsidRPr="005E5C4C">
        <w:rPr>
          <w:rFonts w:ascii="Calibri" w:hAnsi="Calibri"/>
          <w:i/>
        </w:rPr>
        <w:t>In relation to domain names with a CREATION DATE before the (Polic</w:t>
      </w:r>
      <w:r>
        <w:rPr>
          <w:rFonts w:ascii="Calibri" w:hAnsi="Calibri"/>
          <w:i/>
        </w:rPr>
        <w:t>y Effective Date), then Option 1</w:t>
      </w:r>
      <w:r w:rsidRPr="005E5C4C">
        <w:rPr>
          <w:rFonts w:ascii="Calibri" w:hAnsi="Calibri"/>
          <w:i/>
        </w:rPr>
        <w:t xml:space="preserve"> applies. In relation to domain names with a CREATION DATE on or after the (</w:t>
      </w:r>
      <w:r>
        <w:rPr>
          <w:rFonts w:ascii="Calibri" w:hAnsi="Calibri"/>
          <w:i/>
        </w:rPr>
        <w:t>Policy Effective Date), Option 3</w:t>
      </w:r>
      <w:r w:rsidRPr="005E5C4C">
        <w:rPr>
          <w:rFonts w:ascii="Calibri" w:hAnsi="Calibri"/>
          <w:i/>
        </w:rPr>
        <w:t xml:space="preserve"> shall apply. After five (5) years or 10 instances of Option</w:t>
      </w:r>
      <w:r>
        <w:rPr>
          <w:rFonts w:ascii="Calibri" w:hAnsi="Calibri"/>
          <w:i/>
        </w:rPr>
        <w:t xml:space="preserve"> 3</w:t>
      </w:r>
      <w:r w:rsidRPr="005E5C4C">
        <w:rPr>
          <w:rFonts w:ascii="Calibri" w:hAnsi="Calibri"/>
          <w:i/>
        </w:rPr>
        <w:t xml:space="preserve"> being utilized, whichever occurs first, ICANN and the various dispute resolution providers (including any who have administered arbitration pr</w:t>
      </w:r>
      <w:r>
        <w:rPr>
          <w:rFonts w:ascii="Calibri" w:hAnsi="Calibri"/>
          <w:i/>
        </w:rPr>
        <w:t>oceedings under the new Option 3</w:t>
      </w:r>
      <w:ins w:id="282" w:author="Mary Wong" w:date="2018-07-06T15:43:00Z">
        <w:r w:rsidR="00D2404E">
          <w:rPr>
            <w:rFonts w:ascii="Calibri" w:hAnsi="Calibri"/>
            <w:i/>
          </w:rPr>
          <w:t>)</w:t>
        </w:r>
      </w:ins>
      <w:r w:rsidRPr="005E5C4C">
        <w:rPr>
          <w:rFonts w:ascii="Calibri" w:hAnsi="Calibri"/>
          <w:i/>
        </w:rPr>
        <w:t xml:space="preserve"> will conduct a review to determine the impact, both positive and negative, as a</w:t>
      </w:r>
      <w:r>
        <w:rPr>
          <w:rFonts w:ascii="Calibri" w:hAnsi="Calibri"/>
          <w:i/>
        </w:rPr>
        <w:t xml:space="preserve"> result of “trying out” Option </w:t>
      </w:r>
      <w:r w:rsidRPr="005E5C4C">
        <w:rPr>
          <w:rFonts w:ascii="Calibri" w:hAnsi="Calibri"/>
          <w:i/>
        </w:rPr>
        <w:t>3</w:t>
      </w:r>
      <w:r>
        <w:rPr>
          <w:rFonts w:ascii="Calibri" w:hAnsi="Calibri"/>
          <w:i/>
        </w:rPr>
        <w:t>.</w:t>
      </w:r>
      <w:r w:rsidR="006A641C">
        <w:rPr>
          <w:rFonts w:ascii="Calibri" w:hAnsi="Calibri"/>
        </w:rPr>
        <w:t xml:space="preserve">  </w:t>
      </w:r>
      <w:r w:rsidR="00B46E03">
        <w:rPr>
          <w:rFonts w:ascii="Calibri" w:hAnsi="Calibri"/>
        </w:rPr>
        <w:t xml:space="preserve"> </w:t>
      </w:r>
      <w:r w:rsidR="00DB1817" w:rsidRPr="009149FD">
        <w:rPr>
          <w:rFonts w:ascii="Calibri" w:hAnsi="Calibri"/>
        </w:rPr>
        <w:t xml:space="preserve"> </w:t>
      </w:r>
    </w:p>
    <w:p w14:paraId="5933CE11" w14:textId="3F9260FE" w:rsidR="005E5C4C" w:rsidRDefault="005E5C4C" w:rsidP="00FF16EC">
      <w:pPr>
        <w:rPr>
          <w:rFonts w:ascii="Calibri" w:hAnsi="Calibri"/>
        </w:rPr>
      </w:pPr>
    </w:p>
    <w:p w14:paraId="6D9FBB59" w14:textId="2E0CBB7C" w:rsidR="00E125D1" w:rsidRDefault="00E125D1" w:rsidP="00FF16EC">
      <w:pPr>
        <w:rPr>
          <w:rFonts w:ascii="Calibri" w:hAnsi="Calibri"/>
        </w:rPr>
      </w:pPr>
      <w:r>
        <w:rPr>
          <w:rFonts w:ascii="Calibri" w:hAnsi="Calibri"/>
        </w:rPr>
        <w:t>This option was suggested as a compromise between Option 1 and Option 3, allowing in addition for empirical assessment of the effects of both options after a certain period of time.</w:t>
      </w:r>
    </w:p>
    <w:p w14:paraId="4357EB22" w14:textId="77777777" w:rsidR="00E125D1" w:rsidRDefault="00E125D1" w:rsidP="00FF16EC">
      <w:pPr>
        <w:rPr>
          <w:rFonts w:ascii="Calibri" w:hAnsi="Calibri"/>
        </w:rPr>
      </w:pPr>
    </w:p>
    <w:p w14:paraId="1A4A3A5C" w14:textId="244BB7BE" w:rsidR="005E5C4C" w:rsidRDefault="005E5C4C" w:rsidP="00FF16EC">
      <w:pPr>
        <w:rPr>
          <w:rFonts w:ascii="Calibri" w:hAnsi="Calibri"/>
        </w:rPr>
      </w:pPr>
      <w:r>
        <w:rPr>
          <w:rFonts w:ascii="Calibri" w:hAnsi="Calibri"/>
        </w:rPr>
        <w:t>Consensus Call Outcome: NO CONSENSUS/DIVERGENCE</w:t>
      </w:r>
    </w:p>
    <w:p w14:paraId="1B218A47" w14:textId="77777777" w:rsidR="005E5C4C" w:rsidRDefault="005E5C4C" w:rsidP="00FF16EC">
      <w:pPr>
        <w:rPr>
          <w:rFonts w:ascii="Calibri" w:hAnsi="Calibri"/>
        </w:rPr>
      </w:pPr>
    </w:p>
    <w:p w14:paraId="05CE584B" w14:textId="77777777" w:rsidR="005E5C4C" w:rsidRDefault="005E5C4C" w:rsidP="00FF16EC">
      <w:pPr>
        <w:rPr>
          <w:rFonts w:ascii="Calibri" w:hAnsi="Calibri"/>
        </w:rPr>
      </w:pPr>
      <w:r>
        <w:rPr>
          <w:rFonts w:ascii="Calibri" w:hAnsi="Calibri"/>
        </w:rPr>
        <w:t xml:space="preserve">Option 3: </w:t>
      </w:r>
    </w:p>
    <w:p w14:paraId="34BFC94A" w14:textId="07D4B271" w:rsidR="005E5C4C" w:rsidRDefault="005E5C4C" w:rsidP="00A613CD">
      <w:pPr>
        <w:ind w:left="720"/>
        <w:rPr>
          <w:rFonts w:ascii="Calibri" w:hAnsi="Calibri"/>
          <w:i/>
        </w:rPr>
      </w:pPr>
      <w:r w:rsidRPr="005E5C4C">
        <w:rPr>
          <w:rFonts w:ascii="Calibri" w:hAnsi="Calibri"/>
          <w:i/>
        </w:rPr>
        <w:lastRenderedPageBreak/>
        <w:t>Where a complainant IGO succeeds in a UDRP/URS proceeding, the losing registrant proceeds to file suit in a court of mutual jurisdiction, and the IGO subsequently succeeds in asserting jurisdictional immunity, the registrant shall have the option to transfer the dispute to an arbitration forum meeting certain pre-established criteria for determination under the national law that the original appeal was based upon, with such action limited to deciding the ownership of the domain name. The respondent shall be given 10 days (or a longer period of time if able to cite a national statute or procedure that grants a period longer than 10 days) to either: (1) inform the UDRP/URS provider [and the registrar] that it intends to seek arbitration under this limited mechanism; or (2) request that the UDRP/URS decision continue to be stayed, as the respondent has filed, or intends to file, a judicial appeal against the IGO’s successful assertion of immunity. An IGO which files a complaint under the UDRP/URS shall be required to agree to this limited arbitration mechanism when filing the complaint. If, subsequently. it refuses to participate in the arbitration, the enforcement of the underlying UDRP/URS decision will be permanently stayed. The parties shall have the option to mutually agree to limit the original judicial proceedings to solely determining the ownership of the domain name. Subject to agreement by the registrant concerned, the parties shall also be free to utilize the limited arbitration mechanism described above at any time prior to the registrant filing suit in a court of mutual jurisdiction. In agreeing to utilize the limited arbitration mechanism, both the complainant and respondent are required to inform ICANN</w:t>
      </w:r>
      <w:r>
        <w:rPr>
          <w:rFonts w:ascii="Calibri" w:hAnsi="Calibri"/>
          <w:i/>
        </w:rPr>
        <w:t>.</w:t>
      </w:r>
    </w:p>
    <w:p w14:paraId="3F2BFADA" w14:textId="7E55ED16" w:rsidR="005E5C4C" w:rsidRDefault="005E5C4C" w:rsidP="00FF16EC">
      <w:pPr>
        <w:rPr>
          <w:rFonts w:ascii="Calibri" w:hAnsi="Calibri"/>
        </w:rPr>
      </w:pPr>
    </w:p>
    <w:p w14:paraId="417565B8" w14:textId="7AAF5B52" w:rsidR="00E125D1" w:rsidRDefault="00E125D1" w:rsidP="00FF16EC">
      <w:pPr>
        <w:rPr>
          <w:rFonts w:ascii="Calibri" w:hAnsi="Calibri"/>
        </w:rPr>
      </w:pPr>
      <w:r>
        <w:rPr>
          <w:rFonts w:ascii="Calibri" w:hAnsi="Calibri"/>
        </w:rPr>
        <w:t>This option was suggested in an attempt to balance the group’s agreement that</w:t>
      </w:r>
      <w:del w:id="283" w:author="Mary Wong" w:date="2018-07-06T15:43:00Z">
        <w:r w:rsidR="00FD2636" w:rsidDel="00D2404E">
          <w:rPr>
            <w:rFonts w:ascii="Calibri" w:hAnsi="Calibri"/>
          </w:rPr>
          <w:delText>, for all six options,</w:delText>
        </w:r>
      </w:del>
      <w:r>
        <w:rPr>
          <w:rFonts w:ascii="Calibri" w:hAnsi="Calibri"/>
        </w:rPr>
        <w:t xml:space="preserve"> any additional </w:t>
      </w:r>
      <w:del w:id="284" w:author="Mary Wong" w:date="2018-07-06T15:43:00Z">
        <w:r w:rsidDel="00D2404E">
          <w:rPr>
            <w:rFonts w:ascii="Calibri" w:hAnsi="Calibri"/>
          </w:rPr>
          <w:delText xml:space="preserve">outcomes </w:delText>
        </w:r>
      </w:del>
      <w:ins w:id="285" w:author="Mary Wong" w:date="2018-07-06T15:43:00Z">
        <w:r w:rsidR="00D2404E">
          <w:rPr>
            <w:rFonts w:ascii="Calibri" w:hAnsi="Calibri"/>
          </w:rPr>
          <w:t>avenue</w:t>
        </w:r>
        <w:r w:rsidR="00D2404E">
          <w:rPr>
            <w:rFonts w:ascii="Calibri" w:hAnsi="Calibri"/>
          </w:rPr>
          <w:t>s</w:t>
        </w:r>
      </w:ins>
      <w:ins w:id="286" w:author="Mary Wong" w:date="2018-07-06T15:44:00Z">
        <w:r w:rsidR="00D2404E">
          <w:rPr>
            <w:rFonts w:ascii="Calibri" w:hAnsi="Calibri"/>
          </w:rPr>
          <w:t xml:space="preserve"> for dispute resolution</w:t>
        </w:r>
      </w:ins>
      <w:ins w:id="287" w:author="Mary Wong" w:date="2018-07-06T15:43:00Z">
        <w:r w:rsidR="00D2404E">
          <w:rPr>
            <w:rFonts w:ascii="Calibri" w:hAnsi="Calibri"/>
          </w:rPr>
          <w:t xml:space="preserve"> </w:t>
        </w:r>
      </w:ins>
      <w:del w:id="288" w:author="Mary Wong" w:date="2018-07-06T15:44:00Z">
        <w:r w:rsidDel="00D2404E">
          <w:rPr>
            <w:rFonts w:ascii="Calibri" w:hAnsi="Calibri"/>
          </w:rPr>
          <w:delText>should</w:delText>
        </w:r>
      </w:del>
      <w:ins w:id="289" w:author="Mary Wong" w:date="2018-07-06T15:44:00Z">
        <w:r w:rsidR="00D2404E">
          <w:rPr>
            <w:rFonts w:ascii="Calibri" w:hAnsi="Calibri"/>
          </w:rPr>
          <w:t>should</w:t>
        </w:r>
      </w:ins>
      <w:r>
        <w:rPr>
          <w:rFonts w:ascii="Calibri" w:hAnsi="Calibri"/>
        </w:rPr>
        <w:t xml:space="preserve"> be permitted </w:t>
      </w:r>
      <w:ins w:id="290" w:author="Mary Wong" w:date="2018-07-06T15:44:00Z">
        <w:r w:rsidR="00D2404E">
          <w:rPr>
            <w:rFonts w:ascii="Calibri" w:hAnsi="Calibri"/>
          </w:rPr>
          <w:t xml:space="preserve">(if at all) </w:t>
        </w:r>
      </w:ins>
      <w:r>
        <w:rPr>
          <w:rFonts w:ascii="Calibri" w:hAnsi="Calibri"/>
        </w:rPr>
        <w:t>only after an IGO has successfully claimed immunity in court</w:t>
      </w:r>
      <w:r w:rsidR="00FD2636">
        <w:rPr>
          <w:rFonts w:ascii="Calibri" w:hAnsi="Calibri"/>
        </w:rPr>
        <w:t xml:space="preserve"> with GAC advice for appeals to be handled by an arbitral tribunal rather than via judicial proceedings</w:t>
      </w:r>
      <w:r>
        <w:rPr>
          <w:rFonts w:ascii="Calibri" w:hAnsi="Calibri"/>
        </w:rPr>
        <w:t>.</w:t>
      </w:r>
    </w:p>
    <w:p w14:paraId="502B67EA" w14:textId="77777777" w:rsidR="00E125D1" w:rsidRPr="00A613CD" w:rsidRDefault="00E125D1" w:rsidP="00FF16EC">
      <w:pPr>
        <w:rPr>
          <w:rFonts w:ascii="Calibri" w:hAnsi="Calibri"/>
        </w:rPr>
      </w:pPr>
    </w:p>
    <w:p w14:paraId="10363EB5" w14:textId="313BAB58" w:rsidR="005E5C4C" w:rsidRPr="00A613CD" w:rsidRDefault="005E5C4C" w:rsidP="00FF16EC">
      <w:pPr>
        <w:rPr>
          <w:rFonts w:ascii="Calibri" w:hAnsi="Calibri"/>
        </w:rPr>
      </w:pPr>
      <w:r>
        <w:rPr>
          <w:rFonts w:ascii="Calibri" w:hAnsi="Calibri"/>
        </w:rPr>
        <w:t>Consensus Call Outcome: MINORITY VIEW (WITH CONSENSUS AGAINST THIS OPTION)</w:t>
      </w:r>
    </w:p>
    <w:p w14:paraId="6B8F2ED8" w14:textId="77777777" w:rsidR="005E5C4C" w:rsidRPr="00A613CD" w:rsidRDefault="005E5C4C" w:rsidP="00FF16EC">
      <w:pPr>
        <w:rPr>
          <w:rFonts w:ascii="Calibri" w:hAnsi="Calibri"/>
        </w:rPr>
      </w:pPr>
    </w:p>
    <w:p w14:paraId="5229F48E" w14:textId="59290A9C" w:rsidR="005E5C4C" w:rsidRPr="00A613CD" w:rsidRDefault="005E5C4C" w:rsidP="00FF16EC">
      <w:pPr>
        <w:rPr>
          <w:rFonts w:ascii="Calibri" w:hAnsi="Calibri"/>
        </w:rPr>
      </w:pPr>
      <w:r w:rsidRPr="00A613CD">
        <w:rPr>
          <w:rFonts w:ascii="Calibri" w:hAnsi="Calibri"/>
          <w:u w:val="single"/>
        </w:rPr>
        <w:t>Option 4</w:t>
      </w:r>
      <w:r w:rsidRPr="00A613CD">
        <w:rPr>
          <w:rFonts w:ascii="Calibri" w:hAnsi="Calibri"/>
        </w:rPr>
        <w:t xml:space="preserve">: </w:t>
      </w:r>
    </w:p>
    <w:p w14:paraId="1688F2FE" w14:textId="37E65F95" w:rsidR="005E5C4C" w:rsidRPr="009149FD" w:rsidRDefault="005E5C4C" w:rsidP="00A613CD">
      <w:pPr>
        <w:ind w:left="720"/>
        <w:rPr>
          <w:rFonts w:ascii="Calibri" w:hAnsi="Calibri"/>
        </w:rPr>
      </w:pPr>
      <w:r w:rsidRPr="005E5C4C">
        <w:rPr>
          <w:rFonts w:ascii="Calibri" w:hAnsi="Calibri"/>
          <w:bCs/>
          <w:i/>
        </w:rPr>
        <w:t xml:space="preserve">Our initial report and recommendation (that no change is required) remains valid and should be reflected in the published report of this WG.  Our report should advise that even if a change were advisable or appropriate, such would necessarily require modifications to the UDRP/URS and its accompanying rules.  As such changes are within the ambit of the </w:t>
      </w:r>
      <w:r w:rsidR="00FD2636">
        <w:rPr>
          <w:rFonts w:ascii="Calibri" w:hAnsi="Calibri"/>
          <w:bCs/>
          <w:i/>
        </w:rPr>
        <w:t xml:space="preserve">Review of All </w:t>
      </w:r>
      <w:r w:rsidRPr="005E5C4C">
        <w:rPr>
          <w:rFonts w:ascii="Calibri" w:hAnsi="Calibri"/>
          <w:bCs/>
          <w:i/>
        </w:rPr>
        <w:t>R</w:t>
      </w:r>
      <w:r w:rsidR="00FD2636">
        <w:rPr>
          <w:rFonts w:ascii="Calibri" w:hAnsi="Calibri"/>
          <w:bCs/>
          <w:i/>
        </w:rPr>
        <w:t xml:space="preserve">ights </w:t>
      </w:r>
      <w:r w:rsidRPr="005E5C4C">
        <w:rPr>
          <w:rFonts w:ascii="Calibri" w:hAnsi="Calibri"/>
          <w:bCs/>
          <w:i/>
        </w:rPr>
        <w:t>P</w:t>
      </w:r>
      <w:r w:rsidR="00FD2636">
        <w:rPr>
          <w:rFonts w:ascii="Calibri" w:hAnsi="Calibri"/>
          <w:bCs/>
          <w:i/>
        </w:rPr>
        <w:t xml:space="preserve">rotection </w:t>
      </w:r>
      <w:r w:rsidRPr="005E5C4C">
        <w:rPr>
          <w:rFonts w:ascii="Calibri" w:hAnsi="Calibri"/>
          <w:bCs/>
          <w:i/>
        </w:rPr>
        <w:t>M</w:t>
      </w:r>
      <w:r w:rsidR="00FD2636">
        <w:rPr>
          <w:rFonts w:ascii="Calibri" w:hAnsi="Calibri"/>
          <w:bCs/>
          <w:i/>
        </w:rPr>
        <w:t>echanisms (RPM) PDP</w:t>
      </w:r>
      <w:r w:rsidRPr="005E5C4C">
        <w:rPr>
          <w:rFonts w:ascii="Calibri" w:hAnsi="Calibri"/>
          <w:bCs/>
          <w:i/>
        </w:rPr>
        <w:t xml:space="preserve"> W</w:t>
      </w:r>
      <w:r w:rsidR="00FD2636">
        <w:rPr>
          <w:rFonts w:ascii="Calibri" w:hAnsi="Calibri"/>
          <w:bCs/>
          <w:i/>
        </w:rPr>
        <w:t xml:space="preserve">orking </w:t>
      </w:r>
      <w:r w:rsidRPr="005E5C4C">
        <w:rPr>
          <w:rFonts w:ascii="Calibri" w:hAnsi="Calibri"/>
          <w:bCs/>
          <w:i/>
        </w:rPr>
        <w:t>G</w:t>
      </w:r>
      <w:r w:rsidR="00FD2636">
        <w:rPr>
          <w:rFonts w:ascii="Calibri" w:hAnsi="Calibri"/>
          <w:bCs/>
          <w:i/>
        </w:rPr>
        <w:t>roup</w:t>
      </w:r>
      <w:r w:rsidRPr="005E5C4C">
        <w:rPr>
          <w:rFonts w:ascii="Calibri" w:hAnsi="Calibri"/>
          <w:bCs/>
          <w:i/>
        </w:rPr>
        <w:t xml:space="preserve">, we feel it inappropriate to inject our proposals in that regard. Accordingly, </w:t>
      </w:r>
      <w:r w:rsidR="00FD2636">
        <w:rPr>
          <w:rFonts w:ascii="Calibri" w:hAnsi="Calibri"/>
          <w:bCs/>
          <w:i/>
        </w:rPr>
        <w:t>this</w:t>
      </w:r>
      <w:r w:rsidRPr="005E5C4C">
        <w:rPr>
          <w:rFonts w:ascii="Calibri" w:hAnsi="Calibri"/>
          <w:bCs/>
          <w:i/>
        </w:rPr>
        <w:t xml:space="preserve"> W</w:t>
      </w:r>
      <w:r w:rsidR="00FD2636">
        <w:rPr>
          <w:rFonts w:ascii="Calibri" w:hAnsi="Calibri"/>
          <w:bCs/>
          <w:i/>
        </w:rPr>
        <w:t xml:space="preserve">orking </w:t>
      </w:r>
      <w:r w:rsidRPr="005E5C4C">
        <w:rPr>
          <w:rFonts w:ascii="Calibri" w:hAnsi="Calibri"/>
          <w:bCs/>
          <w:i/>
        </w:rPr>
        <w:t>G</w:t>
      </w:r>
      <w:r w:rsidR="00FD2636">
        <w:rPr>
          <w:rFonts w:ascii="Calibri" w:hAnsi="Calibri"/>
          <w:bCs/>
          <w:i/>
        </w:rPr>
        <w:t>roup</w:t>
      </w:r>
      <w:r w:rsidRPr="005E5C4C">
        <w:rPr>
          <w:rFonts w:ascii="Calibri" w:hAnsi="Calibri"/>
          <w:bCs/>
          <w:i/>
        </w:rPr>
        <w:t xml:space="preserve"> strongly recommends that the GNSO Council consult with </w:t>
      </w:r>
      <w:r w:rsidR="00FD2636">
        <w:rPr>
          <w:rFonts w:ascii="Calibri" w:hAnsi="Calibri"/>
          <w:bCs/>
          <w:i/>
        </w:rPr>
        <w:t>RPM</w:t>
      </w:r>
      <w:r w:rsidRPr="005E5C4C">
        <w:rPr>
          <w:rFonts w:ascii="Calibri" w:hAnsi="Calibri"/>
          <w:bCs/>
          <w:i/>
        </w:rPr>
        <w:t xml:space="preserve"> Working Group and the IGOs participating in the GAC</w:t>
      </w:r>
      <w:r w:rsidR="00FD2636">
        <w:rPr>
          <w:rFonts w:ascii="Calibri" w:hAnsi="Calibri"/>
          <w:bCs/>
          <w:i/>
        </w:rPr>
        <w:t>,</w:t>
      </w:r>
      <w:r w:rsidRPr="005E5C4C">
        <w:rPr>
          <w:rFonts w:ascii="Calibri" w:hAnsi="Calibri"/>
          <w:bCs/>
          <w:i/>
        </w:rPr>
        <w:t xml:space="preserve"> on whether any changes</w:t>
      </w:r>
      <w:r w:rsidR="00FD2636">
        <w:rPr>
          <w:rFonts w:ascii="Calibri" w:hAnsi="Calibri"/>
          <w:bCs/>
          <w:i/>
        </w:rPr>
        <w:t xml:space="preserve"> (if any)</w:t>
      </w:r>
      <w:r w:rsidRPr="005E5C4C">
        <w:rPr>
          <w:rFonts w:ascii="Calibri" w:hAnsi="Calibri"/>
          <w:bCs/>
          <w:i/>
        </w:rPr>
        <w:t xml:space="preserve"> to how the UDRP procedure and URS </w:t>
      </w:r>
      <w:r w:rsidR="00FD2636">
        <w:rPr>
          <w:rFonts w:ascii="Calibri" w:hAnsi="Calibri"/>
          <w:bCs/>
          <w:i/>
        </w:rPr>
        <w:t>are</w:t>
      </w:r>
      <w:r w:rsidRPr="005E5C4C">
        <w:rPr>
          <w:rFonts w:ascii="Calibri" w:hAnsi="Calibri"/>
          <w:bCs/>
          <w:i/>
        </w:rPr>
        <w:t xml:space="preserve"> drafted and employed for IGOs should be referred to the RPM W</w:t>
      </w:r>
      <w:r w:rsidR="00FD2636">
        <w:rPr>
          <w:rFonts w:ascii="Calibri" w:hAnsi="Calibri"/>
          <w:bCs/>
          <w:i/>
        </w:rPr>
        <w:t xml:space="preserve">orking </w:t>
      </w:r>
      <w:r w:rsidRPr="005E5C4C">
        <w:rPr>
          <w:rFonts w:ascii="Calibri" w:hAnsi="Calibri"/>
          <w:bCs/>
          <w:i/>
        </w:rPr>
        <w:t>G</w:t>
      </w:r>
      <w:r w:rsidR="00FD2636">
        <w:rPr>
          <w:rFonts w:ascii="Calibri" w:hAnsi="Calibri"/>
          <w:bCs/>
          <w:i/>
        </w:rPr>
        <w:t>roup</w:t>
      </w:r>
      <w:r w:rsidRPr="005E5C4C">
        <w:rPr>
          <w:rFonts w:ascii="Calibri" w:hAnsi="Calibri"/>
          <w:bCs/>
          <w:i/>
        </w:rPr>
        <w:t xml:space="preserve"> for consideration within its broader mandate to review the UDRP/URS.</w:t>
      </w:r>
    </w:p>
    <w:p w14:paraId="19EAD687" w14:textId="6CC5A8D0" w:rsidR="00DB1817" w:rsidRDefault="00DB1817" w:rsidP="00FF16EC">
      <w:pPr>
        <w:rPr>
          <w:rFonts w:ascii="Calibri" w:hAnsi="Calibri"/>
          <w:b/>
        </w:rPr>
      </w:pPr>
    </w:p>
    <w:p w14:paraId="75EA1232" w14:textId="2F16E4E7" w:rsidR="00FD2636" w:rsidRPr="00A613CD" w:rsidRDefault="00FD2636" w:rsidP="00FF16EC">
      <w:pPr>
        <w:rPr>
          <w:rFonts w:ascii="Calibri" w:hAnsi="Calibri"/>
        </w:rPr>
      </w:pPr>
      <w:r w:rsidRPr="00A613CD">
        <w:rPr>
          <w:rFonts w:ascii="Calibri" w:hAnsi="Calibri"/>
        </w:rPr>
        <w:lastRenderedPageBreak/>
        <w:t>This o</w:t>
      </w:r>
      <w:r>
        <w:rPr>
          <w:rFonts w:ascii="Calibri" w:hAnsi="Calibri"/>
        </w:rPr>
        <w:t>ption was suggested in view of the controversial nature of the topic of IGO immunity as against as a registrant’s right to legal recourse, and the broader mandate of the RPM Working Group that was chartered by the GNSO Council after this Working Group commenced its work.</w:t>
      </w:r>
    </w:p>
    <w:p w14:paraId="7C8510DD" w14:textId="77777777" w:rsidR="00FD2636" w:rsidRDefault="00FD2636" w:rsidP="00FF16EC">
      <w:pPr>
        <w:rPr>
          <w:rFonts w:ascii="Calibri" w:hAnsi="Calibri"/>
          <w:b/>
        </w:rPr>
      </w:pPr>
    </w:p>
    <w:p w14:paraId="37E0B64A" w14:textId="32D46137" w:rsidR="005E5C4C" w:rsidRDefault="005E5C4C" w:rsidP="00FF16EC">
      <w:pPr>
        <w:rPr>
          <w:rFonts w:ascii="Calibri" w:hAnsi="Calibri"/>
        </w:rPr>
      </w:pPr>
      <w:r w:rsidRPr="00A613CD">
        <w:rPr>
          <w:rFonts w:ascii="Calibri" w:hAnsi="Calibri"/>
        </w:rPr>
        <w:t>Con</w:t>
      </w:r>
      <w:r>
        <w:rPr>
          <w:rFonts w:ascii="Calibri" w:hAnsi="Calibri"/>
        </w:rPr>
        <w:t>sensus Call Outcome: STRONG SUPPORT BUT SIGNIFICANT OPPOSITION</w:t>
      </w:r>
    </w:p>
    <w:p w14:paraId="18A24C6E" w14:textId="255ADC73" w:rsidR="005E5C4C" w:rsidRDefault="005E5C4C" w:rsidP="00FF16EC">
      <w:pPr>
        <w:rPr>
          <w:rFonts w:ascii="Calibri" w:hAnsi="Calibri"/>
        </w:rPr>
      </w:pPr>
    </w:p>
    <w:p w14:paraId="29C7DC01" w14:textId="6124B27F" w:rsidR="005E5C4C" w:rsidRDefault="008137D7" w:rsidP="00FF16EC">
      <w:pPr>
        <w:rPr>
          <w:rFonts w:ascii="Calibri" w:hAnsi="Calibri"/>
        </w:rPr>
      </w:pPr>
      <w:r w:rsidRPr="00A613CD">
        <w:rPr>
          <w:rFonts w:ascii="Calibri" w:hAnsi="Calibri"/>
          <w:u w:val="single"/>
        </w:rPr>
        <w:t>Option 5</w:t>
      </w:r>
      <w:r>
        <w:rPr>
          <w:rFonts w:ascii="Calibri" w:hAnsi="Calibri"/>
        </w:rPr>
        <w:t>:</w:t>
      </w:r>
    </w:p>
    <w:p w14:paraId="5C4FC886" w14:textId="77777777" w:rsidR="008137D7" w:rsidRPr="008137D7" w:rsidRDefault="008137D7" w:rsidP="00A613CD">
      <w:pPr>
        <w:ind w:left="720"/>
        <w:rPr>
          <w:rFonts w:ascii="Calibri" w:hAnsi="Calibri"/>
          <w:bCs/>
          <w:i/>
        </w:rPr>
      </w:pPr>
      <w:r w:rsidRPr="008137D7">
        <w:rPr>
          <w:rFonts w:ascii="Calibri" w:hAnsi="Calibri"/>
          <w:bCs/>
          <w:i/>
        </w:rPr>
        <w:t>The text of both the UDRP and URS rules and policies shall be modified so that, in the event a domain name dispute (UDRP or URS) is initiated by an IGO as complainant and a registrant commences an "in rem" action in a court of mutual jurisdiction concerning that domain name, the registrar shall treat that court action in the same manner as if an "in personam" action had been brought directly against the IGO.</w:t>
      </w:r>
    </w:p>
    <w:p w14:paraId="7BCCB709" w14:textId="04EC0320" w:rsidR="008137D7" w:rsidRDefault="008137D7" w:rsidP="008137D7">
      <w:pPr>
        <w:rPr>
          <w:rFonts w:ascii="Calibri" w:hAnsi="Calibri"/>
        </w:rPr>
      </w:pPr>
    </w:p>
    <w:p w14:paraId="1D36AB0A" w14:textId="0C686FDF" w:rsidR="00FD2636" w:rsidRPr="00FD2636" w:rsidRDefault="00FD2636" w:rsidP="00BC5127">
      <w:pPr>
        <w:rPr>
          <w:rFonts w:ascii="Calibri" w:hAnsi="Calibri"/>
        </w:rPr>
      </w:pPr>
      <w:r>
        <w:rPr>
          <w:rFonts w:ascii="Calibri" w:hAnsi="Calibri"/>
        </w:rPr>
        <w:t xml:space="preserve">This option was suggested </w:t>
      </w:r>
      <w:r w:rsidR="00BC5127">
        <w:rPr>
          <w:rFonts w:ascii="Calibri" w:hAnsi="Calibri"/>
        </w:rPr>
        <w:t xml:space="preserve">as a technical fix </w:t>
      </w:r>
      <w:r>
        <w:rPr>
          <w:rFonts w:ascii="Calibri" w:hAnsi="Calibri"/>
        </w:rPr>
        <w:t>to permit registrars to treat</w:t>
      </w:r>
      <w:r w:rsidRPr="00FD2636">
        <w:rPr>
          <w:rFonts w:ascii="Calibri" w:hAnsi="Calibri"/>
        </w:rPr>
        <w:t xml:space="preserve"> </w:t>
      </w:r>
      <w:r>
        <w:rPr>
          <w:rFonts w:ascii="Calibri" w:hAnsi="Calibri"/>
        </w:rPr>
        <w:t xml:space="preserve">"in </w:t>
      </w:r>
      <w:r w:rsidRPr="00FD2636">
        <w:rPr>
          <w:rFonts w:ascii="Calibri" w:hAnsi="Calibri"/>
        </w:rPr>
        <w:t>rem" and "i</w:t>
      </w:r>
      <w:r>
        <w:rPr>
          <w:rFonts w:ascii="Calibri" w:hAnsi="Calibri"/>
        </w:rPr>
        <w:t xml:space="preserve">n personam" actions in the same </w:t>
      </w:r>
      <w:r w:rsidRPr="00FD2636">
        <w:rPr>
          <w:rFonts w:ascii="Calibri" w:hAnsi="Calibri"/>
        </w:rPr>
        <w:t xml:space="preserve">manner </w:t>
      </w:r>
      <w:r>
        <w:rPr>
          <w:rFonts w:ascii="Calibri" w:hAnsi="Calibri"/>
        </w:rPr>
        <w:t>in terms of the</w:t>
      </w:r>
      <w:r w:rsidR="00BC5127">
        <w:rPr>
          <w:rFonts w:ascii="Calibri" w:hAnsi="Calibri"/>
        </w:rPr>
        <w:t xml:space="preserve"> locking of disputed domain names. Immunity issues in the type of proceedings under discussion are not likely to arise in “in rem” cases.</w:t>
      </w:r>
    </w:p>
    <w:p w14:paraId="31D7E113" w14:textId="406790E2" w:rsidR="00FD2636" w:rsidRPr="008137D7" w:rsidRDefault="00FD2636" w:rsidP="008137D7">
      <w:pPr>
        <w:rPr>
          <w:rFonts w:ascii="Calibri" w:hAnsi="Calibri"/>
        </w:rPr>
      </w:pPr>
    </w:p>
    <w:p w14:paraId="7796C5DC" w14:textId="01830459" w:rsidR="008137D7" w:rsidRDefault="008137D7" w:rsidP="008137D7">
      <w:pPr>
        <w:rPr>
          <w:rFonts w:ascii="Calibri" w:hAnsi="Calibri"/>
        </w:rPr>
      </w:pPr>
      <w:r w:rsidRPr="008137D7">
        <w:rPr>
          <w:rFonts w:ascii="Calibri" w:hAnsi="Calibri"/>
        </w:rPr>
        <w:t xml:space="preserve">Consensus </w:t>
      </w:r>
      <w:r>
        <w:rPr>
          <w:rFonts w:ascii="Calibri" w:hAnsi="Calibri"/>
        </w:rPr>
        <w:t>Call Outcome</w:t>
      </w:r>
      <w:r w:rsidRPr="008137D7">
        <w:rPr>
          <w:rFonts w:ascii="Calibri" w:hAnsi="Calibri"/>
        </w:rPr>
        <w:t xml:space="preserve">: </w:t>
      </w:r>
      <w:r>
        <w:rPr>
          <w:rFonts w:ascii="Calibri" w:hAnsi="Calibri"/>
        </w:rPr>
        <w:t>NO CONSENSUS/DIVERGENCE</w:t>
      </w:r>
    </w:p>
    <w:p w14:paraId="21B40387" w14:textId="11F82777" w:rsidR="008137D7" w:rsidRDefault="008137D7" w:rsidP="008137D7">
      <w:pPr>
        <w:rPr>
          <w:rFonts w:ascii="Calibri" w:hAnsi="Calibri"/>
        </w:rPr>
      </w:pPr>
    </w:p>
    <w:p w14:paraId="780EB667" w14:textId="59AA1EE4" w:rsidR="008137D7" w:rsidRDefault="008137D7" w:rsidP="008137D7">
      <w:pPr>
        <w:rPr>
          <w:rFonts w:ascii="Calibri" w:hAnsi="Calibri"/>
        </w:rPr>
      </w:pPr>
      <w:r w:rsidRPr="00A613CD">
        <w:rPr>
          <w:rFonts w:ascii="Calibri" w:hAnsi="Calibri"/>
          <w:u w:val="single"/>
        </w:rPr>
        <w:t>Option 6</w:t>
      </w:r>
      <w:r>
        <w:rPr>
          <w:rFonts w:ascii="Calibri" w:hAnsi="Calibri"/>
        </w:rPr>
        <w:t>:</w:t>
      </w:r>
    </w:p>
    <w:p w14:paraId="02A456BB" w14:textId="77777777" w:rsidR="008137D7" w:rsidRPr="008137D7" w:rsidRDefault="008137D7" w:rsidP="00A613CD">
      <w:pPr>
        <w:ind w:left="720"/>
        <w:rPr>
          <w:rFonts w:ascii="Calibri" w:hAnsi="Calibri"/>
          <w:i/>
        </w:rPr>
      </w:pPr>
      <w:r w:rsidRPr="008137D7">
        <w:rPr>
          <w:rFonts w:ascii="Calibri" w:hAnsi="Calibri"/>
          <w:i/>
          <w:lang w:val="en-GB"/>
        </w:rPr>
        <w:t xml:space="preserve">We should arrange for the UDRP providers [to] provide [mediation] at no cost to the parties. The UDRP already permits the resolution of disputes through arbitration - I would bind the IGOs to arbitration in the same way the Mutual Jurisdiction clause binds complainants to the registrant’s judicial system. </w:t>
      </w:r>
      <w:r w:rsidRPr="008137D7">
        <w:rPr>
          <w:rFonts w:ascii="Calibri" w:hAnsi="Calibri"/>
          <w:i/>
        </w:rPr>
        <w:t>Where an IGO refuses to take part in a judicial proceeding or judicial or arbitral proceedings, or successfully asserts immunity in a judicial proceeding, any prior UDRP determination would be quashed.</w:t>
      </w:r>
    </w:p>
    <w:p w14:paraId="6E6FF3F5" w14:textId="38F6F301" w:rsidR="008137D7" w:rsidRDefault="008137D7" w:rsidP="008137D7">
      <w:pPr>
        <w:rPr>
          <w:rFonts w:ascii="Calibri" w:hAnsi="Calibri"/>
        </w:rPr>
      </w:pPr>
    </w:p>
    <w:p w14:paraId="74D52F86" w14:textId="3C72C437" w:rsidR="00BC5127" w:rsidRDefault="00BC5127" w:rsidP="008137D7">
      <w:pPr>
        <w:rPr>
          <w:rFonts w:ascii="Calibri" w:hAnsi="Calibri"/>
        </w:rPr>
      </w:pPr>
      <w:r>
        <w:rPr>
          <w:rFonts w:ascii="Calibri" w:hAnsi="Calibri"/>
        </w:rPr>
        <w:t>This option was suggested following a review of the mandatory mediation step that is included in Nominet’s DRP for the .uk domain, and includes the ability to introduce an arbitration component (</w:t>
      </w:r>
      <w:ins w:id="291" w:author="Mary Wong" w:date="2018-07-06T15:49:00Z">
        <w:r w:rsidR="00D2404E" w:rsidRPr="00D2404E">
          <w:rPr>
            <w:rFonts w:ascii="Calibri" w:hAnsi="Calibri"/>
          </w:rPr>
          <w:t>which the registrant is free to choose as an alternative to judicial proceedings</w:t>
        </w:r>
      </w:ins>
      <w:del w:id="292" w:author="Mary Wong" w:date="2018-07-06T15:49:00Z">
        <w:r w:rsidDel="00D2404E">
          <w:rPr>
            <w:rFonts w:ascii="Calibri" w:hAnsi="Calibri"/>
          </w:rPr>
          <w:delText>if the registrant also has the ability to choose this option</w:delText>
        </w:r>
      </w:del>
      <w:r>
        <w:rPr>
          <w:rFonts w:ascii="Calibri" w:hAnsi="Calibri"/>
        </w:rPr>
        <w:t>) as well as aspects of Option 1.</w:t>
      </w:r>
    </w:p>
    <w:p w14:paraId="0BBC2368" w14:textId="77777777" w:rsidR="00BC5127" w:rsidRDefault="00BC5127" w:rsidP="008137D7">
      <w:pPr>
        <w:rPr>
          <w:rFonts w:ascii="Calibri" w:hAnsi="Calibri"/>
        </w:rPr>
      </w:pPr>
    </w:p>
    <w:p w14:paraId="57E08B60" w14:textId="43394129" w:rsidR="008137D7" w:rsidRPr="00A613CD" w:rsidRDefault="008137D7" w:rsidP="00FF16EC">
      <w:pPr>
        <w:rPr>
          <w:rFonts w:ascii="Calibri" w:hAnsi="Calibri"/>
        </w:rPr>
      </w:pPr>
      <w:r>
        <w:rPr>
          <w:rFonts w:ascii="Calibri" w:hAnsi="Calibri"/>
        </w:rPr>
        <w:t>Consensus Call Outcome: STRONG SUPPORT BUT SIGNIFICANT OPPOSITION</w:t>
      </w:r>
    </w:p>
    <w:p w14:paraId="105E9FD9" w14:textId="77777777" w:rsidR="005E5C4C" w:rsidRPr="009149FD" w:rsidRDefault="005E5C4C" w:rsidP="00FF16EC">
      <w:pPr>
        <w:rPr>
          <w:rFonts w:ascii="Calibri" w:hAnsi="Calibri"/>
          <w:b/>
        </w:rPr>
      </w:pPr>
    </w:p>
    <w:p w14:paraId="4245A828" w14:textId="093150B2" w:rsidR="0099454A" w:rsidRPr="009149FD" w:rsidRDefault="0099454A" w:rsidP="00FF16EC">
      <w:pPr>
        <w:rPr>
          <w:rFonts w:ascii="Calibri" w:hAnsi="Calibri"/>
        </w:rPr>
      </w:pPr>
      <w:r w:rsidRPr="009149FD">
        <w:rPr>
          <w:rFonts w:ascii="Calibri" w:hAnsi="Calibri"/>
          <w:u w:val="single"/>
        </w:rPr>
        <w:t>Additional Background to this Recommendation</w:t>
      </w:r>
    </w:p>
    <w:p w14:paraId="518ECCCF" w14:textId="77777777" w:rsidR="00FF16EC" w:rsidRPr="009149FD" w:rsidRDefault="00FF16EC" w:rsidP="00FF16EC">
      <w:pPr>
        <w:rPr>
          <w:rFonts w:ascii="Calibri" w:hAnsi="Calibri"/>
        </w:rPr>
      </w:pPr>
    </w:p>
    <w:p w14:paraId="6E540F6B" w14:textId="7CFE356B" w:rsidR="00FF16EC" w:rsidRPr="009149FD" w:rsidRDefault="00991E40" w:rsidP="00FF16EC">
      <w:pPr>
        <w:rPr>
          <w:rFonts w:ascii="Calibri" w:hAnsi="Calibri"/>
        </w:rPr>
      </w:pPr>
      <w:r w:rsidRPr="009149FD">
        <w:rPr>
          <w:rFonts w:ascii="Calibri" w:hAnsi="Calibri"/>
        </w:rPr>
        <w:lastRenderedPageBreak/>
        <w:t>T</w:t>
      </w:r>
      <w:r w:rsidR="00FF16EC" w:rsidRPr="009149FD">
        <w:rPr>
          <w:rFonts w:ascii="Calibri" w:hAnsi="Calibri"/>
        </w:rPr>
        <w:t xml:space="preserve">he </w:t>
      </w:r>
      <w:r w:rsidR="00FD75A1">
        <w:rPr>
          <w:rFonts w:ascii="Calibri" w:hAnsi="Calibri"/>
        </w:rPr>
        <w:t>Working Group</w:t>
      </w:r>
      <w:r w:rsidR="00FF16EC" w:rsidRPr="009149FD">
        <w:rPr>
          <w:rFonts w:ascii="Calibri" w:hAnsi="Calibri"/>
        </w:rPr>
        <w:t xml:space="preserve"> anticipates that the circumstances under which this scenario would occur – viz., where an IGO files a complaint under the UDRP or URS, the IGO succeeds in the dispute resolution process</w:t>
      </w:r>
      <w:ins w:id="293" w:author="Mary Wong" w:date="2018-07-06T15:59:00Z">
        <w:r w:rsidR="00D57069">
          <w:rPr>
            <w:rStyle w:val="FootnoteReference"/>
          </w:rPr>
          <w:footnoteReference w:id="15"/>
        </w:r>
      </w:ins>
      <w:r w:rsidR="00FF16EC" w:rsidRPr="009149FD">
        <w:rPr>
          <w:rFonts w:ascii="Calibri" w:hAnsi="Calibri"/>
        </w:rPr>
        <w:t>, and the losing respondent then seeks relief against the IGO with respect to that UDRP or URS decision in a national cour</w:t>
      </w:r>
      <w:r w:rsidR="004937F9">
        <w:rPr>
          <w:rFonts w:ascii="Calibri" w:hAnsi="Calibri"/>
        </w:rPr>
        <w:t xml:space="preserve">t – will be rare. </w:t>
      </w:r>
      <w:r w:rsidR="0066458E">
        <w:rPr>
          <w:rFonts w:ascii="Calibri" w:hAnsi="Calibri"/>
        </w:rPr>
        <w:t xml:space="preserve">As noted for the Policy Guidance document recommended by the Working Group, </w:t>
      </w:r>
      <w:r w:rsidR="00FF16EC" w:rsidRPr="009149FD">
        <w:rPr>
          <w:rFonts w:ascii="Calibri" w:hAnsi="Calibri"/>
        </w:rPr>
        <w:t>IGOs are able to file complaints through an assignee, licensee or agent</w:t>
      </w:r>
      <w:r w:rsidR="0044788F" w:rsidRPr="009149FD">
        <w:rPr>
          <w:rFonts w:ascii="Calibri" w:hAnsi="Calibri"/>
        </w:rPr>
        <w:t xml:space="preserve"> as a means of insulating themselves against any direct concession on mutual </w:t>
      </w:r>
      <w:del w:id="301" w:author="Mary Wong" w:date="2018-07-06T16:47:00Z">
        <w:r w:rsidR="0044788F" w:rsidRPr="009149FD" w:rsidDel="008B50C9">
          <w:rPr>
            <w:rFonts w:ascii="Calibri" w:hAnsi="Calibri"/>
          </w:rPr>
          <w:delText>jurosdiction</w:delText>
        </w:r>
      </w:del>
      <w:ins w:id="302" w:author="Mary Wong" w:date="2018-07-06T16:47:00Z">
        <w:r w:rsidR="008B50C9" w:rsidRPr="009149FD">
          <w:rPr>
            <w:rFonts w:ascii="Calibri" w:hAnsi="Calibri"/>
          </w:rPr>
          <w:t>jurisdiction</w:t>
        </w:r>
      </w:ins>
      <w:r w:rsidR="00FF16EC" w:rsidRPr="009149FD">
        <w:rPr>
          <w:rFonts w:ascii="Calibri" w:hAnsi="Calibri"/>
        </w:rPr>
        <w:t>.</w:t>
      </w:r>
    </w:p>
    <w:p w14:paraId="29E05D21" w14:textId="77777777" w:rsidR="00FF16EC" w:rsidRPr="009149FD" w:rsidRDefault="00FF16EC" w:rsidP="00FF16EC">
      <w:pPr>
        <w:rPr>
          <w:rFonts w:ascii="Calibri" w:hAnsi="Calibri"/>
        </w:rPr>
      </w:pPr>
    </w:p>
    <w:p w14:paraId="1F618C23" w14:textId="6DB48287" w:rsidR="00FF16EC" w:rsidRDefault="0066458E" w:rsidP="00D57069">
      <w:pPr>
        <w:rPr>
          <w:rFonts w:ascii="Calibri" w:hAnsi="Calibri"/>
        </w:rPr>
      </w:pPr>
      <w:r>
        <w:rPr>
          <w:rFonts w:ascii="Calibri" w:hAnsi="Calibri"/>
        </w:rPr>
        <w:t>W</w:t>
      </w:r>
      <w:r w:rsidR="00FF16EC" w:rsidRPr="009149FD">
        <w:rPr>
          <w:rFonts w:ascii="Calibri" w:hAnsi="Calibri"/>
        </w:rPr>
        <w:t>here a losing registrant proceeds to file a c</w:t>
      </w:r>
      <w:r w:rsidR="004937F9">
        <w:rPr>
          <w:rFonts w:ascii="Calibri" w:hAnsi="Calibri"/>
        </w:rPr>
        <w:t>omplaint in a court against an IGO that had prevailed in a UDRP or URS proceeding</w:t>
      </w:r>
      <w:r w:rsidR="00FF16EC" w:rsidRPr="009149FD">
        <w:rPr>
          <w:rFonts w:ascii="Calibri" w:hAnsi="Calibri"/>
        </w:rPr>
        <w:t xml:space="preserve">, a </w:t>
      </w:r>
      <w:r>
        <w:rPr>
          <w:rFonts w:ascii="Calibri" w:hAnsi="Calibri"/>
        </w:rPr>
        <w:t xml:space="preserve">fundamental </w:t>
      </w:r>
      <w:r w:rsidR="00FF16EC" w:rsidRPr="009149FD">
        <w:rPr>
          <w:rFonts w:ascii="Calibri" w:hAnsi="Calibri"/>
        </w:rPr>
        <w:t xml:space="preserve">question for the court </w:t>
      </w:r>
      <w:r>
        <w:rPr>
          <w:rFonts w:ascii="Calibri" w:hAnsi="Calibri"/>
        </w:rPr>
        <w:t>is</w:t>
      </w:r>
      <w:r w:rsidR="00FF16EC" w:rsidRPr="009149FD">
        <w:rPr>
          <w:rFonts w:ascii="Calibri" w:hAnsi="Calibri"/>
        </w:rPr>
        <w:t xml:space="preserve"> whether or not, by submitting to the Mutual Jurisdiction clause</w:t>
      </w:r>
      <w:r w:rsidR="004937F9">
        <w:rPr>
          <w:rFonts w:ascii="Calibri" w:hAnsi="Calibri"/>
        </w:rPr>
        <w:t xml:space="preserve"> for purposes of the UDRP or URS proceeding</w:t>
      </w:r>
      <w:r w:rsidR="00FF16EC" w:rsidRPr="009149FD">
        <w:rPr>
          <w:rFonts w:ascii="Calibri" w:hAnsi="Calibri"/>
        </w:rPr>
        <w:t xml:space="preserve">, an IGO will be deemed to have waived any jurisdictional immunity it may otherwise have. </w:t>
      </w:r>
      <w:r w:rsidR="004937F9">
        <w:rPr>
          <w:rFonts w:ascii="Calibri" w:hAnsi="Calibri"/>
        </w:rPr>
        <w:t>In this regard, the</w:t>
      </w:r>
      <w:r w:rsidR="00FF16EC" w:rsidRPr="009149FD">
        <w:rPr>
          <w:rFonts w:ascii="Calibri" w:hAnsi="Calibri"/>
        </w:rPr>
        <w:t xml:space="preserve"> court could find that any immunity that may have been claimed by an IGO in respect of an appeal brought before the court by a losing registrant was lost simply by the IGO having filed the UDRP or URS complaint. This possibility is not new</w:t>
      </w:r>
      <w:r w:rsidR="00991E40" w:rsidRPr="0079799E">
        <w:rPr>
          <w:rStyle w:val="FootnoteReference"/>
        </w:rPr>
        <w:footnoteReference w:id="16"/>
      </w:r>
      <w:r w:rsidR="00FF16EC" w:rsidRPr="009149FD">
        <w:rPr>
          <w:rFonts w:ascii="Calibri" w:hAnsi="Calibri"/>
        </w:rPr>
        <w:t xml:space="preserve">, and exists in the current environment under the present language of the Mutual Jurisdiction clause. It will </w:t>
      </w:r>
      <w:r w:rsidR="00991E40" w:rsidRPr="009149FD">
        <w:rPr>
          <w:rFonts w:ascii="Calibri" w:hAnsi="Calibri"/>
        </w:rPr>
        <w:t xml:space="preserve">continue to be the case regardless of whether the </w:t>
      </w:r>
      <w:r w:rsidR="00FD75A1">
        <w:rPr>
          <w:rFonts w:ascii="Calibri" w:hAnsi="Calibri"/>
        </w:rPr>
        <w:t>Working Group</w:t>
      </w:r>
      <w:r w:rsidR="00991E40" w:rsidRPr="009149FD">
        <w:rPr>
          <w:rFonts w:ascii="Calibri" w:hAnsi="Calibri"/>
        </w:rPr>
        <w:t>’s recommendation in respect of arbitration is adopted by ICANN as a Consensus Policy.</w:t>
      </w:r>
      <w:r w:rsidR="00FF16EC" w:rsidRPr="009149FD">
        <w:rPr>
          <w:rFonts w:ascii="Calibri" w:hAnsi="Calibri"/>
        </w:rPr>
        <w:t xml:space="preserve"> </w:t>
      </w:r>
      <w:r>
        <w:rPr>
          <w:rFonts w:ascii="Calibri" w:hAnsi="Calibri"/>
        </w:rPr>
        <w:t>At least one Working Group member believes that agreeing to the Mutual Jurisdiction</w:t>
      </w:r>
      <w:r w:rsidR="00FF16EC" w:rsidRPr="009149FD">
        <w:rPr>
          <w:rFonts w:ascii="Calibri" w:hAnsi="Calibri"/>
        </w:rPr>
        <w:t xml:space="preserve"> </w:t>
      </w:r>
      <w:r>
        <w:rPr>
          <w:rFonts w:ascii="Calibri" w:hAnsi="Calibri"/>
        </w:rPr>
        <w:t>clause (as required in order to file a UDRP or URS complaint) will lead to most, if not all, courts ruling that the IGO in question will therefore have ceded any jurisdictional immunity to which it may otherwise have claimed.</w:t>
      </w:r>
      <w:r w:rsidR="00E117FD">
        <w:rPr>
          <w:rFonts w:ascii="Calibri" w:hAnsi="Calibri"/>
        </w:rPr>
        <w:t xml:space="preserve"> The Working Group also notes that, in this context, the question of IGO jurisdictional immunity arises when an IGO is the defendant in a court proceeding brought by a losing respondent, since the creation of the UDRP and URS has meant that an IGO will now no longer need to file suit in court as a plaintiff. One concern that has been expressed in this regard is the need to ensure that no additional legal rights are created as a result of any consensus policies developed through the ICANN process.</w:t>
      </w:r>
      <w:ins w:id="310" w:author="Mary Wong" w:date="2018-07-06T16:02:00Z">
        <w:r w:rsidR="00D57069">
          <w:rPr>
            <w:rFonts w:ascii="Calibri" w:hAnsi="Calibri"/>
          </w:rPr>
          <w:t xml:space="preserve"> On this point, the Working Group agreed that any policies developed by ICANN </w:t>
        </w:r>
        <w:r w:rsidR="00D57069" w:rsidRPr="00D57069">
          <w:rPr>
            <w:rFonts w:ascii="Calibri" w:hAnsi="Calibri"/>
          </w:rPr>
          <w:t xml:space="preserve">should reflect </w:t>
        </w:r>
      </w:ins>
      <w:ins w:id="311" w:author="Mary Wong" w:date="2018-07-06T16:04:00Z">
        <w:r w:rsidR="00D57069">
          <w:rPr>
            <w:rFonts w:ascii="Calibri" w:hAnsi="Calibri"/>
          </w:rPr>
          <w:t xml:space="preserve">the </w:t>
        </w:r>
      </w:ins>
      <w:ins w:id="312" w:author="Mary Wong" w:date="2018-07-06T16:02:00Z">
        <w:r w:rsidR="00D57069" w:rsidRPr="00D57069">
          <w:rPr>
            <w:rFonts w:ascii="Calibri" w:hAnsi="Calibri"/>
          </w:rPr>
          <w:t xml:space="preserve">underlying legal rights </w:t>
        </w:r>
      </w:ins>
      <w:ins w:id="313" w:author="Mary Wong" w:date="2018-07-06T16:04:00Z">
        <w:r w:rsidR="00D57069">
          <w:rPr>
            <w:rFonts w:ascii="Calibri" w:hAnsi="Calibri"/>
          </w:rPr>
          <w:t xml:space="preserve">which are already </w:t>
        </w:r>
      </w:ins>
      <w:ins w:id="314" w:author="Mary Wong" w:date="2018-07-06T16:02:00Z">
        <w:r w:rsidR="00D57069">
          <w:rPr>
            <w:rFonts w:ascii="Calibri" w:hAnsi="Calibri"/>
          </w:rPr>
          <w:t xml:space="preserve">protected by </w:t>
        </w:r>
        <w:r w:rsidR="00D57069" w:rsidRPr="00D57069">
          <w:rPr>
            <w:rFonts w:ascii="Calibri" w:hAnsi="Calibri"/>
          </w:rPr>
          <w:t>natio</w:t>
        </w:r>
        <w:r w:rsidR="00D57069">
          <w:rPr>
            <w:rFonts w:ascii="Calibri" w:hAnsi="Calibri"/>
          </w:rPr>
          <w:t xml:space="preserve">nal laws. The </w:t>
        </w:r>
      </w:ins>
      <w:ins w:id="315" w:author="Mary Wong" w:date="2018-07-06T16:04:00Z">
        <w:r w:rsidR="00D57069">
          <w:rPr>
            <w:rFonts w:ascii="Calibri" w:hAnsi="Calibri"/>
          </w:rPr>
          <w:t xml:space="preserve">Working Group agreed that the </w:t>
        </w:r>
      </w:ins>
      <w:ins w:id="316" w:author="Mary Wong" w:date="2018-07-06T16:02:00Z">
        <w:r w:rsidR="00D57069">
          <w:rPr>
            <w:rFonts w:ascii="Calibri" w:hAnsi="Calibri"/>
          </w:rPr>
          <w:t>UDRP and URS were</w:t>
        </w:r>
      </w:ins>
      <w:ins w:id="317" w:author="Mary Wong" w:date="2018-07-06T16:03:00Z">
        <w:r w:rsidR="00D57069">
          <w:rPr>
            <w:rFonts w:ascii="Calibri" w:hAnsi="Calibri"/>
          </w:rPr>
          <w:t xml:space="preserve"> </w:t>
        </w:r>
      </w:ins>
      <w:ins w:id="318" w:author="Mary Wong" w:date="2018-07-06T16:02:00Z">
        <w:r w:rsidR="00D57069">
          <w:rPr>
            <w:rFonts w:ascii="Calibri" w:hAnsi="Calibri"/>
          </w:rPr>
          <w:t>designed to complement</w:t>
        </w:r>
      </w:ins>
      <w:ins w:id="319" w:author="Mary Wong" w:date="2018-07-06T16:03:00Z">
        <w:r w:rsidR="00D57069">
          <w:rPr>
            <w:rFonts w:ascii="Calibri" w:hAnsi="Calibri"/>
          </w:rPr>
          <w:t xml:space="preserve"> (not supersede or replace)</w:t>
        </w:r>
      </w:ins>
      <w:ins w:id="320" w:author="Mary Wong" w:date="2018-07-06T16:02:00Z">
        <w:r w:rsidR="00D57069" w:rsidRPr="00D57069">
          <w:rPr>
            <w:rFonts w:ascii="Calibri" w:hAnsi="Calibri"/>
          </w:rPr>
          <w:t xml:space="preserve"> existing legal rights</w:t>
        </w:r>
      </w:ins>
      <w:ins w:id="321" w:author="Mary Wong" w:date="2018-07-06T16:04:00Z">
        <w:r w:rsidR="00D57069">
          <w:rPr>
            <w:rFonts w:ascii="Calibri" w:hAnsi="Calibri"/>
          </w:rPr>
          <w:t>, by functioning as additional avenues of recourse for rights-holders to enforce their existing rights.</w:t>
        </w:r>
      </w:ins>
      <w:ins w:id="322" w:author="Mary Wong" w:date="2018-07-06T16:02:00Z">
        <w:r w:rsidR="00D57069" w:rsidRPr="00D57069">
          <w:rPr>
            <w:rFonts w:ascii="Calibri" w:hAnsi="Calibri"/>
          </w:rPr>
          <w:t xml:space="preserve"> </w:t>
        </w:r>
      </w:ins>
    </w:p>
    <w:p w14:paraId="277A8F81" w14:textId="23E0059B" w:rsidR="004937F9" w:rsidRDefault="004937F9" w:rsidP="00FF16EC">
      <w:pPr>
        <w:rPr>
          <w:rFonts w:ascii="Calibri" w:hAnsi="Calibri"/>
        </w:rPr>
      </w:pPr>
    </w:p>
    <w:p w14:paraId="6443D88F" w14:textId="07A0F873" w:rsidR="004937F9" w:rsidRPr="009149FD" w:rsidRDefault="004937F9" w:rsidP="00FF16EC">
      <w:pPr>
        <w:rPr>
          <w:rFonts w:ascii="Calibri" w:hAnsi="Calibri"/>
        </w:rPr>
      </w:pPr>
      <w:r w:rsidRPr="0066458E">
        <w:rPr>
          <w:rFonts w:ascii="Calibri" w:hAnsi="Calibri"/>
        </w:rPr>
        <w:t>The Working Group’s deliberations on the topic of IGO jurisdictional immunity following the publication of its Initial Report in January 2017</w:t>
      </w:r>
      <w:del w:id="323" w:author="Mary Wong" w:date="2018-07-06T16:05:00Z">
        <w:r w:rsidRPr="0066458E" w:rsidDel="00D57069">
          <w:rPr>
            <w:rFonts w:ascii="Calibri" w:hAnsi="Calibri"/>
          </w:rPr>
          <w:delText xml:space="preserve"> </w:delText>
        </w:r>
        <w:r w:rsidR="0066458E" w:rsidRPr="00A613CD" w:rsidDel="00D57069">
          <w:rPr>
            <w:rFonts w:ascii="Calibri" w:hAnsi="Calibri"/>
          </w:rPr>
          <w:delText>and</w:delText>
        </w:r>
      </w:del>
      <w:r w:rsidR="0066458E" w:rsidRPr="00A613CD">
        <w:rPr>
          <w:rFonts w:ascii="Calibri" w:hAnsi="Calibri"/>
        </w:rPr>
        <w:t xml:space="preserve"> </w:t>
      </w:r>
      <w:r w:rsidRPr="0066458E">
        <w:rPr>
          <w:rFonts w:ascii="Calibri" w:hAnsi="Calibri"/>
        </w:rPr>
        <w:t xml:space="preserve">continued through </w:t>
      </w:r>
      <w:r w:rsidR="0066458E" w:rsidRPr="00A613CD">
        <w:rPr>
          <w:rFonts w:ascii="Calibri" w:hAnsi="Calibri"/>
        </w:rPr>
        <w:t>mid-</w:t>
      </w:r>
      <w:r w:rsidR="0066458E" w:rsidRPr="0066458E">
        <w:rPr>
          <w:rFonts w:ascii="Calibri" w:hAnsi="Calibri"/>
        </w:rPr>
        <w:t>201</w:t>
      </w:r>
      <w:r w:rsidR="0066458E" w:rsidRPr="00A613CD">
        <w:rPr>
          <w:rFonts w:ascii="Calibri" w:hAnsi="Calibri"/>
        </w:rPr>
        <w:t>8</w:t>
      </w:r>
      <w:r w:rsidRPr="0066458E">
        <w:rPr>
          <w:rFonts w:ascii="Calibri" w:hAnsi="Calibri"/>
        </w:rPr>
        <w:t xml:space="preserve">. This next section describes the findings of an international legal expert that the Working </w:t>
      </w:r>
      <w:r w:rsidRPr="0066458E">
        <w:rPr>
          <w:rFonts w:ascii="Calibri" w:hAnsi="Calibri"/>
        </w:rPr>
        <w:lastRenderedPageBreak/>
        <w:t xml:space="preserve">Group consulted on the topic, as well as the various policy options that </w:t>
      </w:r>
      <w:r w:rsidR="0066458E">
        <w:rPr>
          <w:rFonts w:ascii="Calibri" w:hAnsi="Calibri"/>
        </w:rPr>
        <w:t>it</w:t>
      </w:r>
      <w:r w:rsidRPr="0066458E">
        <w:rPr>
          <w:rFonts w:ascii="Calibri" w:hAnsi="Calibri"/>
        </w:rPr>
        <w:t xml:space="preserve"> developed in an attempt to reach consensus on this issue.</w:t>
      </w:r>
    </w:p>
    <w:p w14:paraId="3E69302E" w14:textId="7486278D" w:rsidR="00FF16EC" w:rsidRPr="009149FD" w:rsidRDefault="00FF16EC" w:rsidP="00FF16EC">
      <w:pPr>
        <w:rPr>
          <w:rFonts w:ascii="Calibri" w:hAnsi="Calibri"/>
        </w:rPr>
      </w:pPr>
    </w:p>
    <w:p w14:paraId="646A3C69" w14:textId="5DA29E0D" w:rsidR="00FF16EC" w:rsidRPr="009149FD" w:rsidRDefault="00CC1AB5" w:rsidP="00FF16EC">
      <w:pPr>
        <w:rPr>
          <w:rFonts w:ascii="Calibri" w:hAnsi="Calibri"/>
        </w:rPr>
      </w:pPr>
      <w:r w:rsidRPr="009149FD">
        <w:rPr>
          <w:rFonts w:ascii="Calibri" w:hAnsi="Calibri"/>
          <w:u w:val="single"/>
        </w:rPr>
        <w:t xml:space="preserve">The </w:t>
      </w:r>
      <w:r w:rsidR="00FD75A1">
        <w:rPr>
          <w:rFonts w:ascii="Calibri" w:hAnsi="Calibri"/>
          <w:u w:val="single"/>
        </w:rPr>
        <w:t>Working Group</w:t>
      </w:r>
      <w:r w:rsidRPr="009149FD">
        <w:rPr>
          <w:rFonts w:ascii="Calibri" w:hAnsi="Calibri"/>
          <w:u w:val="single"/>
        </w:rPr>
        <w:t xml:space="preserve">’s Deliberations </w:t>
      </w:r>
      <w:r w:rsidR="00756B73" w:rsidRPr="009149FD">
        <w:rPr>
          <w:rFonts w:ascii="Calibri" w:hAnsi="Calibri"/>
          <w:u w:val="single"/>
        </w:rPr>
        <w:t>on Whether to Recommend the Creation of</w:t>
      </w:r>
      <w:r w:rsidRPr="009149FD">
        <w:rPr>
          <w:rFonts w:ascii="Calibri" w:hAnsi="Calibri"/>
          <w:u w:val="single"/>
        </w:rPr>
        <w:t xml:space="preserve"> a Se</w:t>
      </w:r>
      <w:r w:rsidR="00756B73" w:rsidRPr="009149FD">
        <w:rPr>
          <w:rFonts w:ascii="Calibri" w:hAnsi="Calibri"/>
          <w:u w:val="single"/>
        </w:rPr>
        <w:t>parate Dispute Resolution Mechanism</w:t>
      </w:r>
      <w:r w:rsidRPr="009149FD">
        <w:rPr>
          <w:rFonts w:ascii="Calibri" w:hAnsi="Calibri"/>
          <w:u w:val="single"/>
        </w:rPr>
        <w:t xml:space="preserve"> for IGOs</w:t>
      </w:r>
    </w:p>
    <w:p w14:paraId="0E3A3451" w14:textId="77777777" w:rsidR="00867695" w:rsidRPr="009149FD" w:rsidRDefault="00867695" w:rsidP="00FF16EC">
      <w:pPr>
        <w:rPr>
          <w:rFonts w:ascii="Calibri" w:hAnsi="Calibri"/>
        </w:rPr>
      </w:pPr>
    </w:p>
    <w:p w14:paraId="5A9C70F8" w14:textId="373C94C7" w:rsidR="00FF16EC" w:rsidRPr="009149FD" w:rsidRDefault="00867695" w:rsidP="00FF16EC">
      <w:pPr>
        <w:rPr>
          <w:rFonts w:ascii="Calibri" w:hAnsi="Calibri"/>
          <w:i/>
        </w:rPr>
      </w:pPr>
      <w:r w:rsidRPr="009149FD">
        <w:rPr>
          <w:rFonts w:ascii="Calibri" w:hAnsi="Calibri"/>
          <w:i/>
        </w:rPr>
        <w:t xml:space="preserve">A. </w:t>
      </w:r>
      <w:r w:rsidR="004937F9">
        <w:rPr>
          <w:rFonts w:ascii="Calibri" w:hAnsi="Calibri"/>
          <w:i/>
        </w:rPr>
        <w:t>C</w:t>
      </w:r>
      <w:r w:rsidR="00FF16EC" w:rsidRPr="009149FD">
        <w:rPr>
          <w:rFonts w:ascii="Calibri" w:hAnsi="Calibri"/>
          <w:i/>
        </w:rPr>
        <w:t>onsultation with an external legal expert on the issue of IGO jurisdictional immunity</w:t>
      </w:r>
    </w:p>
    <w:p w14:paraId="3EA6B85B" w14:textId="77777777" w:rsidR="00FF16EC" w:rsidRPr="009149FD" w:rsidRDefault="00FF16EC" w:rsidP="00FF16EC">
      <w:pPr>
        <w:rPr>
          <w:rFonts w:ascii="Calibri" w:hAnsi="Calibri"/>
        </w:rPr>
      </w:pPr>
      <w:r w:rsidRPr="009149FD">
        <w:rPr>
          <w:rFonts w:ascii="Calibri" w:hAnsi="Calibri"/>
        </w:rPr>
        <w:t xml:space="preserve"> </w:t>
      </w:r>
    </w:p>
    <w:p w14:paraId="1CFB41DE" w14:textId="712B88C2" w:rsidR="00FF16EC" w:rsidRPr="009149FD" w:rsidRDefault="00BD307A" w:rsidP="00FF16EC">
      <w:pPr>
        <w:rPr>
          <w:rFonts w:ascii="Calibri" w:hAnsi="Calibri"/>
        </w:rPr>
      </w:pPr>
      <w:r w:rsidRPr="009149FD">
        <w:rPr>
          <w:rFonts w:ascii="Calibri" w:hAnsi="Calibri"/>
        </w:rPr>
        <w:t>For the purpose</w:t>
      </w:r>
      <w:r w:rsidR="00FF16EC" w:rsidRPr="009149FD">
        <w:rPr>
          <w:rFonts w:ascii="Calibri" w:hAnsi="Calibri"/>
        </w:rPr>
        <w:t xml:space="preserve"> of understanding the scope and limitations of public international law in relation to the issue of IGO jurisdictional immunity, the </w:t>
      </w:r>
      <w:r w:rsidR="00FD75A1">
        <w:rPr>
          <w:rFonts w:ascii="Calibri" w:hAnsi="Calibri"/>
        </w:rPr>
        <w:t>Working Group</w:t>
      </w:r>
      <w:r w:rsidR="00FF16EC" w:rsidRPr="009149FD">
        <w:rPr>
          <w:rFonts w:ascii="Calibri" w:hAnsi="Calibri"/>
        </w:rPr>
        <w:t xml:space="preserve"> requested that ICANN engage an external legal expert to advise the </w:t>
      </w:r>
      <w:r w:rsidR="00FD75A1">
        <w:rPr>
          <w:rFonts w:ascii="Calibri" w:hAnsi="Calibri"/>
        </w:rPr>
        <w:t>Working Group</w:t>
      </w:r>
      <w:r w:rsidR="00FF16EC" w:rsidRPr="009149FD">
        <w:rPr>
          <w:rFonts w:ascii="Calibri" w:hAnsi="Calibri"/>
        </w:rPr>
        <w:t xml:space="preserve"> of the current state of the law on this topic. Professor Edward Swaine of George Washington University in the USA was engaged following a detailed evaluation by the </w:t>
      </w:r>
      <w:r w:rsidR="00FD75A1">
        <w:rPr>
          <w:rFonts w:ascii="Calibri" w:hAnsi="Calibri"/>
        </w:rPr>
        <w:t>Working Group</w:t>
      </w:r>
      <w:r w:rsidR="00FF16EC" w:rsidRPr="009149FD">
        <w:rPr>
          <w:rFonts w:ascii="Calibri" w:hAnsi="Calibri"/>
        </w:rPr>
        <w:t xml:space="preserve"> of the qualifications of other interested candidates</w:t>
      </w:r>
      <w:r w:rsidR="00FF16EC" w:rsidRPr="009149FD">
        <w:rPr>
          <w:rFonts w:ascii="Calibri" w:hAnsi="Calibri"/>
          <w:vertAlign w:val="superscript"/>
        </w:rPr>
        <w:footnoteReference w:id="17"/>
      </w:r>
      <w:r w:rsidR="00FF16EC" w:rsidRPr="009149FD">
        <w:rPr>
          <w:rFonts w:ascii="Calibri" w:hAnsi="Calibri"/>
        </w:rPr>
        <w:t>.</w:t>
      </w:r>
    </w:p>
    <w:p w14:paraId="6E1AAE13" w14:textId="77777777" w:rsidR="00FF16EC" w:rsidRPr="009149FD" w:rsidRDefault="00FF16EC" w:rsidP="00FF16EC">
      <w:pPr>
        <w:rPr>
          <w:rFonts w:ascii="Calibri" w:hAnsi="Calibri"/>
        </w:rPr>
      </w:pPr>
    </w:p>
    <w:p w14:paraId="1094F33C" w14:textId="2F3E108C" w:rsidR="00FF16EC" w:rsidRPr="009149FD" w:rsidRDefault="00FF16EC" w:rsidP="00FF16EC">
      <w:pPr>
        <w:rPr>
          <w:rFonts w:ascii="Calibri" w:hAnsi="Calibri"/>
        </w:rPr>
      </w:pPr>
      <w:r w:rsidRPr="009149FD">
        <w:rPr>
          <w:rFonts w:ascii="Calibri" w:hAnsi="Calibri"/>
        </w:rPr>
        <w:t xml:space="preserve">Professor Swaine’s final expert opinion was </w:t>
      </w:r>
      <w:r w:rsidR="00BD307A" w:rsidRPr="009149FD">
        <w:rPr>
          <w:rFonts w:ascii="Calibri" w:hAnsi="Calibri"/>
        </w:rPr>
        <w:t>considered by</w:t>
      </w:r>
      <w:r w:rsidRPr="009149FD">
        <w:rPr>
          <w:rFonts w:ascii="Calibri" w:hAnsi="Calibri"/>
        </w:rPr>
        <w:t xml:space="preserve"> the </w:t>
      </w:r>
      <w:r w:rsidR="00FD75A1">
        <w:rPr>
          <w:rFonts w:ascii="Calibri" w:hAnsi="Calibri"/>
        </w:rPr>
        <w:t>Working Group</w:t>
      </w:r>
      <w:r w:rsidRPr="009149FD">
        <w:rPr>
          <w:rFonts w:ascii="Calibri" w:hAnsi="Calibri"/>
        </w:rPr>
        <w:t xml:space="preserve"> in June 2016</w:t>
      </w:r>
      <w:r w:rsidRPr="009149FD">
        <w:rPr>
          <w:rStyle w:val="FootnoteReference"/>
        </w:rPr>
        <w:footnoteReference w:id="18"/>
      </w:r>
      <w:r w:rsidRPr="009149FD">
        <w:rPr>
          <w:rFonts w:ascii="Calibri" w:hAnsi="Calibri"/>
        </w:rPr>
        <w:t>. In sum, Professor Swaine’s opinion was that:</w:t>
      </w:r>
    </w:p>
    <w:p w14:paraId="3D4400AA" w14:textId="77777777" w:rsidR="00FF16EC" w:rsidRPr="009149FD" w:rsidRDefault="00FF16EC" w:rsidP="00FF16EC">
      <w:pPr>
        <w:rPr>
          <w:rFonts w:ascii="Calibri" w:hAnsi="Calibri"/>
        </w:rPr>
      </w:pPr>
      <w:r w:rsidRPr="009149FD">
        <w:rPr>
          <w:rFonts w:ascii="Calibri" w:hAnsi="Calibri"/>
        </w:rPr>
        <w:t xml:space="preserve"> </w:t>
      </w:r>
    </w:p>
    <w:p w14:paraId="74DA589D" w14:textId="77777777" w:rsidR="00FF16EC" w:rsidRPr="009149FD" w:rsidRDefault="00FF16EC" w:rsidP="004D75B6">
      <w:pPr>
        <w:ind w:left="720"/>
        <w:rPr>
          <w:rFonts w:ascii="Calibri" w:hAnsi="Calibri"/>
          <w:i/>
        </w:rPr>
      </w:pPr>
      <w:r w:rsidRPr="009149FD">
        <w:rPr>
          <w:rFonts w:ascii="Calibri" w:hAnsi="Calibri"/>
          <w:i/>
        </w:rPr>
        <w:t>There is no single universal rule that is applicable to IGOs’ jurisdictional immunity globally. Rather, such immunity is essentially contextual - IGOs generally enjoy immunity under international law, but different jurisdictions apply the law differently, and even within the same jurisdiction different IGOs may be treated differently:</w:t>
      </w:r>
    </w:p>
    <w:p w14:paraId="469EBD5C" w14:textId="77777777" w:rsidR="001E0726" w:rsidRPr="009149FD" w:rsidRDefault="001E0726" w:rsidP="004D75B6">
      <w:pPr>
        <w:ind w:left="720"/>
        <w:rPr>
          <w:rFonts w:ascii="Calibri" w:hAnsi="Calibri"/>
        </w:rPr>
      </w:pPr>
    </w:p>
    <w:p w14:paraId="77867D96" w14:textId="77777777" w:rsidR="00FF16EC" w:rsidRPr="009149FD" w:rsidRDefault="00FF16EC" w:rsidP="004D75B6">
      <w:pPr>
        <w:ind w:left="720"/>
        <w:rPr>
          <w:rFonts w:ascii="Calibri" w:hAnsi="Calibri"/>
        </w:rPr>
      </w:pPr>
      <w:r w:rsidRPr="009149FD">
        <w:rPr>
          <w:rFonts w:ascii="Calibri" w:hAnsi="Calibri"/>
        </w:rPr>
        <w:t>•</w:t>
      </w:r>
      <w:r w:rsidRPr="009149FD">
        <w:rPr>
          <w:rFonts w:ascii="Calibri" w:eastAsia="Times New Roman" w:hAnsi="Calibri"/>
        </w:rPr>
        <w:t xml:space="preserve">   </w:t>
      </w:r>
      <w:r w:rsidRPr="009149FD">
        <w:rPr>
          <w:rFonts w:ascii="Calibri" w:eastAsia="Times New Roman" w:hAnsi="Calibri"/>
        </w:rPr>
        <w:tab/>
      </w:r>
      <w:r w:rsidRPr="009149FD">
        <w:rPr>
          <w:rFonts w:ascii="Calibri" w:hAnsi="Calibri"/>
          <w:i/>
        </w:rPr>
        <w:t>Immunity obligations vary by state and by IGO concerned;</w:t>
      </w:r>
    </w:p>
    <w:p w14:paraId="7D8CDBC0" w14:textId="77777777" w:rsidR="00FF16EC" w:rsidRPr="009149FD" w:rsidRDefault="00FF16EC" w:rsidP="004D75B6">
      <w:pPr>
        <w:ind w:left="720"/>
        <w:rPr>
          <w:rFonts w:ascii="Calibri" w:hAnsi="Calibri"/>
        </w:rPr>
      </w:pPr>
      <w:r w:rsidRPr="009149FD">
        <w:rPr>
          <w:rFonts w:ascii="Calibri" w:hAnsi="Calibri"/>
        </w:rPr>
        <w:t>•</w:t>
      </w:r>
      <w:r w:rsidRPr="009149FD">
        <w:rPr>
          <w:rFonts w:ascii="Calibri" w:eastAsia="Times New Roman" w:hAnsi="Calibri"/>
        </w:rPr>
        <w:t xml:space="preserve">   </w:t>
      </w:r>
      <w:r w:rsidRPr="009149FD">
        <w:rPr>
          <w:rFonts w:ascii="Calibri" w:eastAsia="Times New Roman" w:hAnsi="Calibri"/>
        </w:rPr>
        <w:tab/>
      </w:r>
      <w:r w:rsidRPr="009149FD">
        <w:rPr>
          <w:rFonts w:ascii="Calibri" w:hAnsi="Calibri"/>
          <w:i/>
        </w:rPr>
        <w:t>Immunity decisions are often based on organization-specific treaties to which not all states are party;</w:t>
      </w:r>
    </w:p>
    <w:p w14:paraId="1FD7431F" w14:textId="77777777" w:rsidR="00FF16EC" w:rsidRPr="009149FD" w:rsidRDefault="00FF16EC" w:rsidP="004D75B6">
      <w:pPr>
        <w:ind w:left="720"/>
        <w:rPr>
          <w:rFonts w:ascii="Calibri" w:hAnsi="Calibri"/>
        </w:rPr>
      </w:pPr>
      <w:r w:rsidRPr="009149FD">
        <w:rPr>
          <w:rFonts w:ascii="Calibri" w:hAnsi="Calibri"/>
        </w:rPr>
        <w:t>•</w:t>
      </w:r>
      <w:r w:rsidRPr="009149FD">
        <w:rPr>
          <w:rFonts w:ascii="Calibri" w:eastAsia="Times New Roman" w:hAnsi="Calibri"/>
        </w:rPr>
        <w:t xml:space="preserve">   </w:t>
      </w:r>
      <w:r w:rsidRPr="009149FD">
        <w:rPr>
          <w:rFonts w:ascii="Calibri" w:eastAsia="Times New Roman" w:hAnsi="Calibri"/>
        </w:rPr>
        <w:tab/>
      </w:r>
      <w:r w:rsidRPr="009149FD">
        <w:rPr>
          <w:rFonts w:ascii="Calibri" w:hAnsi="Calibri"/>
          <w:i/>
        </w:rPr>
        <w:t>States subject to the same international obligations may implement them in varying ways; and</w:t>
      </w:r>
    </w:p>
    <w:p w14:paraId="2036C52B" w14:textId="271F8D62" w:rsidR="00FF16EC" w:rsidRPr="009149FD" w:rsidRDefault="00FF16EC" w:rsidP="004D75B6">
      <w:pPr>
        <w:ind w:left="720"/>
        <w:rPr>
          <w:rFonts w:ascii="Calibri" w:hAnsi="Calibri"/>
        </w:rPr>
      </w:pPr>
      <w:r w:rsidRPr="009149FD">
        <w:rPr>
          <w:rFonts w:ascii="Calibri" w:hAnsi="Calibri"/>
        </w:rPr>
        <w:t>•</w:t>
      </w:r>
      <w:r w:rsidRPr="009149FD">
        <w:rPr>
          <w:rFonts w:ascii="Calibri" w:eastAsia="Times New Roman" w:hAnsi="Calibri"/>
        </w:rPr>
        <w:t xml:space="preserve">   </w:t>
      </w:r>
      <w:r w:rsidRPr="009149FD">
        <w:rPr>
          <w:rFonts w:ascii="Calibri" w:eastAsia="Times New Roman" w:hAnsi="Calibri"/>
        </w:rPr>
        <w:tab/>
      </w:r>
      <w:r w:rsidRPr="009149FD">
        <w:rPr>
          <w:rFonts w:ascii="Calibri" w:hAnsi="Calibri"/>
          <w:i/>
        </w:rPr>
        <w:t>Every jurisdiction resolves immunity questions according to its own law (the “law of the forum”, as informed by international law)</w:t>
      </w:r>
      <w:ins w:id="326" w:author="Mary Wong" w:date="2018-07-06T16:05:00Z">
        <w:r w:rsidR="00D57069">
          <w:rPr>
            <w:rFonts w:ascii="Calibri" w:hAnsi="Calibri"/>
            <w:i/>
          </w:rPr>
          <w:t>.</w:t>
        </w:r>
      </w:ins>
    </w:p>
    <w:p w14:paraId="7036D258" w14:textId="77777777" w:rsidR="00FF16EC" w:rsidRPr="009149FD" w:rsidRDefault="00FF16EC" w:rsidP="004D75B6">
      <w:pPr>
        <w:ind w:left="720"/>
        <w:rPr>
          <w:rFonts w:ascii="Calibri" w:hAnsi="Calibri"/>
        </w:rPr>
      </w:pPr>
      <w:r w:rsidRPr="009149FD">
        <w:rPr>
          <w:rFonts w:ascii="Calibri" w:hAnsi="Calibri"/>
          <w:i/>
        </w:rPr>
        <w:t xml:space="preserve"> </w:t>
      </w:r>
    </w:p>
    <w:p w14:paraId="02305E01" w14:textId="77777777" w:rsidR="00FF16EC" w:rsidRPr="009149FD" w:rsidRDefault="00FF16EC" w:rsidP="004D75B6">
      <w:pPr>
        <w:ind w:left="720"/>
        <w:rPr>
          <w:rFonts w:ascii="Calibri" w:hAnsi="Calibri"/>
        </w:rPr>
      </w:pPr>
      <w:r w:rsidRPr="009149FD">
        <w:rPr>
          <w:rFonts w:ascii="Calibri" w:hAnsi="Calibri"/>
          <w:i/>
        </w:rPr>
        <w:t>On the other hand, under the UDRP and URS, a complainant is compelled to consent to a Mutual Jurisdiction</w:t>
      </w:r>
      <w:r w:rsidRPr="009149FD">
        <w:rPr>
          <w:rFonts w:ascii="Calibri" w:hAnsi="Calibri"/>
          <w:b/>
          <w:i/>
        </w:rPr>
        <w:t xml:space="preserve"> </w:t>
      </w:r>
      <w:r w:rsidRPr="009149FD">
        <w:rPr>
          <w:rFonts w:ascii="Calibri" w:hAnsi="Calibri"/>
          <w:i/>
        </w:rPr>
        <w:t xml:space="preserve">(defined as either the domain name registrar or registrant) for purposes of an appeal from a panel’s initial determination of a complaint. Thus, an IGO that files a complaint will therefore have agreed to the </w:t>
      </w:r>
      <w:r w:rsidRPr="009149FD">
        <w:rPr>
          <w:rFonts w:ascii="Calibri" w:hAnsi="Calibri"/>
          <w:i/>
        </w:rPr>
        <w:lastRenderedPageBreak/>
        <w:t>possibility of a judicial process, regardless of any immunity it might otherwise enjoy under international law.</w:t>
      </w:r>
    </w:p>
    <w:p w14:paraId="1492EC5C" w14:textId="77777777" w:rsidR="00FF16EC" w:rsidRPr="009149FD" w:rsidRDefault="00FF16EC" w:rsidP="00FF16EC">
      <w:pPr>
        <w:rPr>
          <w:rFonts w:ascii="Calibri" w:hAnsi="Calibri"/>
        </w:rPr>
      </w:pPr>
      <w:r w:rsidRPr="009149FD">
        <w:rPr>
          <w:rFonts w:ascii="Calibri" w:hAnsi="Calibri"/>
        </w:rPr>
        <w:t xml:space="preserve"> </w:t>
      </w:r>
    </w:p>
    <w:p w14:paraId="7A8C5261" w14:textId="77777777" w:rsidR="0044788F" w:rsidRPr="009149FD" w:rsidRDefault="00FF16EC" w:rsidP="00FF16EC">
      <w:pPr>
        <w:rPr>
          <w:rFonts w:ascii="Calibri" w:hAnsi="Calibri"/>
        </w:rPr>
      </w:pPr>
      <w:r w:rsidRPr="009149FD">
        <w:rPr>
          <w:rFonts w:ascii="Calibri" w:hAnsi="Calibri"/>
        </w:rPr>
        <w:t xml:space="preserve">According to Professor Swaine, under current international law principles as understood generally, there are three types of jurisdictional immunity which an IGO might claim – absolute, restrictive and functional. An IGO that is entitled to absolute immunity would be entitled to comprehensive immunity from judicial process, irrespective of the nature of the IGO’s activity, in the absence of an express (and strictly construed) waiver (for example, the United Nations and other IGOs protected in certain States by specific treaties binding those States, or bilateral arrangements between States). </w:t>
      </w:r>
    </w:p>
    <w:p w14:paraId="293028BB" w14:textId="53DEEAEF" w:rsidR="0044788F" w:rsidRPr="009149FD" w:rsidRDefault="00FF16EC" w:rsidP="00FF16EC">
      <w:pPr>
        <w:rPr>
          <w:rFonts w:ascii="Calibri" w:hAnsi="Calibri"/>
        </w:rPr>
      </w:pPr>
      <w:r w:rsidRPr="009149FD">
        <w:rPr>
          <w:rFonts w:ascii="Calibri" w:hAnsi="Calibri"/>
        </w:rPr>
        <w:t>Under a restrictive immunity approach, however, an exception from absolute immunity is made for litigation concerning commercial activities like those undertaken by private parties – however, with the notable exception of the U</w:t>
      </w:r>
      <w:r w:rsidR="00BD307A" w:rsidRPr="009149FD">
        <w:rPr>
          <w:rFonts w:ascii="Calibri" w:hAnsi="Calibri"/>
        </w:rPr>
        <w:t>S</w:t>
      </w:r>
      <w:r w:rsidRPr="009149FD">
        <w:rPr>
          <w:rFonts w:ascii="Calibri" w:hAnsi="Calibri"/>
        </w:rPr>
        <w:t xml:space="preserve">, relatively few states have adopted this approach. The </w:t>
      </w:r>
      <w:r w:rsidR="00FD75A1">
        <w:rPr>
          <w:rFonts w:ascii="Calibri" w:hAnsi="Calibri"/>
        </w:rPr>
        <w:t>Working Group</w:t>
      </w:r>
      <w:r w:rsidRPr="009149FD">
        <w:rPr>
          <w:rFonts w:ascii="Calibri" w:hAnsi="Calibri"/>
        </w:rPr>
        <w:t xml:space="preserve"> notes in this regard that the UDRP and URS were designed to apply to trademark related disputes, which are generally viewed as commercial in nature. </w:t>
      </w:r>
    </w:p>
    <w:p w14:paraId="500EBB21" w14:textId="77777777" w:rsidR="004937F9" w:rsidRDefault="004937F9" w:rsidP="00FF16EC">
      <w:pPr>
        <w:rPr>
          <w:rFonts w:ascii="Calibri" w:hAnsi="Calibri"/>
        </w:rPr>
      </w:pPr>
    </w:p>
    <w:p w14:paraId="63824E67" w14:textId="2A245CF4" w:rsidR="00FF16EC" w:rsidRPr="009149FD" w:rsidRDefault="00FF16EC" w:rsidP="00FF16EC">
      <w:pPr>
        <w:rPr>
          <w:rFonts w:ascii="Calibri" w:hAnsi="Calibri"/>
        </w:rPr>
      </w:pPr>
      <w:r w:rsidRPr="009149FD">
        <w:rPr>
          <w:rFonts w:ascii="Calibri" w:hAnsi="Calibri"/>
        </w:rPr>
        <w:t>Finally, under a functional immunity approach, an IGO’s immunity with respect to a particular jurisdiction is limited to the functions of the IGO in question. For example, certain jurisdictions may have legislative language which limit</w:t>
      </w:r>
      <w:r w:rsidR="0052219F" w:rsidRPr="009149FD">
        <w:rPr>
          <w:rFonts w:ascii="Calibri" w:hAnsi="Calibri"/>
        </w:rPr>
        <w:t>s</w:t>
      </w:r>
      <w:r w:rsidRPr="009149FD">
        <w:rPr>
          <w:rFonts w:ascii="Calibri" w:hAnsi="Calibri"/>
        </w:rPr>
        <w:t xml:space="preserve"> the extent of IGO jurisdictional immunity to the “privileges and immunities as are reasonably necessary for the fulfilment of their functions”. While a functional immunity approach can overlap with a restrictive immunity approach, the distinction may be critical – for instance, a non-infringing use of its domain may be necessary for an IGO to carry out its mission regardless of whether the activities are commercial or not in nature. However, without discounting the importance of loss of monies, impact to reputation, or other harms that may result from an infringed domain, the </w:t>
      </w:r>
      <w:r w:rsidR="00FD75A1">
        <w:rPr>
          <w:rFonts w:ascii="Calibri" w:hAnsi="Calibri"/>
        </w:rPr>
        <w:t>Working Group</w:t>
      </w:r>
      <w:r w:rsidRPr="009149FD">
        <w:rPr>
          <w:rFonts w:ascii="Calibri" w:hAnsi="Calibri"/>
        </w:rPr>
        <w:t xml:space="preserve"> is not able to say for certain that a third party’s infringing registration of a domain name would necessarily impede an IGO in carrying out its core mission within the scope of a functional immunity inquiry.</w:t>
      </w:r>
    </w:p>
    <w:p w14:paraId="1906B31E" w14:textId="77777777" w:rsidR="00FF16EC" w:rsidRPr="009149FD" w:rsidRDefault="00FF16EC" w:rsidP="00FF16EC">
      <w:pPr>
        <w:rPr>
          <w:rFonts w:ascii="Calibri" w:hAnsi="Calibri"/>
        </w:rPr>
      </w:pPr>
    </w:p>
    <w:p w14:paraId="31123661" w14:textId="1D25F1D7" w:rsidR="00FF16EC" w:rsidRPr="009149FD" w:rsidRDefault="00FF16EC" w:rsidP="00FF16EC">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agreed with Professor Swaine’s assessment and concluded that “</w:t>
      </w:r>
      <w:r w:rsidRPr="009149FD">
        <w:rPr>
          <w:rFonts w:ascii="Calibri" w:hAnsi="Calibri"/>
          <w:i/>
        </w:rPr>
        <w:t xml:space="preserve">there is no single universal rule that is applicable to IGOs’ jurisdictional immunity globally.” </w:t>
      </w:r>
      <w:r w:rsidRPr="009149FD">
        <w:rPr>
          <w:rFonts w:ascii="Calibri" w:hAnsi="Calibri"/>
        </w:rPr>
        <w:t xml:space="preserve">This lack of a universal rule made it challenging to justify declaring the mutual jurisdiction provisions in the UDRP and URS inapplicable to IGOs, as an IGO’s immunity is highly dependent upon the particular jurisdiction and the nature of the specific IGO, amongst other factors. Accordingly, the </w:t>
      </w:r>
      <w:r w:rsidR="00FD75A1">
        <w:rPr>
          <w:rFonts w:ascii="Calibri" w:hAnsi="Calibri"/>
        </w:rPr>
        <w:t>Working Group</w:t>
      </w:r>
      <w:r w:rsidRPr="009149FD">
        <w:rPr>
          <w:rFonts w:ascii="Calibri" w:hAnsi="Calibri"/>
        </w:rPr>
        <w:t xml:space="preserve"> did not feel it was appropriate</w:t>
      </w:r>
      <w:r w:rsidR="0044788F" w:rsidRPr="009149FD">
        <w:rPr>
          <w:rFonts w:ascii="Calibri" w:hAnsi="Calibri"/>
        </w:rPr>
        <w:t xml:space="preserve"> for ICANN</w:t>
      </w:r>
      <w:r w:rsidRPr="009149FD">
        <w:rPr>
          <w:rFonts w:ascii="Calibri" w:hAnsi="Calibri"/>
        </w:rPr>
        <w:t xml:space="preserve"> to create a separate, narrowly-tailored dispute resolution procedure</w:t>
      </w:r>
      <w:r w:rsidR="0044788F" w:rsidRPr="009149FD">
        <w:rPr>
          <w:rFonts w:ascii="Calibri" w:hAnsi="Calibri"/>
        </w:rPr>
        <w:t xml:space="preserve"> that presumed that every IGO would be able to successfully assert immunity in every instance in which a losing domain registrant sought a de novo court determination</w:t>
      </w:r>
      <w:r w:rsidRPr="009149FD">
        <w:rPr>
          <w:rFonts w:ascii="Calibri" w:hAnsi="Calibri"/>
        </w:rPr>
        <w:t>.</w:t>
      </w:r>
    </w:p>
    <w:p w14:paraId="22BCEEB9" w14:textId="77777777" w:rsidR="00FF16EC" w:rsidRPr="009149FD" w:rsidRDefault="00FF16EC" w:rsidP="00FF16EC">
      <w:pPr>
        <w:rPr>
          <w:rFonts w:ascii="Calibri" w:hAnsi="Calibri"/>
        </w:rPr>
      </w:pPr>
      <w:r w:rsidRPr="009149FD">
        <w:rPr>
          <w:rFonts w:ascii="Calibri" w:hAnsi="Calibri"/>
        </w:rPr>
        <w:t xml:space="preserve"> </w:t>
      </w:r>
    </w:p>
    <w:p w14:paraId="451EED9F" w14:textId="3612E17B" w:rsidR="00FF16EC" w:rsidRPr="009149FD" w:rsidRDefault="00FF16EC" w:rsidP="00FF16EC">
      <w:pPr>
        <w:rPr>
          <w:rFonts w:ascii="Calibri" w:hAnsi="Calibri"/>
        </w:rPr>
      </w:pPr>
      <w:r w:rsidRPr="009149FD">
        <w:rPr>
          <w:rFonts w:ascii="Calibri" w:hAnsi="Calibri"/>
        </w:rPr>
        <w:t xml:space="preserve">Professor Swaine also analyzed how, outside the domain name arena, IGOs are generally able to waive their jurisdictional immunity, and he noted that there seems to be two main ways to accomplish this: (1) through the IGO’s governing instrument (though Professor Swaine noted that the exact scope of this can be unclear); or (2) by </w:t>
      </w:r>
      <w:r w:rsidRPr="009149FD">
        <w:rPr>
          <w:rFonts w:ascii="Calibri" w:hAnsi="Calibri"/>
        </w:rPr>
        <w:lastRenderedPageBreak/>
        <w:t>way of agreement or pleading (for which option the case law is not well developed)</w:t>
      </w:r>
      <w:r w:rsidR="00BD307A" w:rsidRPr="009149FD">
        <w:rPr>
          <w:rFonts w:ascii="Calibri" w:hAnsi="Calibri"/>
        </w:rPr>
        <w:t>.</w:t>
      </w:r>
      <w:r w:rsidRPr="009149FD">
        <w:rPr>
          <w:rFonts w:ascii="Calibri" w:hAnsi="Calibri"/>
        </w:rPr>
        <w:t xml:space="preserve"> Professor Swaine </w:t>
      </w:r>
      <w:r w:rsidR="00BD307A" w:rsidRPr="009149FD">
        <w:rPr>
          <w:rFonts w:ascii="Calibri" w:hAnsi="Calibri"/>
        </w:rPr>
        <w:t xml:space="preserve">also </w:t>
      </w:r>
      <w:r w:rsidRPr="009149FD">
        <w:rPr>
          <w:rFonts w:ascii="Calibri" w:hAnsi="Calibri"/>
        </w:rPr>
        <w:t xml:space="preserve">expressed the thought that an IGO’s agreeing to a Mutual Jurisdiction under the UDRP or URS could be interpreted as a waiver. </w:t>
      </w:r>
    </w:p>
    <w:p w14:paraId="4E8ED25D" w14:textId="77777777" w:rsidR="00FF16EC" w:rsidRPr="009149FD" w:rsidRDefault="00FF16EC" w:rsidP="00FF16EC">
      <w:pPr>
        <w:rPr>
          <w:rFonts w:ascii="Calibri" w:hAnsi="Calibri"/>
        </w:rPr>
      </w:pPr>
      <w:r w:rsidRPr="009149FD">
        <w:rPr>
          <w:rFonts w:ascii="Calibri" w:hAnsi="Calibri"/>
        </w:rPr>
        <w:t xml:space="preserve"> </w:t>
      </w:r>
    </w:p>
    <w:p w14:paraId="58291F50" w14:textId="2725172A" w:rsidR="00FF16EC" w:rsidRPr="009149FD" w:rsidRDefault="00FF16EC" w:rsidP="00FF16EC">
      <w:pPr>
        <w:rPr>
          <w:rFonts w:ascii="Calibri" w:hAnsi="Calibri"/>
        </w:rPr>
      </w:pPr>
      <w:r w:rsidRPr="009149FD">
        <w:rPr>
          <w:rFonts w:ascii="Calibri" w:hAnsi="Calibri"/>
        </w:rPr>
        <w:t xml:space="preserve">In essence, Professor Swaine’s legal conclusion in relation to an IGO’s jurisdictional immunity for purposes of a domain name dispute under the UDRP or URS was that </w:t>
      </w:r>
      <w:r w:rsidRPr="009149FD">
        <w:rPr>
          <w:rFonts w:ascii="Calibri" w:hAnsi="Calibri"/>
          <w:i/>
        </w:rPr>
        <w:t xml:space="preserve">“[a]llowing an IGO that prevailed in the UDRP process to avoid its waiver and rest on the UDRP result by invoking immunity, while allowing it to waive that immunity by initiating judicial proceedings if it loses to a domain-name registrant, will likely seem asymmetrical and unfair.” </w:t>
      </w:r>
      <w:r w:rsidRPr="009149FD">
        <w:rPr>
          <w:rFonts w:ascii="Calibri" w:hAnsi="Calibri"/>
        </w:rPr>
        <w:t xml:space="preserve">Based on Professor Swaine’s expert opinion, the </w:t>
      </w:r>
      <w:r w:rsidR="00FD75A1">
        <w:rPr>
          <w:rFonts w:ascii="Calibri" w:hAnsi="Calibri"/>
        </w:rPr>
        <w:t>Working Group</w:t>
      </w:r>
      <w:r w:rsidRPr="009149FD">
        <w:rPr>
          <w:rFonts w:ascii="Calibri" w:hAnsi="Calibri"/>
        </w:rPr>
        <w:t xml:space="preserve"> came to the conclusion that it would not be possible to recommend a single solution that takes into account all the varying types of IGOs, their activities and the different approaches</w:t>
      </w:r>
      <w:r w:rsidR="00BD307A" w:rsidRPr="009149FD">
        <w:rPr>
          <w:rFonts w:ascii="Calibri" w:hAnsi="Calibri"/>
        </w:rPr>
        <w:t xml:space="preserve"> of multiple national courts as well as</w:t>
      </w:r>
      <w:r w:rsidRPr="009149FD">
        <w:rPr>
          <w:rFonts w:ascii="Calibri" w:hAnsi="Calibri"/>
        </w:rPr>
        <w:t xml:space="preserve"> the potential facts of a hypothetical UDRP or URS filing. Nevertheless, the </w:t>
      </w:r>
      <w:r w:rsidR="00FD75A1">
        <w:rPr>
          <w:rFonts w:ascii="Calibri" w:hAnsi="Calibri"/>
        </w:rPr>
        <w:t>Working Group</w:t>
      </w:r>
      <w:r w:rsidRPr="009149FD">
        <w:rPr>
          <w:rFonts w:ascii="Calibri" w:hAnsi="Calibri"/>
        </w:rPr>
        <w:t xml:space="preserve"> </w:t>
      </w:r>
      <w:r w:rsidR="00435510">
        <w:rPr>
          <w:rFonts w:ascii="Calibri" w:hAnsi="Calibri"/>
        </w:rPr>
        <w:t>strove</w:t>
      </w:r>
      <w:r w:rsidRPr="009149FD">
        <w:rPr>
          <w:rFonts w:ascii="Calibri" w:hAnsi="Calibri"/>
        </w:rPr>
        <w:t xml:space="preserve"> to </w:t>
      </w:r>
      <w:r w:rsidR="00435510">
        <w:rPr>
          <w:rFonts w:ascii="Calibri" w:hAnsi="Calibri"/>
        </w:rPr>
        <w:t>achieve</w:t>
      </w:r>
      <w:r w:rsidR="00435510" w:rsidRPr="009149FD">
        <w:rPr>
          <w:rFonts w:ascii="Calibri" w:hAnsi="Calibri"/>
        </w:rPr>
        <w:t xml:space="preserve"> </w:t>
      </w:r>
      <w:r w:rsidRPr="009149FD">
        <w:rPr>
          <w:rFonts w:ascii="Calibri" w:hAnsi="Calibri"/>
        </w:rPr>
        <w:t>a</w:t>
      </w:r>
      <w:r w:rsidR="00435510">
        <w:rPr>
          <w:rFonts w:ascii="Calibri" w:hAnsi="Calibri"/>
        </w:rPr>
        <w:t>n</w:t>
      </w:r>
      <w:r w:rsidRPr="009149FD">
        <w:rPr>
          <w:rFonts w:ascii="Calibri" w:hAnsi="Calibri"/>
        </w:rPr>
        <w:t xml:space="preserve"> outcome that </w:t>
      </w:r>
      <w:r w:rsidR="00435510">
        <w:rPr>
          <w:rFonts w:ascii="Calibri" w:hAnsi="Calibri"/>
        </w:rPr>
        <w:t>acknowledges</w:t>
      </w:r>
      <w:r w:rsidRPr="009149FD">
        <w:rPr>
          <w:rFonts w:ascii="Calibri" w:hAnsi="Calibri"/>
        </w:rPr>
        <w:t xml:space="preserve"> an IGO’s </w:t>
      </w:r>
      <w:r w:rsidR="0044788F" w:rsidRPr="009149FD">
        <w:rPr>
          <w:rFonts w:ascii="Calibri" w:hAnsi="Calibri"/>
        </w:rPr>
        <w:t xml:space="preserve">ability to </w:t>
      </w:r>
      <w:r w:rsidRPr="009149FD">
        <w:rPr>
          <w:rFonts w:ascii="Calibri" w:hAnsi="Calibri"/>
        </w:rPr>
        <w:t>assert jurisdictional immunity</w:t>
      </w:r>
      <w:r w:rsidR="00435510">
        <w:rPr>
          <w:rFonts w:ascii="Calibri" w:hAnsi="Calibri"/>
        </w:rPr>
        <w:t xml:space="preserve">, balanced </w:t>
      </w:r>
      <w:del w:id="327" w:author="Mary Wong" w:date="2018-07-06T16:48:00Z">
        <w:r w:rsidR="00435510" w:rsidDel="008B50C9">
          <w:rPr>
            <w:rFonts w:ascii="Calibri" w:hAnsi="Calibri"/>
          </w:rPr>
          <w:delText>against</w:delText>
        </w:r>
        <w:r w:rsidRPr="009149FD" w:rsidDel="008B50C9">
          <w:rPr>
            <w:rFonts w:ascii="Calibri" w:hAnsi="Calibri"/>
          </w:rPr>
          <w:delText xml:space="preserve">  a</w:delText>
        </w:r>
      </w:del>
      <w:ins w:id="328" w:author="Mary Wong" w:date="2018-07-06T16:48:00Z">
        <w:r w:rsidR="008B50C9">
          <w:rPr>
            <w:rFonts w:ascii="Calibri" w:hAnsi="Calibri"/>
          </w:rPr>
          <w:t>against</w:t>
        </w:r>
        <w:r w:rsidR="008B50C9" w:rsidRPr="009149FD">
          <w:rPr>
            <w:rFonts w:ascii="Calibri" w:hAnsi="Calibri"/>
          </w:rPr>
          <w:t xml:space="preserve"> a</w:t>
        </w:r>
      </w:ins>
      <w:r w:rsidRPr="009149FD">
        <w:rPr>
          <w:rFonts w:ascii="Calibri" w:hAnsi="Calibri"/>
        </w:rPr>
        <w:t xml:space="preserve"> registrant’s right to </w:t>
      </w:r>
      <w:r w:rsidR="00435510">
        <w:rPr>
          <w:rFonts w:ascii="Calibri" w:hAnsi="Calibri"/>
        </w:rPr>
        <w:t xml:space="preserve">have </w:t>
      </w:r>
      <w:r w:rsidRPr="009149FD">
        <w:rPr>
          <w:rFonts w:ascii="Calibri" w:hAnsi="Calibri"/>
        </w:rPr>
        <w:t>appropriate</w:t>
      </w:r>
      <w:r w:rsidR="0044788F" w:rsidRPr="009149FD">
        <w:rPr>
          <w:rFonts w:ascii="Calibri" w:hAnsi="Calibri"/>
        </w:rPr>
        <w:t xml:space="preserve"> and available</w:t>
      </w:r>
      <w:r w:rsidRPr="009149FD">
        <w:rPr>
          <w:rFonts w:ascii="Calibri" w:hAnsi="Calibri"/>
        </w:rPr>
        <w:t xml:space="preserve"> legal recourse</w:t>
      </w:r>
      <w:r w:rsidR="0044788F" w:rsidRPr="009149FD">
        <w:rPr>
          <w:rFonts w:ascii="Calibri" w:hAnsi="Calibri"/>
        </w:rPr>
        <w:t xml:space="preserve"> after initially losing a UDRP or URS determination</w:t>
      </w:r>
      <w:r w:rsidRPr="009149FD">
        <w:rPr>
          <w:rFonts w:ascii="Calibri" w:hAnsi="Calibri"/>
        </w:rPr>
        <w:t>.</w:t>
      </w:r>
    </w:p>
    <w:p w14:paraId="3CA31E9F" w14:textId="77777777" w:rsidR="00FF16EC" w:rsidRPr="009149FD" w:rsidRDefault="00FF16EC" w:rsidP="00FF16EC">
      <w:pPr>
        <w:rPr>
          <w:rFonts w:ascii="Calibri" w:hAnsi="Calibri"/>
        </w:rPr>
      </w:pPr>
      <w:r w:rsidRPr="009149FD">
        <w:rPr>
          <w:rFonts w:ascii="Calibri" w:hAnsi="Calibri"/>
        </w:rPr>
        <w:t xml:space="preserve"> </w:t>
      </w:r>
    </w:p>
    <w:p w14:paraId="0209BBA6" w14:textId="73C68220" w:rsidR="00867695" w:rsidRPr="009149FD" w:rsidRDefault="00867695" w:rsidP="00FF16EC">
      <w:pPr>
        <w:rPr>
          <w:rFonts w:ascii="Calibri" w:hAnsi="Calibri"/>
          <w:i/>
        </w:rPr>
      </w:pPr>
      <w:r w:rsidRPr="009149FD">
        <w:rPr>
          <w:rFonts w:ascii="Calibri" w:hAnsi="Calibri"/>
          <w:i/>
        </w:rPr>
        <w:t xml:space="preserve">B. The </w:t>
      </w:r>
      <w:r w:rsidR="00FD75A1">
        <w:rPr>
          <w:rFonts w:ascii="Calibri" w:hAnsi="Calibri"/>
          <w:i/>
        </w:rPr>
        <w:t>Working Group</w:t>
      </w:r>
      <w:r w:rsidRPr="009149FD">
        <w:rPr>
          <w:rFonts w:ascii="Calibri" w:hAnsi="Calibri"/>
          <w:i/>
        </w:rPr>
        <w:t>’s consideration of Professor Swaine’s suggestions and the available policy options</w:t>
      </w:r>
    </w:p>
    <w:p w14:paraId="4A70761E" w14:textId="77777777" w:rsidR="00867695" w:rsidRPr="009149FD" w:rsidRDefault="00867695" w:rsidP="00FF16EC">
      <w:pPr>
        <w:rPr>
          <w:rFonts w:ascii="Calibri" w:hAnsi="Calibri"/>
        </w:rPr>
      </w:pPr>
    </w:p>
    <w:p w14:paraId="58DA9C71" w14:textId="0E60E3B5" w:rsidR="00FF16EC" w:rsidRPr="009149FD" w:rsidRDefault="00FF16EC" w:rsidP="00FF16EC">
      <w:pPr>
        <w:rPr>
          <w:rFonts w:ascii="Calibri" w:hAnsi="Calibri"/>
        </w:rPr>
      </w:pPr>
      <w:r w:rsidRPr="009149FD">
        <w:rPr>
          <w:rFonts w:ascii="Calibri" w:hAnsi="Calibri"/>
        </w:rPr>
        <w:t xml:space="preserve">Professor Swaine’s opinion was largely focused on the question of what might happen in the case where an IGO files a complaint under the UDRP or URS and wins at the administrative proceedings phase, </w:t>
      </w:r>
      <w:r w:rsidR="00C04016">
        <w:rPr>
          <w:rFonts w:ascii="Calibri" w:hAnsi="Calibri"/>
        </w:rPr>
        <w:t xml:space="preserve">following </w:t>
      </w:r>
      <w:r w:rsidRPr="009149FD">
        <w:rPr>
          <w:rFonts w:ascii="Calibri" w:hAnsi="Calibri"/>
        </w:rPr>
        <w:t xml:space="preserve">which a losing respondent </w:t>
      </w:r>
      <w:r w:rsidR="00C04016">
        <w:rPr>
          <w:rFonts w:ascii="Calibri" w:hAnsi="Calibri"/>
        </w:rPr>
        <w:t xml:space="preserve">files a claim </w:t>
      </w:r>
      <w:r w:rsidRPr="009149FD">
        <w:rPr>
          <w:rFonts w:ascii="Calibri" w:hAnsi="Calibri"/>
        </w:rPr>
        <w:t xml:space="preserve">in a national court against that initial determination. In view of this focus, various policy options were identified for addressing the IGOs’ concern over losing the possibility of jurisdictional immunity for this type of proceeding. </w:t>
      </w:r>
    </w:p>
    <w:p w14:paraId="55B07D5B" w14:textId="77777777" w:rsidR="00FF16EC" w:rsidRPr="009149FD" w:rsidRDefault="00FF16EC" w:rsidP="00FF16EC">
      <w:pPr>
        <w:rPr>
          <w:rFonts w:ascii="Calibri" w:hAnsi="Calibri"/>
        </w:rPr>
      </w:pPr>
    </w:p>
    <w:p w14:paraId="6EC5F1E2" w14:textId="58C3427F" w:rsidR="00FF16EC" w:rsidRPr="009149FD" w:rsidRDefault="00FF16EC" w:rsidP="00FF16EC">
      <w:pPr>
        <w:rPr>
          <w:rFonts w:ascii="Calibri" w:hAnsi="Calibri"/>
        </w:rPr>
      </w:pPr>
      <w:r w:rsidRPr="009149FD">
        <w:rPr>
          <w:rFonts w:ascii="Calibri" w:hAnsi="Calibri"/>
        </w:rPr>
        <w:t xml:space="preserve">In this regard, the </w:t>
      </w:r>
      <w:r w:rsidR="00FD75A1">
        <w:rPr>
          <w:rFonts w:ascii="Calibri" w:hAnsi="Calibri"/>
        </w:rPr>
        <w:t>Working Group</w:t>
      </w:r>
      <w:r w:rsidRPr="009149FD">
        <w:rPr>
          <w:rFonts w:ascii="Calibri" w:hAnsi="Calibri"/>
        </w:rPr>
        <w:t xml:space="preserve"> </w:t>
      </w:r>
      <w:r w:rsidR="004937F9">
        <w:rPr>
          <w:rFonts w:ascii="Calibri" w:hAnsi="Calibri"/>
        </w:rPr>
        <w:t xml:space="preserve">initially </w:t>
      </w:r>
      <w:r w:rsidRPr="009149FD">
        <w:rPr>
          <w:rFonts w:ascii="Calibri" w:hAnsi="Calibri"/>
        </w:rPr>
        <w:t>discussed the following policy options</w:t>
      </w:r>
      <w:r w:rsidR="006D692B">
        <w:rPr>
          <w:rFonts w:ascii="Calibri" w:hAnsi="Calibri"/>
        </w:rPr>
        <w:t xml:space="preserve"> noted by Professor Swaine</w:t>
      </w:r>
      <w:r w:rsidRPr="009149FD">
        <w:rPr>
          <w:rFonts w:ascii="Calibri" w:hAnsi="Calibri"/>
        </w:rPr>
        <w:t>:</w:t>
      </w:r>
    </w:p>
    <w:p w14:paraId="3ADD6589" w14:textId="77777777" w:rsidR="00FF16EC" w:rsidRPr="009149FD" w:rsidRDefault="00FF16EC" w:rsidP="00FF16EC">
      <w:pPr>
        <w:rPr>
          <w:rFonts w:ascii="Calibri" w:hAnsi="Calibri"/>
        </w:rPr>
      </w:pPr>
      <w:r w:rsidRPr="009149FD">
        <w:rPr>
          <w:rFonts w:ascii="Calibri" w:hAnsi="Calibri"/>
        </w:rPr>
        <w:t xml:space="preserve"> </w:t>
      </w:r>
    </w:p>
    <w:p w14:paraId="50E2C626" w14:textId="77AE0833" w:rsidR="002348EF" w:rsidRPr="004937F9" w:rsidRDefault="00867695" w:rsidP="00FF16EC">
      <w:pPr>
        <w:rPr>
          <w:rFonts w:ascii="Calibri" w:hAnsi="Calibri"/>
          <w:b/>
        </w:rPr>
      </w:pPr>
      <w:r w:rsidRPr="009149FD">
        <w:rPr>
          <w:rFonts w:ascii="Calibri" w:hAnsi="Calibri"/>
        </w:rPr>
        <w:t>(i)</w:t>
      </w:r>
      <w:r w:rsidR="00FF16EC" w:rsidRPr="009149FD">
        <w:rPr>
          <w:rFonts w:ascii="Calibri" w:eastAsia="Times New Roman" w:hAnsi="Calibri"/>
        </w:rPr>
        <w:t xml:space="preserve">    </w:t>
      </w:r>
      <w:r w:rsidR="00FF16EC" w:rsidRPr="009149FD">
        <w:rPr>
          <w:rFonts w:ascii="Calibri" w:hAnsi="Calibri"/>
          <w:b/>
        </w:rPr>
        <w:t>Make a distinction among different types of IGOs:</w:t>
      </w:r>
    </w:p>
    <w:p w14:paraId="6FF04946" w14:textId="6A7D84EF" w:rsidR="00FF16EC" w:rsidRPr="004937F9" w:rsidRDefault="00FF16EC" w:rsidP="004937F9">
      <w:pPr>
        <w:pStyle w:val="ListParagraph"/>
        <w:numPr>
          <w:ilvl w:val="0"/>
          <w:numId w:val="53"/>
        </w:numPr>
        <w:rPr>
          <w:rFonts w:ascii="Calibri" w:hAnsi="Calibri"/>
        </w:rPr>
      </w:pPr>
      <w:r w:rsidRPr="004937F9">
        <w:rPr>
          <w:rFonts w:ascii="Calibri" w:hAnsi="Calibri"/>
        </w:rPr>
        <w:t>This option would maintain the existing Mutual Jurisdiction terms in general, but permit particular IGOs to elect instead to submit to arbitration. An option for such arbitration would be the arbitration rules under the UNCITRAL</w:t>
      </w:r>
      <w:r w:rsidR="00BD307A" w:rsidRPr="004937F9">
        <w:rPr>
          <w:rFonts w:ascii="Calibri" w:hAnsi="Calibri"/>
        </w:rPr>
        <w:t xml:space="preserve"> Rules</w:t>
      </w:r>
      <w:r w:rsidRPr="004937F9">
        <w:rPr>
          <w:rFonts w:ascii="Calibri" w:hAnsi="Calibri"/>
        </w:rPr>
        <w:t xml:space="preserve"> or some similar, internationally recognized procedure.  </w:t>
      </w:r>
    </w:p>
    <w:p w14:paraId="7037F84A" w14:textId="6C61C121" w:rsidR="00FF16EC" w:rsidRPr="004937F9" w:rsidRDefault="00FF16EC" w:rsidP="004937F9">
      <w:pPr>
        <w:pStyle w:val="ListParagraph"/>
        <w:numPr>
          <w:ilvl w:val="0"/>
          <w:numId w:val="53"/>
        </w:numPr>
        <w:rPr>
          <w:rFonts w:ascii="Calibri" w:hAnsi="Calibri"/>
        </w:rPr>
      </w:pPr>
      <w:r w:rsidRPr="004937F9">
        <w:rPr>
          <w:rFonts w:ascii="Calibri" w:hAnsi="Calibri"/>
        </w:rPr>
        <w:t>In line with Professor Swaine’s analysis, the most likely IGOs that would be able to elect an arbitration option would be the United Nations and its constituent bodies (e.g. WIPO, WTO, WHO).</w:t>
      </w:r>
    </w:p>
    <w:p w14:paraId="2E3D2472" w14:textId="77777777" w:rsidR="00FF16EC" w:rsidRPr="009149FD" w:rsidRDefault="00FF16EC" w:rsidP="00FF16EC">
      <w:pPr>
        <w:rPr>
          <w:rFonts w:ascii="Calibri" w:hAnsi="Calibri"/>
        </w:rPr>
      </w:pPr>
      <w:r w:rsidRPr="009149FD">
        <w:rPr>
          <w:rFonts w:ascii="Calibri" w:hAnsi="Calibri"/>
          <w:b/>
        </w:rPr>
        <w:t xml:space="preserve"> </w:t>
      </w:r>
    </w:p>
    <w:p w14:paraId="7AAC031A" w14:textId="613C7FCA" w:rsidR="00FF16EC" w:rsidRPr="009149FD" w:rsidRDefault="00867695" w:rsidP="00FF16EC">
      <w:pPr>
        <w:rPr>
          <w:rFonts w:ascii="Calibri" w:hAnsi="Calibri"/>
          <w:b/>
        </w:rPr>
      </w:pPr>
      <w:r w:rsidRPr="009149FD">
        <w:rPr>
          <w:rFonts w:ascii="Calibri" w:hAnsi="Calibri"/>
        </w:rPr>
        <w:t>(ii)</w:t>
      </w:r>
      <w:r w:rsidR="00FF16EC" w:rsidRPr="009149FD">
        <w:rPr>
          <w:rFonts w:ascii="Calibri" w:eastAsia="Times New Roman" w:hAnsi="Calibri"/>
        </w:rPr>
        <w:t xml:space="preserve">    </w:t>
      </w:r>
      <w:r w:rsidR="00FF16EC" w:rsidRPr="009149FD">
        <w:rPr>
          <w:rFonts w:ascii="Calibri" w:hAnsi="Calibri"/>
          <w:b/>
        </w:rPr>
        <w:t>Rewrite the Mutual Jurisdiction clause under the UDRP and URS, but without prejudging the outcome where an IGO pleads jurisdictional immunity:</w:t>
      </w:r>
    </w:p>
    <w:p w14:paraId="26D8894E" w14:textId="77777777" w:rsidR="002348EF" w:rsidRPr="009149FD" w:rsidRDefault="002348EF" w:rsidP="00FF16EC">
      <w:pPr>
        <w:rPr>
          <w:rFonts w:ascii="Calibri" w:hAnsi="Calibri"/>
        </w:rPr>
      </w:pPr>
    </w:p>
    <w:p w14:paraId="33FFE68B" w14:textId="1453ADC3" w:rsidR="00FF16EC" w:rsidRPr="004937F9" w:rsidRDefault="00FF16EC" w:rsidP="004937F9">
      <w:pPr>
        <w:pStyle w:val="ListParagraph"/>
        <w:numPr>
          <w:ilvl w:val="0"/>
          <w:numId w:val="54"/>
        </w:numPr>
        <w:rPr>
          <w:rFonts w:ascii="Calibri" w:hAnsi="Calibri"/>
        </w:rPr>
      </w:pPr>
      <w:r w:rsidRPr="004937F9">
        <w:rPr>
          <w:rFonts w:ascii="Calibri" w:hAnsi="Calibri"/>
        </w:rPr>
        <w:lastRenderedPageBreak/>
        <w:t xml:space="preserve">Adopting this option would mean that IGO immunity </w:t>
      </w:r>
      <w:r w:rsidR="004937F9">
        <w:rPr>
          <w:rFonts w:ascii="Calibri" w:hAnsi="Calibri"/>
        </w:rPr>
        <w:t>may</w:t>
      </w:r>
      <w:r w:rsidRPr="004937F9">
        <w:rPr>
          <w:rFonts w:ascii="Calibri" w:hAnsi="Calibri"/>
        </w:rPr>
        <w:t xml:space="preserve"> not be assumed in circumstances where the relevant jurisdiction would not be inclined to afford it (e.g. its courts apply a functional or restrictive approach and regard the activity as beyond the scope of immunity). Essentially, this option would leave the determination of an IGO’s jurisdictional immunity from domain name disputes in any particular jurisdiction to the judgment of that particular national court.</w:t>
      </w:r>
    </w:p>
    <w:p w14:paraId="7B3C4420" w14:textId="7BC1BC98" w:rsidR="00FF16EC" w:rsidRPr="004937F9" w:rsidRDefault="00FF16EC" w:rsidP="004937F9">
      <w:pPr>
        <w:pStyle w:val="ListParagraph"/>
        <w:numPr>
          <w:ilvl w:val="0"/>
          <w:numId w:val="54"/>
        </w:numPr>
        <w:rPr>
          <w:rFonts w:ascii="Calibri" w:hAnsi="Calibri"/>
        </w:rPr>
      </w:pPr>
      <w:r w:rsidRPr="004937F9">
        <w:rPr>
          <w:rFonts w:ascii="Calibri" w:hAnsi="Calibri"/>
        </w:rPr>
        <w:t xml:space="preserve">Professor Swaine </w:t>
      </w:r>
      <w:r w:rsidR="004937F9">
        <w:rPr>
          <w:rFonts w:ascii="Calibri" w:hAnsi="Calibri"/>
        </w:rPr>
        <w:t xml:space="preserve">had </w:t>
      </w:r>
      <w:r w:rsidRPr="004937F9">
        <w:rPr>
          <w:rFonts w:ascii="Calibri" w:hAnsi="Calibri"/>
        </w:rPr>
        <w:t xml:space="preserve">suggested that additional language (in the form of an exception) </w:t>
      </w:r>
      <w:r w:rsidR="004937F9">
        <w:rPr>
          <w:rFonts w:ascii="Calibri" w:hAnsi="Calibri"/>
        </w:rPr>
        <w:t xml:space="preserve">could </w:t>
      </w:r>
      <w:r w:rsidRPr="004937F9">
        <w:rPr>
          <w:rFonts w:ascii="Calibri" w:hAnsi="Calibri"/>
        </w:rPr>
        <w:t>be added to the UDRP and URS as follows:</w:t>
      </w:r>
    </w:p>
    <w:p w14:paraId="520E7377" w14:textId="77777777" w:rsidR="00FF16EC" w:rsidRPr="009149FD" w:rsidRDefault="00FF16EC" w:rsidP="00FF16EC">
      <w:pPr>
        <w:rPr>
          <w:rFonts w:ascii="Calibri" w:hAnsi="Calibri"/>
        </w:rPr>
      </w:pPr>
    </w:p>
    <w:p w14:paraId="0F706F2E" w14:textId="29BA6C8B" w:rsidR="00FF16EC" w:rsidRPr="009149FD" w:rsidRDefault="00FF16EC" w:rsidP="004D75B6">
      <w:pPr>
        <w:ind w:left="720"/>
        <w:rPr>
          <w:rFonts w:ascii="Calibri" w:hAnsi="Calibri"/>
        </w:rPr>
      </w:pPr>
      <w:r w:rsidRPr="009149FD">
        <w:rPr>
          <w:rFonts w:ascii="Calibri" w:hAnsi="Calibri"/>
          <w:i/>
        </w:rPr>
        <w:t>“In the event the action depends on the adjudication of the rights of an international intergovernmental organization that would, but for this provision, be entitled to immunity from such judicial process according to the law applicable in that jurisdiction, [as established by a decision of a court in that jurisdiction,] the challenge must be submitted instead for determination [by UNCITRAL in accordance with its rules</w:t>
      </w:r>
      <w:r w:rsidR="00D971FC" w:rsidRPr="009149FD">
        <w:rPr>
          <w:rFonts w:ascii="Calibri" w:hAnsi="Calibri"/>
          <w:i/>
        </w:rPr>
        <w:t>.</w:t>
      </w:r>
      <w:r w:rsidRPr="009149FD">
        <w:rPr>
          <w:rFonts w:ascii="Calibri" w:hAnsi="Calibri"/>
          <w:i/>
        </w:rPr>
        <w:t>]</w:t>
      </w:r>
      <w:r w:rsidR="00D971FC" w:rsidRPr="009149FD">
        <w:rPr>
          <w:rFonts w:ascii="Calibri" w:hAnsi="Calibri"/>
          <w:i/>
        </w:rPr>
        <w:t>”</w:t>
      </w:r>
    </w:p>
    <w:p w14:paraId="6765EE1B" w14:textId="77777777" w:rsidR="00FF16EC" w:rsidRPr="009149FD" w:rsidRDefault="00FF16EC" w:rsidP="00FF16EC">
      <w:pPr>
        <w:rPr>
          <w:rFonts w:ascii="Calibri" w:hAnsi="Calibri"/>
        </w:rPr>
      </w:pPr>
      <w:r w:rsidRPr="009149FD">
        <w:rPr>
          <w:rFonts w:ascii="Calibri" w:hAnsi="Calibri"/>
          <w:i/>
        </w:rPr>
        <w:t xml:space="preserve"> </w:t>
      </w:r>
    </w:p>
    <w:p w14:paraId="4C6C7D11" w14:textId="26DB37FF" w:rsidR="00FF16EC" w:rsidRPr="009149FD" w:rsidRDefault="00FF16EC" w:rsidP="00FF16EC">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also noted </w:t>
      </w:r>
      <w:r w:rsidR="004937F9">
        <w:rPr>
          <w:rFonts w:ascii="Calibri" w:hAnsi="Calibri"/>
        </w:rPr>
        <w:t>the possibility, highlighted by</w:t>
      </w:r>
      <w:r w:rsidRPr="009149FD">
        <w:rPr>
          <w:rFonts w:ascii="Calibri" w:hAnsi="Calibri"/>
        </w:rPr>
        <w:t xml:space="preserve"> Professor Swaine</w:t>
      </w:r>
      <w:r w:rsidR="004937F9">
        <w:rPr>
          <w:rFonts w:ascii="Calibri" w:hAnsi="Calibri"/>
        </w:rPr>
        <w:t>,</w:t>
      </w:r>
      <w:r w:rsidRPr="009149FD">
        <w:rPr>
          <w:rFonts w:ascii="Calibri" w:hAnsi="Calibri"/>
        </w:rPr>
        <w:t xml:space="preserve"> that any hardship endured by a respondent as a result of submission to an arbitral process should be alleviated, e.g. by the IGO’s agreeing to bear a proportion of the costs incurred. </w:t>
      </w:r>
      <w:r w:rsidR="004937F9">
        <w:rPr>
          <w:rFonts w:ascii="Calibri" w:hAnsi="Calibri"/>
        </w:rPr>
        <w:t>G</w:t>
      </w:r>
      <w:r w:rsidRPr="009149FD">
        <w:rPr>
          <w:rFonts w:ascii="Calibri" w:hAnsi="Calibri"/>
        </w:rPr>
        <w:t xml:space="preserve">iven the stated desire of IGOs to have access to curative rights protections at no or exceedingly low cost, </w:t>
      </w:r>
      <w:r w:rsidR="004937F9">
        <w:rPr>
          <w:rFonts w:ascii="Calibri" w:hAnsi="Calibri"/>
        </w:rPr>
        <w:t xml:space="preserve">however, </w:t>
      </w:r>
      <w:ins w:id="329" w:author="Mary Wong" w:date="2018-07-06T16:07:00Z">
        <w:r w:rsidR="00DE7B1E">
          <w:rPr>
            <w:rFonts w:ascii="Calibri" w:hAnsi="Calibri"/>
          </w:rPr>
          <w:t xml:space="preserve">as reflected in GAC advice on the topic, </w:t>
        </w:r>
      </w:ins>
      <w:r w:rsidR="004937F9">
        <w:rPr>
          <w:rFonts w:ascii="Calibri" w:hAnsi="Calibri"/>
        </w:rPr>
        <w:t>the Working Group concluded that</w:t>
      </w:r>
      <w:r w:rsidRPr="009149FD">
        <w:rPr>
          <w:rFonts w:ascii="Calibri" w:hAnsi="Calibri"/>
        </w:rPr>
        <w:t xml:space="preserve"> such an approach would elicit objections from them.</w:t>
      </w:r>
    </w:p>
    <w:p w14:paraId="01A501AB" w14:textId="612C7823" w:rsidR="00FF16EC" w:rsidRPr="009149FD" w:rsidRDefault="00FF16EC" w:rsidP="00FF16EC">
      <w:pPr>
        <w:rPr>
          <w:rFonts w:ascii="Calibri" w:hAnsi="Calibri"/>
        </w:rPr>
      </w:pPr>
      <w:r w:rsidRPr="009149FD">
        <w:rPr>
          <w:rFonts w:ascii="Calibri" w:hAnsi="Calibri"/>
        </w:rPr>
        <w:t xml:space="preserve"> </w:t>
      </w:r>
    </w:p>
    <w:p w14:paraId="323DAFD9" w14:textId="55E6B50E" w:rsidR="00FF16EC" w:rsidRPr="009149FD" w:rsidRDefault="00FF16EC" w:rsidP="00FF16EC">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spent considerable time reviewing Professor Swaine’s notes and final memo, including in open sessions at the ICANN Public Meetings in Marrakech (March 2016) and Helsinki (June 2016). It also considered the applicability an</w:t>
      </w:r>
      <w:r w:rsidR="00BD307A" w:rsidRPr="009149FD">
        <w:rPr>
          <w:rFonts w:ascii="Calibri" w:hAnsi="Calibri"/>
        </w:rPr>
        <w:t>d scope of the UNCITRAL</w:t>
      </w:r>
      <w:r w:rsidRPr="009149FD">
        <w:rPr>
          <w:rFonts w:ascii="Calibri" w:hAnsi="Calibri"/>
        </w:rPr>
        <w:t xml:space="preserve"> Rules</w:t>
      </w:r>
      <w:r w:rsidRPr="009149FD">
        <w:rPr>
          <w:rStyle w:val="FootnoteReference"/>
        </w:rPr>
        <w:footnoteReference w:id="19"/>
      </w:r>
      <w:r w:rsidRPr="009149FD">
        <w:rPr>
          <w:rFonts w:ascii="Calibri" w:hAnsi="Calibri"/>
        </w:rPr>
        <w:t xml:space="preserve"> to domain name disputes between IGOs and registrants, and noted that the issue of immunity is likely to arise only in those limited cases where a losing respondent (against an IGO complainant, who would have agreed to the Mutual Jurisdiction clause in order to file and proceed with its complaint) files an appeal against the UDRP or URS determination.</w:t>
      </w:r>
    </w:p>
    <w:p w14:paraId="038FF08D" w14:textId="77777777" w:rsidR="00FF16EC" w:rsidRPr="009149FD" w:rsidRDefault="00FF16EC" w:rsidP="00FF16EC">
      <w:pPr>
        <w:rPr>
          <w:rFonts w:ascii="Calibri" w:hAnsi="Calibri"/>
        </w:rPr>
      </w:pPr>
      <w:r w:rsidRPr="009149FD">
        <w:rPr>
          <w:rFonts w:ascii="Calibri" w:hAnsi="Calibri"/>
        </w:rPr>
        <w:t xml:space="preserve"> </w:t>
      </w:r>
    </w:p>
    <w:p w14:paraId="49C3BB1F" w14:textId="552FA67F" w:rsidR="004937F9" w:rsidDel="00DE7B1E" w:rsidRDefault="00FF16EC" w:rsidP="00DE7B1E">
      <w:pPr>
        <w:rPr>
          <w:del w:id="330" w:author="Mary Wong" w:date="2018-07-06T16:08:00Z"/>
          <w:rFonts w:ascii="Calibri" w:hAnsi="Calibri"/>
        </w:rPr>
        <w:pPrChange w:id="331" w:author="Mary Wong" w:date="2018-07-06T16:08:00Z">
          <w:pPr/>
        </w:pPrChange>
      </w:pPr>
      <w:r w:rsidRPr="009149FD">
        <w:rPr>
          <w:rFonts w:ascii="Calibri" w:hAnsi="Calibri"/>
        </w:rPr>
        <w:t>Ultimately,</w:t>
      </w:r>
      <w:r w:rsidR="006D692B">
        <w:rPr>
          <w:rFonts w:ascii="Calibri" w:hAnsi="Calibri"/>
        </w:rPr>
        <w:t xml:space="preserve"> as already highlighted under Recommendation #1 above,</w:t>
      </w:r>
      <w:r w:rsidRPr="009149FD">
        <w:rPr>
          <w:rFonts w:ascii="Calibri" w:hAnsi="Calibri"/>
        </w:rPr>
        <w:t xml:space="preserve"> the </w:t>
      </w:r>
      <w:r w:rsidR="00FD75A1">
        <w:rPr>
          <w:rFonts w:ascii="Calibri" w:hAnsi="Calibri"/>
        </w:rPr>
        <w:t>Working Group</w:t>
      </w:r>
      <w:r w:rsidRPr="009149FD">
        <w:rPr>
          <w:rFonts w:ascii="Calibri" w:hAnsi="Calibri"/>
        </w:rPr>
        <w:t xml:space="preserve"> concluded that, in relation to the issue of </w:t>
      </w:r>
      <w:r w:rsidR="004937F9">
        <w:rPr>
          <w:rFonts w:ascii="Calibri" w:hAnsi="Calibri"/>
        </w:rPr>
        <w:t xml:space="preserve">IGO jurisdictional </w:t>
      </w:r>
      <w:r w:rsidRPr="009149FD">
        <w:rPr>
          <w:rFonts w:ascii="Calibri" w:hAnsi="Calibri"/>
        </w:rPr>
        <w:t xml:space="preserve">immunity, </w:t>
      </w:r>
      <w:r w:rsidR="004937F9">
        <w:rPr>
          <w:rFonts w:ascii="Calibri" w:hAnsi="Calibri"/>
        </w:rPr>
        <w:t xml:space="preserve">the most prudent and advisable approach would be not to recommend any changes to the </w:t>
      </w:r>
      <w:ins w:id="332" w:author="Mary Wong" w:date="2018-07-06T16:08:00Z">
        <w:r w:rsidR="00DE7B1E">
          <w:rPr>
            <w:rFonts w:ascii="Calibri" w:hAnsi="Calibri"/>
          </w:rPr>
          <w:t xml:space="preserve">substantive grounds of the </w:t>
        </w:r>
      </w:ins>
      <w:r w:rsidR="004937F9">
        <w:rPr>
          <w:rFonts w:ascii="Calibri" w:hAnsi="Calibri"/>
        </w:rPr>
        <w:t>URDP or URS at this time</w:t>
      </w:r>
      <w:del w:id="333" w:author="Mary Wong" w:date="2018-07-06T16:08:00Z">
        <w:r w:rsidR="004937F9" w:rsidDel="00DE7B1E">
          <w:rPr>
            <w:rFonts w:ascii="Calibri" w:hAnsi="Calibri"/>
          </w:rPr>
          <w:delText>, for the following reasons</w:delText>
        </w:r>
        <w:r w:rsidRPr="009149FD" w:rsidDel="00DE7B1E">
          <w:rPr>
            <w:rFonts w:ascii="Calibri" w:hAnsi="Calibri"/>
          </w:rPr>
          <w:delText xml:space="preserve">: </w:delText>
        </w:r>
      </w:del>
    </w:p>
    <w:p w14:paraId="7C7550EC" w14:textId="48B9DB90" w:rsidR="004937F9" w:rsidDel="00DE7B1E" w:rsidRDefault="00FF16EC" w:rsidP="00DE7B1E">
      <w:pPr>
        <w:rPr>
          <w:del w:id="334" w:author="Mary Wong" w:date="2018-07-06T16:08:00Z"/>
          <w:rFonts w:ascii="Calibri" w:hAnsi="Calibri"/>
        </w:rPr>
        <w:pPrChange w:id="335" w:author="Mary Wong" w:date="2018-07-06T16:08:00Z">
          <w:pPr>
            <w:ind w:left="720"/>
          </w:pPr>
        </w:pPrChange>
      </w:pPr>
      <w:del w:id="336" w:author="Mary Wong" w:date="2018-07-06T16:08:00Z">
        <w:r w:rsidRPr="009149FD" w:rsidDel="00DE7B1E">
          <w:rPr>
            <w:rFonts w:ascii="Calibri" w:hAnsi="Calibri"/>
          </w:rPr>
          <w:delText xml:space="preserve">(1) the limited instances of a scenario where an IGO would assert immunity against a losing respondent in a national court, having already filed and won a UDRP or URS complaint; </w:delText>
        </w:r>
      </w:del>
    </w:p>
    <w:p w14:paraId="6A82EE3C" w14:textId="72616904" w:rsidR="004937F9" w:rsidDel="00DE7B1E" w:rsidRDefault="00FF16EC" w:rsidP="00DE7B1E">
      <w:pPr>
        <w:rPr>
          <w:del w:id="337" w:author="Mary Wong" w:date="2018-07-06T16:08:00Z"/>
          <w:rFonts w:ascii="Calibri" w:hAnsi="Calibri"/>
        </w:rPr>
        <w:pPrChange w:id="338" w:author="Mary Wong" w:date="2018-07-06T16:08:00Z">
          <w:pPr>
            <w:ind w:left="720"/>
          </w:pPr>
        </w:pPrChange>
      </w:pPr>
      <w:del w:id="339" w:author="Mary Wong" w:date="2018-07-06T16:08:00Z">
        <w:r w:rsidRPr="009149FD" w:rsidDel="00DE7B1E">
          <w:rPr>
            <w:rFonts w:ascii="Calibri" w:hAnsi="Calibri"/>
          </w:rPr>
          <w:delText xml:space="preserve">(2) </w:delText>
        </w:r>
        <w:r w:rsidR="00CC1AB5" w:rsidRPr="009149FD" w:rsidDel="00DE7B1E">
          <w:rPr>
            <w:rFonts w:ascii="Calibri" w:hAnsi="Calibri"/>
          </w:rPr>
          <w:delText xml:space="preserve">the need to recognize </w:delText>
        </w:r>
        <w:r w:rsidRPr="009149FD" w:rsidDel="00DE7B1E">
          <w:rPr>
            <w:rFonts w:ascii="Calibri" w:hAnsi="Calibri"/>
          </w:rPr>
          <w:delText>and preserv</w:delText>
        </w:r>
        <w:r w:rsidR="00CC1AB5" w:rsidRPr="009149FD" w:rsidDel="00DE7B1E">
          <w:rPr>
            <w:rFonts w:ascii="Calibri" w:hAnsi="Calibri"/>
          </w:rPr>
          <w:delText>e</w:delText>
        </w:r>
        <w:r w:rsidRPr="009149FD" w:rsidDel="00DE7B1E">
          <w:rPr>
            <w:rFonts w:ascii="Calibri" w:hAnsi="Calibri"/>
          </w:rPr>
          <w:delText xml:space="preserve"> a registrant’s longstanding right to appeal to a court of competent jurisdiction</w:delText>
        </w:r>
        <w:r w:rsidR="0044788F" w:rsidRPr="009149FD" w:rsidDel="00DE7B1E">
          <w:rPr>
            <w:rFonts w:ascii="Calibri" w:hAnsi="Calibri"/>
          </w:rPr>
          <w:delText>, especially given tha the UDRP and URS are supplements to and not substitutes for existing legal rioghts and processes</w:delText>
        </w:r>
        <w:r w:rsidRPr="009149FD" w:rsidDel="00DE7B1E">
          <w:rPr>
            <w:rFonts w:ascii="Calibri" w:hAnsi="Calibri"/>
          </w:rPr>
          <w:delText xml:space="preserve">; and </w:delText>
        </w:r>
      </w:del>
    </w:p>
    <w:p w14:paraId="440C1299" w14:textId="753A7C6E" w:rsidR="00FF16EC" w:rsidRPr="009149FD" w:rsidRDefault="00FF16EC" w:rsidP="00DE7B1E">
      <w:pPr>
        <w:rPr>
          <w:rFonts w:ascii="Calibri" w:hAnsi="Calibri"/>
        </w:rPr>
        <w:pPrChange w:id="340" w:author="Mary Wong" w:date="2018-07-06T16:08:00Z">
          <w:pPr>
            <w:ind w:left="720"/>
          </w:pPr>
        </w:pPrChange>
      </w:pPr>
      <w:del w:id="341" w:author="Mary Wong" w:date="2018-07-06T16:08:00Z">
        <w:r w:rsidRPr="009149FD" w:rsidDel="00DE7B1E">
          <w:rPr>
            <w:rFonts w:ascii="Calibri" w:hAnsi="Calibri"/>
          </w:rPr>
          <w:delText>(3) the lack of a single, universally applicable rule in relation to IGO jurisdictional immunity</w:delText>
        </w:r>
      </w:del>
      <w:r w:rsidRPr="009149FD">
        <w:rPr>
          <w:rFonts w:ascii="Calibri" w:hAnsi="Calibri"/>
        </w:rPr>
        <w:t>.</w:t>
      </w:r>
      <w:ins w:id="342" w:author="Mary Wong" w:date="2018-07-06T16:10:00Z">
        <w:r w:rsidR="00136A4D">
          <w:rPr>
            <w:rFonts w:ascii="Calibri" w:hAnsi="Calibri"/>
          </w:rPr>
          <w:t xml:space="preserve"> Having considered all the policy options and the varying interests at stake, the only change that the Working Group</w:t>
        </w:r>
      </w:ins>
      <w:ins w:id="343" w:author="Mary Wong" w:date="2018-07-06T16:11:00Z">
        <w:r w:rsidR="00136A4D">
          <w:rPr>
            <w:rFonts w:ascii="Calibri" w:hAnsi="Calibri"/>
          </w:rPr>
          <w:t xml:space="preserve"> agreed may be </w:t>
        </w:r>
      </w:ins>
      <w:ins w:id="344" w:author="Mary Wong" w:date="2018-07-06T16:12:00Z">
        <w:r w:rsidR="00136A4D">
          <w:rPr>
            <w:rFonts w:ascii="Calibri" w:hAnsi="Calibri"/>
          </w:rPr>
          <w:lastRenderedPageBreak/>
          <w:t>required as an outcome of this PDP</w:t>
        </w:r>
      </w:ins>
      <w:ins w:id="345" w:author="Mary Wong" w:date="2018-07-06T16:11:00Z">
        <w:r w:rsidR="00136A4D">
          <w:rPr>
            <w:rFonts w:ascii="Calibri" w:hAnsi="Calibri"/>
          </w:rPr>
          <w:t xml:space="preserve"> is </w:t>
        </w:r>
      </w:ins>
      <w:ins w:id="346" w:author="Mary Wong" w:date="2018-07-06T16:12:00Z">
        <w:r w:rsidR="00136A4D">
          <w:rPr>
            <w:rFonts w:ascii="Calibri" w:hAnsi="Calibri"/>
          </w:rPr>
          <w:t xml:space="preserve">an </w:t>
        </w:r>
      </w:ins>
      <w:ins w:id="347" w:author="Mary Wong" w:date="2018-07-06T16:11:00Z">
        <w:r w:rsidR="00136A4D">
          <w:rPr>
            <w:rFonts w:ascii="Calibri" w:hAnsi="Calibri"/>
          </w:rPr>
          <w:t>amend</w:t>
        </w:r>
      </w:ins>
      <w:ins w:id="348" w:author="Mary Wong" w:date="2018-07-06T16:12:00Z">
        <w:r w:rsidR="00136A4D">
          <w:rPr>
            <w:rFonts w:ascii="Calibri" w:hAnsi="Calibri"/>
          </w:rPr>
          <w:t>ment to</w:t>
        </w:r>
      </w:ins>
      <w:ins w:id="349" w:author="Mary Wong" w:date="2018-07-06T16:11:00Z">
        <w:r w:rsidR="00136A4D">
          <w:rPr>
            <w:rFonts w:ascii="Calibri" w:hAnsi="Calibri"/>
          </w:rPr>
          <w:t xml:space="preserve"> the relevant parts of the UDRP and URS</w:t>
        </w:r>
      </w:ins>
      <w:ins w:id="350" w:author="Mary Wong" w:date="2018-07-06T16:12:00Z">
        <w:r w:rsidR="00136A4D">
          <w:rPr>
            <w:rFonts w:ascii="Calibri" w:hAnsi="Calibri"/>
          </w:rPr>
          <w:t xml:space="preserve"> in order to implement the Working Group’s Recommendation #5.</w:t>
        </w:r>
      </w:ins>
    </w:p>
    <w:p w14:paraId="0B4F1F1A" w14:textId="77777777" w:rsidR="00FF16EC" w:rsidRPr="009149FD" w:rsidRDefault="00FF16EC" w:rsidP="00FF16EC">
      <w:pPr>
        <w:rPr>
          <w:rFonts w:ascii="Calibri" w:hAnsi="Calibri"/>
        </w:rPr>
      </w:pPr>
    </w:p>
    <w:p w14:paraId="7568D8C5" w14:textId="17007926" w:rsidR="00FF16EC" w:rsidRPr="009149FD" w:rsidRDefault="00867695" w:rsidP="00FF16EC">
      <w:pPr>
        <w:rPr>
          <w:rFonts w:ascii="Calibri" w:hAnsi="Calibri"/>
          <w:i/>
        </w:rPr>
      </w:pPr>
      <w:r w:rsidRPr="009149FD">
        <w:rPr>
          <w:rFonts w:ascii="Calibri" w:hAnsi="Calibri"/>
          <w:i/>
        </w:rPr>
        <w:t xml:space="preserve">C. </w:t>
      </w:r>
      <w:r w:rsidR="00FF16EC" w:rsidRPr="009149FD">
        <w:rPr>
          <w:rFonts w:ascii="Calibri" w:hAnsi="Calibri"/>
          <w:i/>
        </w:rPr>
        <w:t xml:space="preserve">Other research and documentation taken into account by the </w:t>
      </w:r>
      <w:r w:rsidR="00FD75A1">
        <w:rPr>
          <w:rFonts w:ascii="Calibri" w:hAnsi="Calibri"/>
          <w:i/>
        </w:rPr>
        <w:t>Working Group</w:t>
      </w:r>
      <w:r w:rsidR="00FF16EC" w:rsidRPr="009149FD">
        <w:rPr>
          <w:rFonts w:ascii="Calibri" w:hAnsi="Calibri"/>
          <w:i/>
        </w:rPr>
        <w:t xml:space="preserve"> on this issue</w:t>
      </w:r>
    </w:p>
    <w:p w14:paraId="525103D6" w14:textId="77777777" w:rsidR="00FF16EC" w:rsidRPr="009149FD" w:rsidRDefault="00FF16EC" w:rsidP="00FF16EC">
      <w:pPr>
        <w:rPr>
          <w:rFonts w:ascii="Calibri" w:hAnsi="Calibri"/>
        </w:rPr>
      </w:pPr>
      <w:r w:rsidRPr="009149FD">
        <w:rPr>
          <w:rFonts w:ascii="Calibri" w:hAnsi="Calibri"/>
        </w:rPr>
        <w:t xml:space="preserve"> </w:t>
      </w:r>
    </w:p>
    <w:p w14:paraId="090D15C4" w14:textId="72742DE1" w:rsidR="00FF16EC" w:rsidRPr="009149FD" w:rsidRDefault="00FF16EC" w:rsidP="00FF16EC">
      <w:pPr>
        <w:rPr>
          <w:rFonts w:ascii="Calibri" w:hAnsi="Calibri"/>
        </w:rPr>
      </w:pPr>
      <w:r w:rsidRPr="009149FD">
        <w:rPr>
          <w:rFonts w:ascii="Calibri" w:hAnsi="Calibri"/>
        </w:rPr>
        <w:t xml:space="preserve">Besides Professor Swaine’s expert views, the </w:t>
      </w:r>
      <w:r w:rsidR="00FD75A1">
        <w:rPr>
          <w:rFonts w:ascii="Calibri" w:hAnsi="Calibri"/>
        </w:rPr>
        <w:t>Working Group</w:t>
      </w:r>
      <w:r w:rsidRPr="009149FD">
        <w:rPr>
          <w:rFonts w:ascii="Calibri" w:hAnsi="Calibri"/>
        </w:rPr>
        <w:t xml:space="preserve"> also considered research and prior work done on this topic. This included the August 2003 report from the WIPO Secretariat on a possible arbitral appeal mechanism for domain name disputes involving country names, which could conceivably also apply to IGO names and acronyms</w:t>
      </w:r>
      <w:r w:rsidRPr="009149FD">
        <w:rPr>
          <w:rStyle w:val="FootnoteReference"/>
        </w:rPr>
        <w:footnoteReference w:id="20"/>
      </w:r>
      <w:r w:rsidRPr="009149FD">
        <w:rPr>
          <w:rFonts w:ascii="Calibri" w:hAnsi="Calibri"/>
        </w:rPr>
        <w:t xml:space="preserve">. The </w:t>
      </w:r>
      <w:r w:rsidR="00FD75A1">
        <w:rPr>
          <w:rFonts w:ascii="Calibri" w:hAnsi="Calibri"/>
        </w:rPr>
        <w:t>Working Group</w:t>
      </w:r>
      <w:r w:rsidRPr="009149FD">
        <w:rPr>
          <w:rFonts w:ascii="Calibri" w:hAnsi="Calibri"/>
        </w:rPr>
        <w:t xml:space="preserve"> notes that, in this report, the WIPO Secretariat </w:t>
      </w:r>
      <w:ins w:id="351" w:author="Mary Wong" w:date="2018-07-06T16:09:00Z">
        <w:r w:rsidR="00136A4D">
          <w:rPr>
            <w:rFonts w:ascii="Calibri" w:hAnsi="Calibri"/>
          </w:rPr>
          <w:t xml:space="preserve">had </w:t>
        </w:r>
      </w:ins>
      <w:r w:rsidRPr="009149FD">
        <w:rPr>
          <w:rFonts w:ascii="Calibri" w:hAnsi="Calibri"/>
        </w:rPr>
        <w:t xml:space="preserve">expressly stated that the following principles ought to apply if a </w:t>
      </w:r>
      <w:r w:rsidRPr="009149FD">
        <w:rPr>
          <w:rFonts w:ascii="Calibri" w:hAnsi="Calibri"/>
          <w:i/>
        </w:rPr>
        <w:t>de novo</w:t>
      </w:r>
      <w:r w:rsidRPr="009149FD">
        <w:rPr>
          <w:rFonts w:ascii="Calibri" w:hAnsi="Calibri"/>
        </w:rPr>
        <w:t xml:space="preserve"> arbitration process is to be created:</w:t>
      </w:r>
    </w:p>
    <w:p w14:paraId="5608BEB1" w14:textId="77777777" w:rsidR="00FF16EC" w:rsidRPr="009149FD" w:rsidRDefault="00FF16EC" w:rsidP="00FF16EC">
      <w:pPr>
        <w:rPr>
          <w:rFonts w:ascii="Calibri" w:hAnsi="Calibri"/>
        </w:rPr>
      </w:pPr>
      <w:r w:rsidRPr="009149FD">
        <w:rPr>
          <w:rFonts w:ascii="Calibri" w:hAnsi="Calibri"/>
        </w:rPr>
        <w:t xml:space="preserve"> </w:t>
      </w:r>
    </w:p>
    <w:p w14:paraId="288878E0" w14:textId="7BE2D532" w:rsidR="00FF16EC" w:rsidRPr="009149FD" w:rsidRDefault="00FF16EC" w:rsidP="00E75B11">
      <w:pPr>
        <w:pStyle w:val="ListParagraph"/>
        <w:numPr>
          <w:ilvl w:val="0"/>
          <w:numId w:val="35"/>
        </w:numPr>
        <w:rPr>
          <w:rFonts w:ascii="Calibri" w:hAnsi="Calibri"/>
        </w:rPr>
      </w:pPr>
      <w:r w:rsidRPr="009149FD">
        <w:rPr>
          <w:rFonts w:ascii="Calibri" w:hAnsi="Calibri"/>
        </w:rPr>
        <w:t>The parties should be able to restate their case completely anew.  They should not be confined to claiming that the panel did not consider certain relevant facts or wrongly applied the procedure, but should also be able to submit new evidence and new factual or legal arguments;</w:t>
      </w:r>
    </w:p>
    <w:p w14:paraId="1691E46C" w14:textId="2F7A464E" w:rsidR="00FF16EC" w:rsidRPr="009149FD" w:rsidRDefault="00FF16EC" w:rsidP="00E75B11">
      <w:pPr>
        <w:ind w:firstLine="40"/>
        <w:rPr>
          <w:rFonts w:ascii="Calibri" w:hAnsi="Calibri"/>
        </w:rPr>
      </w:pPr>
    </w:p>
    <w:p w14:paraId="75F4BBCD" w14:textId="1F6D292D" w:rsidR="00FF16EC" w:rsidRPr="009149FD" w:rsidRDefault="00FF16EC" w:rsidP="00E75B11">
      <w:pPr>
        <w:pStyle w:val="ListParagraph"/>
        <w:numPr>
          <w:ilvl w:val="0"/>
          <w:numId w:val="35"/>
        </w:numPr>
        <w:rPr>
          <w:rFonts w:ascii="Calibri" w:hAnsi="Calibri"/>
        </w:rPr>
      </w:pPr>
      <w:r w:rsidRPr="009149FD">
        <w:rPr>
          <w:rFonts w:ascii="Calibri" w:hAnsi="Calibri"/>
        </w:rPr>
        <w:t xml:space="preserve">In order to provide a meaningful “appeal,” conducting a </w:t>
      </w:r>
      <w:r w:rsidRPr="009149FD">
        <w:rPr>
          <w:rFonts w:ascii="Calibri" w:hAnsi="Calibri"/>
          <w:i/>
        </w:rPr>
        <w:t>de novo</w:t>
      </w:r>
      <w:r w:rsidRPr="009149FD">
        <w:rPr>
          <w:rFonts w:ascii="Calibri" w:hAnsi="Calibri"/>
        </w:rPr>
        <w:t xml:space="preserve"> arbitration should, as a general rule, not be more burdensome than conducting litigation in a court of mutual jurisdiction;</w:t>
      </w:r>
    </w:p>
    <w:p w14:paraId="48D5ACFF" w14:textId="0DDD86D9" w:rsidR="00FF16EC" w:rsidRPr="009149FD" w:rsidRDefault="00FF16EC" w:rsidP="00E75B11">
      <w:pPr>
        <w:ind w:firstLine="40"/>
        <w:rPr>
          <w:rFonts w:ascii="Calibri" w:hAnsi="Calibri"/>
        </w:rPr>
      </w:pPr>
    </w:p>
    <w:p w14:paraId="485A807D" w14:textId="631B0917" w:rsidR="00FF16EC" w:rsidRPr="009149FD" w:rsidRDefault="00FF16EC" w:rsidP="00E75B11">
      <w:pPr>
        <w:pStyle w:val="ListParagraph"/>
        <w:numPr>
          <w:ilvl w:val="0"/>
          <w:numId w:val="35"/>
        </w:numPr>
        <w:rPr>
          <w:rFonts w:ascii="Calibri" w:hAnsi="Calibri"/>
        </w:rPr>
      </w:pPr>
      <w:r w:rsidRPr="009149FD">
        <w:rPr>
          <w:rFonts w:ascii="Calibri" w:hAnsi="Calibri"/>
        </w:rPr>
        <w:t>The arbitral tribunal should consist of one or more neutral and independent decision makers, who should not be identical or related to the panelists who rendered the initial decision; and</w:t>
      </w:r>
    </w:p>
    <w:p w14:paraId="53000AAF" w14:textId="0DD967D2" w:rsidR="00FF16EC" w:rsidRPr="009149FD" w:rsidRDefault="00FF16EC" w:rsidP="00E75B11">
      <w:pPr>
        <w:ind w:firstLine="40"/>
        <w:rPr>
          <w:rFonts w:ascii="Calibri" w:hAnsi="Calibri"/>
        </w:rPr>
      </w:pPr>
    </w:p>
    <w:p w14:paraId="43A6BC28" w14:textId="633B92FC" w:rsidR="00FF16EC" w:rsidRPr="009149FD" w:rsidRDefault="00FF16EC" w:rsidP="00E75B11">
      <w:pPr>
        <w:pStyle w:val="ListParagraph"/>
        <w:numPr>
          <w:ilvl w:val="0"/>
          <w:numId w:val="35"/>
        </w:numPr>
        <w:rPr>
          <w:rFonts w:ascii="Calibri" w:hAnsi="Calibri"/>
        </w:rPr>
      </w:pPr>
      <w:r w:rsidRPr="009149FD">
        <w:rPr>
          <w:rFonts w:ascii="Calibri" w:hAnsi="Calibri"/>
        </w:rPr>
        <w:t>Either party should be able to present its case in a complete manner.  The arbitral tribunal should, for example, have the authority to allow for, or request, additional written submissions, and it should be possible to hold in</w:t>
      </w:r>
      <w:r w:rsidRPr="0079799E">
        <w:rPr>
          <w:rFonts w:ascii="MS Mincho" w:eastAsia="MS Mincho" w:hAnsi="MS Mincho" w:cs="MS Mincho"/>
        </w:rPr>
        <w:t>‑</w:t>
      </w:r>
      <w:r w:rsidRPr="009149FD">
        <w:rPr>
          <w:rFonts w:ascii="Calibri" w:hAnsi="Calibri"/>
        </w:rPr>
        <w:t>person hearings</w:t>
      </w:r>
    </w:p>
    <w:p w14:paraId="6E8D298A" w14:textId="77777777" w:rsidR="00FF16EC" w:rsidRPr="009149FD" w:rsidRDefault="00FF16EC" w:rsidP="00FF16EC">
      <w:pPr>
        <w:rPr>
          <w:rFonts w:ascii="Calibri" w:hAnsi="Calibri"/>
        </w:rPr>
      </w:pPr>
      <w:r w:rsidRPr="009149FD">
        <w:rPr>
          <w:rFonts w:ascii="Calibri" w:hAnsi="Calibri"/>
        </w:rPr>
        <w:t xml:space="preserve"> </w:t>
      </w:r>
    </w:p>
    <w:p w14:paraId="387F7943" w14:textId="5A0F705B" w:rsidR="00FF16EC" w:rsidRPr="009149FD" w:rsidRDefault="00FF16EC" w:rsidP="00FF16EC">
      <w:pPr>
        <w:rPr>
          <w:rFonts w:ascii="Calibri" w:hAnsi="Calibri"/>
        </w:rPr>
      </w:pPr>
      <w:r w:rsidRPr="009149FD">
        <w:rPr>
          <w:rFonts w:ascii="Calibri" w:hAnsi="Calibri"/>
        </w:rPr>
        <w:lastRenderedPageBreak/>
        <w:t xml:space="preserve">From publicly available information reviewed by the </w:t>
      </w:r>
      <w:r w:rsidR="00FD75A1">
        <w:rPr>
          <w:rFonts w:ascii="Calibri" w:hAnsi="Calibri"/>
        </w:rPr>
        <w:t>Working Group</w:t>
      </w:r>
      <w:r w:rsidRPr="009149FD">
        <w:rPr>
          <w:rFonts w:ascii="Calibri" w:hAnsi="Calibri"/>
        </w:rPr>
        <w:t xml:space="preserve">, it appears that no further action was taken on the above-noted </w:t>
      </w:r>
      <w:r w:rsidRPr="009149FD">
        <w:rPr>
          <w:rFonts w:ascii="Calibri" w:hAnsi="Calibri"/>
          <w:i/>
        </w:rPr>
        <w:t>de novo</w:t>
      </w:r>
      <w:r w:rsidRPr="009149FD">
        <w:rPr>
          <w:rFonts w:ascii="Calibri" w:hAnsi="Calibri"/>
        </w:rPr>
        <w:t xml:space="preserve"> arbitral appeal mechanism. In light of the fact that it has been over a decade since that proposal was scoped, and given that the </w:t>
      </w:r>
      <w:r w:rsidR="00FD75A1">
        <w:rPr>
          <w:rFonts w:ascii="Calibri" w:hAnsi="Calibri"/>
        </w:rPr>
        <w:t>Working Group</w:t>
      </w:r>
      <w:r w:rsidRPr="009149FD">
        <w:rPr>
          <w:rFonts w:ascii="Calibri" w:hAnsi="Calibri"/>
        </w:rPr>
        <w:t>’s recent research revealed that some IGOs do in fact waive their immunity and submit to the Mutual Jurisdiction clause in bringing a UDRP action</w:t>
      </w:r>
      <w:r w:rsidRPr="009149FD">
        <w:rPr>
          <w:rStyle w:val="FootnoteReference"/>
        </w:rPr>
        <w:footnoteReference w:id="21"/>
      </w:r>
      <w:r w:rsidRPr="009149FD">
        <w:rPr>
          <w:rFonts w:ascii="Calibri" w:hAnsi="Calibri"/>
        </w:rPr>
        <w:t xml:space="preserve">, the </w:t>
      </w:r>
      <w:r w:rsidR="00073EC3">
        <w:rPr>
          <w:rFonts w:ascii="Calibri" w:hAnsi="Calibri"/>
        </w:rPr>
        <w:t xml:space="preserve">Working Group concluded that </w:t>
      </w:r>
      <w:r w:rsidRPr="009149FD">
        <w:rPr>
          <w:rFonts w:ascii="Calibri" w:hAnsi="Calibri"/>
        </w:rPr>
        <w:t>present circumstances do not justify amending the UDRP and URS in order to provide IGOs with broad immunity protections.</w:t>
      </w:r>
    </w:p>
    <w:p w14:paraId="11833D02" w14:textId="77777777" w:rsidR="00073EC3" w:rsidRDefault="00073EC3" w:rsidP="00FF16EC">
      <w:pPr>
        <w:rPr>
          <w:rFonts w:ascii="Calibri" w:hAnsi="Calibri"/>
        </w:rPr>
      </w:pPr>
    </w:p>
    <w:p w14:paraId="27E8E5B8" w14:textId="77777777" w:rsidR="00073EC3" w:rsidRPr="00073EC3" w:rsidRDefault="00073EC3" w:rsidP="00FF16EC">
      <w:pPr>
        <w:rPr>
          <w:rFonts w:ascii="Calibri" w:hAnsi="Calibri"/>
          <w:i/>
        </w:rPr>
      </w:pPr>
      <w:r w:rsidRPr="00073EC3">
        <w:rPr>
          <w:rFonts w:ascii="Calibri" w:hAnsi="Calibri"/>
          <w:i/>
        </w:rPr>
        <w:t>D. Consideration of GAC Advice and the IGO Small Group Proposal</w:t>
      </w:r>
    </w:p>
    <w:p w14:paraId="188C2E1D" w14:textId="77777777" w:rsidR="00073EC3" w:rsidRDefault="00073EC3" w:rsidP="00FF16EC">
      <w:pPr>
        <w:rPr>
          <w:rFonts w:ascii="Calibri" w:hAnsi="Calibri"/>
        </w:rPr>
      </w:pPr>
    </w:p>
    <w:p w14:paraId="10C45F78" w14:textId="18D1A414" w:rsidR="00073EC3" w:rsidRDefault="00073EC3" w:rsidP="00FF16EC">
      <w:pPr>
        <w:rPr>
          <w:rFonts w:ascii="Calibri" w:hAnsi="Calibri"/>
        </w:rPr>
      </w:pPr>
      <w:r>
        <w:rPr>
          <w:rFonts w:ascii="Calibri" w:hAnsi="Calibri"/>
        </w:rPr>
        <w:t xml:space="preserve">Please see Section 3.4 below for a full discussion of the Working Group’s discussion of GAC advice to the ICANN Board concerning the topic of IGO protections as well as the 2016 proposal developed by the IGO Small Group for consideration by the GAC and the GNSO. </w:t>
      </w:r>
    </w:p>
    <w:p w14:paraId="26F5FE30" w14:textId="4625497C" w:rsidR="00073EC3" w:rsidRDefault="00073EC3" w:rsidP="00FF16EC">
      <w:pPr>
        <w:rPr>
          <w:rFonts w:ascii="Calibri" w:hAnsi="Calibri"/>
        </w:rPr>
      </w:pPr>
    </w:p>
    <w:p w14:paraId="1F80EFEB" w14:textId="5D61D691" w:rsidR="00073EC3" w:rsidRPr="00073EC3" w:rsidRDefault="00073EC3" w:rsidP="00FF16EC">
      <w:pPr>
        <w:rPr>
          <w:rFonts w:ascii="Calibri" w:hAnsi="Calibri"/>
          <w:i/>
        </w:rPr>
      </w:pPr>
      <w:r w:rsidRPr="00073EC3">
        <w:rPr>
          <w:rFonts w:ascii="Calibri" w:hAnsi="Calibri"/>
          <w:i/>
        </w:rPr>
        <w:t>E. Consideration of Additional Policy Recommendations on IGO Jurisdictional Immunity</w:t>
      </w:r>
    </w:p>
    <w:p w14:paraId="0D715238" w14:textId="4775B75E" w:rsidR="00073EC3" w:rsidRDefault="00073EC3" w:rsidP="00FF16EC">
      <w:pPr>
        <w:rPr>
          <w:rFonts w:ascii="Calibri" w:hAnsi="Calibri"/>
        </w:rPr>
      </w:pPr>
    </w:p>
    <w:p w14:paraId="0A086AFE" w14:textId="5E61C9EB" w:rsidR="00073EC3" w:rsidRDefault="00073EC3" w:rsidP="00FF16EC">
      <w:pPr>
        <w:rPr>
          <w:rFonts w:ascii="Calibri" w:hAnsi="Calibri"/>
        </w:rPr>
      </w:pPr>
      <w:r>
        <w:rPr>
          <w:rFonts w:ascii="Calibri" w:hAnsi="Calibri"/>
        </w:rPr>
        <w:t>P</w:t>
      </w:r>
      <w:r w:rsidR="004A2999">
        <w:rPr>
          <w:rFonts w:ascii="Calibri" w:hAnsi="Calibri"/>
        </w:rPr>
        <w:t>lease see Section 3.5</w:t>
      </w:r>
      <w:r>
        <w:rPr>
          <w:rFonts w:ascii="Calibri" w:hAnsi="Calibri"/>
        </w:rPr>
        <w:t xml:space="preserve"> below for a full</w:t>
      </w:r>
      <w:r w:rsidR="004E1373">
        <w:rPr>
          <w:rFonts w:ascii="Calibri" w:hAnsi="Calibri"/>
        </w:rPr>
        <w:t>er</w:t>
      </w:r>
      <w:r>
        <w:rPr>
          <w:rFonts w:ascii="Calibri" w:hAnsi="Calibri"/>
        </w:rPr>
        <w:t xml:space="preserve"> discussion of </w:t>
      </w:r>
      <w:r w:rsidR="004E1373">
        <w:rPr>
          <w:rFonts w:ascii="Calibri" w:hAnsi="Calibri"/>
        </w:rPr>
        <w:t xml:space="preserve">how the Working Group approached, and ultimately handled, </w:t>
      </w:r>
      <w:r>
        <w:rPr>
          <w:rFonts w:ascii="Calibri" w:hAnsi="Calibri"/>
        </w:rPr>
        <w:t xml:space="preserve">the various policy options developed </w:t>
      </w:r>
      <w:r w:rsidR="004E1373">
        <w:rPr>
          <w:rFonts w:ascii="Calibri" w:hAnsi="Calibri"/>
        </w:rPr>
        <w:t>to</w:t>
      </w:r>
      <w:r>
        <w:rPr>
          <w:rFonts w:ascii="Calibri" w:hAnsi="Calibri"/>
        </w:rPr>
        <w:t xml:space="preserve"> deal with the issue of IGO jurisdictional immunity.</w:t>
      </w:r>
    </w:p>
    <w:p w14:paraId="2F9EF6D7" w14:textId="54D1D425" w:rsidR="00073EC3" w:rsidRPr="009149FD" w:rsidRDefault="00FF16EC" w:rsidP="00FF16EC">
      <w:pPr>
        <w:rPr>
          <w:rFonts w:ascii="Calibri" w:hAnsi="Calibri"/>
        </w:rPr>
      </w:pPr>
      <w:r w:rsidRPr="009149FD">
        <w:rPr>
          <w:rFonts w:ascii="Calibri" w:hAnsi="Calibri"/>
        </w:rPr>
        <w:t xml:space="preserve"> </w:t>
      </w:r>
    </w:p>
    <w:p w14:paraId="6A4A0887" w14:textId="6AA2740E" w:rsidR="00FF16EC" w:rsidRPr="009149FD" w:rsidRDefault="00FF16EC" w:rsidP="00FF16EC">
      <w:pPr>
        <w:rPr>
          <w:rFonts w:ascii="Calibri" w:hAnsi="Calibri"/>
        </w:rPr>
      </w:pPr>
    </w:p>
    <w:p w14:paraId="353619CE" w14:textId="77777777" w:rsidR="00FF16EC" w:rsidRPr="009149FD" w:rsidRDefault="00FF16EC" w:rsidP="00FF16EC">
      <w:pPr>
        <w:rPr>
          <w:rFonts w:ascii="Calibri" w:hAnsi="Calibri"/>
        </w:rPr>
      </w:pPr>
      <w:r w:rsidRPr="009149FD">
        <w:rPr>
          <w:rFonts w:ascii="Calibri" w:hAnsi="Calibri"/>
        </w:rPr>
        <w:t xml:space="preserve"> </w:t>
      </w:r>
    </w:p>
    <w:p w14:paraId="0E69FEC4" w14:textId="77777777" w:rsidR="00256F17" w:rsidRPr="009149FD" w:rsidRDefault="00256F17" w:rsidP="000B7FAB">
      <w:pPr>
        <w:rPr>
          <w:rFonts w:ascii="Calibri" w:hAnsi="Calibri"/>
        </w:rPr>
      </w:pPr>
    </w:p>
    <w:p w14:paraId="135F4BA5" w14:textId="77777777" w:rsidR="002C4A83" w:rsidRPr="009149FD" w:rsidRDefault="002C4A83" w:rsidP="000B7FAB">
      <w:pPr>
        <w:rPr>
          <w:rFonts w:ascii="Calibri" w:hAnsi="Calibri"/>
        </w:rPr>
        <w:sectPr w:rsidR="002C4A83" w:rsidRPr="009149FD" w:rsidSect="000D2C3A">
          <w:pgSz w:w="12240" w:h="15840"/>
          <w:pgMar w:top="1440" w:right="1800" w:bottom="1440" w:left="1800" w:header="720" w:footer="720" w:gutter="0"/>
          <w:cols w:space="720"/>
          <w:docGrid w:linePitch="360"/>
        </w:sectPr>
      </w:pPr>
    </w:p>
    <w:p w14:paraId="49E5B363" w14:textId="77777777" w:rsidR="002C4A83" w:rsidRPr="009149FD" w:rsidRDefault="008C5C31" w:rsidP="002C4A83">
      <w:pPr>
        <w:pStyle w:val="Heading1"/>
        <w:rPr>
          <w:rFonts w:ascii="Calibri" w:hAnsi="Calibri"/>
        </w:rPr>
      </w:pPr>
      <w:bookmarkStart w:id="353" w:name="_Toc518658692"/>
      <w:r w:rsidRPr="009149FD">
        <w:rPr>
          <w:rFonts w:ascii="Calibri" w:hAnsi="Calibri"/>
        </w:rPr>
        <w:lastRenderedPageBreak/>
        <w:t>Deliberations of the Working Group</w:t>
      </w:r>
      <w:bookmarkEnd w:id="353"/>
    </w:p>
    <w:p w14:paraId="2EE1BBA4" w14:textId="77777777" w:rsidR="006A130D" w:rsidRPr="009149FD" w:rsidRDefault="006A130D" w:rsidP="009B6108">
      <w:pPr>
        <w:rPr>
          <w:rFonts w:ascii="Calibri" w:hAnsi="Calibri"/>
        </w:rPr>
      </w:pPr>
    </w:p>
    <w:p w14:paraId="7E4B5293" w14:textId="61C23BDC" w:rsidR="00FE5A0B" w:rsidRPr="009149FD" w:rsidRDefault="00FE5A0B" w:rsidP="00FE5A0B">
      <w:pPr>
        <w:rPr>
          <w:rFonts w:ascii="Calibri" w:hAnsi="Calibri"/>
        </w:rPr>
      </w:pPr>
    </w:p>
    <w:p w14:paraId="2AABDC05" w14:textId="77777777" w:rsidR="00FE5A0B" w:rsidRPr="009149FD" w:rsidRDefault="00FE5A0B" w:rsidP="00FE5A0B">
      <w:pPr>
        <w:pStyle w:val="Heading2"/>
        <w:rPr>
          <w:rFonts w:ascii="Calibri" w:hAnsi="Calibri"/>
        </w:rPr>
      </w:pPr>
      <w:r w:rsidRPr="009149FD">
        <w:rPr>
          <w:rFonts w:ascii="Calibri" w:hAnsi="Calibri"/>
        </w:rPr>
        <w:t>Review of Existing Materials</w:t>
      </w:r>
    </w:p>
    <w:p w14:paraId="1E248728" w14:textId="77777777" w:rsidR="00FE5A0B" w:rsidRPr="009149FD" w:rsidRDefault="00FE5A0B" w:rsidP="00FE5A0B">
      <w:pPr>
        <w:rPr>
          <w:rFonts w:ascii="Calibri" w:eastAsia="Times New Roman" w:hAnsi="Calibri"/>
        </w:rPr>
      </w:pPr>
    </w:p>
    <w:p w14:paraId="7A61CD1D" w14:textId="373FC0A4" w:rsidR="00FE5A0B" w:rsidRPr="009149FD" w:rsidRDefault="00FE5A0B" w:rsidP="00FE5A0B">
      <w:pPr>
        <w:rPr>
          <w:rFonts w:ascii="Calibri" w:eastAsia="Times New Roman"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began its work with a review of the historical documentation and related materials on the topic. This included both the records of prior ICANN community work as well as materials from other sources (such as treaty texts and reports from international organizations, in particular, WIPO</w:t>
      </w:r>
      <w:r w:rsidRPr="009149FD">
        <w:rPr>
          <w:rStyle w:val="FootnoteReference"/>
        </w:rPr>
        <w:footnoteReference w:id="22"/>
      </w:r>
      <w:r w:rsidRPr="009149FD">
        <w:rPr>
          <w:rFonts w:ascii="Calibri" w:hAnsi="Calibri"/>
        </w:rPr>
        <w:t xml:space="preserve">). To review these materials, the </w:t>
      </w:r>
      <w:r w:rsidR="00FD75A1">
        <w:rPr>
          <w:rFonts w:ascii="Calibri" w:hAnsi="Calibri"/>
        </w:rPr>
        <w:t>Working Group</w:t>
      </w:r>
      <w:r w:rsidRPr="009149FD">
        <w:rPr>
          <w:rFonts w:ascii="Calibri" w:hAnsi="Calibri"/>
        </w:rPr>
        <w:t xml:space="preserve"> formed three Sub Groups – Sub Group A focused on the current state of the UDRP and URS</w:t>
      </w:r>
      <w:r w:rsidRPr="009149FD">
        <w:rPr>
          <w:rStyle w:val="FootnoteReference"/>
        </w:rPr>
        <w:footnoteReference w:id="23"/>
      </w:r>
      <w:r w:rsidRPr="009149FD">
        <w:rPr>
          <w:rFonts w:ascii="Calibri" w:hAnsi="Calibri"/>
        </w:rPr>
        <w:t>, Sub Group B on the number of IGOs and INGOs that could come under consideration as well as the scope of their existing legal protections</w:t>
      </w:r>
      <w:r w:rsidRPr="009149FD">
        <w:rPr>
          <w:rStyle w:val="FootnoteReference"/>
        </w:rPr>
        <w:footnoteReference w:id="24"/>
      </w:r>
      <w:r w:rsidRPr="009149FD">
        <w:rPr>
          <w:rFonts w:ascii="Calibri" w:hAnsi="Calibri"/>
        </w:rPr>
        <w:t>, and Sub Group C on ICANN’s historic treatment of these two groups of organizations</w:t>
      </w:r>
      <w:r w:rsidRPr="009149FD">
        <w:rPr>
          <w:rStyle w:val="FootnoteReference"/>
        </w:rPr>
        <w:footnoteReference w:id="25"/>
      </w:r>
      <w:r w:rsidRPr="009149FD">
        <w:rPr>
          <w:rFonts w:ascii="Calibri" w:hAnsi="Calibri"/>
        </w:rPr>
        <w:t>. ICANN staff also conducted research on the existence of national trademark registrations in a number of jurisdictions for selected IGO and INGO names and acronyms</w:t>
      </w:r>
      <w:r w:rsidRPr="009149FD">
        <w:rPr>
          <w:rStyle w:val="FootnoteReference"/>
        </w:rPr>
        <w:footnoteReference w:id="26"/>
      </w:r>
      <w:r w:rsidRPr="009149FD">
        <w:rPr>
          <w:rFonts w:ascii="Calibri" w:hAnsi="Calibri"/>
        </w:rPr>
        <w:t xml:space="preserve">. </w:t>
      </w:r>
    </w:p>
    <w:p w14:paraId="1506CB99" w14:textId="77777777" w:rsidR="00FE5A0B" w:rsidRPr="009149FD" w:rsidRDefault="00FE5A0B" w:rsidP="00FE5A0B">
      <w:pPr>
        <w:rPr>
          <w:rFonts w:ascii="Calibri" w:hAnsi="Calibri"/>
        </w:rPr>
      </w:pPr>
    </w:p>
    <w:p w14:paraId="40BD5C03" w14:textId="77777777" w:rsidR="00FE5A0B" w:rsidRPr="009149FD" w:rsidRDefault="00FE5A0B" w:rsidP="00FE5A0B">
      <w:pPr>
        <w:rPr>
          <w:rFonts w:ascii="Calibri" w:hAnsi="Calibri"/>
        </w:rPr>
      </w:pPr>
      <w:r w:rsidRPr="009149FD">
        <w:rPr>
          <w:rFonts w:ascii="Calibri" w:hAnsi="Calibri"/>
        </w:rPr>
        <w:t>A partial list of the more significant documents and materials that were reviewed includes:</w:t>
      </w:r>
    </w:p>
    <w:p w14:paraId="3B7FB81B" w14:textId="77777777" w:rsidR="00FE5A0B" w:rsidRPr="009149FD" w:rsidRDefault="00FE5A0B" w:rsidP="00E75B11">
      <w:pPr>
        <w:pStyle w:val="ListParagraph"/>
        <w:numPr>
          <w:ilvl w:val="0"/>
          <w:numId w:val="6"/>
        </w:numPr>
        <w:rPr>
          <w:rFonts w:ascii="Calibri" w:hAnsi="Calibri"/>
        </w:rPr>
      </w:pPr>
      <w:r w:rsidRPr="009149FD">
        <w:rPr>
          <w:rFonts w:ascii="Calibri" w:hAnsi="Calibri"/>
        </w:rPr>
        <w:t>The 2001 Final Report on the Second WIPO Internet Domain Name Process (also known as the “WIPO-2 Process”)</w:t>
      </w:r>
      <w:r w:rsidRPr="009149FD">
        <w:rPr>
          <w:rStyle w:val="FootnoteReference"/>
        </w:rPr>
        <w:footnoteReference w:id="27"/>
      </w:r>
    </w:p>
    <w:p w14:paraId="2DC6B58F" w14:textId="77777777" w:rsidR="00FE5A0B" w:rsidRPr="009149FD" w:rsidRDefault="00FE5A0B" w:rsidP="00E75B11">
      <w:pPr>
        <w:pStyle w:val="ListParagraph"/>
        <w:numPr>
          <w:ilvl w:val="0"/>
          <w:numId w:val="6"/>
        </w:numPr>
        <w:rPr>
          <w:rFonts w:ascii="Calibri" w:hAnsi="Calibri"/>
        </w:rPr>
      </w:pPr>
      <w:r w:rsidRPr="009149FD">
        <w:rPr>
          <w:rFonts w:ascii="Calibri" w:hAnsi="Calibri"/>
        </w:rPr>
        <w:t>The 2003 WIPO Secretariat Paper on a Possible De Novo Appeal Mechanism for Country Names</w:t>
      </w:r>
      <w:r w:rsidRPr="009149FD">
        <w:rPr>
          <w:rStyle w:val="FootnoteReference"/>
        </w:rPr>
        <w:footnoteReference w:id="28"/>
      </w:r>
    </w:p>
    <w:p w14:paraId="3B2FE8F2" w14:textId="77777777" w:rsidR="00FE5A0B" w:rsidRPr="009149FD" w:rsidRDefault="00FE5A0B" w:rsidP="00E75B11">
      <w:pPr>
        <w:pStyle w:val="ListParagraph"/>
        <w:numPr>
          <w:ilvl w:val="0"/>
          <w:numId w:val="6"/>
        </w:numPr>
        <w:rPr>
          <w:rFonts w:ascii="Calibri" w:hAnsi="Calibri"/>
        </w:rPr>
      </w:pPr>
      <w:r w:rsidRPr="009149FD">
        <w:rPr>
          <w:rFonts w:ascii="Calibri" w:hAnsi="Calibri"/>
        </w:rPr>
        <w:t>The 2004 Final Report of ICANN’s Joint Working Group on the WIPO-2 Process</w:t>
      </w:r>
    </w:p>
    <w:p w14:paraId="38085605" w14:textId="77777777" w:rsidR="00FE5A0B" w:rsidRPr="009149FD" w:rsidRDefault="00FE5A0B" w:rsidP="00E75B11">
      <w:pPr>
        <w:pStyle w:val="ListParagraph"/>
        <w:numPr>
          <w:ilvl w:val="0"/>
          <w:numId w:val="6"/>
        </w:numPr>
        <w:rPr>
          <w:rFonts w:ascii="Calibri" w:hAnsi="Calibri"/>
        </w:rPr>
      </w:pPr>
      <w:r w:rsidRPr="009149FD">
        <w:rPr>
          <w:rFonts w:ascii="Calibri" w:hAnsi="Calibri"/>
        </w:rPr>
        <w:t>The 2005 WIPO Paper on Legal and Administrative Aspects of Article 6ter</w:t>
      </w:r>
      <w:r w:rsidRPr="009149FD">
        <w:rPr>
          <w:rStyle w:val="FootnoteReference"/>
        </w:rPr>
        <w:footnoteReference w:id="29"/>
      </w:r>
    </w:p>
    <w:p w14:paraId="32D8C9F2" w14:textId="77777777" w:rsidR="00FE5A0B" w:rsidRPr="009149FD" w:rsidRDefault="00FE5A0B" w:rsidP="00E75B11">
      <w:pPr>
        <w:pStyle w:val="ListParagraph"/>
        <w:numPr>
          <w:ilvl w:val="0"/>
          <w:numId w:val="6"/>
        </w:numPr>
        <w:rPr>
          <w:rFonts w:ascii="Calibri" w:hAnsi="Calibri"/>
        </w:rPr>
      </w:pPr>
      <w:r w:rsidRPr="009149FD">
        <w:rPr>
          <w:rFonts w:ascii="Calibri" w:hAnsi="Calibri"/>
        </w:rPr>
        <w:t>The 2007 GNSO Issue Report on Dispute Handling for IGO Names and Abbreviations</w:t>
      </w:r>
      <w:r w:rsidRPr="009149FD">
        <w:rPr>
          <w:rStyle w:val="FootnoteReference"/>
        </w:rPr>
        <w:footnoteReference w:id="30"/>
      </w:r>
    </w:p>
    <w:p w14:paraId="41C8115F" w14:textId="77777777" w:rsidR="00FE5A0B" w:rsidRPr="009149FD" w:rsidRDefault="00FE5A0B" w:rsidP="00E75B11">
      <w:pPr>
        <w:pStyle w:val="ListParagraph"/>
        <w:numPr>
          <w:ilvl w:val="0"/>
          <w:numId w:val="6"/>
        </w:numPr>
        <w:rPr>
          <w:rFonts w:ascii="Calibri" w:hAnsi="Calibri"/>
        </w:rPr>
      </w:pPr>
      <w:r w:rsidRPr="009149FD">
        <w:rPr>
          <w:rFonts w:ascii="Calibri" w:hAnsi="Calibri"/>
        </w:rPr>
        <w:lastRenderedPageBreak/>
        <w:t>The 2007 ICANN Staff Report and Draft Text for a Dispute Resolution Process for IGO Domain Names</w:t>
      </w:r>
      <w:r w:rsidRPr="009149FD">
        <w:rPr>
          <w:rStyle w:val="FootnoteReference"/>
        </w:rPr>
        <w:footnoteReference w:id="31"/>
      </w:r>
    </w:p>
    <w:p w14:paraId="334F35CA" w14:textId="77777777" w:rsidR="00FE5A0B" w:rsidRPr="009149FD" w:rsidRDefault="00FE5A0B" w:rsidP="00E75B11">
      <w:pPr>
        <w:pStyle w:val="ListParagraph"/>
        <w:numPr>
          <w:ilvl w:val="0"/>
          <w:numId w:val="6"/>
        </w:numPr>
        <w:rPr>
          <w:rFonts w:ascii="Calibri" w:hAnsi="Calibri"/>
        </w:rPr>
      </w:pPr>
      <w:r w:rsidRPr="009149FD">
        <w:rPr>
          <w:rFonts w:ascii="Calibri" w:hAnsi="Calibri"/>
        </w:rPr>
        <w:t>The 2013 Final Report of the PDP Working Group on Protection of IGO and INGO Identifiers in All gTLDs</w:t>
      </w:r>
      <w:r w:rsidRPr="009149FD">
        <w:rPr>
          <w:rStyle w:val="FootnoteReference"/>
        </w:rPr>
        <w:footnoteReference w:id="32"/>
      </w:r>
    </w:p>
    <w:p w14:paraId="00CF5CC8" w14:textId="77777777" w:rsidR="00FE5A0B" w:rsidRPr="009149FD" w:rsidRDefault="00FE5A0B" w:rsidP="00FE5A0B">
      <w:pPr>
        <w:rPr>
          <w:rFonts w:ascii="Calibri" w:hAnsi="Calibri"/>
        </w:rPr>
      </w:pPr>
    </w:p>
    <w:p w14:paraId="2E270254" w14:textId="7191ACF4" w:rsidR="00FE5A0B" w:rsidRPr="009149FD" w:rsidRDefault="00FE5A0B" w:rsidP="00FE5A0B">
      <w:pPr>
        <w:rPr>
          <w:rFonts w:ascii="Calibri" w:hAnsi="Calibri"/>
        </w:rPr>
      </w:pPr>
      <w:r w:rsidRPr="009149FD">
        <w:rPr>
          <w:rFonts w:ascii="Calibri" w:hAnsi="Calibri"/>
        </w:rPr>
        <w:t xml:space="preserve">In addition, the </w:t>
      </w:r>
      <w:r w:rsidR="00FD75A1">
        <w:rPr>
          <w:rFonts w:ascii="Calibri" w:hAnsi="Calibri"/>
        </w:rPr>
        <w:t>Working Group</w:t>
      </w:r>
      <w:r w:rsidRPr="009149FD">
        <w:rPr>
          <w:rFonts w:ascii="Calibri" w:hAnsi="Calibri"/>
        </w:rPr>
        <w:t xml:space="preserve"> reviewed the GAC Communiques and other GAC advice and correspondence that had been published concerning the issue of protection for IGO names and acronyms</w:t>
      </w:r>
      <w:r w:rsidRPr="009149FD">
        <w:rPr>
          <w:rStyle w:val="FootnoteReference"/>
        </w:rPr>
        <w:footnoteReference w:id="33"/>
      </w:r>
      <w:r w:rsidRPr="009149FD">
        <w:rPr>
          <w:rFonts w:ascii="Calibri" w:hAnsi="Calibri"/>
        </w:rPr>
        <w:t xml:space="preserve">. ICANN staff also prepared several Briefing Papers and background notes on a number of external sources and reports to assist with the </w:t>
      </w:r>
      <w:r w:rsidR="00FD75A1">
        <w:rPr>
          <w:rFonts w:ascii="Calibri" w:hAnsi="Calibri"/>
        </w:rPr>
        <w:t>Working Group</w:t>
      </w:r>
      <w:r w:rsidRPr="009149FD">
        <w:rPr>
          <w:rFonts w:ascii="Calibri" w:hAnsi="Calibri"/>
        </w:rPr>
        <w:t>’s review and deliberations.</w:t>
      </w:r>
    </w:p>
    <w:p w14:paraId="7592B027" w14:textId="77777777" w:rsidR="002A03FC" w:rsidRPr="009149FD" w:rsidRDefault="002A03FC" w:rsidP="00FE5A0B">
      <w:pPr>
        <w:rPr>
          <w:rFonts w:ascii="Calibri" w:hAnsi="Calibri"/>
        </w:rPr>
      </w:pPr>
    </w:p>
    <w:p w14:paraId="30DD3AAF" w14:textId="0860A0AC" w:rsidR="002A03FC" w:rsidRPr="009149FD" w:rsidRDefault="00BE6B82" w:rsidP="002A03FC">
      <w:pPr>
        <w:rPr>
          <w:rFonts w:ascii="Calibri" w:hAnsi="Calibri"/>
        </w:rPr>
      </w:pPr>
      <w:r w:rsidRPr="009149FD">
        <w:rPr>
          <w:rFonts w:ascii="Calibri" w:hAnsi="Calibri"/>
        </w:rPr>
        <w:t>The following summary highlights the salient aspects of the above-referenced documents</w:t>
      </w:r>
      <w:r w:rsidR="002A03FC" w:rsidRPr="009149FD">
        <w:rPr>
          <w:rFonts w:ascii="Calibri" w:hAnsi="Calibri"/>
        </w:rPr>
        <w:t>:</w:t>
      </w:r>
    </w:p>
    <w:p w14:paraId="0C897D9E" w14:textId="77777777" w:rsidR="00387036" w:rsidRPr="009149FD" w:rsidRDefault="00387036" w:rsidP="002A03FC">
      <w:pPr>
        <w:rPr>
          <w:rFonts w:ascii="Calibri" w:hAnsi="Calibri"/>
        </w:rPr>
      </w:pPr>
    </w:p>
    <w:p w14:paraId="32211708" w14:textId="0D0D236E" w:rsidR="002A03FC" w:rsidRPr="009149FD" w:rsidRDefault="002A03FC" w:rsidP="00E75B11">
      <w:pPr>
        <w:pStyle w:val="ListParagraph"/>
        <w:numPr>
          <w:ilvl w:val="0"/>
          <w:numId w:val="14"/>
        </w:numPr>
        <w:rPr>
          <w:rFonts w:ascii="Calibri" w:hAnsi="Calibri"/>
        </w:rPr>
      </w:pPr>
      <w:r w:rsidRPr="009149FD">
        <w:rPr>
          <w:rFonts w:ascii="Calibri" w:hAnsi="Calibri"/>
        </w:rPr>
        <w:t>The 2001 Final Report on the Second WIPO Internet Domain Name Process</w:t>
      </w:r>
      <w:r w:rsidR="00387036" w:rsidRPr="009149FD">
        <w:rPr>
          <w:rFonts w:ascii="Calibri" w:hAnsi="Calibri"/>
        </w:rPr>
        <w:t xml:space="preserve"> contains a recommendation</w:t>
      </w:r>
      <w:r w:rsidRPr="009149FD">
        <w:rPr>
          <w:rFonts w:ascii="Calibri" w:hAnsi="Calibri"/>
        </w:rPr>
        <w:t xml:space="preserve"> that the names and acronyms of IGOs benefiting from protection under Article 6</w:t>
      </w:r>
      <w:r w:rsidRPr="009149FD">
        <w:rPr>
          <w:rFonts w:ascii="Calibri" w:hAnsi="Calibri"/>
          <w:i/>
        </w:rPr>
        <w:t>ter</w:t>
      </w:r>
      <w:r w:rsidRPr="009149FD">
        <w:rPr>
          <w:rFonts w:ascii="Calibri" w:hAnsi="Calibri"/>
        </w:rPr>
        <w:t xml:space="preserve"> of the Paris Convention be protected from abusive registrations of domain names within the </w:t>
      </w:r>
      <w:r w:rsidR="00387036" w:rsidRPr="009149FD">
        <w:rPr>
          <w:rFonts w:ascii="Calibri" w:hAnsi="Calibri"/>
        </w:rPr>
        <w:t>domain name system (DNS)</w:t>
      </w:r>
      <w:r w:rsidRPr="009149FD">
        <w:rPr>
          <w:rFonts w:ascii="Calibri" w:hAnsi="Calibri"/>
        </w:rPr>
        <w:t xml:space="preserve">. </w:t>
      </w:r>
      <w:r w:rsidR="00387036" w:rsidRPr="009149FD">
        <w:rPr>
          <w:rFonts w:ascii="Calibri" w:hAnsi="Calibri"/>
        </w:rPr>
        <w:t xml:space="preserve">The recommendation for </w:t>
      </w:r>
      <w:r w:rsidRPr="009149FD">
        <w:rPr>
          <w:rFonts w:ascii="Calibri" w:hAnsi="Calibri"/>
        </w:rPr>
        <w:t xml:space="preserve">protection </w:t>
      </w:r>
      <w:r w:rsidR="00387036" w:rsidRPr="009149FD">
        <w:rPr>
          <w:rFonts w:ascii="Calibri" w:hAnsi="Calibri"/>
        </w:rPr>
        <w:t>was</w:t>
      </w:r>
      <w:r w:rsidRPr="009149FD">
        <w:rPr>
          <w:rFonts w:ascii="Calibri" w:hAnsi="Calibri"/>
        </w:rPr>
        <w:t xml:space="preserve"> by </w:t>
      </w:r>
      <w:r w:rsidR="00387036" w:rsidRPr="009149FD">
        <w:rPr>
          <w:rFonts w:ascii="Calibri" w:hAnsi="Calibri"/>
        </w:rPr>
        <w:t xml:space="preserve">way of </w:t>
      </w:r>
      <w:r w:rsidRPr="009149FD">
        <w:rPr>
          <w:rFonts w:ascii="Calibri" w:hAnsi="Calibri"/>
        </w:rPr>
        <w:t>a special administrative procedure</w:t>
      </w:r>
      <w:r w:rsidR="00387036" w:rsidRPr="009149FD">
        <w:rPr>
          <w:rFonts w:ascii="Calibri" w:hAnsi="Calibri"/>
        </w:rPr>
        <w:t xml:space="preserve"> to be</w:t>
      </w:r>
      <w:r w:rsidRPr="009149FD">
        <w:rPr>
          <w:rFonts w:ascii="Calibri" w:hAnsi="Calibri"/>
        </w:rPr>
        <w:t xml:space="preserve"> developed and supervised by the constituent members of IGOs (namely, States), and enforced within the DNS through the ICANN system</w:t>
      </w:r>
      <w:r w:rsidR="00387036" w:rsidRPr="009149FD">
        <w:rPr>
          <w:rFonts w:ascii="Calibri" w:hAnsi="Calibri"/>
        </w:rPr>
        <w:t>. Notably, the Report acknowledged</w:t>
      </w:r>
      <w:r w:rsidRPr="009149FD">
        <w:rPr>
          <w:rFonts w:ascii="Calibri" w:hAnsi="Calibri"/>
        </w:rPr>
        <w:t xml:space="preserve"> that, at least in cases not involving the use of domain names as trademarks, establishing such a procedure would require the creation of new international law.</w:t>
      </w:r>
    </w:p>
    <w:p w14:paraId="6F2D075E" w14:textId="77777777" w:rsidR="00387036" w:rsidRPr="009149FD" w:rsidRDefault="00387036" w:rsidP="00387036">
      <w:pPr>
        <w:ind w:left="360"/>
        <w:rPr>
          <w:rFonts w:ascii="Calibri" w:hAnsi="Calibri"/>
        </w:rPr>
      </w:pPr>
    </w:p>
    <w:p w14:paraId="3A7D5504" w14:textId="74CD8C3A" w:rsidR="002A03FC" w:rsidRPr="009149FD" w:rsidRDefault="002A03FC" w:rsidP="00E75B11">
      <w:pPr>
        <w:pStyle w:val="ListParagraph"/>
        <w:numPr>
          <w:ilvl w:val="0"/>
          <w:numId w:val="14"/>
        </w:numPr>
        <w:rPr>
          <w:rFonts w:ascii="Calibri" w:hAnsi="Calibri"/>
        </w:rPr>
      </w:pPr>
      <w:r w:rsidRPr="009149FD">
        <w:rPr>
          <w:rFonts w:ascii="Calibri" w:hAnsi="Calibri"/>
        </w:rPr>
        <w:t>The 2003 WIPO Secretariat Paper on a Possible De Novo Appeal Mechanism for Country Names noted that WIPO member States had recommended that the UDRP should be modified to allow IGOs to file complaints in respect of the abusive registration of their protected names and acronyms</w:t>
      </w:r>
      <w:r w:rsidR="00387036" w:rsidRPr="009149FD">
        <w:rPr>
          <w:rFonts w:ascii="Calibri" w:hAnsi="Calibri"/>
        </w:rPr>
        <w:t>,</w:t>
      </w:r>
      <w:r w:rsidRPr="009149FD">
        <w:rPr>
          <w:rFonts w:ascii="Calibri" w:hAnsi="Calibri"/>
        </w:rPr>
        <w:t xml:space="preserve"> but that a number of IGOs, including the United Nations, had indicated that they could not participate in a dispute resolution process which, like the UDRP, would require the organization to submit to the jurisdiction of national courts upon appeal. It therefore recommended allowing IGOs to submit to a special appeal procedure by way of de novo arbitration. However, another section of the same paper notes that, while the option of bringing the dispute before a </w:t>
      </w:r>
      <w:r w:rsidR="00387036" w:rsidRPr="009149FD">
        <w:rPr>
          <w:rFonts w:ascii="Calibri" w:hAnsi="Calibri"/>
        </w:rPr>
        <w:t xml:space="preserve">court of </w:t>
      </w:r>
      <w:r w:rsidRPr="009149FD">
        <w:rPr>
          <w:rFonts w:ascii="Calibri" w:hAnsi="Calibri"/>
        </w:rPr>
        <w:t xml:space="preserve">competent </w:t>
      </w:r>
      <w:r w:rsidR="00387036" w:rsidRPr="009149FD">
        <w:rPr>
          <w:rFonts w:ascii="Calibri" w:hAnsi="Calibri"/>
        </w:rPr>
        <w:t>jurisdiction</w:t>
      </w:r>
      <w:r w:rsidRPr="009149FD">
        <w:rPr>
          <w:rFonts w:ascii="Calibri" w:hAnsi="Calibri"/>
        </w:rPr>
        <w:t xml:space="preserve"> is open to both parties, it is particularly important for a losing </w:t>
      </w:r>
      <w:r w:rsidRPr="009149FD">
        <w:rPr>
          <w:rFonts w:ascii="Calibri" w:hAnsi="Calibri"/>
        </w:rPr>
        <w:lastRenderedPageBreak/>
        <w:t xml:space="preserve">respondent, for whom the UDRP procedure initiated by the complainant was mandatory. </w:t>
      </w:r>
      <w:r w:rsidR="00387036" w:rsidRPr="009149FD">
        <w:rPr>
          <w:rFonts w:ascii="Calibri" w:hAnsi="Calibri"/>
        </w:rPr>
        <w:t>The paper</w:t>
      </w:r>
      <w:r w:rsidRPr="009149FD">
        <w:rPr>
          <w:rFonts w:ascii="Calibri" w:hAnsi="Calibri"/>
        </w:rPr>
        <w:t xml:space="preserve"> </w:t>
      </w:r>
      <w:r w:rsidR="00387036" w:rsidRPr="009149FD">
        <w:rPr>
          <w:rFonts w:ascii="Calibri" w:hAnsi="Calibri"/>
        </w:rPr>
        <w:t>notes further</w:t>
      </w:r>
      <w:r w:rsidRPr="009149FD">
        <w:rPr>
          <w:rFonts w:ascii="Calibri" w:hAnsi="Calibri"/>
        </w:rPr>
        <w:t xml:space="preserve"> that for a losing respondent who had to submit to the UDRP in the domain name registration agreement, the possibility of initiating court litigation in at least one convenient forum is an important due process safeguard. </w:t>
      </w:r>
      <w:r w:rsidR="00387036" w:rsidRPr="009149FD">
        <w:rPr>
          <w:rFonts w:ascii="Calibri" w:hAnsi="Calibri"/>
        </w:rPr>
        <w:t>T</w:t>
      </w:r>
      <w:r w:rsidRPr="009149FD">
        <w:rPr>
          <w:rFonts w:ascii="Calibri" w:hAnsi="Calibri"/>
        </w:rPr>
        <w:t xml:space="preserve">he paper </w:t>
      </w:r>
      <w:r w:rsidR="00387036" w:rsidRPr="009149FD">
        <w:rPr>
          <w:rFonts w:ascii="Calibri" w:hAnsi="Calibri"/>
        </w:rPr>
        <w:t>acknowledged</w:t>
      </w:r>
      <w:r w:rsidRPr="009149FD">
        <w:rPr>
          <w:rFonts w:ascii="Calibri" w:hAnsi="Calibri"/>
        </w:rPr>
        <w:t xml:space="preserve"> that the requirement for UDRP complainants to submit to a “mutual jurisdiction” does not prevent either party from initiating court litigation elsewhere and, similarly, a State’s submission to de novo arbitration should not restrict either party’s recourse to a national court of justice.</w:t>
      </w:r>
    </w:p>
    <w:p w14:paraId="4E578C40" w14:textId="77777777" w:rsidR="00387036" w:rsidRPr="009149FD" w:rsidRDefault="00387036" w:rsidP="00387036">
      <w:pPr>
        <w:ind w:left="360"/>
        <w:rPr>
          <w:rFonts w:ascii="Calibri" w:hAnsi="Calibri"/>
        </w:rPr>
      </w:pPr>
    </w:p>
    <w:p w14:paraId="1FF97E8E" w14:textId="48EC46C2" w:rsidR="00387036" w:rsidRPr="009149FD" w:rsidRDefault="002A03FC" w:rsidP="00B332D1">
      <w:pPr>
        <w:pStyle w:val="ListParagraph"/>
        <w:numPr>
          <w:ilvl w:val="0"/>
          <w:numId w:val="14"/>
        </w:numPr>
        <w:rPr>
          <w:rFonts w:ascii="Calibri" w:hAnsi="Calibri"/>
        </w:rPr>
      </w:pPr>
      <w:r w:rsidRPr="009149FD">
        <w:rPr>
          <w:rFonts w:ascii="Calibri" w:hAnsi="Calibri"/>
        </w:rPr>
        <w:t>The 2005 WIPO Paper on Legal and Administrative Aspects of Article 6</w:t>
      </w:r>
      <w:r w:rsidRPr="009149FD">
        <w:rPr>
          <w:rFonts w:ascii="Calibri" w:hAnsi="Calibri"/>
          <w:i/>
        </w:rPr>
        <w:t>ter</w:t>
      </w:r>
      <w:r w:rsidRPr="009149FD">
        <w:rPr>
          <w:rFonts w:ascii="Calibri" w:hAnsi="Calibri"/>
        </w:rPr>
        <w:t xml:space="preserve"> noted that Article 6</w:t>
      </w:r>
      <w:r w:rsidRPr="009149FD">
        <w:rPr>
          <w:rFonts w:ascii="Calibri" w:hAnsi="Calibri"/>
          <w:i/>
        </w:rPr>
        <w:t>ter</w:t>
      </w:r>
      <w:r w:rsidRPr="009149FD">
        <w:rPr>
          <w:rFonts w:ascii="Calibri" w:hAnsi="Calibri"/>
        </w:rPr>
        <w:t xml:space="preserve"> provides a degree of legal protection to abbreviations and names of </w:t>
      </w:r>
      <w:r w:rsidR="00387036" w:rsidRPr="009149FD">
        <w:rPr>
          <w:rFonts w:ascii="Calibri" w:hAnsi="Calibri"/>
        </w:rPr>
        <w:t>IGOs</w:t>
      </w:r>
      <w:r w:rsidRPr="009149FD">
        <w:rPr>
          <w:rFonts w:ascii="Calibri" w:hAnsi="Calibri"/>
        </w:rPr>
        <w:t>, of which at least one member State is a member of the Paris Union; that Article 6</w:t>
      </w:r>
      <w:r w:rsidRPr="009149FD">
        <w:rPr>
          <w:rFonts w:ascii="Calibri" w:hAnsi="Calibri"/>
          <w:i/>
        </w:rPr>
        <w:t>ter</w:t>
      </w:r>
      <w:r w:rsidRPr="009149FD">
        <w:rPr>
          <w:rFonts w:ascii="Calibri" w:hAnsi="Calibri"/>
        </w:rPr>
        <w:t xml:space="preserve"> is applicable to the States party to the Paris Convention as well as to all Members of the World Trade Organization (WTO), whether or not party to the Paris Convention, by virtue of Article 2.1 of the Agreement on Trade-Related Aspects of </w:t>
      </w:r>
      <w:r w:rsidR="00F7796C" w:rsidRPr="009149FD">
        <w:rPr>
          <w:rFonts w:ascii="Calibri" w:hAnsi="Calibri"/>
        </w:rPr>
        <w:t>Intellectual Property Rights (TRIPS Agreement</w:t>
      </w:r>
      <w:r w:rsidRPr="009149FD">
        <w:rPr>
          <w:rFonts w:ascii="Calibri" w:hAnsi="Calibri"/>
        </w:rPr>
        <w:t xml:space="preserve">); and, that as of August 2005, 141 </w:t>
      </w:r>
      <w:r w:rsidR="00387036" w:rsidRPr="009149FD">
        <w:rPr>
          <w:rFonts w:ascii="Calibri" w:hAnsi="Calibri"/>
        </w:rPr>
        <w:t>IGOs</w:t>
      </w:r>
      <w:r w:rsidRPr="009149FD">
        <w:rPr>
          <w:rFonts w:ascii="Calibri" w:hAnsi="Calibri"/>
        </w:rPr>
        <w:t xml:space="preserve"> had requested communications that had subsequently been sent by the International Bureau of WIPO to those States that were party to the Paris Convention as well as to the Members of the WTO that were not party to the Paris Convention.</w:t>
      </w:r>
    </w:p>
    <w:p w14:paraId="402C5208" w14:textId="77777777" w:rsidR="00387036" w:rsidRPr="009149FD" w:rsidRDefault="00387036" w:rsidP="00387036">
      <w:pPr>
        <w:ind w:left="360"/>
        <w:rPr>
          <w:rFonts w:ascii="Calibri" w:hAnsi="Calibri"/>
        </w:rPr>
      </w:pPr>
    </w:p>
    <w:p w14:paraId="49A09C2C" w14:textId="632409A1" w:rsidR="002A03FC" w:rsidRPr="009149FD" w:rsidRDefault="002A03FC" w:rsidP="00E75B11">
      <w:pPr>
        <w:pStyle w:val="ListParagraph"/>
        <w:numPr>
          <w:ilvl w:val="0"/>
          <w:numId w:val="14"/>
        </w:numPr>
        <w:rPr>
          <w:rFonts w:ascii="Calibri" w:hAnsi="Calibri"/>
        </w:rPr>
      </w:pPr>
      <w:r w:rsidRPr="009149FD">
        <w:rPr>
          <w:rFonts w:ascii="Calibri" w:hAnsi="Calibri"/>
        </w:rPr>
        <w:t>The 2007 GNSO Issue Report on Dispute Handling for IGO Names and Abbreviations recommend</w:t>
      </w:r>
      <w:r w:rsidR="00387036" w:rsidRPr="009149FD">
        <w:rPr>
          <w:rFonts w:ascii="Calibri" w:hAnsi="Calibri"/>
        </w:rPr>
        <w:t>ed</w:t>
      </w:r>
      <w:r w:rsidRPr="009149FD">
        <w:rPr>
          <w:rFonts w:ascii="Calibri" w:hAnsi="Calibri"/>
        </w:rPr>
        <w:t xml:space="preserve"> that a separate </w:t>
      </w:r>
      <w:r w:rsidR="00F7796C" w:rsidRPr="009149FD">
        <w:rPr>
          <w:rFonts w:ascii="Calibri" w:hAnsi="Calibri"/>
        </w:rPr>
        <w:t>DRP</w:t>
      </w:r>
      <w:r w:rsidRPr="009149FD">
        <w:rPr>
          <w:rFonts w:ascii="Calibri" w:hAnsi="Calibri"/>
        </w:rPr>
        <w:t xml:space="preserve"> be developed for IGO names and abbreviations as domain names at the second or third level in new gTLDs, and that once the </w:t>
      </w:r>
      <w:r w:rsidR="00387036" w:rsidRPr="009149FD">
        <w:rPr>
          <w:rFonts w:ascii="Calibri" w:hAnsi="Calibri"/>
        </w:rPr>
        <w:t>process</w:t>
      </w:r>
      <w:r w:rsidRPr="009149FD">
        <w:rPr>
          <w:rFonts w:ascii="Calibri" w:hAnsi="Calibri"/>
        </w:rPr>
        <w:t xml:space="preserve"> </w:t>
      </w:r>
      <w:r w:rsidR="00387036" w:rsidRPr="009149FD">
        <w:rPr>
          <w:rFonts w:ascii="Calibri" w:hAnsi="Calibri"/>
        </w:rPr>
        <w:t xml:space="preserve">was </w:t>
      </w:r>
      <w:r w:rsidRPr="009149FD">
        <w:rPr>
          <w:rFonts w:ascii="Calibri" w:hAnsi="Calibri"/>
        </w:rPr>
        <w:t>developed, the GNSO Council consider launching a PDP to investigate its application to existing gTLDs.</w:t>
      </w:r>
      <w:r w:rsidRPr="009149FD">
        <w:rPr>
          <w:rFonts w:ascii="Calibri" w:hAnsi="Calibri"/>
          <w:b/>
        </w:rPr>
        <w:t xml:space="preserve"> </w:t>
      </w:r>
      <w:r w:rsidRPr="009149FD">
        <w:rPr>
          <w:rFonts w:ascii="Calibri" w:hAnsi="Calibri"/>
        </w:rPr>
        <w:t xml:space="preserve">However, no further action was taken by </w:t>
      </w:r>
      <w:r w:rsidR="00F7796C" w:rsidRPr="009149FD">
        <w:rPr>
          <w:rFonts w:ascii="Calibri" w:hAnsi="Calibri"/>
        </w:rPr>
        <w:t xml:space="preserve">the </w:t>
      </w:r>
      <w:r w:rsidRPr="009149FD">
        <w:rPr>
          <w:rFonts w:ascii="Calibri" w:hAnsi="Calibri"/>
        </w:rPr>
        <w:t xml:space="preserve">Council in regard to </w:t>
      </w:r>
      <w:r w:rsidR="00387036" w:rsidRPr="009149FD">
        <w:rPr>
          <w:rFonts w:ascii="Calibri" w:hAnsi="Calibri"/>
        </w:rPr>
        <w:t>this staff recommendation, and no PDP to investigate the possibility was launched</w:t>
      </w:r>
      <w:r w:rsidRPr="009149FD">
        <w:rPr>
          <w:rFonts w:ascii="Calibri" w:hAnsi="Calibri"/>
        </w:rPr>
        <w:t xml:space="preserve"> until the chartering of the present </w:t>
      </w:r>
      <w:r w:rsidR="00FD75A1">
        <w:rPr>
          <w:rFonts w:ascii="Calibri" w:hAnsi="Calibri"/>
        </w:rPr>
        <w:t>Working Group</w:t>
      </w:r>
      <w:r w:rsidRPr="009149FD">
        <w:rPr>
          <w:rFonts w:ascii="Calibri" w:hAnsi="Calibri"/>
        </w:rPr>
        <w:t>.</w:t>
      </w:r>
    </w:p>
    <w:p w14:paraId="6943A6C3" w14:textId="77777777" w:rsidR="00387036" w:rsidRPr="009149FD" w:rsidRDefault="00387036" w:rsidP="00153015">
      <w:pPr>
        <w:ind w:left="360"/>
        <w:rPr>
          <w:rFonts w:ascii="Calibri" w:hAnsi="Calibri"/>
        </w:rPr>
      </w:pPr>
    </w:p>
    <w:p w14:paraId="53653DFE" w14:textId="1EB1E1F9" w:rsidR="00153015" w:rsidRPr="009149FD" w:rsidRDefault="002A03FC" w:rsidP="00E75B11">
      <w:pPr>
        <w:pStyle w:val="ListParagraph"/>
        <w:numPr>
          <w:ilvl w:val="0"/>
          <w:numId w:val="14"/>
        </w:numPr>
        <w:rPr>
          <w:rFonts w:ascii="Calibri" w:hAnsi="Calibri"/>
        </w:rPr>
      </w:pPr>
      <w:r w:rsidRPr="009149FD">
        <w:rPr>
          <w:rFonts w:ascii="Calibri" w:hAnsi="Calibri"/>
        </w:rPr>
        <w:t xml:space="preserve">The 2007 ICANN Staff Report and Draft Text for a Dispute Resolution Process for IGO Domain Names was delivered three months after the above referenced Issue Report. It contained a proposed </w:t>
      </w:r>
      <w:r w:rsidR="00F7796C" w:rsidRPr="009149FD">
        <w:rPr>
          <w:rFonts w:ascii="Calibri" w:hAnsi="Calibri"/>
        </w:rPr>
        <w:t>DRP</w:t>
      </w:r>
      <w:r w:rsidRPr="009149FD">
        <w:rPr>
          <w:rFonts w:ascii="Calibri" w:hAnsi="Calibri"/>
        </w:rPr>
        <w:t xml:space="preserve"> </w:t>
      </w:r>
      <w:r w:rsidR="00153015" w:rsidRPr="009149FD">
        <w:rPr>
          <w:rFonts w:ascii="Calibri" w:hAnsi="Calibri"/>
        </w:rPr>
        <w:t>in relation to the suggestion in</w:t>
      </w:r>
      <w:r w:rsidRPr="009149FD">
        <w:rPr>
          <w:rFonts w:ascii="Calibri" w:hAnsi="Calibri"/>
        </w:rPr>
        <w:t xml:space="preserve"> the Issue Report </w:t>
      </w:r>
      <w:r w:rsidR="00153015" w:rsidRPr="009149FD">
        <w:rPr>
          <w:rFonts w:ascii="Calibri" w:hAnsi="Calibri"/>
        </w:rPr>
        <w:t>that could be applicable to</w:t>
      </w:r>
      <w:r w:rsidRPr="009149FD">
        <w:rPr>
          <w:rFonts w:ascii="Calibri" w:hAnsi="Calibri"/>
        </w:rPr>
        <w:t xml:space="preserve"> new gTLDs. </w:t>
      </w:r>
      <w:r w:rsidR="00153015" w:rsidRPr="009149FD">
        <w:rPr>
          <w:rFonts w:ascii="Calibri" w:hAnsi="Calibri"/>
        </w:rPr>
        <w:t>The scope of the proposed process was that it would</w:t>
      </w:r>
      <w:r w:rsidRPr="009149FD">
        <w:rPr>
          <w:rFonts w:ascii="Calibri" w:hAnsi="Calibri"/>
        </w:rPr>
        <w:t xml:space="preserve"> appl</w:t>
      </w:r>
      <w:r w:rsidR="00153015" w:rsidRPr="009149FD">
        <w:rPr>
          <w:rFonts w:ascii="Calibri" w:hAnsi="Calibri"/>
        </w:rPr>
        <w:t>y</w:t>
      </w:r>
      <w:r w:rsidRPr="009149FD">
        <w:rPr>
          <w:rFonts w:ascii="Calibri" w:hAnsi="Calibri"/>
        </w:rPr>
        <w:t xml:space="preserve"> to complaints initiated by IGOs where the</w:t>
      </w:r>
      <w:r w:rsidR="00153015" w:rsidRPr="009149FD">
        <w:rPr>
          <w:rFonts w:ascii="Calibri" w:hAnsi="Calibri"/>
        </w:rPr>
        <w:t>re was a</w:t>
      </w:r>
      <w:r w:rsidRPr="009149FD">
        <w:rPr>
          <w:rFonts w:ascii="Calibri" w:hAnsi="Calibri"/>
        </w:rPr>
        <w:t xml:space="preserve"> registration or use, as a domain name, of the </w:t>
      </w:r>
      <w:r w:rsidR="00153015" w:rsidRPr="009149FD">
        <w:rPr>
          <w:rFonts w:ascii="Calibri" w:hAnsi="Calibri"/>
        </w:rPr>
        <w:t xml:space="preserve">complainant’s </w:t>
      </w:r>
      <w:r w:rsidRPr="009149FD">
        <w:rPr>
          <w:rFonts w:ascii="Calibri" w:hAnsi="Calibri"/>
        </w:rPr>
        <w:t>name or abbreviation that has been communicated under Article 6</w:t>
      </w:r>
      <w:r w:rsidRPr="009149FD">
        <w:rPr>
          <w:rFonts w:ascii="Calibri" w:hAnsi="Calibri"/>
          <w:i/>
        </w:rPr>
        <w:t>ter</w:t>
      </w:r>
      <w:r w:rsidRPr="009149FD">
        <w:rPr>
          <w:rFonts w:ascii="Calibri" w:hAnsi="Calibri"/>
        </w:rPr>
        <w:t xml:space="preserve"> of the Paris Convention. It would have permitted either party to appeal an initial determination to an arbitral tribunal for independent resolution, but did not identify what tribunal might have such jurisdiction. Again, neither </w:t>
      </w:r>
      <w:r w:rsidR="00153015" w:rsidRPr="009149FD">
        <w:rPr>
          <w:rFonts w:ascii="Calibri" w:hAnsi="Calibri"/>
        </w:rPr>
        <w:t xml:space="preserve">the GNSO </w:t>
      </w:r>
      <w:r w:rsidRPr="009149FD">
        <w:rPr>
          <w:rFonts w:ascii="Calibri" w:hAnsi="Calibri"/>
        </w:rPr>
        <w:t xml:space="preserve">Council nor ICANN took any action to implement this proposed mechanism, and no such </w:t>
      </w:r>
      <w:r w:rsidR="00153015" w:rsidRPr="009149FD">
        <w:rPr>
          <w:rFonts w:ascii="Calibri" w:hAnsi="Calibri"/>
        </w:rPr>
        <w:t>process</w:t>
      </w:r>
      <w:r w:rsidRPr="009149FD">
        <w:rPr>
          <w:rFonts w:ascii="Calibri" w:hAnsi="Calibri"/>
        </w:rPr>
        <w:t xml:space="preserve"> was </w:t>
      </w:r>
      <w:r w:rsidR="00153015" w:rsidRPr="009149FD">
        <w:rPr>
          <w:rFonts w:ascii="Calibri" w:hAnsi="Calibri"/>
        </w:rPr>
        <w:t>included</w:t>
      </w:r>
      <w:r w:rsidRPr="009149FD">
        <w:rPr>
          <w:rFonts w:ascii="Calibri" w:hAnsi="Calibri"/>
        </w:rPr>
        <w:t xml:space="preserve"> within the Applicant Guidebook for the </w:t>
      </w:r>
      <w:r w:rsidR="00153015" w:rsidRPr="009149FD">
        <w:rPr>
          <w:rFonts w:ascii="Calibri" w:hAnsi="Calibri"/>
        </w:rPr>
        <w:t>2012 N</w:t>
      </w:r>
      <w:r w:rsidRPr="009149FD">
        <w:rPr>
          <w:rFonts w:ascii="Calibri" w:hAnsi="Calibri"/>
        </w:rPr>
        <w:t xml:space="preserve">ew gTLD </w:t>
      </w:r>
      <w:r w:rsidR="00153015" w:rsidRPr="009149FD">
        <w:rPr>
          <w:rFonts w:ascii="Calibri" w:hAnsi="Calibri"/>
        </w:rPr>
        <w:t>P</w:t>
      </w:r>
      <w:r w:rsidRPr="009149FD">
        <w:rPr>
          <w:rFonts w:ascii="Calibri" w:hAnsi="Calibri"/>
        </w:rPr>
        <w:t>rogram.</w:t>
      </w:r>
    </w:p>
    <w:p w14:paraId="1FC98FB4" w14:textId="77777777" w:rsidR="00153015" w:rsidRPr="009149FD" w:rsidRDefault="00153015" w:rsidP="00153015">
      <w:pPr>
        <w:ind w:left="360"/>
        <w:rPr>
          <w:rFonts w:ascii="Calibri" w:hAnsi="Calibri"/>
        </w:rPr>
      </w:pPr>
    </w:p>
    <w:p w14:paraId="1BC46841" w14:textId="17F31601" w:rsidR="002A03FC" w:rsidRPr="009149FD" w:rsidRDefault="002A03FC" w:rsidP="00E75B11">
      <w:pPr>
        <w:pStyle w:val="ListParagraph"/>
        <w:numPr>
          <w:ilvl w:val="0"/>
          <w:numId w:val="14"/>
        </w:numPr>
        <w:rPr>
          <w:rFonts w:ascii="Calibri" w:hAnsi="Calibri"/>
        </w:rPr>
      </w:pPr>
      <w:r w:rsidRPr="009149FD">
        <w:rPr>
          <w:rFonts w:ascii="Calibri" w:hAnsi="Calibri"/>
        </w:rPr>
        <w:t xml:space="preserve">The 2013 Final Report of the PDP Working Group on Protection of IGO and INGO Identifiers in All gTLDs dealt solely with preventative protections for the Red Cross/Red Crescent, International Olympic Committee, INGOs, and IGOs, and not with potential </w:t>
      </w:r>
      <w:r w:rsidR="00153015" w:rsidRPr="009149FD">
        <w:rPr>
          <w:rFonts w:ascii="Calibri" w:hAnsi="Calibri"/>
        </w:rPr>
        <w:t>curative rights</w:t>
      </w:r>
      <w:r w:rsidRPr="009149FD">
        <w:rPr>
          <w:rFonts w:ascii="Calibri" w:hAnsi="Calibri"/>
        </w:rPr>
        <w:t xml:space="preserve"> mechanisms</w:t>
      </w:r>
      <w:r w:rsidR="00153015" w:rsidRPr="009149FD">
        <w:rPr>
          <w:rFonts w:ascii="Calibri" w:hAnsi="Calibri"/>
        </w:rPr>
        <w:t xml:space="preserve"> except to recommend that an Issue Report on the topic be created</w:t>
      </w:r>
      <w:r w:rsidRPr="009149FD">
        <w:rPr>
          <w:rFonts w:ascii="Calibri" w:hAnsi="Calibri"/>
        </w:rPr>
        <w:t>.</w:t>
      </w:r>
      <w:r w:rsidR="00153015" w:rsidRPr="009149FD">
        <w:rPr>
          <w:rFonts w:ascii="Calibri" w:hAnsi="Calibri"/>
        </w:rPr>
        <w:t xml:space="preserve"> This led to the Issue Report that scoped the issues for this current PDP. </w:t>
      </w:r>
    </w:p>
    <w:p w14:paraId="299127A9" w14:textId="77777777" w:rsidR="00FE5A0B" w:rsidRPr="009149FD" w:rsidRDefault="00FE5A0B" w:rsidP="00FE5A0B">
      <w:pPr>
        <w:rPr>
          <w:rFonts w:ascii="Calibri" w:hAnsi="Calibri"/>
        </w:rPr>
      </w:pPr>
    </w:p>
    <w:p w14:paraId="40AB46E3" w14:textId="77777777" w:rsidR="00FE5A0B" w:rsidRPr="009149FD" w:rsidRDefault="00FE5A0B" w:rsidP="00FE5A0B">
      <w:pPr>
        <w:pStyle w:val="Heading2"/>
        <w:rPr>
          <w:rFonts w:ascii="Calibri" w:hAnsi="Calibri"/>
        </w:rPr>
      </w:pPr>
      <w:r w:rsidRPr="009149FD">
        <w:rPr>
          <w:rFonts w:ascii="Calibri" w:hAnsi="Calibri"/>
        </w:rPr>
        <w:t>Status of Previous ICANN Work</w:t>
      </w:r>
      <w:r w:rsidRPr="009149FD">
        <w:rPr>
          <w:rFonts w:ascii="Calibri" w:eastAsia="Times New Roman" w:hAnsi="Calibri" w:cs="Times New Roman"/>
        </w:rPr>
        <w:t xml:space="preserve"> </w:t>
      </w:r>
    </w:p>
    <w:p w14:paraId="05CB5569" w14:textId="77777777" w:rsidR="00FE5A0B" w:rsidRPr="009149FD" w:rsidRDefault="00FE5A0B" w:rsidP="00FE5A0B">
      <w:pPr>
        <w:rPr>
          <w:rFonts w:ascii="Calibri" w:hAnsi="Calibri"/>
        </w:rPr>
      </w:pPr>
    </w:p>
    <w:p w14:paraId="64985E55" w14:textId="1DB6C9A3"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’s review of the historical materials confirmed that the issue of appropriate handling of domain name disputes relating to IGO names and, especially, acronyms, has been a long standing one in both the ICANN and international multilateral community. For example, in 2003, an ICANN Joint Working Group comprising community members from the At Large Advisory Committee (ALAC), the </w:t>
      </w:r>
      <w:r w:rsidR="00F7796C" w:rsidRPr="009149FD">
        <w:rPr>
          <w:rFonts w:ascii="Calibri" w:hAnsi="Calibri"/>
        </w:rPr>
        <w:t>GAC</w:t>
      </w:r>
      <w:r w:rsidRPr="009149FD">
        <w:rPr>
          <w:rFonts w:ascii="Calibri" w:hAnsi="Calibri"/>
        </w:rPr>
        <w:t xml:space="preserve"> and the GNSO had discussed options for handling domain name disputes involving IGOs, following the WIPO-2 Process. Th</w:t>
      </w:r>
      <w:r w:rsidR="00FF712B" w:rsidRPr="009149FD">
        <w:rPr>
          <w:rFonts w:ascii="Calibri" w:hAnsi="Calibri"/>
        </w:rPr>
        <w:t>at</w:t>
      </w:r>
      <w:r w:rsidRPr="009149FD">
        <w:rPr>
          <w:rFonts w:ascii="Calibri" w:hAnsi="Calibri"/>
        </w:rPr>
        <w:t xml:space="preserve"> Joint Working Group failed to reach consensus on any recommendations, and as a consequence no formal action was taken by the GNSO Council or ICANN on the matter. Subsequently, in 2007, a GNSO Issue Report on Dispute Handling for IGO Names &amp; Abbreviations noted a number of possible methods for handling domain name disputes concerning IGO names and abbreviations. </w:t>
      </w:r>
      <w:r w:rsidR="00D971FC" w:rsidRPr="009149FD">
        <w:rPr>
          <w:rFonts w:ascii="Calibri" w:hAnsi="Calibri"/>
        </w:rPr>
        <w:t>However, a</w:t>
      </w:r>
      <w:r w:rsidRPr="009149FD">
        <w:rPr>
          <w:rFonts w:ascii="Calibri" w:hAnsi="Calibri"/>
        </w:rPr>
        <w:t xml:space="preserve"> PDP was</w:t>
      </w:r>
      <w:r w:rsidR="00FF712B" w:rsidRPr="009149FD">
        <w:rPr>
          <w:rFonts w:ascii="Calibri" w:hAnsi="Calibri"/>
        </w:rPr>
        <w:t xml:space="preserve"> not</w:t>
      </w:r>
      <w:r w:rsidRPr="009149FD">
        <w:rPr>
          <w:rFonts w:ascii="Calibri" w:hAnsi="Calibri"/>
        </w:rPr>
        <w:t xml:space="preserve"> initiated on the topic at the time, as the requisite number of GNSO Council votes for launching a PDP was not attained. </w:t>
      </w:r>
    </w:p>
    <w:p w14:paraId="4467BDC4" w14:textId="77777777" w:rsidR="00FE5A0B" w:rsidRPr="009149FD" w:rsidRDefault="00FE5A0B" w:rsidP="00FE5A0B">
      <w:pPr>
        <w:rPr>
          <w:rFonts w:ascii="Calibri" w:hAnsi="Calibri"/>
        </w:rPr>
      </w:pPr>
    </w:p>
    <w:p w14:paraId="5AE7EEB4" w14:textId="05589AA2" w:rsidR="00FE5A0B" w:rsidRPr="009149FD" w:rsidRDefault="00FE5A0B" w:rsidP="00FE5A0B">
      <w:pPr>
        <w:rPr>
          <w:rFonts w:ascii="Calibri" w:hAnsi="Calibri"/>
        </w:rPr>
      </w:pPr>
      <w:r w:rsidRPr="009149FD">
        <w:rPr>
          <w:rFonts w:ascii="Calibri" w:hAnsi="Calibri"/>
        </w:rPr>
        <w:t xml:space="preserve">The topic of IGO names and acronyms, and more specifically, the question of appropriate protection for such identifiers in the </w:t>
      </w:r>
      <w:r w:rsidR="00F7796C" w:rsidRPr="009149FD">
        <w:rPr>
          <w:rFonts w:ascii="Calibri" w:hAnsi="Calibri"/>
        </w:rPr>
        <w:t>DNS</w:t>
      </w:r>
      <w:r w:rsidRPr="009149FD">
        <w:rPr>
          <w:rFonts w:ascii="Calibri" w:hAnsi="Calibri"/>
        </w:rPr>
        <w:t xml:space="preserve">, arose again during the development of the 2012 New gTLD Program expansion round. The Applicant Guidebook (AGB) for the Program did not initially contain specific protections for IGOs, although it provided for the ability of organizations meeting the existing criteria for a .int registration to file objections under the prescribed legal rights objection process. The AGB also contained provisions allowing organizations that owned trademark and other intellectual property rights in their names and/or acronyms to enter those identifiers into the new Trademark Clearinghouse and as a result participate in the Sunrise Registrations and Trademark Claims Notice protections offered through the Clearinghouse. These organizations could also access and use the new </w:t>
      </w:r>
      <w:r w:rsidR="00F7796C" w:rsidRPr="009149FD">
        <w:rPr>
          <w:rFonts w:ascii="Calibri" w:hAnsi="Calibri"/>
        </w:rPr>
        <w:t>URS</w:t>
      </w:r>
      <w:r w:rsidRPr="009149FD">
        <w:rPr>
          <w:rFonts w:ascii="Calibri" w:hAnsi="Calibri"/>
        </w:rPr>
        <w:t xml:space="preserve"> procedure, on the basis of their having ownership of a relevant trademark. </w:t>
      </w:r>
    </w:p>
    <w:p w14:paraId="0EBD5BD1" w14:textId="77777777" w:rsidR="00FE5A0B" w:rsidRPr="009149FD" w:rsidRDefault="00FE5A0B" w:rsidP="00FE5A0B">
      <w:pPr>
        <w:rPr>
          <w:rFonts w:ascii="Calibri" w:hAnsi="Calibri"/>
        </w:rPr>
      </w:pPr>
    </w:p>
    <w:p w14:paraId="11780E09" w14:textId="4BEC016D" w:rsidR="00FE5A0B" w:rsidRPr="009149FD" w:rsidRDefault="00FE5A0B" w:rsidP="00FE5A0B">
      <w:pPr>
        <w:rPr>
          <w:rFonts w:ascii="Calibri" w:hAnsi="Calibri"/>
        </w:rPr>
      </w:pPr>
      <w:r w:rsidRPr="009149FD">
        <w:rPr>
          <w:rFonts w:ascii="Calibri" w:hAnsi="Calibri"/>
        </w:rPr>
        <w:t xml:space="preserve">In June 2011, the ICANN Board directed that top-level </w:t>
      </w:r>
      <w:r w:rsidR="00710131" w:rsidRPr="009149FD">
        <w:rPr>
          <w:rFonts w:ascii="Calibri" w:hAnsi="Calibri"/>
        </w:rPr>
        <w:t>prohibitions on the delegation of</w:t>
      </w:r>
      <w:r w:rsidRPr="009149FD">
        <w:rPr>
          <w:rFonts w:ascii="Calibri" w:hAnsi="Calibri"/>
        </w:rPr>
        <w:t xml:space="preserve"> certain Red Cross and </w:t>
      </w:r>
      <w:r w:rsidR="00F7796C" w:rsidRPr="009149FD">
        <w:rPr>
          <w:rFonts w:ascii="Calibri" w:hAnsi="Calibri"/>
        </w:rPr>
        <w:t>IOC</w:t>
      </w:r>
      <w:r w:rsidRPr="009149FD">
        <w:rPr>
          <w:rFonts w:ascii="Calibri" w:hAnsi="Calibri"/>
        </w:rPr>
        <w:t xml:space="preserve"> identifiers be included in the final AGB. In November 2012, second-level protections for certain Red Cross and </w:t>
      </w:r>
      <w:r w:rsidR="00F7796C" w:rsidRPr="009149FD">
        <w:rPr>
          <w:rFonts w:ascii="Calibri" w:hAnsi="Calibri"/>
        </w:rPr>
        <w:t>IOC</w:t>
      </w:r>
      <w:r w:rsidRPr="009149FD">
        <w:rPr>
          <w:rFonts w:ascii="Calibri" w:hAnsi="Calibri"/>
        </w:rPr>
        <w:t xml:space="preserve"> identifiers were added</w:t>
      </w:r>
      <w:r w:rsidR="00C710B1" w:rsidRPr="009149FD">
        <w:rPr>
          <w:rFonts w:ascii="Calibri" w:hAnsi="Calibri"/>
        </w:rPr>
        <w:t xml:space="preserve"> </w:t>
      </w:r>
      <w:r w:rsidR="00487ED1" w:rsidRPr="009149FD">
        <w:rPr>
          <w:rFonts w:ascii="Calibri" w:hAnsi="Calibri"/>
        </w:rPr>
        <w:t>to the list of identifiers that</w:t>
      </w:r>
      <w:r w:rsidR="00C710B1" w:rsidRPr="009149FD">
        <w:rPr>
          <w:rFonts w:ascii="Calibri" w:hAnsi="Calibri"/>
        </w:rPr>
        <w:t xml:space="preserve"> new gTLD registry operators </w:t>
      </w:r>
      <w:r w:rsidR="00487ED1" w:rsidRPr="009149FD">
        <w:rPr>
          <w:rFonts w:ascii="Calibri" w:hAnsi="Calibri"/>
        </w:rPr>
        <w:t>were obliged to withhold from registration</w:t>
      </w:r>
      <w:r w:rsidRPr="009149FD">
        <w:rPr>
          <w:rFonts w:ascii="Calibri" w:hAnsi="Calibri"/>
        </w:rPr>
        <w:t xml:space="preserve">. These protections were intended to be interim measures, applicable </w:t>
      </w:r>
      <w:r w:rsidR="00FF712B" w:rsidRPr="009149FD">
        <w:rPr>
          <w:rFonts w:ascii="Calibri" w:hAnsi="Calibri"/>
        </w:rPr>
        <w:t>d</w:t>
      </w:r>
      <w:r w:rsidR="00F12BC6" w:rsidRPr="009149FD">
        <w:rPr>
          <w:rFonts w:ascii="Calibri" w:hAnsi="Calibri"/>
        </w:rPr>
        <w:t>u</w:t>
      </w:r>
      <w:r w:rsidR="00FF712B" w:rsidRPr="009149FD">
        <w:rPr>
          <w:rFonts w:ascii="Calibri" w:hAnsi="Calibri"/>
        </w:rPr>
        <w:t xml:space="preserve">ring the period in which </w:t>
      </w:r>
      <w:r w:rsidRPr="009149FD">
        <w:rPr>
          <w:rFonts w:ascii="Calibri" w:hAnsi="Calibri"/>
        </w:rPr>
        <w:t xml:space="preserve">the GAC and GNSO continued to develop policy advice concerning </w:t>
      </w:r>
      <w:r w:rsidRPr="009149FD">
        <w:rPr>
          <w:rFonts w:ascii="Calibri" w:hAnsi="Calibri"/>
        </w:rPr>
        <w:lastRenderedPageBreak/>
        <w:t>appropriate protections for these two INGOs at the top and second level. Subsequently, the Board granted temporary protection for a specific list of IGO names and acronyms provided by the GAC</w:t>
      </w:r>
      <w:r w:rsidRPr="009149FD">
        <w:rPr>
          <w:rStyle w:val="FootnoteReference"/>
        </w:rPr>
        <w:footnoteReference w:id="34"/>
      </w:r>
      <w:r w:rsidRPr="009149FD">
        <w:rPr>
          <w:rFonts w:ascii="Calibri" w:hAnsi="Calibri"/>
        </w:rPr>
        <w:t xml:space="preserve">, in response to advice from the GAC, again on an interim basis, to allow gTLDs approved under the 2012 New gTLD Program to begin launching while policy development work continued. </w:t>
      </w:r>
    </w:p>
    <w:p w14:paraId="3DF2091D" w14:textId="77777777" w:rsidR="00710131" w:rsidRPr="009149FD" w:rsidRDefault="00710131" w:rsidP="00FE5A0B">
      <w:pPr>
        <w:rPr>
          <w:rFonts w:ascii="Calibri" w:hAnsi="Calibri"/>
        </w:rPr>
      </w:pPr>
    </w:p>
    <w:p w14:paraId="47870CEE" w14:textId="3C579A6A" w:rsidR="00710131" w:rsidRPr="009149FD" w:rsidRDefault="00710131" w:rsidP="00FE5A0B">
      <w:pPr>
        <w:rPr>
          <w:rFonts w:ascii="Calibri" w:hAnsi="Calibri"/>
        </w:rPr>
      </w:pPr>
      <w:r w:rsidRPr="009149FD">
        <w:rPr>
          <w:rFonts w:ascii="Calibri" w:hAnsi="Calibri"/>
        </w:rPr>
        <w:t xml:space="preserve">The GNSO concluded an expedited PDP on the protection of IGO and INGO identifiers in all gTLDs in November 2013. </w:t>
      </w:r>
      <w:r w:rsidR="00080CC6" w:rsidRPr="009149FD">
        <w:rPr>
          <w:rFonts w:ascii="Calibri" w:hAnsi="Calibri"/>
        </w:rPr>
        <w:t xml:space="preserve">The consensus recommendations from this PDP were adopted unanimously </w:t>
      </w:r>
      <w:r w:rsidR="00E63ADC" w:rsidRPr="009149FD">
        <w:rPr>
          <w:rFonts w:ascii="Calibri" w:hAnsi="Calibri"/>
        </w:rPr>
        <w:t>by the GNSO Council</w:t>
      </w:r>
      <w:r w:rsidR="007F4843" w:rsidRPr="0079799E">
        <w:rPr>
          <w:rStyle w:val="FootnoteReference"/>
        </w:rPr>
        <w:footnoteReference w:id="35"/>
      </w:r>
      <w:r w:rsidR="00E63ADC" w:rsidRPr="009149FD">
        <w:rPr>
          <w:rFonts w:ascii="Calibri" w:hAnsi="Calibri"/>
        </w:rPr>
        <w:t>; however,</w:t>
      </w:r>
      <w:r w:rsidR="00080CC6" w:rsidRPr="009149FD">
        <w:rPr>
          <w:rFonts w:ascii="Calibri" w:hAnsi="Calibri"/>
        </w:rPr>
        <w:t xml:space="preserve"> some of those recommendations were inconsisten</w:t>
      </w:r>
      <w:r w:rsidR="00E63ADC" w:rsidRPr="009149FD">
        <w:rPr>
          <w:rFonts w:ascii="Calibri" w:hAnsi="Calibri"/>
        </w:rPr>
        <w:t xml:space="preserve">t with GAC advice on the topic and in April 2014 </w:t>
      </w:r>
      <w:r w:rsidR="00080CC6" w:rsidRPr="009149FD">
        <w:rPr>
          <w:rFonts w:ascii="Calibri" w:hAnsi="Calibri"/>
        </w:rPr>
        <w:t>the ICANN Boa</w:t>
      </w:r>
      <w:r w:rsidR="00E63ADC" w:rsidRPr="009149FD">
        <w:rPr>
          <w:rFonts w:ascii="Calibri" w:hAnsi="Calibri"/>
        </w:rPr>
        <w:t xml:space="preserve">rd approved only those GNSO recommendations that were viewed as </w:t>
      </w:r>
      <w:r w:rsidR="00080CC6" w:rsidRPr="009149FD">
        <w:rPr>
          <w:rFonts w:ascii="Calibri" w:hAnsi="Calibri"/>
        </w:rPr>
        <w:t xml:space="preserve">consistent </w:t>
      </w:r>
      <w:r w:rsidR="00E63ADC" w:rsidRPr="009149FD">
        <w:rPr>
          <w:rFonts w:ascii="Calibri" w:hAnsi="Calibri"/>
        </w:rPr>
        <w:t>with GAC advice</w:t>
      </w:r>
      <w:r w:rsidR="00080CC6" w:rsidRPr="009149FD">
        <w:rPr>
          <w:rFonts w:ascii="Calibri" w:hAnsi="Calibri"/>
        </w:rPr>
        <w:t>. For purposes of this current PDP, the inconsistent recommendation of greatest relevance is the different perspective of the GAC and the GNSO on the question of protection for IGO acronyms.</w:t>
      </w:r>
      <w:r w:rsidR="00A50451" w:rsidRPr="009149FD">
        <w:rPr>
          <w:rFonts w:ascii="Calibri" w:hAnsi="Calibri"/>
        </w:rPr>
        <w:t xml:space="preserve"> Where the</w:t>
      </w:r>
      <w:r w:rsidR="00E63ADC" w:rsidRPr="009149FD">
        <w:rPr>
          <w:rFonts w:ascii="Calibri" w:hAnsi="Calibri"/>
        </w:rPr>
        <w:t xml:space="preserve"> GAC had advised that </w:t>
      </w:r>
      <w:r w:rsidR="00A50451" w:rsidRPr="009149FD">
        <w:rPr>
          <w:rFonts w:ascii="Calibri" w:hAnsi="Calibri"/>
        </w:rPr>
        <w:t>protection</w:t>
      </w:r>
      <w:r w:rsidR="00E63ADC" w:rsidRPr="009149FD">
        <w:rPr>
          <w:rFonts w:ascii="Calibri" w:hAnsi="Calibri"/>
        </w:rPr>
        <w:t xml:space="preserve"> for IGO acronym</w:t>
      </w:r>
      <w:r w:rsidR="00A50451" w:rsidRPr="009149FD">
        <w:rPr>
          <w:rFonts w:ascii="Calibri" w:hAnsi="Calibri"/>
        </w:rPr>
        <w:t xml:space="preserve">s </w:t>
      </w:r>
      <w:r w:rsidR="00E63ADC" w:rsidRPr="009149FD">
        <w:rPr>
          <w:rFonts w:ascii="Calibri" w:hAnsi="Calibri"/>
        </w:rPr>
        <w:t>be of a permanent nature and disputes</w:t>
      </w:r>
      <w:r w:rsidR="00A50451" w:rsidRPr="009149FD">
        <w:rPr>
          <w:rFonts w:ascii="Calibri" w:hAnsi="Calibri"/>
        </w:rPr>
        <w:t xml:space="preserve"> </w:t>
      </w:r>
      <w:r w:rsidR="00E63ADC" w:rsidRPr="009149FD">
        <w:rPr>
          <w:rFonts w:ascii="Calibri" w:hAnsi="Calibri"/>
        </w:rPr>
        <w:t xml:space="preserve">should be resolved </w:t>
      </w:r>
      <w:r w:rsidR="00A50451" w:rsidRPr="009149FD">
        <w:rPr>
          <w:rFonts w:ascii="Calibri" w:hAnsi="Calibri"/>
        </w:rPr>
        <w:t xml:space="preserve">via </w:t>
      </w:r>
      <w:r w:rsidR="00E63ADC" w:rsidRPr="009149FD">
        <w:rPr>
          <w:rFonts w:ascii="Calibri" w:hAnsi="Calibri"/>
        </w:rPr>
        <w:t xml:space="preserve">binding </w:t>
      </w:r>
      <w:r w:rsidR="00A50451" w:rsidRPr="009149FD">
        <w:rPr>
          <w:rFonts w:ascii="Calibri" w:hAnsi="Calibri"/>
        </w:rPr>
        <w:t>third party arbitration</w:t>
      </w:r>
      <w:r w:rsidR="00E63ADC" w:rsidRPr="009149FD">
        <w:rPr>
          <w:rFonts w:ascii="Calibri" w:hAnsi="Calibri"/>
        </w:rPr>
        <w:t xml:space="preserve">, the GNSO </w:t>
      </w:r>
      <w:r w:rsidR="007F4843" w:rsidRPr="009149FD">
        <w:rPr>
          <w:rFonts w:ascii="Calibri" w:hAnsi="Calibri"/>
        </w:rPr>
        <w:t xml:space="preserve">had recommended that IGO acronyms be protected via the Trademark Clearinghouse mechanism of a 90-days Claims Notice period. The inconsistency between the GAC advice and GNSO recommendations on this point remains unresolved, and led to the formation of the IGO Small Group in 2014, whose eventual proposal and its consideration by this </w:t>
      </w:r>
      <w:r w:rsidR="00FD75A1">
        <w:rPr>
          <w:rFonts w:ascii="Calibri" w:hAnsi="Calibri"/>
        </w:rPr>
        <w:t>Working Group</w:t>
      </w:r>
      <w:r w:rsidR="007F4843" w:rsidRPr="009149FD">
        <w:rPr>
          <w:rFonts w:ascii="Calibri" w:hAnsi="Calibri"/>
        </w:rPr>
        <w:t xml:space="preserve"> is detailed further below, in Section 3.4.</w:t>
      </w:r>
    </w:p>
    <w:p w14:paraId="45BF3015" w14:textId="77777777" w:rsidR="00FE5A0B" w:rsidRPr="009149FD" w:rsidRDefault="00FE5A0B" w:rsidP="00FE5A0B">
      <w:pPr>
        <w:rPr>
          <w:rFonts w:ascii="Calibri" w:hAnsi="Calibri"/>
        </w:rPr>
      </w:pPr>
    </w:p>
    <w:p w14:paraId="52A4740A" w14:textId="700345DC" w:rsidR="00FE5A0B" w:rsidRPr="009149FD" w:rsidRDefault="003E6D52" w:rsidP="00FE5A0B">
      <w:pPr>
        <w:pStyle w:val="Heading4"/>
        <w:numPr>
          <w:ilvl w:val="0"/>
          <w:numId w:val="0"/>
        </w:numPr>
        <w:rPr>
          <w:rFonts w:ascii="Calibri" w:hAnsi="Calibri"/>
        </w:rPr>
      </w:pPr>
      <w:r w:rsidRPr="009149FD">
        <w:rPr>
          <w:rFonts w:ascii="Calibri" w:hAnsi="Calibri"/>
        </w:rPr>
        <w:t>3</w:t>
      </w:r>
      <w:r w:rsidR="00FE5A0B" w:rsidRPr="009149FD">
        <w:rPr>
          <w:rFonts w:ascii="Calibri" w:hAnsi="Calibri"/>
        </w:rPr>
        <w:t>.3 Review of Legal Instruments, Legal Expert Opinion and Other External Source Materials</w:t>
      </w:r>
    </w:p>
    <w:p w14:paraId="0A047861" w14:textId="77777777" w:rsidR="00FE5A0B" w:rsidRPr="009149FD" w:rsidRDefault="00FE5A0B" w:rsidP="00FE5A0B">
      <w:pPr>
        <w:rPr>
          <w:rFonts w:ascii="Calibri" w:hAnsi="Calibri"/>
        </w:rPr>
      </w:pPr>
    </w:p>
    <w:p w14:paraId="5E205927" w14:textId="237E9A04" w:rsidR="00E651BE" w:rsidRPr="009149FD" w:rsidRDefault="00E651BE" w:rsidP="00FE5A0B">
      <w:pPr>
        <w:rPr>
          <w:rFonts w:ascii="Calibri" w:hAnsi="Calibri"/>
          <w:u w:val="single"/>
        </w:rPr>
      </w:pPr>
      <w:r w:rsidRPr="009149FD">
        <w:rPr>
          <w:rFonts w:ascii="Calibri" w:hAnsi="Calibri"/>
          <w:u w:val="single"/>
        </w:rPr>
        <w:t>Consideration of the needs and concerns of INGOs</w:t>
      </w:r>
    </w:p>
    <w:p w14:paraId="1A0915B2" w14:textId="77777777" w:rsidR="00E651BE" w:rsidRPr="009149FD" w:rsidRDefault="00E651BE" w:rsidP="00FE5A0B">
      <w:pPr>
        <w:rPr>
          <w:rFonts w:ascii="Calibri" w:hAnsi="Calibri"/>
        </w:rPr>
      </w:pPr>
    </w:p>
    <w:p w14:paraId="688AE56C" w14:textId="19C168D7" w:rsidR="00FE5A0B" w:rsidRPr="009149FD" w:rsidRDefault="00FE5A0B" w:rsidP="00FE5A0B">
      <w:pPr>
        <w:rPr>
          <w:rFonts w:ascii="Calibri" w:hAnsi="Calibri"/>
        </w:rPr>
      </w:pPr>
      <w:r w:rsidRPr="009149FD">
        <w:rPr>
          <w:rFonts w:ascii="Calibri" w:hAnsi="Calibri"/>
        </w:rPr>
        <w:t xml:space="preserve">Assisted by the reports of its three Sub Groups that reviewed the historical documentation on the topic, the </w:t>
      </w:r>
      <w:r w:rsidR="00FD75A1">
        <w:rPr>
          <w:rFonts w:ascii="Calibri" w:hAnsi="Calibri"/>
        </w:rPr>
        <w:t>Working Group</w:t>
      </w:r>
      <w:r w:rsidRPr="009149FD">
        <w:rPr>
          <w:rFonts w:ascii="Calibri" w:hAnsi="Calibri"/>
        </w:rPr>
        <w:t xml:space="preserve"> came to the preliminary conclusion early on in its deliberations that there was no substantive principled reason to accord any special treatment to INGOs</w:t>
      </w:r>
      <w:r w:rsidR="004B1F5A" w:rsidRPr="009149FD">
        <w:rPr>
          <w:rFonts w:ascii="Calibri" w:hAnsi="Calibri"/>
        </w:rPr>
        <w:t xml:space="preserve"> (includin</w:t>
      </w:r>
      <w:r w:rsidR="00F7796C" w:rsidRPr="009149FD">
        <w:rPr>
          <w:rFonts w:ascii="Calibri" w:hAnsi="Calibri"/>
        </w:rPr>
        <w:t xml:space="preserve">g the </w:t>
      </w:r>
      <w:r w:rsidR="004B1F5A" w:rsidRPr="009149FD">
        <w:rPr>
          <w:rFonts w:ascii="Calibri" w:hAnsi="Calibri"/>
        </w:rPr>
        <w:t xml:space="preserve">Red Cross movement and the </w:t>
      </w:r>
      <w:r w:rsidR="00F7796C" w:rsidRPr="009149FD">
        <w:rPr>
          <w:rFonts w:ascii="Calibri" w:hAnsi="Calibri"/>
        </w:rPr>
        <w:t>IOC</w:t>
      </w:r>
      <w:r w:rsidR="004B1F5A" w:rsidRPr="009149FD">
        <w:rPr>
          <w:rFonts w:ascii="Calibri" w:hAnsi="Calibri"/>
        </w:rPr>
        <w:t>, which had been specific subjects of analysis under a previous GNSO PDP)</w:t>
      </w:r>
      <w:r w:rsidRPr="009149FD">
        <w:rPr>
          <w:rFonts w:ascii="Calibri" w:hAnsi="Calibri"/>
        </w:rPr>
        <w:t xml:space="preserve"> in relation to either amendment of existing, or development of a new, dispute resolution process. The </w:t>
      </w:r>
      <w:r w:rsidR="00FD75A1">
        <w:rPr>
          <w:rFonts w:ascii="Calibri" w:hAnsi="Calibri"/>
        </w:rPr>
        <w:t>Working Group</w:t>
      </w:r>
      <w:r w:rsidRPr="009149FD">
        <w:rPr>
          <w:rFonts w:ascii="Calibri" w:hAnsi="Calibri"/>
        </w:rPr>
        <w:t xml:space="preserve">’s rationale for this decision was set out in detail in an annex to the </w:t>
      </w:r>
      <w:r w:rsidR="00FD75A1">
        <w:rPr>
          <w:rFonts w:ascii="Calibri" w:hAnsi="Calibri"/>
        </w:rPr>
        <w:lastRenderedPageBreak/>
        <w:t>Working Group</w:t>
      </w:r>
      <w:r w:rsidRPr="009149FD">
        <w:rPr>
          <w:rFonts w:ascii="Calibri" w:hAnsi="Calibri"/>
        </w:rPr>
        <w:t xml:space="preserve">’s initial solicitation of input from all ICANN </w:t>
      </w:r>
      <w:r w:rsidR="00F7796C" w:rsidRPr="009149FD">
        <w:rPr>
          <w:rFonts w:ascii="Calibri" w:hAnsi="Calibri"/>
        </w:rPr>
        <w:t>SO/ACs</w:t>
      </w:r>
      <w:r w:rsidRPr="009149FD">
        <w:rPr>
          <w:rFonts w:ascii="Calibri" w:hAnsi="Calibri"/>
        </w:rPr>
        <w:t>, sent in December 2014</w:t>
      </w:r>
      <w:r w:rsidRPr="009149FD">
        <w:rPr>
          <w:rStyle w:val="FootnoteReference"/>
        </w:rPr>
        <w:footnoteReference w:id="36"/>
      </w:r>
      <w:r w:rsidRPr="009149FD">
        <w:rPr>
          <w:rFonts w:ascii="Calibri" w:hAnsi="Calibri"/>
        </w:rPr>
        <w:t xml:space="preserve">. The </w:t>
      </w:r>
      <w:r w:rsidR="00FD75A1">
        <w:rPr>
          <w:rFonts w:ascii="Calibri" w:hAnsi="Calibri"/>
        </w:rPr>
        <w:t>Working Group</w:t>
      </w:r>
      <w:r w:rsidRPr="009149FD">
        <w:rPr>
          <w:rFonts w:ascii="Calibri" w:hAnsi="Calibri"/>
        </w:rPr>
        <w:t xml:space="preserve"> also presented this preliminary conclusion to the GNSO Council and the community, and received no objections from the Council, any SO/AC or the community generally. </w:t>
      </w:r>
      <w:r w:rsidRPr="009149FD">
        <w:rPr>
          <w:rFonts w:ascii="Calibri" w:hAnsi="Calibri"/>
          <w:b/>
        </w:rPr>
        <w:t xml:space="preserve">The </w:t>
      </w:r>
      <w:r w:rsidR="00FD75A1">
        <w:rPr>
          <w:rFonts w:ascii="Calibri" w:hAnsi="Calibri"/>
          <w:b/>
        </w:rPr>
        <w:t>Working Group</w:t>
      </w:r>
      <w:r w:rsidRPr="009149FD">
        <w:rPr>
          <w:rFonts w:ascii="Calibri" w:hAnsi="Calibri"/>
          <w:b/>
        </w:rPr>
        <w:t xml:space="preserve">’s agreed text for this </w:t>
      </w:r>
      <w:r w:rsidR="00E651BE" w:rsidRPr="009149FD">
        <w:rPr>
          <w:rFonts w:ascii="Calibri" w:hAnsi="Calibri"/>
          <w:b/>
        </w:rPr>
        <w:t xml:space="preserve">final </w:t>
      </w:r>
      <w:r w:rsidRPr="009149FD">
        <w:rPr>
          <w:rFonts w:ascii="Calibri" w:hAnsi="Calibri"/>
          <w:b/>
        </w:rPr>
        <w:t>recommendation, and its accompanying rationale, is set out in full as Recommendation #1</w:t>
      </w:r>
      <w:ins w:id="354" w:author="Mary Wong" w:date="2018-07-06T16:13:00Z">
        <w:r w:rsidR="00066946">
          <w:rPr>
            <w:rFonts w:ascii="Calibri" w:hAnsi="Calibri"/>
            <w:b/>
          </w:rPr>
          <w:t>(a)</w:t>
        </w:r>
      </w:ins>
      <w:r w:rsidRPr="009149FD">
        <w:rPr>
          <w:rFonts w:ascii="Calibri" w:hAnsi="Calibri"/>
          <w:b/>
        </w:rPr>
        <w:t xml:space="preserve"> in Section </w:t>
      </w:r>
      <w:r w:rsidR="00FF16EC" w:rsidRPr="009149FD">
        <w:rPr>
          <w:rFonts w:ascii="Calibri" w:hAnsi="Calibri"/>
          <w:b/>
        </w:rPr>
        <w:t>2</w:t>
      </w:r>
      <w:r w:rsidRPr="009149FD">
        <w:rPr>
          <w:rFonts w:ascii="Calibri" w:hAnsi="Calibri"/>
          <w:b/>
        </w:rPr>
        <w:t xml:space="preserve">, </w:t>
      </w:r>
      <w:r w:rsidR="00FF16EC" w:rsidRPr="009149FD">
        <w:rPr>
          <w:rFonts w:ascii="Calibri" w:hAnsi="Calibri"/>
          <w:b/>
        </w:rPr>
        <w:t>above</w:t>
      </w:r>
      <w:r w:rsidRPr="009149FD">
        <w:rPr>
          <w:rFonts w:ascii="Calibri" w:hAnsi="Calibri"/>
          <w:b/>
        </w:rPr>
        <w:t>.</w:t>
      </w:r>
    </w:p>
    <w:p w14:paraId="33904550" w14:textId="77777777" w:rsidR="00FE5A0B" w:rsidRPr="009149FD" w:rsidRDefault="00FE5A0B" w:rsidP="00FE5A0B">
      <w:pPr>
        <w:rPr>
          <w:rFonts w:ascii="Calibri" w:hAnsi="Calibri"/>
        </w:rPr>
      </w:pPr>
    </w:p>
    <w:p w14:paraId="4AE75662" w14:textId="045375B8" w:rsidR="00E651BE" w:rsidRPr="009149FD" w:rsidRDefault="00E651BE" w:rsidP="00FE5A0B">
      <w:pPr>
        <w:rPr>
          <w:rFonts w:ascii="Calibri" w:hAnsi="Calibri"/>
          <w:u w:val="single"/>
        </w:rPr>
      </w:pPr>
      <w:r w:rsidRPr="009149FD">
        <w:rPr>
          <w:rFonts w:ascii="Calibri" w:hAnsi="Calibri"/>
          <w:u w:val="single"/>
        </w:rPr>
        <w:t>Consideration of the need for IGOs to demonstrate standing under the UDRP and URS</w:t>
      </w:r>
    </w:p>
    <w:p w14:paraId="27E9B9A8" w14:textId="77777777" w:rsidR="00E651BE" w:rsidRPr="009149FD" w:rsidRDefault="00E651BE" w:rsidP="00FE5A0B">
      <w:pPr>
        <w:rPr>
          <w:rFonts w:ascii="Calibri" w:hAnsi="Calibri"/>
        </w:rPr>
      </w:pPr>
    </w:p>
    <w:p w14:paraId="40BFE92D" w14:textId="667BAB31" w:rsidR="00FE5A0B" w:rsidRPr="009149FD" w:rsidRDefault="00FE5A0B" w:rsidP="00FE5A0B">
      <w:pPr>
        <w:rPr>
          <w:rFonts w:ascii="Calibri" w:hAnsi="Calibri"/>
        </w:rPr>
      </w:pPr>
      <w:r w:rsidRPr="009149FD">
        <w:rPr>
          <w:rFonts w:ascii="Calibri" w:hAnsi="Calibri"/>
        </w:rPr>
        <w:t xml:space="preserve">Following its decision to focus further discussions on IGOs, the </w:t>
      </w:r>
      <w:r w:rsidR="00FD75A1">
        <w:rPr>
          <w:rFonts w:ascii="Calibri" w:hAnsi="Calibri"/>
        </w:rPr>
        <w:t>Working Group</w:t>
      </w:r>
      <w:r w:rsidRPr="009149FD">
        <w:rPr>
          <w:rFonts w:ascii="Calibri" w:hAnsi="Calibri"/>
        </w:rPr>
        <w:t xml:space="preserve"> moved on to consider the question of how to deal with the fact that not all IGOs possess </w:t>
      </w:r>
      <w:del w:id="355" w:author="Mary Wong" w:date="2018-07-06T16:13:00Z">
        <w:r w:rsidRPr="009149FD" w:rsidDel="00066946">
          <w:rPr>
            <w:rFonts w:ascii="Calibri" w:hAnsi="Calibri"/>
          </w:rPr>
          <w:delText>national or common law</w:delText>
        </w:r>
      </w:del>
      <w:ins w:id="356" w:author="Mary Wong" w:date="2018-07-06T16:13:00Z">
        <w:r w:rsidR="00066946">
          <w:rPr>
            <w:rFonts w:ascii="Calibri" w:hAnsi="Calibri"/>
          </w:rPr>
          <w:t>registered or unregistered</w:t>
        </w:r>
      </w:ins>
      <w:r w:rsidRPr="009149FD">
        <w:rPr>
          <w:rFonts w:ascii="Calibri" w:hAnsi="Calibri"/>
        </w:rPr>
        <w:t xml:space="preserve"> trademark rights in their names or acronyms – in which case the IGO would not then have standing to file a complaint under the UDRP or URS. As further described in Section </w:t>
      </w:r>
      <w:r w:rsidR="00FF16EC" w:rsidRPr="009149FD">
        <w:rPr>
          <w:rFonts w:ascii="Calibri" w:hAnsi="Calibri"/>
        </w:rPr>
        <w:t>2</w:t>
      </w:r>
      <w:r w:rsidRPr="009149FD">
        <w:rPr>
          <w:rFonts w:ascii="Calibri" w:hAnsi="Calibri"/>
        </w:rPr>
        <w:t xml:space="preserve"> (</w:t>
      </w:r>
      <w:r w:rsidR="00FF16EC" w:rsidRPr="009149FD">
        <w:rPr>
          <w:rFonts w:ascii="Calibri" w:hAnsi="Calibri"/>
        </w:rPr>
        <w:t>above</w:t>
      </w:r>
      <w:r w:rsidRPr="009149FD">
        <w:rPr>
          <w:rFonts w:ascii="Calibri" w:hAnsi="Calibri"/>
        </w:rPr>
        <w:t xml:space="preserve">), the </w:t>
      </w:r>
      <w:r w:rsidR="00FD75A1">
        <w:rPr>
          <w:rFonts w:ascii="Calibri" w:hAnsi="Calibri"/>
        </w:rPr>
        <w:t>Working Group</w:t>
      </w:r>
      <w:r w:rsidR="00E651BE" w:rsidRPr="009149FD">
        <w:rPr>
          <w:rFonts w:ascii="Calibri" w:hAnsi="Calibri"/>
        </w:rPr>
        <w:t>’s preliminary recommendation in its Initial Report</w:t>
      </w:r>
      <w:r w:rsidRPr="009149FD">
        <w:rPr>
          <w:rFonts w:ascii="Calibri" w:hAnsi="Calibri"/>
        </w:rPr>
        <w:t xml:space="preserve">, after substantial </w:t>
      </w:r>
      <w:r w:rsidR="00FF712B" w:rsidRPr="009149FD">
        <w:rPr>
          <w:rFonts w:ascii="Calibri" w:hAnsi="Calibri"/>
        </w:rPr>
        <w:t xml:space="preserve">research and </w:t>
      </w:r>
      <w:r w:rsidRPr="009149FD">
        <w:rPr>
          <w:rFonts w:ascii="Calibri" w:hAnsi="Calibri"/>
        </w:rPr>
        <w:t xml:space="preserve">discussion, </w:t>
      </w:r>
      <w:r w:rsidR="00E651BE" w:rsidRPr="009149FD">
        <w:rPr>
          <w:rFonts w:ascii="Calibri" w:hAnsi="Calibri"/>
        </w:rPr>
        <w:t xml:space="preserve">was </w:t>
      </w:r>
      <w:r w:rsidRPr="009149FD">
        <w:rPr>
          <w:rFonts w:ascii="Calibri" w:hAnsi="Calibri"/>
        </w:rPr>
        <w:t xml:space="preserve">that standing to file can </w:t>
      </w:r>
      <w:r w:rsidR="00FF712B" w:rsidRPr="009149FD">
        <w:rPr>
          <w:rFonts w:ascii="Calibri" w:hAnsi="Calibri"/>
        </w:rPr>
        <w:t xml:space="preserve">also </w:t>
      </w:r>
      <w:r w:rsidRPr="009149FD">
        <w:rPr>
          <w:rFonts w:ascii="Calibri" w:hAnsi="Calibri"/>
        </w:rPr>
        <w:t>be demonstrated by those IGOs which have invoked the protections provided by Article 6</w:t>
      </w:r>
      <w:r w:rsidRPr="009149FD">
        <w:rPr>
          <w:rFonts w:ascii="Calibri" w:hAnsi="Calibri"/>
          <w:i/>
        </w:rPr>
        <w:t>ter</w:t>
      </w:r>
      <w:r w:rsidRPr="009149FD">
        <w:rPr>
          <w:rFonts w:ascii="Calibri" w:hAnsi="Calibri"/>
        </w:rPr>
        <w:t xml:space="preserve"> of the Paris Convention on Industrial Property.  </w:t>
      </w:r>
    </w:p>
    <w:p w14:paraId="1D613865" w14:textId="77777777" w:rsidR="00FE5A0B" w:rsidRPr="009149FD" w:rsidRDefault="00FE5A0B" w:rsidP="00FE5A0B">
      <w:pPr>
        <w:rPr>
          <w:rFonts w:ascii="Calibri" w:hAnsi="Calibri"/>
        </w:rPr>
      </w:pPr>
    </w:p>
    <w:p w14:paraId="35BD3463" w14:textId="59A40B9F"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notes that the potential applicability of Article 6</w:t>
      </w:r>
      <w:r w:rsidRPr="009149FD">
        <w:rPr>
          <w:rFonts w:ascii="Calibri" w:hAnsi="Calibri"/>
          <w:i/>
        </w:rPr>
        <w:t>ter</w:t>
      </w:r>
      <w:r w:rsidRPr="009149FD">
        <w:rPr>
          <w:rFonts w:ascii="Calibri" w:hAnsi="Calibri"/>
        </w:rPr>
        <w:t xml:space="preserve"> was first raised by the IGOs in their initial request to ICANN for protection of their names and acronyms in the top and second level of the domain name system</w:t>
      </w:r>
      <w:r w:rsidR="00FF712B" w:rsidRPr="009149FD">
        <w:rPr>
          <w:rFonts w:ascii="Calibri" w:hAnsi="Calibri"/>
        </w:rPr>
        <w:t>, in which they stated, “The names and acronyms of IGOs are protected within the scope of Article 6</w:t>
      </w:r>
      <w:r w:rsidR="00FF712B" w:rsidRPr="009149FD">
        <w:rPr>
          <w:rFonts w:ascii="Calibri" w:hAnsi="Calibri"/>
          <w:i/>
        </w:rPr>
        <w:t>ter</w:t>
      </w:r>
      <w:r w:rsidR="00FF712B" w:rsidRPr="009149FD">
        <w:rPr>
          <w:rFonts w:ascii="Calibri" w:hAnsi="Calibri"/>
        </w:rPr>
        <w:t xml:space="preserve"> of the Paris Convention for the Protection of Industrial Property (with 173 Contracting Parties), as further referred to in Article 16 of the Trademark Law Treaty and Article 2 of the WTO Agreement on Trade Related Aspects of Intellectual Property Rights”.</w:t>
      </w:r>
      <w:r w:rsidRPr="009149FD">
        <w:rPr>
          <w:rStyle w:val="FootnoteReference"/>
        </w:rPr>
        <w:footnoteReference w:id="37"/>
      </w:r>
      <w:r w:rsidRPr="009149FD">
        <w:rPr>
          <w:rFonts w:ascii="Calibri" w:hAnsi="Calibri"/>
        </w:rPr>
        <w:t xml:space="preserve"> In their letter, the various IGO legal counsel that signed it stated that international legal norms such as Article 6</w:t>
      </w:r>
      <w:r w:rsidRPr="009149FD">
        <w:rPr>
          <w:rFonts w:ascii="Calibri" w:hAnsi="Calibri"/>
          <w:i/>
        </w:rPr>
        <w:t>ter</w:t>
      </w:r>
      <w:r w:rsidRPr="009149FD">
        <w:rPr>
          <w:rFonts w:ascii="Calibri" w:hAnsi="Calibri"/>
        </w:rPr>
        <w:t xml:space="preserve"> supported the targeted exclusion from registration by third parties of IGO names and acronyms (i.e. preventative protections). While this </w:t>
      </w:r>
      <w:r w:rsidR="00FD75A1">
        <w:rPr>
          <w:rFonts w:ascii="Calibri" w:hAnsi="Calibri"/>
        </w:rPr>
        <w:t>Working Group</w:t>
      </w:r>
      <w:r w:rsidRPr="009149FD">
        <w:rPr>
          <w:rFonts w:ascii="Calibri" w:hAnsi="Calibri"/>
        </w:rPr>
        <w:t xml:space="preserve"> is concerned solely with the topic of curative protections for IGO names and acronyms, it nevertheless considered the applicability and relevance of Article 6</w:t>
      </w:r>
      <w:r w:rsidRPr="009149FD">
        <w:rPr>
          <w:rFonts w:ascii="Calibri" w:hAnsi="Calibri"/>
          <w:i/>
        </w:rPr>
        <w:t>ter</w:t>
      </w:r>
      <w:r w:rsidRPr="009149FD">
        <w:rPr>
          <w:rFonts w:ascii="Calibri" w:hAnsi="Calibri"/>
        </w:rPr>
        <w:t xml:space="preserve"> to the issue. </w:t>
      </w:r>
    </w:p>
    <w:p w14:paraId="368F8E8F" w14:textId="77777777" w:rsidR="00FE5A0B" w:rsidRPr="009149FD" w:rsidRDefault="00FE5A0B" w:rsidP="00FE5A0B">
      <w:pPr>
        <w:rPr>
          <w:rFonts w:ascii="Calibri" w:hAnsi="Calibri"/>
        </w:rPr>
      </w:pPr>
    </w:p>
    <w:p w14:paraId="3C5CE090" w14:textId="4C13ED96"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acknowledges that Article 6</w:t>
      </w:r>
      <w:r w:rsidRPr="009149FD">
        <w:rPr>
          <w:rFonts w:ascii="Calibri" w:hAnsi="Calibri"/>
          <w:i/>
        </w:rPr>
        <w:t>ter</w:t>
      </w:r>
      <w:r w:rsidRPr="009149FD">
        <w:rPr>
          <w:rFonts w:ascii="Calibri" w:hAnsi="Calibri"/>
        </w:rPr>
        <w:t xml:space="preserve"> does not confer substantive legal rights, whether as trademarks or in other forms. Rather, it provides protection to IGO names and acronyms by requiring contracting States that are party to the treaty</w:t>
      </w:r>
      <w:r w:rsidR="00F7796C" w:rsidRPr="009149FD">
        <w:rPr>
          <w:rFonts w:ascii="Calibri" w:hAnsi="Calibri"/>
        </w:rPr>
        <w:t xml:space="preserve"> or that otherwise are obliged to abide by the treaty provisions</w:t>
      </w:r>
      <w:r w:rsidRPr="009149FD">
        <w:rPr>
          <w:rFonts w:ascii="Calibri" w:hAnsi="Calibri"/>
        </w:rPr>
        <w:t xml:space="preserve"> to prohibit confusing third</w:t>
      </w:r>
      <w:r w:rsidR="00E2051E" w:rsidRPr="009149FD">
        <w:rPr>
          <w:rFonts w:ascii="Calibri" w:hAnsi="Calibri"/>
        </w:rPr>
        <w:t>-</w:t>
      </w:r>
      <w:r w:rsidRPr="009149FD">
        <w:rPr>
          <w:rFonts w:ascii="Calibri" w:hAnsi="Calibri"/>
        </w:rPr>
        <w:t xml:space="preserve">party use of those identifiers </w:t>
      </w:r>
      <w:r w:rsidRPr="009149FD">
        <w:rPr>
          <w:rFonts w:ascii="Calibri" w:hAnsi="Calibri"/>
          <w:i/>
        </w:rPr>
        <w:t>as trademarks</w:t>
      </w:r>
      <w:r w:rsidRPr="009149FD">
        <w:rPr>
          <w:rFonts w:ascii="Calibri" w:hAnsi="Calibri"/>
        </w:rPr>
        <w:t xml:space="preserve"> in industrial or commercial activities, on the basis </w:t>
      </w:r>
      <w:r w:rsidRPr="009149FD">
        <w:rPr>
          <w:rFonts w:ascii="Calibri" w:hAnsi="Calibri"/>
        </w:rPr>
        <w:lastRenderedPageBreak/>
        <w:t>that such exclusion reflects the public status of IGOs and prevents confusion that would interfere with such status</w:t>
      </w:r>
      <w:r w:rsidRPr="009149FD">
        <w:rPr>
          <w:rStyle w:val="FootnoteReference"/>
        </w:rPr>
        <w:footnoteReference w:id="38"/>
      </w:r>
      <w:r w:rsidRPr="009149FD">
        <w:rPr>
          <w:rFonts w:ascii="Calibri" w:hAnsi="Calibri"/>
        </w:rPr>
        <w:t xml:space="preserve">. </w:t>
      </w:r>
      <w:r w:rsidR="00E651BE" w:rsidRPr="006D692B">
        <w:rPr>
          <w:rFonts w:ascii="Calibri" w:hAnsi="Calibri"/>
        </w:rPr>
        <w:t>G</w:t>
      </w:r>
      <w:r w:rsidR="006B1837" w:rsidRPr="006D692B">
        <w:rPr>
          <w:rFonts w:ascii="Calibri" w:hAnsi="Calibri"/>
        </w:rPr>
        <w:t>iven this linkage of Article 6</w:t>
      </w:r>
      <w:r w:rsidR="006B1837" w:rsidRPr="006D692B">
        <w:rPr>
          <w:rFonts w:ascii="Calibri" w:hAnsi="Calibri"/>
          <w:i/>
        </w:rPr>
        <w:t>ter</w:t>
      </w:r>
      <w:r w:rsidR="006B1837" w:rsidRPr="006D692B">
        <w:rPr>
          <w:rFonts w:ascii="Calibri" w:hAnsi="Calibri"/>
        </w:rPr>
        <w:t xml:space="preserve"> protections to national trademark regimes, and</w:t>
      </w:r>
      <w:r w:rsidR="00FF712B" w:rsidRPr="006D692B">
        <w:rPr>
          <w:rFonts w:ascii="Calibri" w:hAnsi="Calibri"/>
        </w:rPr>
        <w:t xml:space="preserve"> </w:t>
      </w:r>
      <w:r w:rsidRPr="006D692B">
        <w:rPr>
          <w:rFonts w:ascii="Calibri" w:hAnsi="Calibri"/>
        </w:rPr>
        <w:t xml:space="preserve">for the limited purpose of demonstrating standing to file a UDRP or URS complaint, the </w:t>
      </w:r>
      <w:r w:rsidR="00FD75A1" w:rsidRPr="002F7E83">
        <w:rPr>
          <w:rFonts w:ascii="Calibri" w:hAnsi="Calibri"/>
        </w:rPr>
        <w:t>Working Group</w:t>
      </w:r>
      <w:r w:rsidR="00E651BE" w:rsidRPr="002C2098">
        <w:rPr>
          <w:rFonts w:ascii="Calibri" w:hAnsi="Calibri"/>
        </w:rPr>
        <w:t xml:space="preserve"> initially recommended that </w:t>
      </w:r>
      <w:r w:rsidRPr="002C2098">
        <w:rPr>
          <w:rFonts w:ascii="Calibri" w:hAnsi="Calibri"/>
        </w:rPr>
        <w:t>protections afforded to IGO names and acronyms by Article 6</w:t>
      </w:r>
      <w:r w:rsidRPr="002C2098">
        <w:rPr>
          <w:rFonts w:ascii="Calibri" w:hAnsi="Calibri"/>
          <w:i/>
        </w:rPr>
        <w:t>ter</w:t>
      </w:r>
      <w:r w:rsidRPr="002C2098">
        <w:rPr>
          <w:rFonts w:ascii="Calibri" w:hAnsi="Calibri"/>
        </w:rPr>
        <w:t xml:space="preserve"> can be viewed as sufficient for that specific purpose. </w:t>
      </w:r>
      <w:r w:rsidR="00E651BE" w:rsidRPr="002C2098">
        <w:rPr>
          <w:rFonts w:ascii="Calibri" w:hAnsi="Calibri"/>
        </w:rPr>
        <w:t xml:space="preserve">As detailed in Section 2.1 above, however, the </w:t>
      </w:r>
      <w:r w:rsidR="00FD75A1" w:rsidRPr="002C2098">
        <w:rPr>
          <w:rFonts w:ascii="Calibri" w:hAnsi="Calibri"/>
        </w:rPr>
        <w:t>Working Group</w:t>
      </w:r>
      <w:r w:rsidR="00E651BE" w:rsidRPr="002C2098">
        <w:rPr>
          <w:rFonts w:ascii="Calibri" w:hAnsi="Calibri"/>
        </w:rPr>
        <w:t xml:space="preserve">’s review of community input on this preliminary recommendation has resulted in the </w:t>
      </w:r>
      <w:r w:rsidR="00FD75A1" w:rsidRPr="002C2098">
        <w:rPr>
          <w:rFonts w:ascii="Calibri" w:hAnsi="Calibri"/>
        </w:rPr>
        <w:t>Working Group</w:t>
      </w:r>
      <w:r w:rsidR="00E651BE" w:rsidRPr="002C2098">
        <w:rPr>
          <w:rFonts w:ascii="Calibri" w:hAnsi="Calibri"/>
        </w:rPr>
        <w:t xml:space="preserve"> modifying its original conclusion on the issue of standing.</w:t>
      </w:r>
      <w:r w:rsidR="00E651BE" w:rsidRPr="009149FD">
        <w:rPr>
          <w:rFonts w:ascii="Calibri" w:hAnsi="Calibri"/>
        </w:rPr>
        <w:t xml:space="preserve"> </w:t>
      </w:r>
      <w:r w:rsidRPr="009149FD">
        <w:rPr>
          <w:rFonts w:ascii="Calibri" w:hAnsi="Calibri"/>
          <w:b/>
        </w:rPr>
        <w:t xml:space="preserve">The </w:t>
      </w:r>
      <w:r w:rsidR="00FD75A1">
        <w:rPr>
          <w:rFonts w:ascii="Calibri" w:hAnsi="Calibri"/>
          <w:b/>
        </w:rPr>
        <w:t>Working Group</w:t>
      </w:r>
      <w:r w:rsidRPr="009149FD">
        <w:rPr>
          <w:rFonts w:ascii="Calibri" w:hAnsi="Calibri"/>
          <w:b/>
        </w:rPr>
        <w:t xml:space="preserve">’s agreed text for this </w:t>
      </w:r>
      <w:r w:rsidR="00E651BE" w:rsidRPr="009149FD">
        <w:rPr>
          <w:rFonts w:ascii="Calibri" w:hAnsi="Calibri"/>
          <w:b/>
        </w:rPr>
        <w:t xml:space="preserve">final </w:t>
      </w:r>
      <w:r w:rsidRPr="009149FD">
        <w:rPr>
          <w:rFonts w:ascii="Calibri" w:hAnsi="Calibri"/>
          <w:b/>
        </w:rPr>
        <w:t xml:space="preserve">recommendation, </w:t>
      </w:r>
      <w:r w:rsidR="00E651BE" w:rsidRPr="009149FD">
        <w:rPr>
          <w:rFonts w:ascii="Calibri" w:hAnsi="Calibri"/>
          <w:b/>
        </w:rPr>
        <w:t>and its accompanying rationale</w:t>
      </w:r>
      <w:r w:rsidRPr="009149FD">
        <w:rPr>
          <w:rFonts w:ascii="Calibri" w:hAnsi="Calibri"/>
          <w:b/>
        </w:rPr>
        <w:t xml:space="preserve">, are set out in full as Recommendation #2 in Section </w:t>
      </w:r>
      <w:r w:rsidR="00FF16EC" w:rsidRPr="009149FD">
        <w:rPr>
          <w:rFonts w:ascii="Calibri" w:hAnsi="Calibri"/>
          <w:b/>
        </w:rPr>
        <w:t>2</w:t>
      </w:r>
      <w:r w:rsidRPr="009149FD">
        <w:rPr>
          <w:rFonts w:ascii="Calibri" w:hAnsi="Calibri"/>
          <w:b/>
        </w:rPr>
        <w:t xml:space="preserve">, </w:t>
      </w:r>
      <w:r w:rsidR="00FF16EC" w:rsidRPr="009149FD">
        <w:rPr>
          <w:rFonts w:ascii="Calibri" w:hAnsi="Calibri"/>
          <w:b/>
        </w:rPr>
        <w:t>above</w:t>
      </w:r>
      <w:r w:rsidRPr="009149FD">
        <w:rPr>
          <w:rFonts w:ascii="Calibri" w:hAnsi="Calibri"/>
          <w:b/>
        </w:rPr>
        <w:t>.</w:t>
      </w:r>
    </w:p>
    <w:p w14:paraId="521FBB45" w14:textId="77777777" w:rsidR="00FE5A0B" w:rsidRPr="009149FD" w:rsidRDefault="00FE5A0B" w:rsidP="00FE5A0B">
      <w:pPr>
        <w:rPr>
          <w:rFonts w:ascii="Calibri" w:hAnsi="Calibri"/>
        </w:rPr>
      </w:pPr>
    </w:p>
    <w:p w14:paraId="1E342B79" w14:textId="77777777" w:rsidR="006D692B" w:rsidRPr="006D692B" w:rsidRDefault="006D692B" w:rsidP="006D692B">
      <w:pPr>
        <w:rPr>
          <w:rFonts w:ascii="Calibri" w:hAnsi="Calibri"/>
          <w:u w:val="single"/>
        </w:rPr>
      </w:pPr>
      <w:r w:rsidRPr="006D692B">
        <w:rPr>
          <w:rFonts w:ascii="Calibri" w:hAnsi="Calibri"/>
          <w:u w:val="single"/>
        </w:rPr>
        <w:t>Consideration of the question of the cost for IGOs of using the UDRP and URS</w:t>
      </w:r>
    </w:p>
    <w:p w14:paraId="52747E66" w14:textId="77777777" w:rsidR="006D692B" w:rsidRPr="006D692B" w:rsidRDefault="006D692B" w:rsidP="006D692B">
      <w:pPr>
        <w:rPr>
          <w:rFonts w:ascii="Calibri" w:hAnsi="Calibri"/>
          <w:u w:val="single"/>
        </w:rPr>
      </w:pPr>
    </w:p>
    <w:p w14:paraId="142948A9" w14:textId="1D9908F0" w:rsidR="006D692B" w:rsidRDefault="006D692B" w:rsidP="00FE5A0B">
      <w:pPr>
        <w:rPr>
          <w:rFonts w:ascii="Calibri" w:hAnsi="Calibri"/>
          <w:u w:val="single"/>
        </w:rPr>
      </w:pPr>
      <w:r>
        <w:rPr>
          <w:rFonts w:ascii="Calibri" w:hAnsi="Calibri"/>
          <w:u w:val="single"/>
        </w:rPr>
        <w:t>T</w:t>
      </w:r>
      <w:r w:rsidRPr="006D692B">
        <w:rPr>
          <w:rFonts w:ascii="Calibri" w:hAnsi="Calibri"/>
          <w:u w:val="single"/>
        </w:rPr>
        <w:t xml:space="preserve">he Working Group considered the GAC advice from its </w:t>
      </w:r>
      <w:r w:rsidR="00855286">
        <w:rPr>
          <w:rFonts w:ascii="Calibri" w:hAnsi="Calibri"/>
          <w:u w:val="single"/>
        </w:rPr>
        <w:t xml:space="preserve">Los Angeles (October 2014) and </w:t>
      </w:r>
      <w:r w:rsidRPr="006D692B">
        <w:rPr>
          <w:rFonts w:ascii="Calibri" w:hAnsi="Calibri"/>
          <w:u w:val="single"/>
        </w:rPr>
        <w:t xml:space="preserve">Buenos Aires </w:t>
      </w:r>
      <w:r w:rsidR="00855286">
        <w:rPr>
          <w:rFonts w:ascii="Calibri" w:hAnsi="Calibri"/>
          <w:u w:val="single"/>
        </w:rPr>
        <w:t>(November 2013) Communiques</w:t>
      </w:r>
      <w:r w:rsidRPr="006D692B">
        <w:rPr>
          <w:rFonts w:ascii="Calibri" w:hAnsi="Calibri"/>
          <w:u w:val="single"/>
        </w:rPr>
        <w:t xml:space="preserve"> that IGO access to and use of curative rights processes should be at low or nominal cost. The Working Group agreed that the question of </w:t>
      </w:r>
      <w:ins w:id="357" w:author="Mary Wong" w:date="2018-07-06T16:14:00Z">
        <w:r w:rsidR="00066946">
          <w:rPr>
            <w:rFonts w:ascii="Calibri" w:hAnsi="Calibri"/>
            <w:u w:val="single"/>
          </w:rPr>
          <w:t xml:space="preserve">the feasibility of providing dispute resolution services at lower or no </w:t>
        </w:r>
      </w:ins>
      <w:r w:rsidRPr="006D692B">
        <w:rPr>
          <w:rFonts w:ascii="Calibri" w:hAnsi="Calibri"/>
          <w:u w:val="single"/>
        </w:rPr>
        <w:t>cost</w:t>
      </w:r>
      <w:ins w:id="358" w:author="Mary Wong" w:date="2018-07-06T16:15:00Z">
        <w:r w:rsidR="00066946">
          <w:rPr>
            <w:rFonts w:ascii="Calibri" w:hAnsi="Calibri"/>
            <w:u w:val="single"/>
          </w:rPr>
          <w:t>s</w:t>
        </w:r>
      </w:ins>
      <w:r w:rsidRPr="006D692B">
        <w:rPr>
          <w:rFonts w:ascii="Calibri" w:hAnsi="Calibri"/>
          <w:u w:val="single"/>
        </w:rPr>
        <w:t xml:space="preserve"> was one more appropriately referred to ICANN</w:t>
      </w:r>
      <w:del w:id="359" w:author="Mary Wong" w:date="2018-07-06T16:14:00Z">
        <w:r w:rsidRPr="006D692B" w:rsidDel="00066946">
          <w:rPr>
            <w:rFonts w:ascii="Calibri" w:hAnsi="Calibri"/>
            <w:u w:val="single"/>
          </w:rPr>
          <w:delText xml:space="preserve"> and is outside the remit of the Working Group Charter</w:delText>
        </w:r>
      </w:del>
      <w:r w:rsidRPr="006D692B">
        <w:rPr>
          <w:rFonts w:ascii="Calibri" w:hAnsi="Calibri"/>
          <w:u w:val="single"/>
        </w:rPr>
        <w:t xml:space="preserve">. </w:t>
      </w:r>
      <w:r w:rsidRPr="006D692B">
        <w:rPr>
          <w:rFonts w:ascii="Calibri" w:hAnsi="Calibri"/>
          <w:b/>
          <w:u w:val="single"/>
        </w:rPr>
        <w:t>This</w:t>
      </w:r>
      <w:del w:id="360" w:author="Mary Wong" w:date="2018-07-06T16:14:00Z">
        <w:r w:rsidRPr="006D692B" w:rsidDel="00066946">
          <w:rPr>
            <w:rFonts w:ascii="Calibri" w:hAnsi="Calibri"/>
            <w:b/>
            <w:u w:val="single"/>
          </w:rPr>
          <w:delText xml:space="preserve"> preliminary</w:delText>
        </w:r>
      </w:del>
      <w:r w:rsidRPr="006D692B">
        <w:rPr>
          <w:rFonts w:ascii="Calibri" w:hAnsi="Calibri"/>
          <w:b/>
          <w:u w:val="single"/>
        </w:rPr>
        <w:t xml:space="preserve"> conclusion</w:t>
      </w:r>
      <w:r>
        <w:rPr>
          <w:rFonts w:ascii="Calibri" w:hAnsi="Calibri"/>
          <w:b/>
          <w:u w:val="single"/>
        </w:rPr>
        <w:t>, and concerns expressed by Working Group members over the issue of subsidies,</w:t>
      </w:r>
      <w:r w:rsidRPr="006D692B">
        <w:rPr>
          <w:rFonts w:ascii="Calibri" w:hAnsi="Calibri"/>
          <w:b/>
          <w:u w:val="single"/>
        </w:rPr>
        <w:t xml:space="preserve"> is further detailed as Recommendation #4 in Section 2, above.</w:t>
      </w:r>
    </w:p>
    <w:p w14:paraId="253FDDFE" w14:textId="77777777" w:rsidR="006D692B" w:rsidRDefault="006D692B" w:rsidP="00FE5A0B">
      <w:pPr>
        <w:rPr>
          <w:rFonts w:ascii="Calibri" w:hAnsi="Calibri"/>
          <w:u w:val="single"/>
        </w:rPr>
      </w:pPr>
    </w:p>
    <w:p w14:paraId="2660206F" w14:textId="0ED53ADD" w:rsidR="00FE5A0B" w:rsidRPr="009149FD" w:rsidRDefault="003F6B14" w:rsidP="00FE5A0B">
      <w:pPr>
        <w:rPr>
          <w:rFonts w:ascii="Calibri" w:hAnsi="Calibri"/>
          <w:u w:val="single"/>
        </w:rPr>
      </w:pPr>
      <w:r w:rsidRPr="009149FD">
        <w:rPr>
          <w:rFonts w:ascii="Calibri" w:hAnsi="Calibri"/>
          <w:u w:val="single"/>
        </w:rPr>
        <w:t>Consideration of a separate dispute resolution process for IGOs</w:t>
      </w:r>
    </w:p>
    <w:p w14:paraId="50C8F80C" w14:textId="77777777" w:rsidR="00FE5A0B" w:rsidRPr="009149FD" w:rsidRDefault="00FE5A0B" w:rsidP="00FE5A0B">
      <w:pPr>
        <w:rPr>
          <w:rFonts w:ascii="Calibri" w:hAnsi="Calibri"/>
        </w:rPr>
      </w:pPr>
      <w:r w:rsidRPr="009149FD">
        <w:rPr>
          <w:rFonts w:ascii="Calibri" w:hAnsi="Calibri"/>
        </w:rPr>
        <w:t xml:space="preserve"> </w:t>
      </w:r>
    </w:p>
    <w:p w14:paraId="48E0C744" w14:textId="2E3F44CA"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’s conclusions on the issues of standing and substantive grounds under the UDRP and URS also meant that, in relation to these questions, there was no compelling reason </w:t>
      </w:r>
      <w:r w:rsidR="006B1837" w:rsidRPr="009149FD">
        <w:rPr>
          <w:rFonts w:ascii="Calibri" w:hAnsi="Calibri"/>
        </w:rPr>
        <w:t xml:space="preserve">based in those considerations </w:t>
      </w:r>
      <w:r w:rsidRPr="009149FD">
        <w:rPr>
          <w:rFonts w:ascii="Calibri" w:hAnsi="Calibri"/>
        </w:rPr>
        <w:t xml:space="preserve">to create a separate </w:t>
      </w:r>
      <w:r w:rsidR="00F7796C" w:rsidRPr="009149FD">
        <w:rPr>
          <w:rFonts w:ascii="Calibri" w:hAnsi="Calibri"/>
        </w:rPr>
        <w:t>DRP</w:t>
      </w:r>
      <w:r w:rsidRPr="009149FD">
        <w:rPr>
          <w:rFonts w:ascii="Calibri" w:hAnsi="Calibri"/>
        </w:rPr>
        <w:t xml:space="preserve"> applicable only to IGOs.</w:t>
      </w:r>
      <w:r w:rsidR="0044788F" w:rsidRPr="009149FD">
        <w:rPr>
          <w:rFonts w:ascii="Calibri" w:hAnsi="Calibri"/>
        </w:rPr>
        <w:t xml:space="preserve"> In particular, the </w:t>
      </w:r>
      <w:r w:rsidR="00FD75A1">
        <w:rPr>
          <w:rFonts w:ascii="Calibri" w:hAnsi="Calibri"/>
        </w:rPr>
        <w:t>Working Group</w:t>
      </w:r>
      <w:r w:rsidR="0044788F" w:rsidRPr="009149FD">
        <w:rPr>
          <w:rFonts w:ascii="Calibri" w:hAnsi="Calibri"/>
        </w:rPr>
        <w:t xml:space="preserve"> found no broadly accepted legal basis for the protection of IGO names and acronyms other than trademark law.</w:t>
      </w:r>
    </w:p>
    <w:p w14:paraId="72494C8C" w14:textId="77777777" w:rsidR="00FE5A0B" w:rsidRPr="009149FD" w:rsidRDefault="00FE5A0B" w:rsidP="00FE5A0B">
      <w:pPr>
        <w:rPr>
          <w:rFonts w:ascii="Calibri" w:hAnsi="Calibri"/>
        </w:rPr>
      </w:pPr>
    </w:p>
    <w:p w14:paraId="010A96B1" w14:textId="754B26F5" w:rsidR="00FE5A0B" w:rsidRPr="009149FD" w:rsidRDefault="00855286" w:rsidP="00FE5A0B">
      <w:pPr>
        <w:rPr>
          <w:rFonts w:ascii="Calibri" w:hAnsi="Calibri"/>
        </w:rPr>
      </w:pPr>
      <w:r>
        <w:rPr>
          <w:rFonts w:ascii="Calibri" w:hAnsi="Calibri"/>
        </w:rPr>
        <w:t>As noted in Section 2.1 above describing the final PDP recommendations, t</w:t>
      </w:r>
      <w:r w:rsidRPr="009149FD">
        <w:rPr>
          <w:rFonts w:ascii="Calibri" w:hAnsi="Calibri"/>
        </w:rPr>
        <w:t xml:space="preserve">he </w:t>
      </w:r>
      <w:r w:rsidR="00FD75A1">
        <w:rPr>
          <w:rFonts w:ascii="Calibri" w:hAnsi="Calibri"/>
        </w:rPr>
        <w:t>Working Group</w:t>
      </w:r>
      <w:r w:rsidR="00FE5A0B" w:rsidRPr="009149FD">
        <w:rPr>
          <w:rFonts w:ascii="Calibri" w:hAnsi="Calibri"/>
        </w:rPr>
        <w:t xml:space="preserve"> also considered at length a further challenge that may be faced by IGOs – the risk that agreeing to submit to the Mutual Jurisdiction clause of the UDRP and URS by filing a complaint will strip an IGO of any jurisdictional immunity it may enjoy in a particular national court. ICANN staff, assisted by several </w:t>
      </w:r>
      <w:r w:rsidR="00FD75A1">
        <w:rPr>
          <w:rFonts w:ascii="Calibri" w:hAnsi="Calibri"/>
        </w:rPr>
        <w:t>Working Group</w:t>
      </w:r>
      <w:r w:rsidR="00FE5A0B" w:rsidRPr="009149FD">
        <w:rPr>
          <w:rFonts w:ascii="Calibri" w:hAnsi="Calibri"/>
        </w:rPr>
        <w:t xml:space="preserve"> members, conducted research on the scope of IGO jurisdictional immunity in selected jurisdictions and under applicable international treaties. The </w:t>
      </w:r>
      <w:r w:rsidR="00FD75A1">
        <w:rPr>
          <w:rFonts w:ascii="Calibri" w:hAnsi="Calibri"/>
        </w:rPr>
        <w:t>Working Group</w:t>
      </w:r>
      <w:r w:rsidR="00FE5A0B" w:rsidRPr="009149FD">
        <w:rPr>
          <w:rFonts w:ascii="Calibri" w:hAnsi="Calibri"/>
        </w:rPr>
        <w:t xml:space="preserve"> also initially consulted Mr. Hans </w:t>
      </w:r>
      <w:r w:rsidR="00FE5A0B" w:rsidRPr="009149FD">
        <w:rPr>
          <w:rFonts w:ascii="Calibri" w:hAnsi="Calibri"/>
        </w:rPr>
        <w:lastRenderedPageBreak/>
        <w:t>Corell, an international law expert, in relation to several preliminary questions on the matter</w:t>
      </w:r>
      <w:r w:rsidR="00FE5A0B" w:rsidRPr="009149FD">
        <w:rPr>
          <w:rStyle w:val="FootnoteReference"/>
        </w:rPr>
        <w:footnoteReference w:id="39"/>
      </w:r>
      <w:r w:rsidR="00FE5A0B" w:rsidRPr="009149FD">
        <w:rPr>
          <w:rFonts w:ascii="Calibri" w:hAnsi="Calibri"/>
        </w:rPr>
        <w:t xml:space="preserve">. </w:t>
      </w:r>
      <w:r w:rsidR="00366A37" w:rsidRPr="009149FD">
        <w:rPr>
          <w:rFonts w:ascii="Calibri" w:hAnsi="Calibri"/>
          <w:iCs/>
        </w:rPr>
        <w:t xml:space="preserve">Although this initial consultation provided the </w:t>
      </w:r>
      <w:r w:rsidR="00FD75A1">
        <w:rPr>
          <w:rFonts w:ascii="Calibri" w:hAnsi="Calibri"/>
          <w:iCs/>
        </w:rPr>
        <w:t>Working Group</w:t>
      </w:r>
      <w:r w:rsidR="00366A37" w:rsidRPr="009149FD">
        <w:rPr>
          <w:rFonts w:ascii="Calibri" w:hAnsi="Calibri"/>
          <w:iCs/>
        </w:rPr>
        <w:t xml:space="preserve"> with some basic information, the </w:t>
      </w:r>
      <w:r w:rsidR="00FD75A1">
        <w:rPr>
          <w:rFonts w:ascii="Calibri" w:hAnsi="Calibri"/>
          <w:iCs/>
        </w:rPr>
        <w:t>Working Group</w:t>
      </w:r>
      <w:r w:rsidR="00366A37" w:rsidRPr="009149FD">
        <w:rPr>
          <w:rFonts w:ascii="Calibri" w:hAnsi="Calibri"/>
          <w:iCs/>
        </w:rPr>
        <w:t xml:space="preserve"> concluded that there were still outstanding questions and a need for further information and guidance to enable the </w:t>
      </w:r>
      <w:r w:rsidR="00FD75A1">
        <w:rPr>
          <w:rFonts w:ascii="Calibri" w:hAnsi="Calibri"/>
          <w:iCs/>
        </w:rPr>
        <w:t>Working Group</w:t>
      </w:r>
      <w:r w:rsidR="00366A37" w:rsidRPr="009149FD">
        <w:rPr>
          <w:rFonts w:ascii="Calibri" w:hAnsi="Calibri"/>
          <w:iCs/>
        </w:rPr>
        <w:t xml:space="preserve"> to reach substantive conclusions</w:t>
      </w:r>
      <w:r w:rsidR="00366A37" w:rsidRPr="009149FD">
        <w:rPr>
          <w:rFonts w:ascii="Calibri" w:hAnsi="Calibri"/>
        </w:rPr>
        <w:t>. T</w:t>
      </w:r>
      <w:r w:rsidR="00FE5A0B" w:rsidRPr="009149FD">
        <w:rPr>
          <w:rFonts w:ascii="Calibri" w:hAnsi="Calibri"/>
        </w:rPr>
        <w:t xml:space="preserve">he </w:t>
      </w:r>
      <w:r w:rsidR="00FD75A1">
        <w:rPr>
          <w:rFonts w:ascii="Calibri" w:hAnsi="Calibri"/>
        </w:rPr>
        <w:t>Working Group</w:t>
      </w:r>
      <w:r w:rsidR="00366A37" w:rsidRPr="009149FD">
        <w:rPr>
          <w:rFonts w:ascii="Calibri" w:hAnsi="Calibri"/>
        </w:rPr>
        <w:t xml:space="preserve"> therefore</w:t>
      </w:r>
      <w:r w:rsidR="00FE5A0B" w:rsidRPr="009149FD">
        <w:rPr>
          <w:rFonts w:ascii="Calibri" w:hAnsi="Calibri"/>
        </w:rPr>
        <w:t xml:space="preserve"> requested that ICANN </w:t>
      </w:r>
      <w:r w:rsidR="00FF712B" w:rsidRPr="009149FD">
        <w:rPr>
          <w:rFonts w:ascii="Calibri" w:hAnsi="Calibri"/>
        </w:rPr>
        <w:t>assist it</w:t>
      </w:r>
      <w:r w:rsidR="0092087D" w:rsidRPr="009149FD">
        <w:rPr>
          <w:rFonts w:ascii="Calibri" w:hAnsi="Calibri"/>
        </w:rPr>
        <w:t xml:space="preserve"> by</w:t>
      </w:r>
      <w:r w:rsidR="00FF712B" w:rsidRPr="009149FD">
        <w:rPr>
          <w:rFonts w:ascii="Calibri" w:hAnsi="Calibri"/>
        </w:rPr>
        <w:t xml:space="preserve"> </w:t>
      </w:r>
      <w:r w:rsidR="0092087D" w:rsidRPr="009149FD">
        <w:rPr>
          <w:rFonts w:ascii="Calibri" w:hAnsi="Calibri"/>
        </w:rPr>
        <w:t xml:space="preserve">engaging </w:t>
      </w:r>
      <w:r w:rsidR="00FE5A0B" w:rsidRPr="009149FD">
        <w:rPr>
          <w:rFonts w:ascii="Calibri" w:hAnsi="Calibri"/>
        </w:rPr>
        <w:t>an external legal expert to provide it with a more detailed analysis</w:t>
      </w:r>
      <w:r w:rsidR="0092087D" w:rsidRPr="009149FD">
        <w:rPr>
          <w:rFonts w:ascii="Calibri" w:hAnsi="Calibri"/>
        </w:rPr>
        <w:t>. T</w:t>
      </w:r>
      <w:r w:rsidR="00FF712B" w:rsidRPr="009149FD">
        <w:rPr>
          <w:rFonts w:ascii="Calibri" w:hAnsi="Calibri"/>
        </w:rPr>
        <w:t xml:space="preserve">he </w:t>
      </w:r>
      <w:r w:rsidR="00FD75A1">
        <w:rPr>
          <w:rFonts w:ascii="Calibri" w:hAnsi="Calibri"/>
        </w:rPr>
        <w:t>Working Group</w:t>
      </w:r>
      <w:r w:rsidR="00FF712B" w:rsidRPr="009149FD">
        <w:rPr>
          <w:rFonts w:ascii="Calibri" w:hAnsi="Calibri"/>
        </w:rPr>
        <w:t xml:space="preserve"> thanks ICANN for providing the staff resources and modest financial support to facilitate that request</w:t>
      </w:r>
      <w:r w:rsidR="00FE5A0B" w:rsidRPr="009149FD">
        <w:rPr>
          <w:rFonts w:ascii="Calibri" w:hAnsi="Calibri"/>
        </w:rPr>
        <w:t xml:space="preserve">. Following consideration of several candidates nominated by </w:t>
      </w:r>
      <w:r w:rsidR="00FD75A1">
        <w:rPr>
          <w:rFonts w:ascii="Calibri" w:hAnsi="Calibri"/>
        </w:rPr>
        <w:t>Working Group</w:t>
      </w:r>
      <w:r w:rsidR="00FE5A0B" w:rsidRPr="009149FD">
        <w:rPr>
          <w:rFonts w:ascii="Calibri" w:hAnsi="Calibri"/>
        </w:rPr>
        <w:t xml:space="preserve"> members in the legal community, the </w:t>
      </w:r>
      <w:r w:rsidR="00FD75A1">
        <w:rPr>
          <w:rFonts w:ascii="Calibri" w:hAnsi="Calibri"/>
        </w:rPr>
        <w:t>Working Group</w:t>
      </w:r>
      <w:r w:rsidR="00FE5A0B" w:rsidRPr="009149FD">
        <w:rPr>
          <w:rFonts w:ascii="Calibri" w:hAnsi="Calibri"/>
        </w:rPr>
        <w:t xml:space="preserve"> agreed that Professor Edward Swaine of George Washington University, USA, should be engaged as the external legal expert</w:t>
      </w:r>
      <w:r w:rsidR="00FE5A0B" w:rsidRPr="009149FD">
        <w:rPr>
          <w:rStyle w:val="FootnoteReference"/>
        </w:rPr>
        <w:footnoteReference w:id="40"/>
      </w:r>
      <w:r w:rsidR="00FE5A0B" w:rsidRPr="009149FD">
        <w:rPr>
          <w:rFonts w:ascii="Calibri" w:hAnsi="Calibri"/>
        </w:rPr>
        <w:t>.</w:t>
      </w:r>
      <w:r w:rsidR="0044788F" w:rsidRPr="009149FD">
        <w:rPr>
          <w:rFonts w:ascii="Calibri" w:hAnsi="Calibri"/>
        </w:rPr>
        <w:t xml:space="preserve"> The internal process leading to the retention of Prof. Swaine for this task, and the subsequent </w:t>
      </w:r>
      <w:del w:id="361" w:author="Mary Wong" w:date="2018-07-06T16:16:00Z">
        <w:r w:rsidR="0044788F" w:rsidRPr="009149FD" w:rsidDel="00066946">
          <w:rPr>
            <w:rFonts w:ascii="Calibri" w:hAnsi="Calibri"/>
          </w:rPr>
          <w:delText xml:space="preserve">  </w:delText>
        </w:r>
      </w:del>
      <w:r w:rsidR="0044788F" w:rsidRPr="009149FD">
        <w:rPr>
          <w:rFonts w:ascii="Calibri" w:hAnsi="Calibri"/>
        </w:rPr>
        <w:t xml:space="preserve">development of his Final Memo and consideration thereof added approximately one year to the time required for completion of this PDP. However, the </w:t>
      </w:r>
      <w:r w:rsidR="00FD75A1">
        <w:rPr>
          <w:rFonts w:ascii="Calibri" w:hAnsi="Calibri"/>
        </w:rPr>
        <w:t>Working Group</w:t>
      </w:r>
      <w:r w:rsidR="0044788F" w:rsidRPr="009149FD">
        <w:rPr>
          <w:rFonts w:ascii="Calibri" w:hAnsi="Calibri"/>
        </w:rPr>
        <w:t xml:space="preserve"> would ha</w:t>
      </w:r>
      <w:r w:rsidR="00F0537F">
        <w:rPr>
          <w:rFonts w:ascii="Calibri" w:hAnsi="Calibri"/>
        </w:rPr>
        <w:t>v</w:t>
      </w:r>
      <w:r w:rsidR="0044788F" w:rsidRPr="009149FD">
        <w:rPr>
          <w:rFonts w:ascii="Calibri" w:hAnsi="Calibri"/>
        </w:rPr>
        <w:t>e been unable to complete its task absent such expert legal advice on the scope of IGO jurisdictional immunity.</w:t>
      </w:r>
    </w:p>
    <w:p w14:paraId="0E43B349" w14:textId="77777777" w:rsidR="00FE5A0B" w:rsidRPr="009149FD" w:rsidRDefault="00FE5A0B" w:rsidP="00FE5A0B">
      <w:pPr>
        <w:rPr>
          <w:rFonts w:ascii="Calibri" w:hAnsi="Calibri"/>
        </w:rPr>
      </w:pPr>
    </w:p>
    <w:p w14:paraId="5641A6B9" w14:textId="3ED7A8BD"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developed several detailed questions for Professor Swaine to respond to, focusing on a determination of the scope of international law concerning the jurisdictional immunity of IGOs (as distinct from the sovereign immunity of States). In order for the </w:t>
      </w:r>
      <w:r w:rsidR="00FD75A1">
        <w:rPr>
          <w:rFonts w:ascii="Calibri" w:hAnsi="Calibri"/>
        </w:rPr>
        <w:t>Working Group</w:t>
      </w:r>
      <w:r w:rsidRPr="009149FD">
        <w:rPr>
          <w:rFonts w:ascii="Calibri" w:hAnsi="Calibri"/>
        </w:rPr>
        <w:t xml:space="preserve"> to properly evaluate the need to either amend the UDRP or URS</w:t>
      </w:r>
      <w:del w:id="362" w:author="Mary Wong" w:date="2018-07-06T16:16:00Z">
        <w:r w:rsidRPr="009149FD" w:rsidDel="00066946">
          <w:rPr>
            <w:rFonts w:ascii="Calibri" w:hAnsi="Calibri"/>
          </w:rPr>
          <w:delText>,</w:delText>
        </w:r>
      </w:del>
      <w:r w:rsidRPr="009149FD">
        <w:rPr>
          <w:rFonts w:ascii="Calibri" w:hAnsi="Calibri"/>
        </w:rPr>
        <w:t xml:space="preserve"> or develop a new mechanism</w:t>
      </w:r>
      <w:del w:id="363" w:author="Mary Wong" w:date="2018-07-06T16:16:00Z">
        <w:r w:rsidRPr="009149FD" w:rsidDel="00066946">
          <w:rPr>
            <w:rFonts w:ascii="Calibri" w:hAnsi="Calibri"/>
          </w:rPr>
          <w:delText>,</w:delText>
        </w:r>
      </w:del>
      <w:r w:rsidRPr="009149FD">
        <w:rPr>
          <w:rFonts w:ascii="Calibri" w:hAnsi="Calibri"/>
        </w:rPr>
        <w:t xml:space="preserve"> to address the question of immunity, it needed to more fully understand international law (whether through treaty or customary law) on the topic and its scope.</w:t>
      </w:r>
    </w:p>
    <w:p w14:paraId="2FA5FD2F" w14:textId="77777777" w:rsidR="00FE5A0B" w:rsidRPr="009149FD" w:rsidRDefault="00FE5A0B" w:rsidP="00FE5A0B">
      <w:pPr>
        <w:rPr>
          <w:rFonts w:ascii="Calibri" w:hAnsi="Calibri"/>
        </w:rPr>
      </w:pPr>
    </w:p>
    <w:p w14:paraId="0DEEBA83" w14:textId="7EAD4CF2" w:rsidR="00FE5A0B" w:rsidRPr="009149FD" w:rsidRDefault="00FE5A0B" w:rsidP="00FE5A0B">
      <w:pPr>
        <w:rPr>
          <w:rFonts w:ascii="Calibri" w:hAnsi="Calibri"/>
        </w:rPr>
      </w:pPr>
      <w:r w:rsidRPr="009149FD">
        <w:rPr>
          <w:rFonts w:ascii="Calibri" w:hAnsi="Calibri"/>
        </w:rPr>
        <w:t xml:space="preserve">Professor Swaine delivered a preliminary synopsis to the </w:t>
      </w:r>
      <w:r w:rsidR="00FD75A1">
        <w:rPr>
          <w:rFonts w:ascii="Calibri" w:hAnsi="Calibri"/>
        </w:rPr>
        <w:t>Working Group</w:t>
      </w:r>
      <w:r w:rsidRPr="009149FD">
        <w:rPr>
          <w:rFonts w:ascii="Calibri" w:hAnsi="Calibri"/>
        </w:rPr>
        <w:t xml:space="preserve"> at the end of January 2016. Following review of this document and </w:t>
      </w:r>
      <w:r w:rsidR="00FD75A1">
        <w:rPr>
          <w:rFonts w:ascii="Calibri" w:hAnsi="Calibri"/>
        </w:rPr>
        <w:t>Working Group</w:t>
      </w:r>
      <w:r w:rsidRPr="009149FD">
        <w:rPr>
          <w:rFonts w:ascii="Calibri" w:hAnsi="Calibri"/>
        </w:rPr>
        <w:t xml:space="preserve"> discussion, including at the ICANN meeting in Marrakech in March 2016, and a subsequent call between the </w:t>
      </w:r>
      <w:r w:rsidR="00FD75A1">
        <w:rPr>
          <w:rFonts w:ascii="Calibri" w:hAnsi="Calibri"/>
        </w:rPr>
        <w:t>Working Group</w:t>
      </w:r>
      <w:r w:rsidRPr="009149FD">
        <w:rPr>
          <w:rFonts w:ascii="Calibri" w:hAnsi="Calibri"/>
        </w:rPr>
        <w:t xml:space="preserve"> and Professor Swaine, Professor Swaine updated his report and provided a Final Memo to the </w:t>
      </w:r>
      <w:r w:rsidR="00FD75A1">
        <w:rPr>
          <w:rFonts w:ascii="Calibri" w:hAnsi="Calibri"/>
        </w:rPr>
        <w:t>Working Group</w:t>
      </w:r>
      <w:r w:rsidRPr="009149FD">
        <w:rPr>
          <w:rFonts w:ascii="Calibri" w:hAnsi="Calibri"/>
        </w:rPr>
        <w:t xml:space="preserve"> in June 2016</w:t>
      </w:r>
      <w:r w:rsidRPr="009149FD">
        <w:rPr>
          <w:rStyle w:val="FootnoteReference"/>
        </w:rPr>
        <w:footnoteReference w:id="41"/>
      </w:r>
      <w:r w:rsidRPr="009149FD">
        <w:rPr>
          <w:rFonts w:ascii="Calibri" w:hAnsi="Calibri"/>
        </w:rPr>
        <w:t>. Subsequently, representatives from various IGOs sent a letter to the GNSO Council commenting on Professor Swaine’s memo in October 2016</w:t>
      </w:r>
      <w:r w:rsidRPr="009149FD">
        <w:rPr>
          <w:rStyle w:val="FootnoteReference"/>
        </w:rPr>
        <w:footnoteReference w:id="42"/>
      </w:r>
      <w:r w:rsidRPr="009149FD">
        <w:rPr>
          <w:rFonts w:ascii="Calibri" w:hAnsi="Calibri"/>
        </w:rPr>
        <w:t>.</w:t>
      </w:r>
    </w:p>
    <w:p w14:paraId="1A75DD2D" w14:textId="77777777" w:rsidR="00FE5A0B" w:rsidRPr="009149FD" w:rsidRDefault="00FE5A0B" w:rsidP="00FE5A0B">
      <w:pPr>
        <w:rPr>
          <w:rFonts w:ascii="Calibri" w:hAnsi="Calibri"/>
        </w:rPr>
      </w:pPr>
    </w:p>
    <w:p w14:paraId="36B2D9EB" w14:textId="686E3C5B" w:rsidR="00FE5A0B" w:rsidRPr="009149FD" w:rsidRDefault="00FE5A0B" w:rsidP="00FE5A0B">
      <w:pPr>
        <w:rPr>
          <w:rFonts w:ascii="Calibri" w:hAnsi="Calibri"/>
        </w:rPr>
      </w:pPr>
      <w:r w:rsidRPr="009149FD">
        <w:rPr>
          <w:rFonts w:ascii="Calibri" w:hAnsi="Calibri"/>
        </w:rPr>
        <w:lastRenderedPageBreak/>
        <w:t xml:space="preserve">Based on Professor Swaine’s expert opinion, as documented in his Final Memo, that there is not a uniform rule in international law governing IGO jurisdictional immunity and that the extent and success of an immunity claim in different national courts can vary depending on a number of factors, </w:t>
      </w:r>
      <w:r w:rsidR="006B1837" w:rsidRPr="009149FD">
        <w:rPr>
          <w:rFonts w:ascii="Calibri" w:hAnsi="Calibri"/>
        </w:rPr>
        <w:t xml:space="preserve">as well as concerns about ICANN seeking to deny domain registrants access to related statutory rights, </w:t>
      </w:r>
      <w:r w:rsidRPr="009149FD">
        <w:rPr>
          <w:rFonts w:ascii="Calibri" w:hAnsi="Calibri"/>
        </w:rPr>
        <w:t xml:space="preserve">the </w:t>
      </w:r>
      <w:r w:rsidR="00FD75A1">
        <w:rPr>
          <w:rFonts w:ascii="Calibri" w:hAnsi="Calibri"/>
        </w:rPr>
        <w:t>Working Group</w:t>
      </w:r>
      <w:r w:rsidRPr="009149FD">
        <w:rPr>
          <w:rFonts w:ascii="Calibri" w:hAnsi="Calibri"/>
        </w:rPr>
        <w:t xml:space="preserve"> agreed that no change should be made to the Mutual Jurisdiction clause of either the UDRP or the URS. </w:t>
      </w:r>
    </w:p>
    <w:p w14:paraId="065EECA8" w14:textId="77777777" w:rsidR="00FE5A0B" w:rsidRPr="009149FD" w:rsidRDefault="00FE5A0B" w:rsidP="00FE5A0B">
      <w:pPr>
        <w:rPr>
          <w:rFonts w:ascii="Calibri" w:hAnsi="Calibri"/>
        </w:rPr>
      </w:pPr>
    </w:p>
    <w:p w14:paraId="1F9AED3D" w14:textId="602DF3DC" w:rsidR="00FE5A0B" w:rsidRDefault="00FE5A0B" w:rsidP="00FE5A0B">
      <w:pPr>
        <w:rPr>
          <w:rFonts w:ascii="Calibri" w:hAnsi="Calibri"/>
          <w:b/>
        </w:rPr>
      </w:pPr>
      <w:r w:rsidRPr="009149FD">
        <w:rPr>
          <w:rFonts w:ascii="Calibri" w:hAnsi="Calibri"/>
        </w:rPr>
        <w:t xml:space="preserve">The </w:t>
      </w:r>
      <w:r w:rsidR="00FD75A1">
        <w:rPr>
          <w:rFonts w:ascii="Calibri" w:hAnsi="Calibri"/>
        </w:rPr>
        <w:t>Working Group</w:t>
      </w:r>
      <w:r w:rsidRPr="009149FD">
        <w:rPr>
          <w:rFonts w:ascii="Calibri" w:hAnsi="Calibri"/>
        </w:rPr>
        <w:t xml:space="preserve">’s conclusions on the issue of jurisdictional immunity further reinforces its view that there </w:t>
      </w:r>
      <w:r w:rsidR="00F60852" w:rsidRPr="009149FD">
        <w:rPr>
          <w:rFonts w:ascii="Calibri" w:hAnsi="Calibri"/>
        </w:rPr>
        <w:t>is</w:t>
      </w:r>
      <w:r w:rsidRPr="009149FD">
        <w:rPr>
          <w:rFonts w:ascii="Calibri" w:hAnsi="Calibri"/>
        </w:rPr>
        <w:t xml:space="preserve"> no reason to develop a separate </w:t>
      </w:r>
      <w:r w:rsidR="00F7796C" w:rsidRPr="009149FD">
        <w:rPr>
          <w:rFonts w:ascii="Calibri" w:hAnsi="Calibri"/>
        </w:rPr>
        <w:t>DRP</w:t>
      </w:r>
      <w:r w:rsidRPr="009149FD">
        <w:rPr>
          <w:rFonts w:ascii="Calibri" w:hAnsi="Calibri"/>
        </w:rPr>
        <w:t xml:space="preserve"> applicable only to IGOs</w:t>
      </w:r>
      <w:r w:rsidR="00E651BE" w:rsidRPr="009149FD">
        <w:rPr>
          <w:rFonts w:ascii="Calibri" w:hAnsi="Calibri"/>
        </w:rPr>
        <w:t>.</w:t>
      </w:r>
      <w:r w:rsidR="00855286">
        <w:rPr>
          <w:rFonts w:ascii="Calibri" w:hAnsi="Calibri"/>
        </w:rPr>
        <w:t xml:space="preserve"> It went on to consider what, if any, policy recommendation ought to be made that can deal with the challenge faced by IGOs when claiming jurisdictional immunity in the face of a lawsuit filed in a national court by a losing respondent. </w:t>
      </w:r>
      <w:r w:rsidR="00855286" w:rsidRPr="00855286">
        <w:rPr>
          <w:rFonts w:ascii="Calibri" w:hAnsi="Calibri"/>
          <w:b/>
        </w:rPr>
        <w:t>The Working Group’s agreed</w:t>
      </w:r>
      <w:r w:rsidR="00855286">
        <w:rPr>
          <w:rFonts w:ascii="Calibri" w:hAnsi="Calibri"/>
          <w:b/>
        </w:rPr>
        <w:t xml:space="preserve"> final</w:t>
      </w:r>
      <w:r w:rsidR="00855286" w:rsidRPr="00855286">
        <w:rPr>
          <w:rFonts w:ascii="Calibri" w:hAnsi="Calibri"/>
          <w:b/>
        </w:rPr>
        <w:t xml:space="preserve"> text for this </w:t>
      </w:r>
      <w:r w:rsidR="00855286">
        <w:rPr>
          <w:rFonts w:ascii="Calibri" w:hAnsi="Calibri"/>
          <w:b/>
        </w:rPr>
        <w:t>scenario</w:t>
      </w:r>
      <w:r w:rsidR="00855286" w:rsidRPr="00855286">
        <w:rPr>
          <w:rFonts w:ascii="Calibri" w:hAnsi="Calibri"/>
          <w:b/>
        </w:rPr>
        <w:t>, and its accompanying rationale, are set out in full as Recommendation #</w:t>
      </w:r>
      <w:r w:rsidR="00855286">
        <w:rPr>
          <w:rFonts w:ascii="Calibri" w:hAnsi="Calibri"/>
          <w:b/>
        </w:rPr>
        <w:t>5</w:t>
      </w:r>
      <w:r w:rsidR="00855286" w:rsidRPr="00855286">
        <w:rPr>
          <w:rFonts w:ascii="Calibri" w:hAnsi="Calibri"/>
          <w:b/>
        </w:rPr>
        <w:t xml:space="preserve"> in Section 2, above</w:t>
      </w:r>
      <w:r w:rsidR="00855286">
        <w:rPr>
          <w:rFonts w:ascii="Calibri" w:hAnsi="Calibri"/>
          <w:b/>
        </w:rPr>
        <w:t>.</w:t>
      </w:r>
    </w:p>
    <w:p w14:paraId="5DF11CE1" w14:textId="77777777" w:rsidR="00A613CD" w:rsidRPr="009149FD" w:rsidRDefault="00A613CD" w:rsidP="00FE5A0B">
      <w:pPr>
        <w:rPr>
          <w:rFonts w:ascii="Calibri" w:hAnsi="Calibri"/>
        </w:rPr>
      </w:pPr>
    </w:p>
    <w:p w14:paraId="158BFFA0" w14:textId="79CD8572" w:rsidR="00FE5A0B" w:rsidRPr="009149FD" w:rsidRDefault="007F4843" w:rsidP="00FE5A0B">
      <w:pPr>
        <w:pStyle w:val="Heading5"/>
        <w:numPr>
          <w:ilvl w:val="0"/>
          <w:numId w:val="0"/>
        </w:numPr>
        <w:rPr>
          <w:rFonts w:ascii="Calibri" w:hAnsi="Calibri"/>
        </w:rPr>
      </w:pPr>
      <w:r w:rsidRPr="009149FD">
        <w:rPr>
          <w:rFonts w:ascii="Calibri" w:hAnsi="Calibri"/>
        </w:rPr>
        <w:t>3</w:t>
      </w:r>
      <w:r w:rsidR="00FE5A0B" w:rsidRPr="009149FD">
        <w:rPr>
          <w:rFonts w:ascii="Calibri" w:hAnsi="Calibri"/>
        </w:rPr>
        <w:t>.4 Working Group Interaction with IGOs</w:t>
      </w:r>
      <w:r w:rsidR="0009775A" w:rsidRPr="009149FD">
        <w:rPr>
          <w:rFonts w:ascii="Calibri" w:hAnsi="Calibri"/>
        </w:rPr>
        <w:t>,</w:t>
      </w:r>
      <w:r w:rsidR="00FE5A0B" w:rsidRPr="009149FD">
        <w:rPr>
          <w:rFonts w:ascii="Calibri" w:hAnsi="Calibri"/>
        </w:rPr>
        <w:t xml:space="preserve"> Consideration of </w:t>
      </w:r>
      <w:r w:rsidR="00FB141B">
        <w:rPr>
          <w:rFonts w:ascii="Calibri" w:hAnsi="Calibri"/>
        </w:rPr>
        <w:t xml:space="preserve">GAC Advice and </w:t>
      </w:r>
      <w:r w:rsidR="00FE5A0B" w:rsidRPr="009149FD">
        <w:rPr>
          <w:rFonts w:ascii="Calibri" w:hAnsi="Calibri"/>
        </w:rPr>
        <w:t>the IGO Small Group Proposal</w:t>
      </w:r>
      <w:r w:rsidR="0009775A" w:rsidRPr="009149FD">
        <w:rPr>
          <w:rFonts w:ascii="Calibri" w:hAnsi="Calibri"/>
        </w:rPr>
        <w:t xml:space="preserve"> </w:t>
      </w:r>
      <w:r w:rsidR="00FB141B">
        <w:rPr>
          <w:rFonts w:ascii="Calibri" w:hAnsi="Calibri"/>
        </w:rPr>
        <w:t xml:space="preserve">in </w:t>
      </w:r>
      <w:r w:rsidR="003C021B" w:rsidRPr="009149FD">
        <w:rPr>
          <w:rFonts w:ascii="Calibri" w:hAnsi="Calibri"/>
        </w:rPr>
        <w:t>Open Community Discussions at</w:t>
      </w:r>
      <w:r w:rsidR="0009775A" w:rsidRPr="009149FD">
        <w:rPr>
          <w:rFonts w:ascii="Calibri" w:hAnsi="Calibri"/>
        </w:rPr>
        <w:t xml:space="preserve"> </w:t>
      </w:r>
      <w:r w:rsidR="003C021B" w:rsidRPr="009149FD">
        <w:rPr>
          <w:rFonts w:ascii="Calibri" w:hAnsi="Calibri"/>
        </w:rPr>
        <w:t xml:space="preserve">the </w:t>
      </w:r>
      <w:r w:rsidR="0009775A" w:rsidRPr="009149FD">
        <w:rPr>
          <w:rFonts w:ascii="Calibri" w:hAnsi="Calibri"/>
        </w:rPr>
        <w:t>ICANN57</w:t>
      </w:r>
      <w:r w:rsidR="003C021B" w:rsidRPr="009149FD">
        <w:rPr>
          <w:rFonts w:ascii="Calibri" w:hAnsi="Calibri"/>
        </w:rPr>
        <w:t>, ICANN58, ICANN59</w:t>
      </w:r>
      <w:r w:rsidR="003D07EC" w:rsidRPr="009149FD">
        <w:rPr>
          <w:rFonts w:ascii="Calibri" w:hAnsi="Calibri"/>
        </w:rPr>
        <w:t xml:space="preserve"> &amp; ICANN60</w:t>
      </w:r>
      <w:r w:rsidR="003C021B" w:rsidRPr="009149FD">
        <w:rPr>
          <w:rFonts w:ascii="Calibri" w:hAnsi="Calibri"/>
        </w:rPr>
        <w:t xml:space="preserve"> Public Meetings</w:t>
      </w:r>
    </w:p>
    <w:p w14:paraId="36DA5506" w14:textId="77777777" w:rsidR="00FE5A0B" w:rsidRPr="009149FD" w:rsidRDefault="00FE5A0B" w:rsidP="00FE5A0B">
      <w:pPr>
        <w:rPr>
          <w:rFonts w:ascii="Calibri" w:hAnsi="Calibri"/>
        </w:rPr>
      </w:pPr>
    </w:p>
    <w:p w14:paraId="70FC8DFC" w14:textId="77777777" w:rsidR="00FE5A0B" w:rsidRPr="009149FD" w:rsidRDefault="00FE5A0B" w:rsidP="00FE5A0B">
      <w:pPr>
        <w:rPr>
          <w:rFonts w:ascii="Calibri" w:hAnsi="Calibri"/>
          <w:u w:val="single"/>
        </w:rPr>
      </w:pPr>
      <w:r w:rsidRPr="009149FD">
        <w:rPr>
          <w:rFonts w:ascii="Calibri" w:hAnsi="Calibri"/>
          <w:u w:val="single"/>
        </w:rPr>
        <w:t>Process Background</w:t>
      </w:r>
    </w:p>
    <w:p w14:paraId="23DFEF57" w14:textId="77777777" w:rsidR="00FE5A0B" w:rsidRPr="009149FD" w:rsidRDefault="00FE5A0B" w:rsidP="00FE5A0B">
      <w:pPr>
        <w:rPr>
          <w:rFonts w:ascii="Calibri" w:hAnsi="Calibri"/>
        </w:rPr>
      </w:pPr>
    </w:p>
    <w:p w14:paraId="60ED9A92" w14:textId="009A03C8" w:rsidR="00FE5A0B" w:rsidRPr="009149FD" w:rsidRDefault="000F6369" w:rsidP="00FE5A0B">
      <w:pPr>
        <w:rPr>
          <w:rFonts w:ascii="Calibri" w:hAnsi="Calibri"/>
        </w:rPr>
      </w:pPr>
      <w:r w:rsidRPr="009149FD">
        <w:rPr>
          <w:rFonts w:ascii="Calibri" w:hAnsi="Calibri"/>
        </w:rPr>
        <w:t>T</w:t>
      </w:r>
      <w:r w:rsidR="00FB141B">
        <w:rPr>
          <w:rFonts w:ascii="Calibri" w:hAnsi="Calibri"/>
        </w:rPr>
        <w:t>his PDP had been</w:t>
      </w:r>
      <w:r w:rsidR="00FE5A0B" w:rsidRPr="009149FD">
        <w:rPr>
          <w:rFonts w:ascii="Calibri" w:hAnsi="Calibri"/>
        </w:rPr>
        <w:t xml:space="preserve"> initiated to consider the specific topic of curative rights protections for IGOs and INGOs, which was a topic that had been noted </w:t>
      </w:r>
      <w:r w:rsidR="00FB141B">
        <w:rPr>
          <w:rFonts w:ascii="Calibri" w:hAnsi="Calibri"/>
        </w:rPr>
        <w:t xml:space="preserve">but not addressed </w:t>
      </w:r>
      <w:r w:rsidR="00FE5A0B" w:rsidRPr="009149FD">
        <w:rPr>
          <w:rFonts w:ascii="Calibri" w:hAnsi="Calibri"/>
        </w:rPr>
        <w:t>by the previous GNSO PDP on IGO-INGO Protections in All gTLDs</w:t>
      </w:r>
      <w:r w:rsidR="00FB141B">
        <w:rPr>
          <w:rFonts w:ascii="Calibri" w:hAnsi="Calibri"/>
        </w:rPr>
        <w:t xml:space="preserve">. That previous PDP recommendation had been for an Issue Report scoping the issue </w:t>
      </w:r>
      <w:r w:rsidR="00FE5A0B" w:rsidRPr="009149FD">
        <w:rPr>
          <w:rFonts w:ascii="Calibri" w:hAnsi="Calibri"/>
        </w:rPr>
        <w:t>as a mandatory first step prior to a separate, new PDP. The previous PDP Working Group had reached consensus on a number of recommendations pertaining to preventative protections for certain IGO and INGO names and acronyms</w:t>
      </w:r>
      <w:r w:rsidR="00FE5A0B" w:rsidRPr="009149FD">
        <w:rPr>
          <w:rStyle w:val="FootnoteReference"/>
        </w:rPr>
        <w:footnoteReference w:id="43"/>
      </w:r>
      <w:r w:rsidR="00FE5A0B" w:rsidRPr="009149FD">
        <w:rPr>
          <w:rFonts w:ascii="Calibri" w:hAnsi="Calibri"/>
        </w:rPr>
        <w:t>. While some of the policy recommendations have since been approved by the ICANN Board</w:t>
      </w:r>
      <w:r w:rsidR="00FE5A0B" w:rsidRPr="009149FD">
        <w:rPr>
          <w:rStyle w:val="FootnoteReference"/>
        </w:rPr>
        <w:footnoteReference w:id="44"/>
      </w:r>
      <w:r w:rsidR="00FE5A0B" w:rsidRPr="009149FD">
        <w:rPr>
          <w:rFonts w:ascii="Calibri" w:hAnsi="Calibri"/>
        </w:rPr>
        <w:t xml:space="preserve">, several remain under Board consideration as the GNSO’s recommendations on those points are </w:t>
      </w:r>
      <w:r w:rsidR="00FE5A0B" w:rsidRPr="009149FD">
        <w:rPr>
          <w:rFonts w:ascii="Calibri" w:hAnsi="Calibri"/>
        </w:rPr>
        <w:lastRenderedPageBreak/>
        <w:t>inconsistent with GAC advice provided to the Board on the same topics</w:t>
      </w:r>
      <w:r w:rsidR="00FE5A0B" w:rsidRPr="009149FD">
        <w:rPr>
          <w:rStyle w:val="FootnoteReference"/>
        </w:rPr>
        <w:footnoteReference w:id="45"/>
      </w:r>
      <w:r w:rsidR="00FE5A0B" w:rsidRPr="009149FD">
        <w:rPr>
          <w:rFonts w:ascii="Calibri" w:hAnsi="Calibri"/>
        </w:rPr>
        <w:t>, and the Board had requested additional time to consider them. The Board had previously also requested that its New gTLD Program Committee (NGPC) develop a proposal for Board consideration that would take into account the GAC advice as well as the GNSO’s recommendations</w:t>
      </w:r>
      <w:r w:rsidR="00FE5A0B" w:rsidRPr="009149FD">
        <w:rPr>
          <w:rStyle w:val="FootnoteReference"/>
        </w:rPr>
        <w:footnoteReference w:id="46"/>
      </w:r>
      <w:r w:rsidR="00FE5A0B" w:rsidRPr="009149FD">
        <w:rPr>
          <w:rFonts w:ascii="Calibri" w:hAnsi="Calibri"/>
        </w:rPr>
        <w:t xml:space="preserve">. </w:t>
      </w:r>
    </w:p>
    <w:p w14:paraId="164FB533" w14:textId="77777777" w:rsidR="00FE5A0B" w:rsidRPr="009149FD" w:rsidRDefault="00FE5A0B" w:rsidP="00FE5A0B">
      <w:pPr>
        <w:rPr>
          <w:rFonts w:ascii="Calibri" w:hAnsi="Calibri"/>
        </w:rPr>
      </w:pPr>
    </w:p>
    <w:p w14:paraId="0AE7170F" w14:textId="4242566E" w:rsidR="00FE5A0B" w:rsidRPr="009149FD" w:rsidRDefault="00FE5A0B" w:rsidP="00FE5A0B">
      <w:pPr>
        <w:rPr>
          <w:rFonts w:ascii="Calibri" w:hAnsi="Calibri"/>
        </w:rPr>
      </w:pPr>
      <w:r w:rsidRPr="009149FD">
        <w:rPr>
          <w:rFonts w:ascii="Calibri" w:hAnsi="Calibri"/>
        </w:rPr>
        <w:t>To provide a procedural path forward for resolution of the matter, the NGPC facilitated the creation of an IGO Small Group, comprising representatives from the GAC and IGOs</w:t>
      </w:r>
      <w:r w:rsidR="006B1837" w:rsidRPr="009149FD">
        <w:rPr>
          <w:rFonts w:ascii="Calibri" w:hAnsi="Calibri"/>
        </w:rPr>
        <w:t xml:space="preserve"> working with Board representatives and ICANN staff to finalize a proposal for GAC and GNSO consideration</w:t>
      </w:r>
      <w:r w:rsidRPr="009149FD">
        <w:rPr>
          <w:rFonts w:ascii="Calibri" w:hAnsi="Calibri"/>
        </w:rPr>
        <w:t>. The formation of the group was highlighted by the GAC Chair during the joint GAC-GNSO meeting at ICANN51 in Los Angeles in October 2014, where it was noted that the group would “provide inputs or maybe some guidance to the GNSO so that it's clear, or as clear as possible, for [the GNSO] about what are the issues there that are really remaining”</w:t>
      </w:r>
      <w:r w:rsidRPr="009149FD">
        <w:rPr>
          <w:rStyle w:val="FootnoteReference"/>
        </w:rPr>
        <w:footnoteReference w:id="47"/>
      </w:r>
      <w:r w:rsidRPr="009149FD">
        <w:rPr>
          <w:rFonts w:ascii="Calibri" w:hAnsi="Calibri"/>
        </w:rPr>
        <w:t>. The starting point for the IGO Small Group’s deliberations was the initial NGPC proposal that had been sent to the GAC and the GNSO in March 2014</w:t>
      </w:r>
      <w:r w:rsidRPr="009149FD">
        <w:rPr>
          <w:rStyle w:val="FootnoteReference"/>
        </w:rPr>
        <w:footnoteReference w:id="48"/>
      </w:r>
      <w:r w:rsidRPr="009149FD">
        <w:rPr>
          <w:rFonts w:ascii="Calibri" w:hAnsi="Calibri"/>
        </w:rPr>
        <w:t>. Although the NGPC proposal focused on the topic of preventative protections for IGO acronyms, it also contained suggestions for modifying the URS (specifically, removing the need to consent to jurisdiction and the possibility of appeal) and the setting up of an arbitration process to resolve claims of abuse of IGO acronyms.</w:t>
      </w:r>
    </w:p>
    <w:p w14:paraId="5E6C5065" w14:textId="77777777" w:rsidR="00FE5A0B" w:rsidRPr="009149FD" w:rsidRDefault="00FE5A0B" w:rsidP="00FE5A0B">
      <w:pPr>
        <w:rPr>
          <w:rFonts w:ascii="Calibri" w:hAnsi="Calibri"/>
        </w:rPr>
      </w:pPr>
    </w:p>
    <w:p w14:paraId="7C552A80" w14:textId="77777777" w:rsidR="00FE5A0B" w:rsidRPr="009149FD" w:rsidRDefault="00FE5A0B" w:rsidP="00FE5A0B">
      <w:pPr>
        <w:rPr>
          <w:rFonts w:ascii="Calibri" w:hAnsi="Calibri"/>
        </w:rPr>
      </w:pPr>
      <w:r w:rsidRPr="009149FD">
        <w:rPr>
          <w:rFonts w:ascii="Calibri" w:hAnsi="Calibri"/>
        </w:rPr>
        <w:t>In June 2014, the NGPC wrote to the GNSO Council requesting that the GNSO consider modifying its original PDP recommendations in accordance with the GNSO’s documented processes for such amendment</w:t>
      </w:r>
      <w:r w:rsidRPr="009149FD">
        <w:rPr>
          <w:rStyle w:val="FootnoteReference"/>
        </w:rPr>
        <w:footnoteReference w:id="49"/>
      </w:r>
      <w:r w:rsidRPr="009149FD">
        <w:rPr>
          <w:rFonts w:ascii="Calibri" w:hAnsi="Calibri"/>
        </w:rPr>
        <w:t xml:space="preserve">. In the letter, the NGPC acknowledged the then-recent initiation of this current PDP on curative rights, and noted that the </w:t>
      </w:r>
      <w:r w:rsidRPr="009149FD">
        <w:rPr>
          <w:rFonts w:ascii="Calibri" w:hAnsi="Calibri"/>
        </w:rPr>
        <w:lastRenderedPageBreak/>
        <w:t>Board would not take any action on GAC advice concerning curative rights protections for IGOs until the conclusion of this PDP. The GNSO Council took no further action in relation to IGO acronyms following additional discussions with the NGPC later that year, pending further Board/NGPC input on possible modifications to the GNSO’s adopted policy recommendations that might be appropriate and acceptable to all parties.</w:t>
      </w:r>
    </w:p>
    <w:p w14:paraId="6A4C5B58" w14:textId="77777777" w:rsidR="00FE5A0B" w:rsidRPr="009149FD" w:rsidRDefault="00FE5A0B" w:rsidP="00FE5A0B">
      <w:pPr>
        <w:rPr>
          <w:rFonts w:ascii="Calibri" w:hAnsi="Calibri"/>
        </w:rPr>
      </w:pPr>
    </w:p>
    <w:p w14:paraId="0E594013" w14:textId="1C306BB4" w:rsidR="00FE5A0B" w:rsidRPr="009149FD" w:rsidRDefault="00FE5A0B" w:rsidP="00FE5A0B">
      <w:pPr>
        <w:rPr>
          <w:rFonts w:ascii="Calibri" w:hAnsi="Calibri"/>
        </w:rPr>
      </w:pPr>
      <w:r w:rsidRPr="009149FD">
        <w:rPr>
          <w:rFonts w:ascii="Calibri" w:hAnsi="Calibri"/>
        </w:rPr>
        <w:t xml:space="preserve">In December 2014, pursuant to a mandatory requirement for all GNSO PDPs, this </w:t>
      </w:r>
      <w:r w:rsidR="00FD75A1">
        <w:rPr>
          <w:rFonts w:ascii="Calibri" w:hAnsi="Calibri"/>
        </w:rPr>
        <w:t>Working Group</w:t>
      </w:r>
      <w:r w:rsidRPr="009149FD">
        <w:rPr>
          <w:rFonts w:ascii="Calibri" w:hAnsi="Calibri"/>
        </w:rPr>
        <w:t xml:space="preserve"> had sought input from all ICANN </w:t>
      </w:r>
      <w:r w:rsidR="008F2DD2" w:rsidRPr="009149FD">
        <w:rPr>
          <w:rFonts w:ascii="Calibri" w:hAnsi="Calibri"/>
        </w:rPr>
        <w:t>SO/ACs</w:t>
      </w:r>
      <w:r w:rsidRPr="009149FD">
        <w:rPr>
          <w:rFonts w:ascii="Calibri" w:hAnsi="Calibri"/>
        </w:rPr>
        <w:t>. In addition to a response from the GAC</w:t>
      </w:r>
      <w:r w:rsidRPr="009149FD">
        <w:rPr>
          <w:rStyle w:val="FootnoteReference"/>
        </w:rPr>
        <w:footnoteReference w:id="50"/>
      </w:r>
      <w:r w:rsidRPr="009149FD">
        <w:rPr>
          <w:rFonts w:ascii="Calibri" w:hAnsi="Calibri"/>
        </w:rPr>
        <w:t xml:space="preserve">, IGO representatives also provided responses to the </w:t>
      </w:r>
      <w:r w:rsidR="00FD75A1">
        <w:rPr>
          <w:rFonts w:ascii="Calibri" w:hAnsi="Calibri"/>
        </w:rPr>
        <w:t>Working Group</w:t>
      </w:r>
      <w:r w:rsidRPr="009149FD">
        <w:rPr>
          <w:rFonts w:ascii="Calibri" w:hAnsi="Calibri"/>
        </w:rPr>
        <w:t xml:space="preserve"> in January 2015, following which the </w:t>
      </w:r>
      <w:r w:rsidR="00FD75A1">
        <w:rPr>
          <w:rFonts w:ascii="Calibri" w:hAnsi="Calibri"/>
        </w:rPr>
        <w:t>Working Group</w:t>
      </w:r>
      <w:r w:rsidRPr="009149FD">
        <w:rPr>
          <w:rFonts w:ascii="Calibri" w:hAnsi="Calibri"/>
        </w:rPr>
        <w:t xml:space="preserve"> sent a few additional questions to the IGOs to which the group did not receive a further response. </w:t>
      </w:r>
      <w:del w:id="367" w:author="Mary Wong" w:date="2018-07-06T16:17:00Z">
        <w:r w:rsidRPr="009149FD" w:rsidDel="001766C2">
          <w:rPr>
            <w:rFonts w:ascii="Calibri" w:hAnsi="Calibri"/>
          </w:rPr>
          <w:delText>However, r</w:delText>
        </w:r>
      </w:del>
      <w:ins w:id="368" w:author="Mary Wong" w:date="2018-07-06T16:17:00Z">
        <w:r w:rsidR="001766C2">
          <w:rPr>
            <w:rFonts w:ascii="Calibri" w:hAnsi="Calibri"/>
          </w:rPr>
          <w:t>R</w:t>
        </w:r>
      </w:ins>
      <w:r w:rsidRPr="009149FD">
        <w:rPr>
          <w:rFonts w:ascii="Calibri" w:hAnsi="Calibri"/>
        </w:rPr>
        <w:t xml:space="preserve">epresentatives of various IGOs who were participants in the IGO Small Group attended and participated in the </w:t>
      </w:r>
      <w:r w:rsidR="00FD75A1">
        <w:rPr>
          <w:rFonts w:ascii="Calibri" w:hAnsi="Calibri"/>
        </w:rPr>
        <w:t>Working Group</w:t>
      </w:r>
      <w:r w:rsidRPr="009149FD">
        <w:rPr>
          <w:rFonts w:ascii="Calibri" w:hAnsi="Calibri"/>
        </w:rPr>
        <w:t>’s open sessions at ICANN53 in Buenos Aires (June 2015)</w:t>
      </w:r>
      <w:r w:rsidRPr="009149FD">
        <w:rPr>
          <w:rStyle w:val="FootnoteReference"/>
        </w:rPr>
        <w:footnoteReference w:id="51"/>
      </w:r>
      <w:r w:rsidRPr="009149FD">
        <w:rPr>
          <w:rFonts w:ascii="Calibri" w:hAnsi="Calibri"/>
        </w:rPr>
        <w:t xml:space="preserve"> and at ICANN56 in Helsinki (June 2016)</w:t>
      </w:r>
      <w:r w:rsidRPr="009149FD">
        <w:rPr>
          <w:rStyle w:val="FootnoteReference"/>
        </w:rPr>
        <w:footnoteReference w:id="52"/>
      </w:r>
      <w:r w:rsidR="00E452C3" w:rsidRPr="009149FD">
        <w:rPr>
          <w:rFonts w:ascii="Calibri" w:hAnsi="Calibri"/>
        </w:rPr>
        <w:t>; however, despite affirmative outreach, no IGO representative elected to become a member of the Working Group</w:t>
      </w:r>
      <w:r w:rsidR="00CA20D3" w:rsidRPr="009149FD">
        <w:rPr>
          <w:rFonts w:ascii="Calibri" w:hAnsi="Calibri"/>
        </w:rPr>
        <w:t xml:space="preserve"> (although one IGO representative had earlier signed up as an observer)</w:t>
      </w:r>
      <w:r w:rsidRPr="009149FD">
        <w:rPr>
          <w:rFonts w:ascii="Calibri" w:hAnsi="Calibri"/>
        </w:rPr>
        <w:t>.</w:t>
      </w:r>
    </w:p>
    <w:p w14:paraId="10FBCB1C" w14:textId="77777777" w:rsidR="00FE5A0B" w:rsidRPr="009149FD" w:rsidRDefault="00FE5A0B" w:rsidP="00FE5A0B">
      <w:pPr>
        <w:rPr>
          <w:rFonts w:ascii="Calibri" w:hAnsi="Calibri"/>
        </w:rPr>
      </w:pPr>
    </w:p>
    <w:p w14:paraId="26AB991C" w14:textId="042CA12D" w:rsidR="00FE5A0B" w:rsidRPr="009149FD" w:rsidRDefault="00FE5A0B" w:rsidP="00FE5A0B">
      <w:pPr>
        <w:rPr>
          <w:rFonts w:ascii="Calibri" w:hAnsi="Calibri"/>
        </w:rPr>
      </w:pPr>
      <w:r w:rsidRPr="009149FD">
        <w:rPr>
          <w:rFonts w:ascii="Calibri" w:hAnsi="Calibri"/>
        </w:rPr>
        <w:t xml:space="preserve">In June 2015, the co-chairs of this </w:t>
      </w:r>
      <w:r w:rsidR="00FD75A1">
        <w:rPr>
          <w:rFonts w:ascii="Calibri" w:hAnsi="Calibri"/>
        </w:rPr>
        <w:t>Working Group</w:t>
      </w:r>
      <w:r w:rsidRPr="009149FD">
        <w:rPr>
          <w:rFonts w:ascii="Calibri" w:hAnsi="Calibri"/>
        </w:rPr>
        <w:t xml:space="preserve"> met with the GAC Chair and two GAC vice-chairs at the ICANN meeting in Buenos Aires to discuss the progress of work on IGO curative rights protections</w:t>
      </w:r>
      <w:r w:rsidR="00E452C3" w:rsidRPr="009149FD">
        <w:rPr>
          <w:rFonts w:ascii="Calibri" w:hAnsi="Calibri"/>
        </w:rPr>
        <w:t xml:space="preserve"> and to encourage participation in the </w:t>
      </w:r>
      <w:r w:rsidR="00FD75A1">
        <w:rPr>
          <w:rFonts w:ascii="Calibri" w:hAnsi="Calibri"/>
        </w:rPr>
        <w:t>Working Group</w:t>
      </w:r>
      <w:r w:rsidR="00CA20D3" w:rsidRPr="009149FD">
        <w:rPr>
          <w:rFonts w:ascii="Calibri" w:hAnsi="Calibri"/>
        </w:rPr>
        <w:t xml:space="preserve"> </w:t>
      </w:r>
      <w:r w:rsidR="00E452C3" w:rsidRPr="009149FD">
        <w:rPr>
          <w:rFonts w:ascii="Calibri" w:hAnsi="Calibri"/>
        </w:rPr>
        <w:t>by GAC members</w:t>
      </w:r>
      <w:r w:rsidR="004B1F5A" w:rsidRPr="0079799E">
        <w:rPr>
          <w:rStyle w:val="FootnoteReference"/>
        </w:rPr>
        <w:footnoteReference w:id="53"/>
      </w:r>
      <w:r w:rsidRPr="009149FD">
        <w:rPr>
          <w:rFonts w:ascii="Calibri" w:hAnsi="Calibri"/>
        </w:rPr>
        <w:t>. In July 2015, representatives of the IGO Small Group held a face to face meeting to further discuss the proposal that would ultimately be shared with the GAC and the GNSO</w:t>
      </w:r>
      <w:r w:rsidRPr="009149FD">
        <w:rPr>
          <w:rStyle w:val="FootnoteReference"/>
        </w:rPr>
        <w:footnoteReference w:id="54"/>
      </w:r>
      <w:r w:rsidRPr="009149FD">
        <w:rPr>
          <w:rFonts w:ascii="Calibri" w:hAnsi="Calibri"/>
        </w:rPr>
        <w:t xml:space="preserve">. In October 2015, the GAC Chair and Chris Disspain (the Board “shepherd” for this topic) held a teleconference with the </w:t>
      </w:r>
      <w:r w:rsidR="00FD75A1">
        <w:rPr>
          <w:rFonts w:ascii="Calibri" w:hAnsi="Calibri"/>
        </w:rPr>
        <w:t>Working Group</w:t>
      </w:r>
      <w:r w:rsidRPr="009149FD">
        <w:rPr>
          <w:rFonts w:ascii="Calibri" w:hAnsi="Calibri"/>
        </w:rPr>
        <w:t xml:space="preserve"> co-chairs and other GNSO representatives regarding the various work tracks within the GNSO on IGO protections and the IGO Small Group work. In June 2016, at the ICANN meeting in Helsinki, the topic of IGO acronyms </w:t>
      </w:r>
      <w:r w:rsidR="008F2DD2" w:rsidRPr="009149FD">
        <w:rPr>
          <w:rFonts w:ascii="Calibri" w:hAnsi="Calibri"/>
        </w:rPr>
        <w:t>protection was discussed by</w:t>
      </w:r>
      <w:r w:rsidRPr="009149FD">
        <w:rPr>
          <w:rFonts w:ascii="Calibri" w:hAnsi="Calibri"/>
        </w:rPr>
        <w:t xml:space="preserve"> the GNSO Council and the ICANN Board</w:t>
      </w:r>
      <w:r w:rsidRPr="009149FD">
        <w:rPr>
          <w:rStyle w:val="FootnoteReference"/>
        </w:rPr>
        <w:footnoteReference w:id="55"/>
      </w:r>
      <w:r w:rsidRPr="009149FD">
        <w:rPr>
          <w:rFonts w:ascii="Calibri" w:hAnsi="Calibri"/>
        </w:rPr>
        <w:t>, where the Council raised its concern that it had not had much visibility into the IGO Small Group discussions</w:t>
      </w:r>
      <w:r w:rsidR="004E4E20" w:rsidRPr="009149FD">
        <w:rPr>
          <w:rFonts w:ascii="Calibri" w:hAnsi="Calibri"/>
        </w:rPr>
        <w:t>;</w:t>
      </w:r>
      <w:r w:rsidRPr="009149FD">
        <w:rPr>
          <w:rFonts w:ascii="Calibri" w:hAnsi="Calibri"/>
        </w:rPr>
        <w:t xml:space="preserve"> and </w:t>
      </w:r>
      <w:r w:rsidR="00FD75A1">
        <w:rPr>
          <w:rFonts w:ascii="Calibri" w:hAnsi="Calibri"/>
        </w:rPr>
        <w:t>Working Group</w:t>
      </w:r>
      <w:r w:rsidRPr="009149FD">
        <w:rPr>
          <w:rFonts w:ascii="Calibri" w:hAnsi="Calibri"/>
        </w:rPr>
        <w:t xml:space="preserve"> co-chair Philip </w:t>
      </w:r>
      <w:r w:rsidRPr="009149FD">
        <w:rPr>
          <w:rFonts w:ascii="Calibri" w:hAnsi="Calibri"/>
        </w:rPr>
        <w:lastRenderedPageBreak/>
        <w:t xml:space="preserve">Corwin provided an update on the PDP work, including noting the limited extent of GAC and IGO participation in the </w:t>
      </w:r>
      <w:r w:rsidR="00FD75A1">
        <w:rPr>
          <w:rFonts w:ascii="Calibri" w:hAnsi="Calibri"/>
        </w:rPr>
        <w:t>Working Group</w:t>
      </w:r>
      <w:r w:rsidRPr="009149FD">
        <w:rPr>
          <w:rFonts w:ascii="Calibri" w:hAnsi="Calibri"/>
        </w:rPr>
        <w:t xml:space="preserve">. </w:t>
      </w:r>
    </w:p>
    <w:p w14:paraId="201D99E5" w14:textId="77777777" w:rsidR="00FE5A0B" w:rsidRPr="009149FD" w:rsidRDefault="00FE5A0B" w:rsidP="00FE5A0B">
      <w:pPr>
        <w:rPr>
          <w:rFonts w:ascii="Calibri" w:hAnsi="Calibri"/>
        </w:rPr>
      </w:pPr>
    </w:p>
    <w:p w14:paraId="2AA5AE0D" w14:textId="71480030" w:rsidR="00FE5A0B" w:rsidRPr="009149FD" w:rsidRDefault="00FE5A0B" w:rsidP="00FE5A0B">
      <w:pPr>
        <w:rPr>
          <w:rFonts w:ascii="Calibri" w:hAnsi="Calibri"/>
        </w:rPr>
      </w:pPr>
      <w:r w:rsidRPr="009149FD">
        <w:rPr>
          <w:rFonts w:ascii="Calibri" w:hAnsi="Calibri"/>
        </w:rPr>
        <w:t>The final proposal from the IGO Small Group was circulated to the GAC and the GNSO on 4 October 2016</w:t>
      </w:r>
      <w:r w:rsidRPr="009149FD">
        <w:rPr>
          <w:rStyle w:val="FootnoteReference"/>
        </w:rPr>
        <w:footnoteReference w:id="56"/>
      </w:r>
      <w:r w:rsidRPr="009149FD">
        <w:rPr>
          <w:rFonts w:ascii="Calibri" w:hAnsi="Calibri"/>
        </w:rPr>
        <w:t xml:space="preserve"> via letter from the ICANN Board. The Board noted that those aspects of the proposal that related to curative rights would likely be referred to this </w:t>
      </w:r>
      <w:r w:rsidR="00FD75A1">
        <w:rPr>
          <w:rFonts w:ascii="Calibri" w:hAnsi="Calibri"/>
        </w:rPr>
        <w:t>Working Group</w:t>
      </w:r>
      <w:r w:rsidRPr="009149FD">
        <w:rPr>
          <w:rFonts w:ascii="Calibri" w:hAnsi="Calibri"/>
        </w:rPr>
        <w:t xml:space="preserve">, and requested that the </w:t>
      </w:r>
      <w:r w:rsidR="00FD75A1">
        <w:rPr>
          <w:rFonts w:ascii="Calibri" w:hAnsi="Calibri"/>
        </w:rPr>
        <w:t>Working Group</w:t>
      </w:r>
      <w:r w:rsidRPr="009149FD">
        <w:rPr>
          <w:rFonts w:ascii="Calibri" w:hAnsi="Calibri"/>
        </w:rPr>
        <w:t xml:space="preserve"> fully consider the proposal</w:t>
      </w:r>
      <w:r w:rsidR="00E452C3" w:rsidRPr="009149FD">
        <w:rPr>
          <w:rFonts w:ascii="Calibri" w:hAnsi="Calibri"/>
        </w:rPr>
        <w:t>, stating, “the Board hopes that the other elements of the attached proposal will be helpful to the GNSO in its deliberations over considering possible amendments to its previously adopted policy recommendations on preventative protection for IGO acronyms. However, that letter did not endorse the Small Group proposal, and further stated, “I wish to reiterate our belief that the most appropriate approach for the Board in this matter is to help to facilitate a procedural way forward for the reconciliation of GAC advice and GNSO policy prior to the Board formally considering substantive policy recommendations”</w:t>
      </w:r>
      <w:r w:rsidRPr="009149FD">
        <w:rPr>
          <w:rFonts w:ascii="Calibri" w:hAnsi="Calibri"/>
        </w:rPr>
        <w:t>. On 31 October</w:t>
      </w:r>
      <w:r w:rsidR="008F2DD2" w:rsidRPr="009149FD">
        <w:rPr>
          <w:rFonts w:ascii="Calibri" w:hAnsi="Calibri"/>
        </w:rPr>
        <w:t xml:space="preserve"> 2016</w:t>
      </w:r>
      <w:r w:rsidRPr="009149FD">
        <w:rPr>
          <w:rFonts w:ascii="Calibri" w:hAnsi="Calibri"/>
        </w:rPr>
        <w:t xml:space="preserve">, legal counsel from various IGOs sent a letter to the GNSO Council stating that IGO immunity is incompatible with the Mutual Jurisdiction requirements of the UDRP and URS, and </w:t>
      </w:r>
      <w:r w:rsidR="00E452C3" w:rsidRPr="009149FD">
        <w:rPr>
          <w:rFonts w:ascii="Calibri" w:hAnsi="Calibri"/>
        </w:rPr>
        <w:t xml:space="preserve">claiming </w:t>
      </w:r>
      <w:r w:rsidRPr="009149FD">
        <w:rPr>
          <w:rFonts w:ascii="Calibri" w:hAnsi="Calibri"/>
        </w:rPr>
        <w:t>that the IGO Small Group Proposal represents a compromise on the part of the IGOs in relation to their initial request that their acronyms (which are the terms by which they are most commonly known) be reserved permanently</w:t>
      </w:r>
      <w:r w:rsidRPr="009149FD">
        <w:rPr>
          <w:rStyle w:val="FootnoteReference"/>
        </w:rPr>
        <w:footnoteReference w:id="57"/>
      </w:r>
      <w:r w:rsidRPr="009149FD">
        <w:rPr>
          <w:rFonts w:ascii="Calibri" w:hAnsi="Calibri"/>
        </w:rPr>
        <w:t>.</w:t>
      </w:r>
    </w:p>
    <w:p w14:paraId="3112E39E" w14:textId="77777777" w:rsidR="00FE5A0B" w:rsidRPr="009149FD" w:rsidRDefault="00FE5A0B" w:rsidP="00FE5A0B">
      <w:pPr>
        <w:rPr>
          <w:rFonts w:ascii="Calibri" w:hAnsi="Calibri"/>
        </w:rPr>
      </w:pPr>
    </w:p>
    <w:p w14:paraId="3CB2F565" w14:textId="0A717085" w:rsidR="00FE5A0B" w:rsidRPr="009149FD" w:rsidRDefault="00FE5A0B" w:rsidP="00FE5A0B">
      <w:pPr>
        <w:rPr>
          <w:rFonts w:ascii="Calibri" w:hAnsi="Calibri"/>
          <w:u w:val="single"/>
        </w:rPr>
      </w:pPr>
      <w:r w:rsidRPr="009149FD">
        <w:rPr>
          <w:rFonts w:ascii="Calibri" w:hAnsi="Calibri"/>
          <w:u w:val="single"/>
        </w:rPr>
        <w:t xml:space="preserve">The IGO Small Group Proposal and the </w:t>
      </w:r>
      <w:r w:rsidR="00FD75A1">
        <w:rPr>
          <w:rFonts w:ascii="Calibri" w:hAnsi="Calibri"/>
          <w:u w:val="single"/>
        </w:rPr>
        <w:t>Working Group</w:t>
      </w:r>
      <w:r w:rsidRPr="009149FD">
        <w:rPr>
          <w:rFonts w:ascii="Calibri" w:hAnsi="Calibri"/>
          <w:u w:val="single"/>
        </w:rPr>
        <w:t xml:space="preserve">’s </w:t>
      </w:r>
      <w:r w:rsidR="000F6369" w:rsidRPr="009149FD">
        <w:rPr>
          <w:rFonts w:ascii="Calibri" w:hAnsi="Calibri"/>
          <w:u w:val="single"/>
        </w:rPr>
        <w:t>r</w:t>
      </w:r>
      <w:r w:rsidRPr="009149FD">
        <w:rPr>
          <w:rFonts w:ascii="Calibri" w:hAnsi="Calibri"/>
          <w:u w:val="single"/>
        </w:rPr>
        <w:t xml:space="preserve">eview of the </w:t>
      </w:r>
      <w:r w:rsidR="000F6369" w:rsidRPr="009149FD">
        <w:rPr>
          <w:rFonts w:ascii="Calibri" w:hAnsi="Calibri"/>
          <w:u w:val="single"/>
        </w:rPr>
        <w:t>p</w:t>
      </w:r>
      <w:r w:rsidRPr="009149FD">
        <w:rPr>
          <w:rFonts w:ascii="Calibri" w:hAnsi="Calibri"/>
          <w:u w:val="single"/>
        </w:rPr>
        <w:t>roposal</w:t>
      </w:r>
    </w:p>
    <w:p w14:paraId="387D0B18" w14:textId="77777777" w:rsidR="00FE5A0B" w:rsidRPr="009149FD" w:rsidRDefault="00FE5A0B" w:rsidP="00FE5A0B">
      <w:pPr>
        <w:rPr>
          <w:rFonts w:ascii="Calibri" w:hAnsi="Calibri"/>
        </w:rPr>
      </w:pPr>
    </w:p>
    <w:p w14:paraId="301F64AC" w14:textId="77777777" w:rsidR="00FE5A0B" w:rsidRPr="009149FD" w:rsidRDefault="00FE5A0B" w:rsidP="00FE5A0B">
      <w:pPr>
        <w:rPr>
          <w:rFonts w:ascii="Calibri" w:hAnsi="Calibri"/>
        </w:rPr>
      </w:pPr>
      <w:r w:rsidRPr="009149FD">
        <w:rPr>
          <w:rFonts w:ascii="Calibri" w:hAnsi="Calibri"/>
        </w:rPr>
        <w:t>The IGO Small Group Proposal included proposals touching on curative rights processes as a complement to meaningful preventative protections for IGO acronyms. It outlined the basis for the specific proposals it contained as follows:</w:t>
      </w:r>
    </w:p>
    <w:p w14:paraId="3F65E2DE" w14:textId="77777777" w:rsidR="00FE5A0B" w:rsidRPr="009149FD" w:rsidRDefault="00FE5A0B" w:rsidP="00FE5A0B">
      <w:pPr>
        <w:ind w:left="720"/>
        <w:rPr>
          <w:rFonts w:ascii="Calibri" w:hAnsi="Calibri"/>
          <w:i/>
        </w:rPr>
      </w:pPr>
      <w:r w:rsidRPr="009149FD">
        <w:rPr>
          <w:rFonts w:ascii="Calibri" w:hAnsi="Calibri"/>
          <w:i/>
        </w:rPr>
        <w:t xml:space="preserve">“(1) The basis for protection of IGO acronyms should not be founded in trademark law, as IGOs are created by governments under international law and are in an objectively different category of rights-holders; </w:t>
      </w:r>
    </w:p>
    <w:p w14:paraId="42BD23F5" w14:textId="77777777" w:rsidR="00FE5A0B" w:rsidRPr="009149FD" w:rsidRDefault="00FE5A0B" w:rsidP="00FE5A0B">
      <w:pPr>
        <w:ind w:left="720"/>
        <w:rPr>
          <w:rFonts w:ascii="Calibri" w:hAnsi="Calibri"/>
          <w:i/>
        </w:rPr>
      </w:pPr>
      <w:r w:rsidRPr="009149FD">
        <w:rPr>
          <w:rFonts w:ascii="Calibri" w:hAnsi="Calibri"/>
          <w:i/>
        </w:rPr>
        <w:t xml:space="preserve">(2) As IGOs perform important global missions with public funds, the implementation of appropriate protections for IGO names and acronyms is in the public interest; and </w:t>
      </w:r>
    </w:p>
    <w:p w14:paraId="6D194884" w14:textId="77777777" w:rsidR="00FE5A0B" w:rsidRPr="009149FD" w:rsidRDefault="00FE5A0B" w:rsidP="00FE5A0B">
      <w:pPr>
        <w:ind w:left="720"/>
        <w:rPr>
          <w:rFonts w:ascii="Calibri" w:hAnsi="Calibri"/>
          <w:i/>
        </w:rPr>
      </w:pPr>
      <w:r w:rsidRPr="009149FD">
        <w:rPr>
          <w:rFonts w:ascii="Calibri" w:hAnsi="Calibri"/>
          <w:i/>
        </w:rPr>
        <w:t>(3) The Eligible IGOs that would qualify for protections under this proposal are those that are named on the GAC List of IGOs (initially submitted to ICANN in March 2013) as may be updated from time to time in accordance with GAC advice issued on 22 March 2013.”</w:t>
      </w:r>
    </w:p>
    <w:p w14:paraId="7DFFD9F9" w14:textId="77777777" w:rsidR="00FE5A0B" w:rsidRPr="009149FD" w:rsidRDefault="00FE5A0B" w:rsidP="00FE5A0B">
      <w:pPr>
        <w:rPr>
          <w:rFonts w:ascii="Calibri" w:hAnsi="Calibri"/>
        </w:rPr>
      </w:pPr>
    </w:p>
    <w:p w14:paraId="5B5A268F" w14:textId="64F78C9D" w:rsidR="00FE5A0B" w:rsidRPr="009149FD" w:rsidRDefault="00FE5A0B" w:rsidP="00FE5A0B">
      <w:pPr>
        <w:rPr>
          <w:rFonts w:ascii="Calibri" w:hAnsi="Calibri"/>
        </w:rPr>
      </w:pPr>
      <w:r w:rsidRPr="009149FD">
        <w:rPr>
          <w:rFonts w:ascii="Calibri" w:hAnsi="Calibri"/>
        </w:rPr>
        <w:lastRenderedPageBreak/>
        <w:t xml:space="preserve">On curative rights, one proposal was the creation of a separate </w:t>
      </w:r>
      <w:r w:rsidR="008F2DD2" w:rsidRPr="009149FD">
        <w:rPr>
          <w:rFonts w:ascii="Calibri" w:hAnsi="Calibri"/>
        </w:rPr>
        <w:t>DRP</w:t>
      </w:r>
      <w:r w:rsidRPr="009149FD">
        <w:rPr>
          <w:rFonts w:ascii="Calibri" w:hAnsi="Calibri"/>
        </w:rPr>
        <w:t xml:space="preserve"> for IGOs, as follows: </w:t>
      </w:r>
    </w:p>
    <w:p w14:paraId="2C861497" w14:textId="77777777" w:rsidR="00FE5A0B" w:rsidRPr="009149FD" w:rsidRDefault="00FE5A0B" w:rsidP="00FE5A0B">
      <w:pPr>
        <w:ind w:left="720"/>
        <w:rPr>
          <w:rFonts w:ascii="Calibri" w:hAnsi="Calibri"/>
          <w:i/>
        </w:rPr>
      </w:pPr>
      <w:r w:rsidRPr="009149FD">
        <w:rPr>
          <w:rFonts w:ascii="Calibri" w:hAnsi="Calibri"/>
          <w:i/>
        </w:rPr>
        <w:t xml:space="preserve">“ICANN will facilitate the development of rules and procedures for a separate (i.e., separate from the existing UDRP) dispute resolution mechanism to resolve claims of abuse of domain names that are registered and being used in situations where the registrant is pretending to be the IGO or that are otherwise likely to result in fraud or deception, and (a) are identical to an IGO acronym; or (b) are confusingly similar to an IGO acronym; or (c) contain the IGO acronym. Decisions resulting from this mechanism shall be “appealable” through an arbitral process to be agreed.” </w:t>
      </w:r>
    </w:p>
    <w:p w14:paraId="2ED0BA20" w14:textId="77777777" w:rsidR="00FE5A0B" w:rsidRPr="009149FD" w:rsidRDefault="00FE5A0B" w:rsidP="00FE5A0B">
      <w:pPr>
        <w:rPr>
          <w:rFonts w:ascii="Calibri" w:hAnsi="Calibri"/>
        </w:rPr>
      </w:pPr>
    </w:p>
    <w:p w14:paraId="18812C3A" w14:textId="77777777" w:rsidR="00FE5A0B" w:rsidRPr="009149FD" w:rsidRDefault="00FE5A0B" w:rsidP="00FE5A0B">
      <w:pPr>
        <w:rPr>
          <w:rFonts w:ascii="Calibri" w:hAnsi="Calibri"/>
        </w:rPr>
      </w:pPr>
      <w:r w:rsidRPr="009149FD">
        <w:rPr>
          <w:rFonts w:ascii="Calibri" w:hAnsi="Calibri"/>
        </w:rPr>
        <w:t xml:space="preserve">A further proposal was for a rapid relief mechanism, separate from the URS, to address clear-cut cases of abuse. Under this proposal, an eligible IGO may obtain a rapid temporary suspension of a domain name in situations where it would not be reasonable for it to use the above-mentioned dispute resolution mechanism, if certain conditions are met. These are: </w:t>
      </w:r>
    </w:p>
    <w:p w14:paraId="2E8A754D" w14:textId="77777777" w:rsidR="00FE5A0B" w:rsidRPr="009149FD" w:rsidRDefault="00FE5A0B" w:rsidP="00FE5A0B">
      <w:pPr>
        <w:ind w:left="720"/>
        <w:rPr>
          <w:rFonts w:ascii="Calibri" w:hAnsi="Calibri"/>
          <w:i/>
        </w:rPr>
      </w:pPr>
      <w:r w:rsidRPr="009149FD">
        <w:rPr>
          <w:rFonts w:ascii="Calibri" w:hAnsi="Calibri"/>
          <w:i/>
        </w:rPr>
        <w:t>“(1) The subject domain name is</w:t>
      </w:r>
    </w:p>
    <w:p w14:paraId="10C2E8B6" w14:textId="77777777" w:rsidR="00FE5A0B" w:rsidRPr="009149FD" w:rsidRDefault="00FE5A0B" w:rsidP="00FE5A0B">
      <w:pPr>
        <w:ind w:left="1440"/>
        <w:rPr>
          <w:rFonts w:ascii="Calibri" w:hAnsi="Calibri"/>
          <w:i/>
        </w:rPr>
      </w:pPr>
      <w:r w:rsidRPr="009149FD">
        <w:rPr>
          <w:rFonts w:ascii="Calibri" w:hAnsi="Calibri"/>
          <w:i/>
        </w:rPr>
        <w:t xml:space="preserve">(a) identical or confusingly similar to an IGO acronym; and </w:t>
      </w:r>
    </w:p>
    <w:p w14:paraId="20664A83" w14:textId="77777777" w:rsidR="00FE5A0B" w:rsidRPr="009149FD" w:rsidRDefault="00FE5A0B" w:rsidP="00FE5A0B">
      <w:pPr>
        <w:ind w:left="1440"/>
        <w:rPr>
          <w:rFonts w:ascii="Calibri" w:hAnsi="Calibri"/>
          <w:i/>
        </w:rPr>
      </w:pPr>
      <w:r w:rsidRPr="009149FD">
        <w:rPr>
          <w:rFonts w:ascii="Calibri" w:hAnsi="Calibri"/>
          <w:i/>
        </w:rPr>
        <w:t xml:space="preserve">(b) registered and used in situations where the registrant is pretending to be the IGO or that are otherwise likely to result in fraud or deception; and </w:t>
      </w:r>
    </w:p>
    <w:p w14:paraId="0F454681" w14:textId="77777777" w:rsidR="00FE5A0B" w:rsidRPr="009149FD" w:rsidRDefault="00FE5A0B" w:rsidP="00FE5A0B">
      <w:pPr>
        <w:ind w:left="720"/>
        <w:rPr>
          <w:rFonts w:ascii="Calibri" w:hAnsi="Calibri"/>
          <w:i/>
        </w:rPr>
      </w:pPr>
      <w:r w:rsidRPr="009149FD">
        <w:rPr>
          <w:rFonts w:ascii="Calibri" w:hAnsi="Calibri"/>
          <w:i/>
        </w:rPr>
        <w:t>(2) there is an obvious risk of imminent harm from the claimed abuse of such domain name, (e.g. such as fraudulently soliciting donations in the wake of a humanitarian disaster).”</w:t>
      </w:r>
    </w:p>
    <w:p w14:paraId="6FAE7E34" w14:textId="77777777" w:rsidR="00FE5A0B" w:rsidRPr="009149FD" w:rsidRDefault="00FE5A0B" w:rsidP="00FE5A0B">
      <w:pPr>
        <w:rPr>
          <w:rFonts w:ascii="Calibri" w:hAnsi="Calibri"/>
        </w:rPr>
      </w:pPr>
    </w:p>
    <w:p w14:paraId="142C8BB3" w14:textId="77777777" w:rsidR="00FE5A0B" w:rsidRPr="009149FD" w:rsidRDefault="00FE5A0B" w:rsidP="00FE5A0B">
      <w:pPr>
        <w:rPr>
          <w:rFonts w:ascii="Calibri" w:hAnsi="Calibri"/>
        </w:rPr>
      </w:pPr>
      <w:r w:rsidRPr="009149FD">
        <w:rPr>
          <w:rFonts w:ascii="Calibri" w:hAnsi="Calibri"/>
        </w:rPr>
        <w:t>Relief under this new rapid relief mechanism would be the same as under the URS, i.e. suspension and not transfer or cancellation of the domain name in question.</w:t>
      </w:r>
    </w:p>
    <w:p w14:paraId="0BF820C8" w14:textId="77777777" w:rsidR="00FE5A0B" w:rsidRPr="009149FD" w:rsidRDefault="00FE5A0B" w:rsidP="00FE5A0B">
      <w:pPr>
        <w:rPr>
          <w:rFonts w:ascii="Calibri" w:hAnsi="Calibri"/>
        </w:rPr>
      </w:pPr>
    </w:p>
    <w:p w14:paraId="490E4876" w14:textId="77777777" w:rsidR="00FE5A0B" w:rsidRPr="009149FD" w:rsidRDefault="00FE5A0B" w:rsidP="00FE5A0B">
      <w:pPr>
        <w:rPr>
          <w:rFonts w:ascii="Calibri" w:hAnsi="Calibri"/>
        </w:rPr>
      </w:pPr>
      <w:r w:rsidRPr="009149FD">
        <w:rPr>
          <w:rFonts w:ascii="Calibri" w:hAnsi="Calibri"/>
        </w:rPr>
        <w:t>The IGO Small Group Proposal also included a proposal for ICANN to “work with the IGOs and the mechanism providers to ensure that IGOs are not required to pay filing or any other ICANN-defined fees to access and use those mechanisms unless the examiner finds the case to have been brought in bad faith. Three or more findings of cases brought in bad faith by the same IGO may lead to that IGO being suspended from using the mechanism for a period of one year.”</w:t>
      </w:r>
    </w:p>
    <w:p w14:paraId="43FEAC5C" w14:textId="77777777" w:rsidR="00FE5A0B" w:rsidRPr="009149FD" w:rsidRDefault="00FE5A0B" w:rsidP="00FE5A0B">
      <w:pPr>
        <w:rPr>
          <w:rFonts w:ascii="Calibri" w:hAnsi="Calibri"/>
        </w:rPr>
      </w:pPr>
    </w:p>
    <w:p w14:paraId="1C2728EE" w14:textId="6D79B321"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reviewed and discussed the IGO Small Group Proposal at its meetings on 13 October</w:t>
      </w:r>
      <w:r w:rsidR="00366A37" w:rsidRPr="009149FD">
        <w:rPr>
          <w:rFonts w:ascii="Calibri" w:hAnsi="Calibri"/>
        </w:rPr>
        <w:t xml:space="preserve"> 2016</w:t>
      </w:r>
      <w:r w:rsidRPr="009149FD">
        <w:rPr>
          <w:rStyle w:val="FootnoteReference"/>
        </w:rPr>
        <w:footnoteReference w:id="58"/>
      </w:r>
      <w:r w:rsidRPr="009149FD">
        <w:rPr>
          <w:rFonts w:ascii="Calibri" w:hAnsi="Calibri"/>
        </w:rPr>
        <w:t xml:space="preserve"> and 20 October</w:t>
      </w:r>
      <w:r w:rsidR="00366A37" w:rsidRPr="009149FD">
        <w:rPr>
          <w:rFonts w:ascii="Calibri" w:hAnsi="Calibri"/>
        </w:rPr>
        <w:t xml:space="preserve"> 2016</w:t>
      </w:r>
      <w:r w:rsidRPr="009149FD">
        <w:rPr>
          <w:rStyle w:val="FootnoteReference"/>
        </w:rPr>
        <w:footnoteReference w:id="59"/>
      </w:r>
      <w:r w:rsidRPr="009149FD">
        <w:rPr>
          <w:rFonts w:ascii="Calibri" w:hAnsi="Calibri"/>
        </w:rPr>
        <w:t xml:space="preserve">. It should be noted that, by the time of receipt of the IGO Small Group Proposal, the </w:t>
      </w:r>
      <w:r w:rsidR="00FD75A1">
        <w:rPr>
          <w:rFonts w:ascii="Calibri" w:hAnsi="Calibri"/>
        </w:rPr>
        <w:t>Working Group</w:t>
      </w:r>
      <w:r w:rsidRPr="009149FD">
        <w:rPr>
          <w:rFonts w:ascii="Calibri" w:hAnsi="Calibri"/>
        </w:rPr>
        <w:t xml:space="preserve"> had already reached preliminary agreement on a number of potential recommendations concerning curative rights protections for IGOs. The </w:t>
      </w:r>
      <w:r w:rsidR="00FD75A1">
        <w:rPr>
          <w:rFonts w:ascii="Calibri" w:hAnsi="Calibri"/>
        </w:rPr>
        <w:t>Working Group</w:t>
      </w:r>
      <w:r w:rsidRPr="009149FD">
        <w:rPr>
          <w:rFonts w:ascii="Calibri" w:hAnsi="Calibri"/>
        </w:rPr>
        <w:t xml:space="preserve">’s review of the IGO Small Group </w:t>
      </w:r>
      <w:r w:rsidRPr="009149FD">
        <w:rPr>
          <w:rFonts w:ascii="Calibri" w:hAnsi="Calibri"/>
        </w:rPr>
        <w:lastRenderedPageBreak/>
        <w:t xml:space="preserve">Proposal thus focused on whether the proposals contained therein warranted modifications or updates to the </w:t>
      </w:r>
      <w:r w:rsidR="00FD75A1">
        <w:rPr>
          <w:rFonts w:ascii="Calibri" w:hAnsi="Calibri"/>
        </w:rPr>
        <w:t>Working Group</w:t>
      </w:r>
      <w:r w:rsidRPr="009149FD">
        <w:rPr>
          <w:rFonts w:ascii="Calibri" w:hAnsi="Calibri"/>
        </w:rPr>
        <w:t xml:space="preserve">’s preliminary conclusions. </w:t>
      </w:r>
    </w:p>
    <w:p w14:paraId="2559EE55" w14:textId="77777777" w:rsidR="00FE5A0B" w:rsidRPr="009149FD" w:rsidRDefault="00FE5A0B" w:rsidP="00FE5A0B">
      <w:pPr>
        <w:rPr>
          <w:rFonts w:ascii="Calibri" w:hAnsi="Calibri"/>
        </w:rPr>
      </w:pPr>
    </w:p>
    <w:p w14:paraId="000CCEBE" w14:textId="0ED3827C" w:rsidR="00FB141B" w:rsidRDefault="00FE5A0B" w:rsidP="00FE5A0B">
      <w:pPr>
        <w:rPr>
          <w:rFonts w:ascii="Calibri" w:hAnsi="Calibri"/>
        </w:rPr>
      </w:pPr>
      <w:r w:rsidRPr="009149FD">
        <w:rPr>
          <w:rFonts w:ascii="Calibri" w:hAnsi="Calibri"/>
        </w:rPr>
        <w:t xml:space="preserve">During the two meetings where it focused on the IGO Small Group Proposal, the </w:t>
      </w:r>
      <w:r w:rsidR="00FD75A1">
        <w:rPr>
          <w:rFonts w:ascii="Calibri" w:hAnsi="Calibri"/>
        </w:rPr>
        <w:t>Working Group</w:t>
      </w:r>
      <w:r w:rsidRPr="009149FD">
        <w:rPr>
          <w:rFonts w:ascii="Calibri" w:hAnsi="Calibri"/>
        </w:rPr>
        <w:t xml:space="preserve"> reviewed all the aspects that pertained to curative rights. It concluded that, while IGOs may be in an objectively different category than trademark holders (as had been noted several times by the GAC), the </w:t>
      </w:r>
      <w:r w:rsidR="00FD75A1">
        <w:rPr>
          <w:rFonts w:ascii="Calibri" w:hAnsi="Calibri"/>
        </w:rPr>
        <w:t>Working Group</w:t>
      </w:r>
      <w:r w:rsidRPr="009149FD">
        <w:rPr>
          <w:rFonts w:ascii="Calibri" w:hAnsi="Calibri"/>
        </w:rPr>
        <w:t>’s agreed preliminary recommendations not only provide sufficient protection for IGO names and acronyms, in some cases its recommendations are broader than and thus provide potentially greater protection for IGOs than what is in the IGO Small Group Proposal</w:t>
      </w:r>
      <w:r w:rsidR="00FC1B4E" w:rsidRPr="009149FD">
        <w:rPr>
          <w:rFonts w:ascii="Calibri" w:hAnsi="Calibri"/>
        </w:rPr>
        <w:t xml:space="preserve">. </w:t>
      </w:r>
      <w:r w:rsidR="00227EF1">
        <w:rPr>
          <w:rFonts w:ascii="Calibri" w:hAnsi="Calibri"/>
        </w:rPr>
        <w:t xml:space="preserve">The </w:t>
      </w:r>
      <w:r w:rsidR="00FD75A1">
        <w:rPr>
          <w:rFonts w:ascii="Calibri" w:hAnsi="Calibri"/>
        </w:rPr>
        <w:t>Working Group</w:t>
      </w:r>
      <w:r w:rsidR="00227EF1">
        <w:rPr>
          <w:rFonts w:ascii="Calibri" w:hAnsi="Calibri"/>
        </w:rPr>
        <w:t xml:space="preserve"> believes that its final recommendations achieve the same result. </w:t>
      </w:r>
      <w:r w:rsidR="00FC1B4E" w:rsidRPr="009149FD">
        <w:rPr>
          <w:rFonts w:ascii="Calibri" w:hAnsi="Calibri"/>
        </w:rPr>
        <w:t xml:space="preserve">For instance, </w:t>
      </w:r>
      <w:r w:rsidR="00FB141B">
        <w:rPr>
          <w:rFonts w:ascii="Calibri" w:hAnsi="Calibri"/>
        </w:rPr>
        <w:t>its final recommendations clarify</w:t>
      </w:r>
      <w:r w:rsidR="00227EF1">
        <w:rPr>
          <w:rFonts w:ascii="Calibri" w:hAnsi="Calibri"/>
        </w:rPr>
        <w:t xml:space="preserve"> </w:t>
      </w:r>
      <w:r w:rsidR="00FB141B">
        <w:rPr>
          <w:rFonts w:ascii="Calibri" w:hAnsi="Calibri"/>
        </w:rPr>
        <w:t>how</w:t>
      </w:r>
      <w:r w:rsidR="00FC1B4E" w:rsidRPr="009149FD">
        <w:rPr>
          <w:rFonts w:ascii="Calibri" w:hAnsi="Calibri"/>
        </w:rPr>
        <w:t xml:space="preserve"> IGOs </w:t>
      </w:r>
      <w:r w:rsidR="00227EF1">
        <w:rPr>
          <w:rFonts w:ascii="Calibri" w:hAnsi="Calibri"/>
        </w:rPr>
        <w:t xml:space="preserve">may </w:t>
      </w:r>
      <w:r w:rsidR="00855286">
        <w:rPr>
          <w:rFonts w:ascii="Calibri" w:hAnsi="Calibri"/>
        </w:rPr>
        <w:t>seek</w:t>
      </w:r>
      <w:r w:rsidR="00227EF1">
        <w:rPr>
          <w:rFonts w:ascii="Calibri" w:hAnsi="Calibri"/>
        </w:rPr>
        <w:t xml:space="preserve"> to demonstrate</w:t>
      </w:r>
      <w:r w:rsidR="00227EF1" w:rsidRPr="009149FD">
        <w:rPr>
          <w:rFonts w:ascii="Calibri" w:hAnsi="Calibri"/>
        </w:rPr>
        <w:t xml:space="preserve"> </w:t>
      </w:r>
      <w:r w:rsidR="00855286">
        <w:rPr>
          <w:rFonts w:ascii="Calibri" w:hAnsi="Calibri"/>
        </w:rPr>
        <w:t xml:space="preserve">that they have </w:t>
      </w:r>
      <w:r w:rsidR="00227EF1">
        <w:rPr>
          <w:rFonts w:ascii="Calibri" w:hAnsi="Calibri"/>
        </w:rPr>
        <w:t xml:space="preserve">unregistered </w:t>
      </w:r>
      <w:r w:rsidR="00855286">
        <w:rPr>
          <w:rFonts w:ascii="Calibri" w:hAnsi="Calibri"/>
        </w:rPr>
        <w:t xml:space="preserve">trademark </w:t>
      </w:r>
      <w:r w:rsidR="00227EF1">
        <w:rPr>
          <w:rFonts w:ascii="Calibri" w:hAnsi="Calibri"/>
        </w:rPr>
        <w:t xml:space="preserve">rights in their names or acronyms </w:t>
      </w:r>
      <w:r w:rsidR="00855286">
        <w:rPr>
          <w:rFonts w:ascii="Calibri" w:hAnsi="Calibri"/>
        </w:rPr>
        <w:t xml:space="preserve">sufficient </w:t>
      </w:r>
      <w:r w:rsidR="00227EF1">
        <w:rPr>
          <w:rFonts w:ascii="Calibri" w:hAnsi="Calibri"/>
        </w:rPr>
        <w:t>to satisfy the requirement of</w:t>
      </w:r>
      <w:r w:rsidR="00227EF1" w:rsidRPr="009149FD">
        <w:rPr>
          <w:rFonts w:ascii="Calibri" w:hAnsi="Calibri"/>
        </w:rPr>
        <w:t xml:space="preserve"> </w:t>
      </w:r>
      <w:r w:rsidR="00FC1B4E" w:rsidRPr="009149FD">
        <w:rPr>
          <w:rFonts w:ascii="Calibri" w:hAnsi="Calibri"/>
        </w:rPr>
        <w:t>standing to file a UDRP or URS complaint</w:t>
      </w:r>
      <w:r w:rsidR="00855286">
        <w:rPr>
          <w:rFonts w:ascii="Calibri" w:hAnsi="Calibri"/>
        </w:rPr>
        <w:t>;</w:t>
      </w:r>
      <w:r w:rsidR="00227EF1">
        <w:rPr>
          <w:rFonts w:ascii="Calibri" w:hAnsi="Calibri"/>
        </w:rPr>
        <w:t xml:space="preserve"> </w:t>
      </w:r>
      <w:r w:rsidR="00855286">
        <w:rPr>
          <w:rFonts w:ascii="Calibri" w:hAnsi="Calibri"/>
        </w:rPr>
        <w:t xml:space="preserve">and none of the Working Group’s final </w:t>
      </w:r>
      <w:r w:rsidR="00227EF1">
        <w:rPr>
          <w:rFonts w:ascii="Calibri" w:hAnsi="Calibri"/>
        </w:rPr>
        <w:t xml:space="preserve">recommendations </w:t>
      </w:r>
      <w:r w:rsidR="00855286">
        <w:rPr>
          <w:rFonts w:ascii="Calibri" w:hAnsi="Calibri"/>
        </w:rPr>
        <w:t xml:space="preserve">are limited </w:t>
      </w:r>
      <w:r w:rsidR="00227EF1">
        <w:rPr>
          <w:rFonts w:ascii="Calibri" w:hAnsi="Calibri"/>
        </w:rPr>
        <w:t xml:space="preserve">only to those IGOs identified by the GAC </w:t>
      </w:r>
      <w:r w:rsidRPr="009149FD">
        <w:rPr>
          <w:rFonts w:ascii="Calibri" w:hAnsi="Calibri"/>
        </w:rPr>
        <w:t xml:space="preserve">. </w:t>
      </w:r>
    </w:p>
    <w:p w14:paraId="4450CABA" w14:textId="77777777" w:rsidR="00FB141B" w:rsidRDefault="00FB141B" w:rsidP="00FE5A0B">
      <w:pPr>
        <w:rPr>
          <w:rFonts w:ascii="Calibri" w:hAnsi="Calibri"/>
        </w:rPr>
      </w:pPr>
    </w:p>
    <w:p w14:paraId="0618EB61" w14:textId="32433B28"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also noted that the IGO Small Group Proposal </w:t>
      </w:r>
      <w:r w:rsidR="00435510">
        <w:rPr>
          <w:rFonts w:ascii="Calibri" w:hAnsi="Calibri"/>
        </w:rPr>
        <w:t xml:space="preserve">assumes </w:t>
      </w:r>
      <w:r w:rsidRPr="009149FD">
        <w:rPr>
          <w:rFonts w:ascii="Calibri" w:hAnsi="Calibri"/>
        </w:rPr>
        <w:t xml:space="preserve">that IGOs are able to claim broad jurisdictional immunity in multiple national courts, </w:t>
      </w:r>
      <w:r w:rsidR="00435510">
        <w:rPr>
          <w:rFonts w:ascii="Calibri" w:hAnsi="Calibri"/>
        </w:rPr>
        <w:t>whether as the initiator of or defending against a lawsuit.</w:t>
      </w:r>
      <w:r w:rsidRPr="009149FD">
        <w:rPr>
          <w:rFonts w:ascii="Calibri" w:hAnsi="Calibri"/>
        </w:rPr>
        <w:t xml:space="preserve"> </w:t>
      </w:r>
      <w:r w:rsidR="00435510">
        <w:rPr>
          <w:rFonts w:ascii="Calibri" w:hAnsi="Calibri"/>
        </w:rPr>
        <w:t>T</w:t>
      </w:r>
      <w:r w:rsidR="00435510" w:rsidRPr="009149FD">
        <w:rPr>
          <w:rFonts w:ascii="Calibri" w:hAnsi="Calibri"/>
        </w:rPr>
        <w:t xml:space="preserve">he </w:t>
      </w:r>
      <w:r w:rsidR="00FD75A1">
        <w:rPr>
          <w:rFonts w:ascii="Calibri" w:hAnsi="Calibri"/>
        </w:rPr>
        <w:t>Working Group</w:t>
      </w:r>
      <w:r w:rsidRPr="009149FD">
        <w:rPr>
          <w:rFonts w:ascii="Calibri" w:hAnsi="Calibri"/>
        </w:rPr>
        <w:t xml:space="preserve"> concluded </w:t>
      </w:r>
      <w:r w:rsidR="00435510">
        <w:rPr>
          <w:rFonts w:ascii="Calibri" w:hAnsi="Calibri"/>
        </w:rPr>
        <w:t xml:space="preserve">that this assumption </w:t>
      </w:r>
      <w:r w:rsidRPr="009149FD">
        <w:rPr>
          <w:rFonts w:ascii="Calibri" w:hAnsi="Calibri"/>
        </w:rPr>
        <w:t xml:space="preserve">is at </w:t>
      </w:r>
      <w:r w:rsidR="0093433B" w:rsidRPr="009149FD">
        <w:rPr>
          <w:rFonts w:ascii="Calibri" w:hAnsi="Calibri"/>
        </w:rPr>
        <w:t xml:space="preserve">substantial </w:t>
      </w:r>
      <w:r w:rsidRPr="009149FD">
        <w:rPr>
          <w:rFonts w:ascii="Calibri" w:hAnsi="Calibri"/>
        </w:rPr>
        <w:t xml:space="preserve">odds with the expert opinion provided by Professor Swaine. Therefore </w:t>
      </w:r>
      <w:r w:rsidR="008F2DD2" w:rsidRPr="009149FD">
        <w:rPr>
          <w:rFonts w:ascii="Calibri" w:hAnsi="Calibri"/>
        </w:rPr>
        <w:t xml:space="preserve">the </w:t>
      </w:r>
      <w:r w:rsidR="00FD75A1">
        <w:rPr>
          <w:rFonts w:ascii="Calibri" w:hAnsi="Calibri"/>
        </w:rPr>
        <w:t>Working Group</w:t>
      </w:r>
      <w:r w:rsidR="008F2DD2" w:rsidRPr="009149FD">
        <w:rPr>
          <w:rFonts w:ascii="Calibri" w:hAnsi="Calibri"/>
        </w:rPr>
        <w:t xml:space="preserve"> concluded that </w:t>
      </w:r>
      <w:r w:rsidRPr="009149FD">
        <w:rPr>
          <w:rFonts w:ascii="Calibri" w:hAnsi="Calibri"/>
        </w:rPr>
        <w:t xml:space="preserve">there is no basis for stripping a losing registrant of </w:t>
      </w:r>
      <w:r w:rsidR="00D971FC" w:rsidRPr="009149FD">
        <w:rPr>
          <w:rFonts w:ascii="Calibri" w:hAnsi="Calibri"/>
        </w:rPr>
        <w:t xml:space="preserve">the </w:t>
      </w:r>
      <w:r w:rsidRPr="009149FD">
        <w:rPr>
          <w:rFonts w:ascii="Calibri" w:hAnsi="Calibri"/>
        </w:rPr>
        <w:t xml:space="preserve">right to appeal to a national court, as is called for by the IGO Small Group Proposal. Finally, the </w:t>
      </w:r>
      <w:r w:rsidR="00FD75A1">
        <w:rPr>
          <w:rFonts w:ascii="Calibri" w:hAnsi="Calibri"/>
        </w:rPr>
        <w:t>Working Group</w:t>
      </w:r>
      <w:r w:rsidRPr="009149FD">
        <w:rPr>
          <w:rFonts w:ascii="Calibri" w:hAnsi="Calibri"/>
        </w:rPr>
        <w:t xml:space="preserve"> noted that the elements of the separate mechanisms outlined in the IGO Small Group Proposal are already within the scope of the existing URS and UDRP. There therefore did not seem to be a substantive rationale for creating separate </w:t>
      </w:r>
      <w:del w:id="371" w:author="Mary Wong" w:date="2018-07-06T16:19:00Z">
        <w:r w:rsidRPr="009149FD" w:rsidDel="001766C2">
          <w:rPr>
            <w:rFonts w:ascii="Calibri" w:hAnsi="Calibri"/>
          </w:rPr>
          <w:delText>dispute resolution processe</w:delText>
        </w:r>
      </w:del>
      <w:ins w:id="372" w:author="Mary Wong" w:date="2018-07-06T16:19:00Z">
        <w:r w:rsidR="001766C2">
          <w:rPr>
            <w:rFonts w:ascii="Calibri" w:hAnsi="Calibri"/>
          </w:rPr>
          <w:t>DRP</w:t>
        </w:r>
      </w:ins>
      <w:r w:rsidRPr="009149FD">
        <w:rPr>
          <w:rFonts w:ascii="Calibri" w:hAnsi="Calibri"/>
        </w:rPr>
        <w:t xml:space="preserve">s as proposed by the IGO Small Group. </w:t>
      </w:r>
    </w:p>
    <w:p w14:paraId="050A9A12" w14:textId="77777777" w:rsidR="00FE5A0B" w:rsidRPr="009149FD" w:rsidRDefault="00FE5A0B" w:rsidP="00FE5A0B">
      <w:pPr>
        <w:rPr>
          <w:rFonts w:ascii="Calibri" w:hAnsi="Calibri"/>
        </w:rPr>
      </w:pPr>
    </w:p>
    <w:p w14:paraId="02C55000" w14:textId="6CBE57B3" w:rsidR="00FE5A0B" w:rsidRPr="009149FD" w:rsidRDefault="00FE5A0B" w:rsidP="00FE5A0B">
      <w:pPr>
        <w:rPr>
          <w:rFonts w:ascii="Calibri" w:hAnsi="Calibri"/>
          <w:b/>
        </w:rPr>
      </w:pPr>
      <w:r w:rsidRPr="009149FD">
        <w:rPr>
          <w:rFonts w:ascii="Calibri" w:hAnsi="Calibri"/>
        </w:rPr>
        <w:t xml:space="preserve">The following is a comparative table showing the differences between the specific details of the IGO Small Group Proposal concerning curative rights and the </w:t>
      </w:r>
      <w:r w:rsidR="00FD75A1">
        <w:rPr>
          <w:rFonts w:ascii="Calibri" w:hAnsi="Calibri"/>
        </w:rPr>
        <w:t>Working Group</w:t>
      </w:r>
      <w:r w:rsidRPr="009149FD">
        <w:rPr>
          <w:rFonts w:ascii="Calibri" w:hAnsi="Calibri"/>
        </w:rPr>
        <w:t xml:space="preserve">’s recommendations </w:t>
      </w:r>
      <w:r w:rsidR="00CC1AB5" w:rsidRPr="009149FD">
        <w:rPr>
          <w:rFonts w:ascii="Calibri" w:hAnsi="Calibri"/>
        </w:rPr>
        <w:t>and</w:t>
      </w:r>
      <w:r w:rsidRPr="009149FD">
        <w:rPr>
          <w:rFonts w:ascii="Calibri" w:hAnsi="Calibri"/>
        </w:rPr>
        <w:t xml:space="preserve"> rationale for its </w:t>
      </w:r>
      <w:r w:rsidR="00CC1AB5" w:rsidRPr="009149FD">
        <w:rPr>
          <w:rFonts w:ascii="Calibri" w:hAnsi="Calibri"/>
        </w:rPr>
        <w:t>conclusions</w:t>
      </w:r>
      <w:r w:rsidRPr="009149FD">
        <w:rPr>
          <w:rFonts w:ascii="Calibri" w:hAnsi="Calibri"/>
        </w:rPr>
        <w:t xml:space="preserve">. </w:t>
      </w:r>
    </w:p>
    <w:p w14:paraId="669AD0F6" w14:textId="77777777" w:rsidR="00FE5A0B" w:rsidRPr="009149FD" w:rsidRDefault="00FE5A0B" w:rsidP="00FE5A0B">
      <w:pPr>
        <w:rPr>
          <w:rFonts w:ascii="Calibri" w:hAnsi="Calibri"/>
        </w:rPr>
      </w:pPr>
    </w:p>
    <w:tbl>
      <w:tblPr>
        <w:tblStyle w:val="TableGrid"/>
        <w:tblW w:w="0" w:type="auto"/>
        <w:tblLook w:val="04A0" w:firstRow="1" w:lastRow="0" w:firstColumn="1" w:lastColumn="0" w:noHBand="0" w:noVBand="1"/>
      </w:tblPr>
      <w:tblGrid>
        <w:gridCol w:w="2876"/>
        <w:gridCol w:w="2877"/>
        <w:gridCol w:w="2877"/>
      </w:tblGrid>
      <w:tr w:rsidR="00FE5A0B" w:rsidRPr="0079799E" w14:paraId="2D1C663B" w14:textId="77777777" w:rsidTr="00FE5A0B">
        <w:tc>
          <w:tcPr>
            <w:tcW w:w="2876" w:type="dxa"/>
            <w:shd w:val="clear" w:color="auto" w:fill="95B3D7" w:themeFill="accent1" w:themeFillTint="99"/>
          </w:tcPr>
          <w:p w14:paraId="5C4F59B7" w14:textId="77777777" w:rsidR="00FE5A0B" w:rsidRPr="009149FD" w:rsidRDefault="00FE5A0B" w:rsidP="00FE5A0B">
            <w:pPr>
              <w:rPr>
                <w:rFonts w:ascii="Calibri" w:hAnsi="Calibri"/>
                <w:b/>
              </w:rPr>
            </w:pPr>
            <w:r w:rsidRPr="009149FD">
              <w:rPr>
                <w:rFonts w:ascii="Calibri" w:hAnsi="Calibri"/>
                <w:b/>
              </w:rPr>
              <w:t>IGO Small Group Proposal</w:t>
            </w:r>
          </w:p>
        </w:tc>
        <w:tc>
          <w:tcPr>
            <w:tcW w:w="2877" w:type="dxa"/>
            <w:shd w:val="clear" w:color="auto" w:fill="95B3D7" w:themeFill="accent1" w:themeFillTint="99"/>
          </w:tcPr>
          <w:p w14:paraId="6B31A4FC" w14:textId="034FDF2F" w:rsidR="00FE5A0B" w:rsidRPr="009149FD" w:rsidRDefault="00FB141B" w:rsidP="00FE5A0B">
            <w:pPr>
              <w:rPr>
                <w:rFonts w:ascii="Calibri" w:hAnsi="Calibri"/>
                <w:b/>
              </w:rPr>
            </w:pPr>
            <w:r>
              <w:rPr>
                <w:rFonts w:ascii="Calibri" w:hAnsi="Calibri"/>
                <w:b/>
              </w:rPr>
              <w:t xml:space="preserve">Working Group </w:t>
            </w:r>
            <w:r w:rsidR="00FE5A0B" w:rsidRPr="009149FD">
              <w:rPr>
                <w:rFonts w:ascii="Calibri" w:hAnsi="Calibri"/>
                <w:b/>
              </w:rPr>
              <w:t>Recommendations</w:t>
            </w:r>
            <w:r w:rsidR="00FE5A0B" w:rsidRPr="009149FD">
              <w:rPr>
                <w:rStyle w:val="FootnoteReference"/>
                <w:b/>
              </w:rPr>
              <w:footnoteReference w:id="60"/>
            </w:r>
          </w:p>
        </w:tc>
        <w:tc>
          <w:tcPr>
            <w:tcW w:w="2877" w:type="dxa"/>
            <w:shd w:val="clear" w:color="auto" w:fill="95B3D7" w:themeFill="accent1" w:themeFillTint="99"/>
          </w:tcPr>
          <w:p w14:paraId="6A9339C7" w14:textId="77777777" w:rsidR="00FE5A0B" w:rsidRPr="009149FD" w:rsidRDefault="00FE5A0B" w:rsidP="00FE5A0B">
            <w:pPr>
              <w:rPr>
                <w:rFonts w:ascii="Calibri" w:hAnsi="Calibri"/>
                <w:b/>
              </w:rPr>
            </w:pPr>
            <w:r w:rsidRPr="009149FD">
              <w:rPr>
                <w:rFonts w:ascii="Calibri" w:hAnsi="Calibri"/>
                <w:b/>
              </w:rPr>
              <w:t>Notes</w:t>
            </w:r>
          </w:p>
        </w:tc>
      </w:tr>
      <w:tr w:rsidR="00FE5A0B" w:rsidRPr="0079799E" w14:paraId="562D2AFE" w14:textId="77777777" w:rsidTr="00FE5A0B">
        <w:tc>
          <w:tcPr>
            <w:tcW w:w="2876" w:type="dxa"/>
          </w:tcPr>
          <w:p w14:paraId="358A9E3B" w14:textId="77777777" w:rsidR="00FE5A0B" w:rsidRPr="009149FD" w:rsidRDefault="00FE5A0B" w:rsidP="00FE5A0B">
            <w:pPr>
              <w:rPr>
                <w:rFonts w:ascii="Calibri" w:hAnsi="Calibri"/>
              </w:rPr>
            </w:pPr>
            <w:r w:rsidRPr="009149FD">
              <w:rPr>
                <w:rFonts w:ascii="Calibri" w:hAnsi="Calibri"/>
                <w:b/>
                <w:bCs/>
                <w:iCs/>
              </w:rPr>
              <w:t>Separate dispute resolution process</w:t>
            </w:r>
            <w:r w:rsidRPr="009149FD">
              <w:rPr>
                <w:rFonts w:ascii="Calibri" w:hAnsi="Calibri"/>
                <w:bCs/>
                <w:i/>
                <w:iCs/>
              </w:rPr>
              <w:t xml:space="preserve"> </w:t>
            </w:r>
            <w:r w:rsidRPr="009149FD">
              <w:rPr>
                <w:rFonts w:ascii="Calibri" w:hAnsi="Calibri"/>
              </w:rPr>
              <w:t xml:space="preserve">for domains registered and used in situations where registrant is pretending to be the IGO or otherwise </w:t>
            </w:r>
            <w:r w:rsidRPr="009149FD">
              <w:rPr>
                <w:rFonts w:ascii="Calibri" w:hAnsi="Calibri"/>
              </w:rPr>
              <w:lastRenderedPageBreak/>
              <w:t xml:space="preserve">likely to result in fraud or deception, </w:t>
            </w:r>
            <w:r w:rsidRPr="009149FD">
              <w:rPr>
                <w:rFonts w:ascii="Calibri" w:hAnsi="Calibri"/>
                <w:i/>
                <w:iCs/>
              </w:rPr>
              <w:t>and</w:t>
            </w:r>
            <w:r w:rsidRPr="009149FD">
              <w:rPr>
                <w:rFonts w:ascii="Calibri" w:hAnsi="Calibri"/>
              </w:rPr>
              <w:t xml:space="preserve"> (a) are identical to an IGO acronym; or (b) are confusingly similar to an IGO acronym; or (c) contain the IGO acronym. </w:t>
            </w:r>
          </w:p>
          <w:p w14:paraId="21E50B23" w14:textId="77777777" w:rsidR="00FE5A0B" w:rsidRPr="009149FD" w:rsidRDefault="00FE5A0B" w:rsidP="00FE5A0B">
            <w:pPr>
              <w:rPr>
                <w:rFonts w:ascii="Calibri" w:hAnsi="Calibri"/>
              </w:rPr>
            </w:pPr>
          </w:p>
          <w:p w14:paraId="6AE8FF0D" w14:textId="7123FB8B" w:rsidR="00FE5A0B" w:rsidRPr="009149FD" w:rsidRDefault="00FE5A0B" w:rsidP="00FE5A0B">
            <w:pPr>
              <w:rPr>
                <w:rFonts w:ascii="Calibri" w:hAnsi="Calibri"/>
              </w:rPr>
            </w:pPr>
            <w:r w:rsidRPr="009149FD">
              <w:rPr>
                <w:rFonts w:ascii="Calibri" w:hAnsi="Calibri"/>
              </w:rPr>
              <w:t>Decisions to be “appealable” through an arbitral process</w:t>
            </w:r>
            <w:r w:rsidR="00855286">
              <w:rPr>
                <w:rFonts w:ascii="Calibri" w:hAnsi="Calibri"/>
              </w:rPr>
              <w:t>.</w:t>
            </w:r>
          </w:p>
          <w:p w14:paraId="078D7E8D" w14:textId="77777777" w:rsidR="00FE5A0B" w:rsidRPr="009149FD" w:rsidRDefault="00FE5A0B" w:rsidP="00FE5A0B">
            <w:pPr>
              <w:rPr>
                <w:rFonts w:ascii="Calibri" w:hAnsi="Calibri"/>
              </w:rPr>
            </w:pPr>
          </w:p>
        </w:tc>
        <w:tc>
          <w:tcPr>
            <w:tcW w:w="2877" w:type="dxa"/>
          </w:tcPr>
          <w:p w14:paraId="5A3C9F31" w14:textId="77777777" w:rsidR="00FE5A0B" w:rsidRPr="009149FD" w:rsidRDefault="00FE5A0B" w:rsidP="00FE5A0B">
            <w:pPr>
              <w:rPr>
                <w:rFonts w:ascii="Calibri" w:hAnsi="Calibri"/>
              </w:rPr>
            </w:pPr>
            <w:r w:rsidRPr="009149FD">
              <w:rPr>
                <w:rFonts w:ascii="Calibri" w:hAnsi="Calibri"/>
                <w:b/>
                <w:bCs/>
                <w:iCs/>
              </w:rPr>
              <w:lastRenderedPageBreak/>
              <w:t>No separate dispute resolution process:</w:t>
            </w:r>
          </w:p>
          <w:p w14:paraId="62B40EF0" w14:textId="77777777" w:rsidR="00FE5A0B" w:rsidRPr="009149FD" w:rsidRDefault="00FE5A0B" w:rsidP="00FE5A0B">
            <w:pPr>
              <w:rPr>
                <w:rFonts w:ascii="Calibri" w:hAnsi="Calibri"/>
              </w:rPr>
            </w:pPr>
          </w:p>
          <w:p w14:paraId="30ADFBDC" w14:textId="29DF2891" w:rsidR="00FE5A0B" w:rsidRPr="009149FD" w:rsidRDefault="00FE5A0B" w:rsidP="00FE5A0B">
            <w:pPr>
              <w:rPr>
                <w:rFonts w:ascii="Calibri" w:hAnsi="Calibri"/>
              </w:rPr>
            </w:pPr>
            <w:r w:rsidRPr="009149FD">
              <w:rPr>
                <w:rFonts w:ascii="Calibri" w:hAnsi="Calibri"/>
              </w:rPr>
              <w:t>S</w:t>
            </w:r>
            <w:r w:rsidR="003C021B" w:rsidRPr="009149FD">
              <w:rPr>
                <w:rFonts w:ascii="Calibri" w:hAnsi="Calibri"/>
              </w:rPr>
              <w:t>ubject to a UDRP or URS panel’s determination of this issue, s</w:t>
            </w:r>
            <w:r w:rsidRPr="009149FD">
              <w:rPr>
                <w:rFonts w:ascii="Calibri" w:hAnsi="Calibri"/>
              </w:rPr>
              <w:t xml:space="preserve">tanding to file </w:t>
            </w:r>
            <w:r w:rsidRPr="009149FD">
              <w:rPr>
                <w:rFonts w:ascii="Calibri" w:hAnsi="Calibri"/>
              </w:rPr>
              <w:lastRenderedPageBreak/>
              <w:t xml:space="preserve">under the UDRP or URS can </w:t>
            </w:r>
            <w:r w:rsidR="003C021B" w:rsidRPr="009149FD">
              <w:rPr>
                <w:rFonts w:ascii="Calibri" w:hAnsi="Calibri"/>
              </w:rPr>
              <w:t xml:space="preserve">potentially </w:t>
            </w:r>
            <w:r w:rsidRPr="009149FD">
              <w:rPr>
                <w:rFonts w:ascii="Calibri" w:hAnsi="Calibri"/>
              </w:rPr>
              <w:t xml:space="preserve">be </w:t>
            </w:r>
            <w:r w:rsidR="003C021B" w:rsidRPr="009149FD">
              <w:rPr>
                <w:rFonts w:ascii="Calibri" w:hAnsi="Calibri"/>
              </w:rPr>
              <w:t xml:space="preserve">evidenced </w:t>
            </w:r>
            <w:r w:rsidRPr="009149FD">
              <w:rPr>
                <w:rFonts w:ascii="Calibri" w:hAnsi="Calibri"/>
              </w:rPr>
              <w:t>by an IGO’s having filed the requisite notification to WIPO under Article 6</w:t>
            </w:r>
            <w:r w:rsidRPr="009149FD">
              <w:rPr>
                <w:rFonts w:ascii="Calibri" w:hAnsi="Calibri"/>
                <w:i/>
              </w:rPr>
              <w:t>ter</w:t>
            </w:r>
            <w:r w:rsidRPr="009149FD">
              <w:rPr>
                <w:rFonts w:ascii="Calibri" w:hAnsi="Calibri"/>
              </w:rPr>
              <w:t xml:space="preserve"> of the Paris Convention for the Protection of Industrial Property (this supplements the existing option of filing under the UDRP or URS if the IGO has trademark rights in its name and/or acronym)</w:t>
            </w:r>
            <w:r w:rsidR="00855286">
              <w:rPr>
                <w:rFonts w:ascii="Calibri" w:hAnsi="Calibri"/>
              </w:rPr>
              <w:t>.</w:t>
            </w:r>
          </w:p>
          <w:p w14:paraId="7D9A6959" w14:textId="2A31CCA4" w:rsidR="006F1277" w:rsidRPr="009149FD" w:rsidRDefault="006F1277" w:rsidP="0074510E">
            <w:pPr>
              <w:rPr>
                <w:rFonts w:ascii="Calibri" w:hAnsi="Calibri"/>
              </w:rPr>
            </w:pPr>
          </w:p>
          <w:p w14:paraId="27C87372" w14:textId="0C75FE88" w:rsidR="006F1277" w:rsidRPr="009149FD" w:rsidRDefault="008F2DD2" w:rsidP="006F1277">
            <w:pPr>
              <w:rPr>
                <w:rFonts w:ascii="Calibri" w:hAnsi="Calibri"/>
              </w:rPr>
            </w:pPr>
            <w:r w:rsidRPr="009149FD">
              <w:rPr>
                <w:rFonts w:ascii="Calibri" w:hAnsi="Calibri"/>
              </w:rPr>
              <w:t xml:space="preserve">A </w:t>
            </w:r>
            <w:r w:rsidR="006F1277" w:rsidRPr="009149FD">
              <w:rPr>
                <w:rFonts w:ascii="Calibri" w:hAnsi="Calibri"/>
              </w:rPr>
              <w:t>Policy Guidance document to be developed and issued clarifying that IGOs have the option to file through an assignee, licensee, or agent</w:t>
            </w:r>
            <w:r w:rsidR="00855286">
              <w:rPr>
                <w:rFonts w:ascii="Calibri" w:hAnsi="Calibri"/>
              </w:rPr>
              <w:t>.</w:t>
            </w:r>
          </w:p>
          <w:p w14:paraId="154B9CFF" w14:textId="5E17A36B" w:rsidR="006F1277" w:rsidRPr="009149FD" w:rsidRDefault="006F1277" w:rsidP="0074510E">
            <w:pPr>
              <w:rPr>
                <w:rFonts w:ascii="Calibri" w:hAnsi="Calibri"/>
              </w:rPr>
            </w:pPr>
          </w:p>
        </w:tc>
        <w:tc>
          <w:tcPr>
            <w:tcW w:w="2877" w:type="dxa"/>
          </w:tcPr>
          <w:p w14:paraId="10D2A28E" w14:textId="31DD4725" w:rsidR="00FE5A0B" w:rsidRPr="009149FD" w:rsidRDefault="00FE5A0B" w:rsidP="00FE5A0B">
            <w:pPr>
              <w:rPr>
                <w:rFonts w:ascii="Calibri" w:hAnsi="Calibri"/>
              </w:rPr>
            </w:pPr>
            <w:r w:rsidRPr="009149FD">
              <w:rPr>
                <w:rFonts w:ascii="Calibri" w:hAnsi="Calibri"/>
              </w:rPr>
              <w:lastRenderedPageBreak/>
              <w:t xml:space="preserve">The </w:t>
            </w:r>
            <w:r w:rsidR="00FD75A1">
              <w:rPr>
                <w:rFonts w:ascii="Calibri" w:hAnsi="Calibri"/>
              </w:rPr>
              <w:t>Working Group</w:t>
            </w:r>
            <w:r w:rsidRPr="009149FD">
              <w:rPr>
                <w:rFonts w:ascii="Calibri" w:hAnsi="Calibri"/>
              </w:rPr>
              <w:t>’s recommendation</w:t>
            </w:r>
            <w:r w:rsidR="006069FD" w:rsidRPr="009149FD">
              <w:rPr>
                <w:rFonts w:ascii="Calibri" w:hAnsi="Calibri"/>
              </w:rPr>
              <w:t>s</w:t>
            </w:r>
            <w:r w:rsidRPr="009149FD">
              <w:rPr>
                <w:rFonts w:ascii="Calibri" w:hAnsi="Calibri"/>
              </w:rPr>
              <w:t xml:space="preserve"> </w:t>
            </w:r>
            <w:r w:rsidR="006069FD" w:rsidRPr="009149FD">
              <w:rPr>
                <w:rFonts w:ascii="Calibri" w:hAnsi="Calibri"/>
              </w:rPr>
              <w:t>apply to all IGOs and as such</w:t>
            </w:r>
            <w:r w:rsidRPr="009149FD">
              <w:rPr>
                <w:rFonts w:ascii="Calibri" w:hAnsi="Calibri"/>
              </w:rPr>
              <w:t xml:space="preserve"> provide protection to a broader group of IGOs than those covered by the </w:t>
            </w:r>
            <w:r w:rsidRPr="009149FD">
              <w:rPr>
                <w:rFonts w:ascii="Calibri" w:hAnsi="Calibri"/>
              </w:rPr>
              <w:lastRenderedPageBreak/>
              <w:t>IGO Small Group Proposal.</w:t>
            </w:r>
          </w:p>
          <w:p w14:paraId="7BB2D2BC" w14:textId="77777777" w:rsidR="00FE5A0B" w:rsidRPr="009149FD" w:rsidRDefault="00FE5A0B" w:rsidP="00FE5A0B">
            <w:pPr>
              <w:rPr>
                <w:rFonts w:ascii="Calibri" w:hAnsi="Calibri"/>
              </w:rPr>
            </w:pPr>
          </w:p>
          <w:p w14:paraId="164B7C7F" w14:textId="285F322B"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also concludes that the substantive scope of the UDRP already covers the situations described in the IGO Small Group Proposal and in some cases may provide broader protection.</w:t>
            </w:r>
          </w:p>
          <w:p w14:paraId="68F3D3E6" w14:textId="77777777" w:rsidR="00FE5A0B" w:rsidRPr="009149FD" w:rsidRDefault="00FE5A0B" w:rsidP="00FE5A0B">
            <w:pPr>
              <w:rPr>
                <w:rFonts w:ascii="Calibri" w:hAnsi="Calibri"/>
              </w:rPr>
            </w:pPr>
          </w:p>
          <w:p w14:paraId="6D150E7F" w14:textId="129E1313" w:rsidR="00FE5A0B" w:rsidRPr="009149FD" w:rsidRDefault="00FE5A0B" w:rsidP="00FE5A0B">
            <w:pPr>
              <w:rPr>
                <w:rFonts w:ascii="Calibri" w:hAnsi="Calibri"/>
              </w:rPr>
            </w:pPr>
            <w:r w:rsidRPr="009149FD">
              <w:rPr>
                <w:rFonts w:ascii="Calibri" w:hAnsi="Calibri"/>
              </w:rPr>
              <w:t>The external legal expert report confirms that the state of international law on IGO jurisdictional immunity is not uniform, and can depend on a number of factors, including the existence of a bilateral treaty and whether the national court in question applies the principles of absolute, functional or restrictive immunity to the IGO. As such, the disadvantages (especially to a registrant) of removing</w:t>
            </w:r>
            <w:r w:rsidR="006069FD" w:rsidRPr="009149FD">
              <w:rPr>
                <w:rFonts w:ascii="Calibri" w:hAnsi="Calibri"/>
              </w:rPr>
              <w:t xml:space="preserve"> entirely</w:t>
            </w:r>
            <w:r w:rsidRPr="009149FD">
              <w:rPr>
                <w:rFonts w:ascii="Calibri" w:hAnsi="Calibri"/>
              </w:rPr>
              <w:t xml:space="preserve"> the right</w:t>
            </w:r>
            <w:r w:rsidR="006069FD" w:rsidRPr="009149FD">
              <w:rPr>
                <w:rFonts w:ascii="Calibri" w:hAnsi="Calibri"/>
              </w:rPr>
              <w:t xml:space="preserve"> of</w:t>
            </w:r>
            <w:r w:rsidRPr="009149FD">
              <w:rPr>
                <w:rFonts w:ascii="Calibri" w:hAnsi="Calibri"/>
              </w:rPr>
              <w:t xml:space="preserve"> </w:t>
            </w:r>
            <w:r w:rsidR="006069FD" w:rsidRPr="009149FD">
              <w:rPr>
                <w:rFonts w:ascii="Calibri" w:hAnsi="Calibri"/>
              </w:rPr>
              <w:t>recourse</w:t>
            </w:r>
            <w:r w:rsidRPr="009149FD">
              <w:rPr>
                <w:rFonts w:ascii="Calibri" w:hAnsi="Calibri"/>
              </w:rPr>
              <w:t xml:space="preserve"> to a national court</w:t>
            </w:r>
            <w:r w:rsidR="006069FD" w:rsidRPr="009149FD">
              <w:rPr>
                <w:rFonts w:ascii="Calibri" w:hAnsi="Calibri"/>
              </w:rPr>
              <w:t xml:space="preserve"> seemed disproportionate to the possible benefits</w:t>
            </w:r>
            <w:r w:rsidRPr="009149FD">
              <w:rPr>
                <w:rFonts w:ascii="Calibri" w:hAnsi="Calibri"/>
              </w:rPr>
              <w:t>.</w:t>
            </w:r>
            <w:r w:rsidR="0093433B" w:rsidRPr="009149FD">
              <w:rPr>
                <w:rFonts w:ascii="Calibri" w:hAnsi="Calibri"/>
              </w:rPr>
              <w:t xml:space="preserve"> The </w:t>
            </w:r>
            <w:r w:rsidR="00FD75A1">
              <w:rPr>
                <w:rFonts w:ascii="Calibri" w:hAnsi="Calibri"/>
              </w:rPr>
              <w:t>Working Group</w:t>
            </w:r>
            <w:r w:rsidR="0093433B" w:rsidRPr="009149FD">
              <w:rPr>
                <w:rFonts w:ascii="Calibri" w:hAnsi="Calibri"/>
              </w:rPr>
              <w:t xml:space="preserve"> further believed that the availability of </w:t>
            </w:r>
            <w:r w:rsidR="00CA20D3" w:rsidRPr="009149FD">
              <w:rPr>
                <w:rFonts w:ascii="Calibri" w:hAnsi="Calibri"/>
              </w:rPr>
              <w:t>curative</w:t>
            </w:r>
            <w:r w:rsidR="0093433B" w:rsidRPr="009149FD">
              <w:rPr>
                <w:rFonts w:ascii="Calibri" w:hAnsi="Calibri"/>
              </w:rPr>
              <w:t xml:space="preserve"> relief is intended to be a supplement to rather than a substitute for existing legal protections; that an attempt by ICANN to prevent a domain registrant from exercising national legal rights could </w:t>
            </w:r>
            <w:r w:rsidR="0093433B" w:rsidRPr="009149FD">
              <w:rPr>
                <w:rFonts w:ascii="Calibri" w:hAnsi="Calibri"/>
              </w:rPr>
              <w:lastRenderedPageBreak/>
              <w:t>set an undesirable precedent; and that in any event there could be no assurance that a court would dismiss a legal action brought by a registrant based upon such ICANN policy seeking to prevent court access.</w:t>
            </w:r>
          </w:p>
          <w:p w14:paraId="28DBC858" w14:textId="77777777" w:rsidR="006F1277" w:rsidRPr="009149FD" w:rsidRDefault="006F1277" w:rsidP="00FE5A0B">
            <w:pPr>
              <w:rPr>
                <w:rFonts w:ascii="Calibri" w:hAnsi="Calibri"/>
              </w:rPr>
            </w:pPr>
          </w:p>
          <w:p w14:paraId="0F9C900B" w14:textId="04CDC912" w:rsidR="006F1277" w:rsidRPr="009149FD" w:rsidRDefault="006F1277" w:rsidP="00FE5A0B">
            <w:pPr>
              <w:rPr>
                <w:rFonts w:ascii="Calibri" w:hAnsi="Calibri"/>
              </w:rPr>
            </w:pPr>
            <w:r w:rsidRPr="009149FD">
              <w:rPr>
                <w:rFonts w:ascii="Calibri" w:hAnsi="Calibri"/>
              </w:rPr>
              <w:t xml:space="preserve">Allowing an IGO to file via a representative third party would insulate the IGO from any direct admission that it was waiving its claimed immunity in the event of a subsequent </w:t>
            </w:r>
            <w:r w:rsidR="00FB141B">
              <w:rPr>
                <w:rFonts w:ascii="Calibri" w:hAnsi="Calibri"/>
              </w:rPr>
              <w:t>proceedings in</w:t>
            </w:r>
            <w:r w:rsidRPr="009149FD">
              <w:rPr>
                <w:rFonts w:ascii="Calibri" w:hAnsi="Calibri"/>
              </w:rPr>
              <w:t xml:space="preserve"> a court of mutual jurisdiction</w:t>
            </w:r>
            <w:r w:rsidR="006069FD" w:rsidRPr="009149FD">
              <w:rPr>
                <w:rFonts w:ascii="Calibri" w:hAnsi="Calibri"/>
              </w:rPr>
              <w:t xml:space="preserve">. </w:t>
            </w:r>
          </w:p>
          <w:p w14:paraId="5BDA0636" w14:textId="77777777" w:rsidR="00FE5A0B" w:rsidRPr="009149FD" w:rsidRDefault="00FE5A0B" w:rsidP="00FE5A0B">
            <w:pPr>
              <w:rPr>
                <w:rFonts w:ascii="Calibri" w:hAnsi="Calibri"/>
              </w:rPr>
            </w:pPr>
          </w:p>
        </w:tc>
      </w:tr>
      <w:tr w:rsidR="00FE5A0B" w:rsidRPr="0079799E" w14:paraId="04A890CB" w14:textId="77777777" w:rsidTr="00FE5A0B">
        <w:tc>
          <w:tcPr>
            <w:tcW w:w="2876" w:type="dxa"/>
          </w:tcPr>
          <w:p w14:paraId="1DD74943" w14:textId="77777777" w:rsidR="00FE5A0B" w:rsidRPr="009149FD" w:rsidRDefault="00FE5A0B" w:rsidP="00FE5A0B">
            <w:pPr>
              <w:rPr>
                <w:rFonts w:ascii="Calibri" w:hAnsi="Calibri"/>
              </w:rPr>
            </w:pPr>
            <w:r w:rsidRPr="009149FD">
              <w:rPr>
                <w:rFonts w:ascii="Calibri" w:hAnsi="Calibri"/>
                <w:b/>
              </w:rPr>
              <w:lastRenderedPageBreak/>
              <w:t>Rapid relief mechanism</w:t>
            </w:r>
            <w:r w:rsidRPr="009149FD">
              <w:rPr>
                <w:rFonts w:ascii="Calibri" w:hAnsi="Calibri"/>
              </w:rPr>
              <w:t xml:space="preserve"> where domain is:</w:t>
            </w:r>
          </w:p>
          <w:p w14:paraId="672253E6" w14:textId="77777777" w:rsidR="00FE5A0B" w:rsidRPr="009149FD" w:rsidRDefault="00FE5A0B" w:rsidP="00FE5A0B">
            <w:pPr>
              <w:rPr>
                <w:rFonts w:ascii="Calibri" w:hAnsi="Calibri"/>
              </w:rPr>
            </w:pPr>
            <w:r w:rsidRPr="009149FD">
              <w:rPr>
                <w:rFonts w:ascii="Calibri" w:hAnsi="Calibri"/>
              </w:rPr>
              <w:t xml:space="preserve">(a) identical or confusingly similar to an IGO acronym; and </w:t>
            </w:r>
          </w:p>
          <w:p w14:paraId="2AF9801D" w14:textId="77777777" w:rsidR="00FE5A0B" w:rsidRPr="009149FD" w:rsidRDefault="00FE5A0B" w:rsidP="00FE5A0B">
            <w:pPr>
              <w:rPr>
                <w:rFonts w:ascii="Calibri" w:hAnsi="Calibri"/>
              </w:rPr>
            </w:pPr>
            <w:r w:rsidRPr="009149FD">
              <w:rPr>
                <w:rFonts w:ascii="Calibri" w:hAnsi="Calibri"/>
              </w:rPr>
              <w:t>(b) registered and used in situations where the registrant is pretending to be the IGO or that are otherwise likely to result in fraud or deception; and</w:t>
            </w:r>
          </w:p>
          <w:p w14:paraId="40B49F0B" w14:textId="47D0D0B4" w:rsidR="00FE5A0B" w:rsidRPr="009149FD" w:rsidRDefault="00FE5A0B" w:rsidP="00FE5A0B">
            <w:pPr>
              <w:rPr>
                <w:rFonts w:ascii="Calibri" w:hAnsi="Calibri"/>
              </w:rPr>
            </w:pPr>
            <w:r w:rsidRPr="009149FD">
              <w:rPr>
                <w:rFonts w:ascii="Calibri" w:hAnsi="Calibri"/>
              </w:rPr>
              <w:t>(c) there is obvious risk of imminent harm from the claimed abuse of the domain</w:t>
            </w:r>
            <w:r w:rsidR="00855286">
              <w:rPr>
                <w:rFonts w:ascii="Calibri" w:hAnsi="Calibri"/>
              </w:rPr>
              <w:t>.</w:t>
            </w:r>
          </w:p>
        </w:tc>
        <w:tc>
          <w:tcPr>
            <w:tcW w:w="2877" w:type="dxa"/>
          </w:tcPr>
          <w:p w14:paraId="6C463FE9" w14:textId="30E35BE3" w:rsidR="00FE5A0B" w:rsidRPr="009149FD" w:rsidRDefault="00FE5A0B" w:rsidP="00FE5A0B">
            <w:pPr>
              <w:rPr>
                <w:rFonts w:ascii="Calibri" w:hAnsi="Calibri"/>
              </w:rPr>
            </w:pPr>
            <w:r w:rsidRPr="009149FD">
              <w:rPr>
                <w:rFonts w:ascii="Calibri" w:hAnsi="Calibri"/>
                <w:b/>
              </w:rPr>
              <w:t>No separate rapid relief mechanism and no change to the URS</w:t>
            </w:r>
            <w:r w:rsidR="00855286">
              <w:rPr>
                <w:rFonts w:ascii="Calibri" w:hAnsi="Calibri"/>
                <w:b/>
              </w:rPr>
              <w:t>.</w:t>
            </w:r>
            <w:r w:rsidRPr="009149FD">
              <w:rPr>
                <w:rFonts w:ascii="Calibri" w:hAnsi="Calibri"/>
              </w:rPr>
              <w:t xml:space="preserve"> </w:t>
            </w:r>
          </w:p>
          <w:p w14:paraId="5E0EC275" w14:textId="77777777" w:rsidR="00FE5A0B" w:rsidRPr="009149FD" w:rsidRDefault="00FE5A0B" w:rsidP="00FE5A0B">
            <w:pPr>
              <w:rPr>
                <w:rFonts w:ascii="Calibri" w:hAnsi="Calibri"/>
              </w:rPr>
            </w:pPr>
          </w:p>
          <w:p w14:paraId="758861BD" w14:textId="77777777" w:rsidR="00FE5A0B" w:rsidRPr="009149FD" w:rsidRDefault="00FE5A0B" w:rsidP="0074510E">
            <w:pPr>
              <w:rPr>
                <w:rFonts w:ascii="Calibri" w:hAnsi="Calibri"/>
              </w:rPr>
            </w:pPr>
          </w:p>
        </w:tc>
        <w:tc>
          <w:tcPr>
            <w:tcW w:w="2877" w:type="dxa"/>
          </w:tcPr>
          <w:p w14:paraId="3932B424" w14:textId="73698489"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w:t>
            </w:r>
            <w:r w:rsidR="006069FD" w:rsidRPr="009149FD">
              <w:rPr>
                <w:rFonts w:ascii="Calibri" w:hAnsi="Calibri"/>
              </w:rPr>
              <w:t xml:space="preserve">believes </w:t>
            </w:r>
            <w:r w:rsidRPr="009149FD">
              <w:rPr>
                <w:rFonts w:ascii="Calibri" w:hAnsi="Calibri"/>
              </w:rPr>
              <w:t>that the substantive scope of the URS already covers the situations described in the IGO Small Group Proposal and may in some cases provide broader protection</w:t>
            </w:r>
            <w:r w:rsidR="0074510E" w:rsidRPr="009149FD">
              <w:rPr>
                <w:rFonts w:ascii="Calibri" w:hAnsi="Calibri"/>
              </w:rPr>
              <w:t xml:space="preserve">, as noted in this </w:t>
            </w:r>
            <w:r w:rsidR="006069FD" w:rsidRPr="009149FD">
              <w:rPr>
                <w:rFonts w:ascii="Calibri" w:hAnsi="Calibri"/>
              </w:rPr>
              <w:t xml:space="preserve">Final </w:t>
            </w:r>
            <w:r w:rsidR="0074510E" w:rsidRPr="009149FD">
              <w:rPr>
                <w:rFonts w:ascii="Calibri" w:hAnsi="Calibri"/>
              </w:rPr>
              <w:t>Report</w:t>
            </w:r>
            <w:r w:rsidRPr="009149FD">
              <w:rPr>
                <w:rFonts w:ascii="Calibri" w:hAnsi="Calibri"/>
              </w:rPr>
              <w:t>.</w:t>
            </w:r>
          </w:p>
          <w:p w14:paraId="6935A84F" w14:textId="77777777" w:rsidR="00FE5A0B" w:rsidRPr="009149FD" w:rsidRDefault="00FE5A0B" w:rsidP="00FE5A0B">
            <w:pPr>
              <w:rPr>
                <w:rFonts w:ascii="Calibri" w:hAnsi="Calibri"/>
              </w:rPr>
            </w:pPr>
          </w:p>
          <w:p w14:paraId="71A782BA" w14:textId="6D94D535" w:rsidR="0093433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notes that the external legal expert report confirms that the state of international law on IGO jurisdictional immunity is not uniform, and can depend on a number of factors, including the existence of a bilateral treaty and whether the national court in question </w:t>
            </w:r>
            <w:r w:rsidRPr="009149FD">
              <w:rPr>
                <w:rFonts w:ascii="Calibri" w:hAnsi="Calibri"/>
              </w:rPr>
              <w:lastRenderedPageBreak/>
              <w:t xml:space="preserve">applies the principles of absolute, functional or restrictive immunity to the IGO. As such, the disadvantages (especially to a registrant) of </w:t>
            </w:r>
            <w:r w:rsidR="006069FD" w:rsidRPr="009149FD">
              <w:rPr>
                <w:rFonts w:ascii="Calibri" w:hAnsi="Calibri"/>
              </w:rPr>
              <w:t xml:space="preserve">deleting the requirement </w:t>
            </w:r>
            <w:r w:rsidRPr="009149FD">
              <w:rPr>
                <w:rFonts w:ascii="Calibri" w:hAnsi="Calibri"/>
              </w:rPr>
              <w:t>to submit to the long standing Mutual Jurisdiction standard outweighed any purported benefits.</w:t>
            </w:r>
          </w:p>
          <w:p w14:paraId="325BBE84" w14:textId="77777777" w:rsidR="00FE5A0B" w:rsidRPr="009149FD" w:rsidRDefault="00FE5A0B" w:rsidP="00FE5A0B">
            <w:pPr>
              <w:rPr>
                <w:rFonts w:ascii="Calibri" w:hAnsi="Calibri"/>
              </w:rPr>
            </w:pPr>
          </w:p>
        </w:tc>
      </w:tr>
      <w:tr w:rsidR="00FE5A0B" w:rsidRPr="0079799E" w14:paraId="6D7B558A" w14:textId="77777777" w:rsidTr="00FE5A0B">
        <w:tc>
          <w:tcPr>
            <w:tcW w:w="2876" w:type="dxa"/>
          </w:tcPr>
          <w:p w14:paraId="51C7701F" w14:textId="25B264C6" w:rsidR="00FE5A0B" w:rsidRPr="009149FD" w:rsidRDefault="00FE5A0B" w:rsidP="00FE5A0B">
            <w:pPr>
              <w:rPr>
                <w:rFonts w:ascii="Calibri" w:hAnsi="Calibri"/>
              </w:rPr>
            </w:pPr>
            <w:r w:rsidRPr="009149FD">
              <w:rPr>
                <w:rFonts w:ascii="Calibri" w:hAnsi="Calibri"/>
              </w:rPr>
              <w:lastRenderedPageBreak/>
              <w:t>“Eligible IGOs” are IGOs who are on the GAC List from March 2013 (as updated from time to time by the GAC)</w:t>
            </w:r>
            <w:r w:rsidR="00855286">
              <w:rPr>
                <w:rFonts w:ascii="Calibri" w:hAnsi="Calibri"/>
              </w:rPr>
              <w:t>.</w:t>
            </w:r>
          </w:p>
        </w:tc>
        <w:tc>
          <w:tcPr>
            <w:tcW w:w="2877" w:type="dxa"/>
          </w:tcPr>
          <w:p w14:paraId="6B252DD3" w14:textId="1D48ECC8" w:rsidR="00FE5A0B" w:rsidRPr="009149FD" w:rsidRDefault="006069FD"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’s final recommendations are not limited to these </w:t>
            </w:r>
            <w:r w:rsidR="00FE5A0B" w:rsidRPr="009149FD">
              <w:rPr>
                <w:rFonts w:ascii="Calibri" w:hAnsi="Calibri"/>
              </w:rPr>
              <w:t xml:space="preserve">“Eligible IGOs” </w:t>
            </w:r>
            <w:r w:rsidRPr="009149FD">
              <w:rPr>
                <w:rFonts w:ascii="Calibri" w:hAnsi="Calibri"/>
              </w:rPr>
              <w:t>but apply to all IGOs</w:t>
            </w:r>
            <w:r w:rsidR="00FE5A0B" w:rsidRPr="009149FD">
              <w:rPr>
                <w:rFonts w:ascii="Calibri" w:hAnsi="Calibri"/>
              </w:rPr>
              <w:t xml:space="preserve"> who have </w:t>
            </w:r>
            <w:r w:rsidRPr="009149FD">
              <w:rPr>
                <w:rFonts w:ascii="Calibri" w:hAnsi="Calibri"/>
              </w:rPr>
              <w:t xml:space="preserve">either registered or unregistered rights </w:t>
            </w:r>
            <w:r w:rsidR="00FE5A0B" w:rsidRPr="009149FD">
              <w:rPr>
                <w:rFonts w:ascii="Calibri" w:hAnsi="Calibri"/>
              </w:rPr>
              <w:t xml:space="preserve">in </w:t>
            </w:r>
            <w:r w:rsidRPr="009149FD">
              <w:rPr>
                <w:rFonts w:ascii="Calibri" w:hAnsi="Calibri"/>
              </w:rPr>
              <w:t xml:space="preserve">their </w:t>
            </w:r>
            <w:r w:rsidR="00FE5A0B" w:rsidRPr="009149FD">
              <w:rPr>
                <w:rFonts w:ascii="Calibri" w:hAnsi="Calibri"/>
              </w:rPr>
              <w:t>name</w:t>
            </w:r>
            <w:r w:rsidRPr="009149FD">
              <w:rPr>
                <w:rFonts w:ascii="Calibri" w:hAnsi="Calibri"/>
              </w:rPr>
              <w:t>s</w:t>
            </w:r>
            <w:r w:rsidR="00FE5A0B" w:rsidRPr="009149FD">
              <w:rPr>
                <w:rFonts w:ascii="Calibri" w:hAnsi="Calibri"/>
              </w:rPr>
              <w:t xml:space="preserve"> and/or acronym</w:t>
            </w:r>
            <w:r w:rsidRPr="009149FD">
              <w:rPr>
                <w:rFonts w:ascii="Calibri" w:hAnsi="Calibri"/>
              </w:rPr>
              <w:t>s</w:t>
            </w:r>
            <w:r w:rsidR="00855286">
              <w:rPr>
                <w:rFonts w:ascii="Calibri" w:hAnsi="Calibri"/>
              </w:rPr>
              <w:t>.</w:t>
            </w:r>
          </w:p>
          <w:p w14:paraId="0C5BEC52" w14:textId="77777777" w:rsidR="00FE5A0B" w:rsidRPr="009149FD" w:rsidRDefault="00FE5A0B" w:rsidP="00FE5A0B">
            <w:pPr>
              <w:rPr>
                <w:rFonts w:ascii="Calibri" w:hAnsi="Calibri"/>
              </w:rPr>
            </w:pPr>
          </w:p>
        </w:tc>
        <w:tc>
          <w:tcPr>
            <w:tcW w:w="2877" w:type="dxa"/>
          </w:tcPr>
          <w:p w14:paraId="3D85B239" w14:textId="28B589E5"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008F2DD2" w:rsidRPr="009149FD">
              <w:rPr>
                <w:rFonts w:ascii="Calibri" w:hAnsi="Calibri"/>
              </w:rPr>
              <w:t xml:space="preserve"> </w:t>
            </w:r>
            <w:r w:rsidRPr="009149FD">
              <w:rPr>
                <w:rFonts w:ascii="Calibri" w:hAnsi="Calibri"/>
              </w:rPr>
              <w:t xml:space="preserve">recognizes that the number of eligible IGOs under its preliminary recommendations is likely to be </w:t>
            </w:r>
            <w:r w:rsidR="004E4E20" w:rsidRPr="009149FD">
              <w:rPr>
                <w:rFonts w:ascii="Calibri" w:hAnsi="Calibri"/>
              </w:rPr>
              <w:t xml:space="preserve">greater </w:t>
            </w:r>
            <w:r w:rsidRPr="009149FD">
              <w:rPr>
                <w:rFonts w:ascii="Calibri" w:hAnsi="Calibri"/>
              </w:rPr>
              <w:t xml:space="preserve"> than those on the </w:t>
            </w:r>
            <w:r w:rsidR="00855286">
              <w:rPr>
                <w:rFonts w:ascii="Calibri" w:hAnsi="Calibri"/>
              </w:rPr>
              <w:t xml:space="preserve">current </w:t>
            </w:r>
            <w:r w:rsidRPr="009149FD">
              <w:rPr>
                <w:rFonts w:ascii="Calibri" w:hAnsi="Calibri"/>
              </w:rPr>
              <w:t>GAC List.</w:t>
            </w:r>
            <w:r w:rsidR="004E4E20" w:rsidRPr="009149FD">
              <w:rPr>
                <w:rFonts w:ascii="Calibri" w:hAnsi="Calibri"/>
              </w:rPr>
              <w:t xml:space="preserve"> The bona fide status of an IGO is an element to be considered by a court in evaluating its immunity request.</w:t>
            </w:r>
          </w:p>
          <w:p w14:paraId="4D130388" w14:textId="77777777" w:rsidR="00FE5A0B" w:rsidRPr="009149FD" w:rsidRDefault="00FE5A0B" w:rsidP="00FE5A0B">
            <w:pPr>
              <w:rPr>
                <w:rFonts w:ascii="Calibri" w:hAnsi="Calibri"/>
              </w:rPr>
            </w:pPr>
          </w:p>
        </w:tc>
      </w:tr>
      <w:tr w:rsidR="00FE5A0B" w:rsidRPr="0079799E" w14:paraId="116D9C02" w14:textId="77777777" w:rsidTr="00FE5A0B">
        <w:tc>
          <w:tcPr>
            <w:tcW w:w="2876" w:type="dxa"/>
          </w:tcPr>
          <w:p w14:paraId="2F8D86DF" w14:textId="2EB63ACA" w:rsidR="00FE5A0B" w:rsidRPr="009149FD" w:rsidRDefault="00FE5A0B" w:rsidP="00FE5A0B">
            <w:pPr>
              <w:rPr>
                <w:rFonts w:ascii="Calibri" w:hAnsi="Calibri"/>
              </w:rPr>
            </w:pPr>
            <w:r w:rsidRPr="009149FD">
              <w:rPr>
                <w:rFonts w:ascii="Calibri" w:hAnsi="Calibri"/>
              </w:rPr>
              <w:t>Mechanisms to be available to IGOs at no cost unless case is brought in bad faith</w:t>
            </w:r>
            <w:r w:rsidR="00855286">
              <w:rPr>
                <w:rFonts w:ascii="Calibri" w:hAnsi="Calibri"/>
              </w:rPr>
              <w:t>.</w:t>
            </w:r>
          </w:p>
          <w:p w14:paraId="637BD6AD" w14:textId="77777777" w:rsidR="00FE5A0B" w:rsidRPr="009149FD" w:rsidRDefault="00FE5A0B" w:rsidP="00FE5A0B">
            <w:pPr>
              <w:rPr>
                <w:rFonts w:ascii="Calibri" w:hAnsi="Calibri"/>
              </w:rPr>
            </w:pPr>
          </w:p>
          <w:p w14:paraId="20E7977F" w14:textId="1FFA1068" w:rsidR="00FE5A0B" w:rsidRPr="009149FD" w:rsidRDefault="00FE5A0B" w:rsidP="00FE5A0B">
            <w:pPr>
              <w:rPr>
                <w:rFonts w:ascii="Calibri" w:hAnsi="Calibri"/>
              </w:rPr>
            </w:pPr>
            <w:r w:rsidRPr="009149FD">
              <w:rPr>
                <w:rFonts w:ascii="Calibri" w:hAnsi="Calibri"/>
              </w:rPr>
              <w:t>A finding of three or more filings in bad faith to result in an IGO not being permitted to use the mechanism for one year</w:t>
            </w:r>
            <w:r w:rsidR="00855286">
              <w:rPr>
                <w:rFonts w:ascii="Calibri" w:hAnsi="Calibri"/>
              </w:rPr>
              <w:t>.</w:t>
            </w:r>
          </w:p>
          <w:p w14:paraId="6FABA525" w14:textId="77777777" w:rsidR="00FE5A0B" w:rsidRPr="009149FD" w:rsidRDefault="00FE5A0B" w:rsidP="00FE5A0B">
            <w:pPr>
              <w:rPr>
                <w:rFonts w:ascii="Calibri" w:hAnsi="Calibri"/>
              </w:rPr>
            </w:pPr>
          </w:p>
        </w:tc>
        <w:tc>
          <w:tcPr>
            <w:tcW w:w="2877" w:type="dxa"/>
          </w:tcPr>
          <w:p w14:paraId="26EB7D9F" w14:textId="5777EC6F" w:rsidR="00FE5A0B" w:rsidRPr="009149FD" w:rsidRDefault="00FE5A0B" w:rsidP="00FE5A0B">
            <w:pPr>
              <w:rPr>
                <w:rFonts w:ascii="Calibri" w:hAnsi="Calibri"/>
              </w:rPr>
            </w:pPr>
            <w:r w:rsidRPr="009149FD">
              <w:rPr>
                <w:rFonts w:ascii="Calibri" w:hAnsi="Calibri"/>
              </w:rPr>
              <w:t>ICANN to investigate the feasibility of providing IGOs with access to the UDRP and URS at low or nominal cost</w:t>
            </w:r>
            <w:r w:rsidR="00855286">
              <w:rPr>
                <w:rFonts w:ascii="Calibri" w:hAnsi="Calibri"/>
              </w:rPr>
              <w:t>.</w:t>
            </w:r>
            <w:r w:rsidRPr="009149FD">
              <w:rPr>
                <w:rFonts w:ascii="Calibri" w:hAnsi="Calibri"/>
              </w:rPr>
              <w:t xml:space="preserve"> </w:t>
            </w:r>
          </w:p>
        </w:tc>
        <w:tc>
          <w:tcPr>
            <w:tcW w:w="2877" w:type="dxa"/>
          </w:tcPr>
          <w:p w14:paraId="18695D5B" w14:textId="4DC8D052" w:rsidR="00FE5A0B" w:rsidRPr="009149F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does not have the remit or authority to compel ICANN to create a subsidy or other cost relief measures for IGOs</w:t>
            </w:r>
            <w:r w:rsidR="0093433B" w:rsidRPr="009149FD">
              <w:rPr>
                <w:rFonts w:ascii="Calibri" w:hAnsi="Calibri"/>
              </w:rPr>
              <w:t>, whether generally or on a selective basis</w:t>
            </w:r>
            <w:r w:rsidRPr="009149FD">
              <w:rPr>
                <w:rFonts w:ascii="Calibri" w:hAnsi="Calibri"/>
              </w:rPr>
              <w:t>.</w:t>
            </w:r>
          </w:p>
          <w:p w14:paraId="1D2F1EA3" w14:textId="77777777" w:rsidR="0093433B" w:rsidRPr="009149FD" w:rsidRDefault="0093433B" w:rsidP="00FE5A0B">
            <w:pPr>
              <w:rPr>
                <w:rFonts w:ascii="Calibri" w:hAnsi="Calibri"/>
              </w:rPr>
            </w:pPr>
          </w:p>
          <w:p w14:paraId="333EF5EF" w14:textId="654B84D5" w:rsidR="0093433B" w:rsidRPr="009149FD" w:rsidRDefault="0093433B" w:rsidP="008F2DD2">
            <w:pPr>
              <w:rPr>
                <w:rFonts w:ascii="Calibri" w:hAnsi="Calibri"/>
              </w:rPr>
            </w:pPr>
            <w:r w:rsidRPr="009149FD">
              <w:rPr>
                <w:rFonts w:ascii="Calibri" w:hAnsi="Calibri"/>
              </w:rPr>
              <w:t xml:space="preserve">As the </w:t>
            </w:r>
            <w:r w:rsidR="00FD75A1">
              <w:rPr>
                <w:rFonts w:ascii="Calibri" w:hAnsi="Calibri"/>
              </w:rPr>
              <w:t>Working Group</w:t>
            </w:r>
            <w:r w:rsidRPr="009149FD">
              <w:rPr>
                <w:rFonts w:ascii="Calibri" w:hAnsi="Calibri"/>
              </w:rPr>
              <w:t xml:space="preserve"> has not recommended the creation of new, IGO-specific </w:t>
            </w:r>
            <w:r w:rsidR="00CA20D3" w:rsidRPr="009149FD">
              <w:rPr>
                <w:rFonts w:ascii="Calibri" w:hAnsi="Calibri"/>
              </w:rPr>
              <w:t>curative rights protection</w:t>
            </w:r>
            <w:r w:rsidRPr="009149FD">
              <w:rPr>
                <w:rFonts w:ascii="Calibri" w:hAnsi="Calibri"/>
              </w:rPr>
              <w:t xml:space="preserve"> mechanisms, it believes that the rules regarding bad faith filings by IGO complainants should be the same as for any other party initiating a </w:t>
            </w:r>
            <w:r w:rsidRPr="009149FD">
              <w:rPr>
                <w:rFonts w:ascii="Calibri" w:hAnsi="Calibri"/>
              </w:rPr>
              <w:lastRenderedPageBreak/>
              <w:t xml:space="preserve">UDRP or URS; and that any recommended alterations are within the jurisdiction of the ongoing </w:t>
            </w:r>
            <w:r w:rsidR="00FD75A1">
              <w:rPr>
                <w:rFonts w:ascii="Calibri" w:hAnsi="Calibri"/>
              </w:rPr>
              <w:t>Working Group</w:t>
            </w:r>
            <w:r w:rsidR="008F2DD2" w:rsidRPr="009149FD">
              <w:rPr>
                <w:rFonts w:ascii="Calibri" w:hAnsi="Calibri"/>
              </w:rPr>
              <w:t xml:space="preserve"> </w:t>
            </w:r>
            <w:r w:rsidRPr="009149FD">
              <w:rPr>
                <w:rFonts w:ascii="Calibri" w:hAnsi="Calibri"/>
              </w:rPr>
              <w:t xml:space="preserve">that is reviewing all </w:t>
            </w:r>
            <w:r w:rsidR="008F2DD2" w:rsidRPr="009149FD">
              <w:rPr>
                <w:rFonts w:ascii="Calibri" w:hAnsi="Calibri"/>
              </w:rPr>
              <w:t>rights protection mechanism</w:t>
            </w:r>
            <w:r w:rsidRPr="009149FD">
              <w:rPr>
                <w:rFonts w:ascii="Calibri" w:hAnsi="Calibri"/>
              </w:rPr>
              <w:t>s in all gTLDs.</w:t>
            </w:r>
          </w:p>
        </w:tc>
      </w:tr>
    </w:tbl>
    <w:p w14:paraId="3506A576" w14:textId="77777777" w:rsidR="00FE5A0B" w:rsidRPr="009149FD" w:rsidRDefault="00FE5A0B" w:rsidP="00FE5A0B">
      <w:pPr>
        <w:rPr>
          <w:rFonts w:ascii="Calibri" w:hAnsi="Calibri"/>
        </w:rPr>
      </w:pPr>
    </w:p>
    <w:p w14:paraId="5B066433" w14:textId="77777777" w:rsidR="00FE5A0B" w:rsidRPr="009149FD" w:rsidRDefault="00FE5A0B" w:rsidP="00FE5A0B">
      <w:pPr>
        <w:rPr>
          <w:rFonts w:ascii="Calibri" w:hAnsi="Calibri"/>
        </w:rPr>
      </w:pPr>
    </w:p>
    <w:p w14:paraId="11711D58" w14:textId="3CA8CB2C" w:rsidR="009D1673" w:rsidRPr="009149FD" w:rsidRDefault="00FB141B" w:rsidP="00FE5A0B">
      <w:pPr>
        <w:rPr>
          <w:rFonts w:ascii="Calibri" w:hAnsi="Calibri"/>
          <w:u w:val="single"/>
        </w:rPr>
      </w:pPr>
      <w:r>
        <w:rPr>
          <w:rFonts w:ascii="Calibri" w:hAnsi="Calibri"/>
          <w:u w:val="single"/>
        </w:rPr>
        <w:t>GAC advice and community discussions</w:t>
      </w:r>
      <w:r w:rsidR="009D1673" w:rsidRPr="009149FD">
        <w:rPr>
          <w:rFonts w:ascii="Calibri" w:hAnsi="Calibri"/>
          <w:u w:val="single"/>
        </w:rPr>
        <w:t xml:space="preserve"> at the </w:t>
      </w:r>
      <w:r w:rsidR="00100EE2" w:rsidRPr="009149FD">
        <w:rPr>
          <w:rFonts w:ascii="Calibri" w:hAnsi="Calibri"/>
          <w:u w:val="single"/>
        </w:rPr>
        <w:t>ICANN57, ICANN58,</w:t>
      </w:r>
      <w:r w:rsidR="009D1673" w:rsidRPr="009149FD">
        <w:rPr>
          <w:rFonts w:ascii="Calibri" w:hAnsi="Calibri"/>
          <w:u w:val="single"/>
        </w:rPr>
        <w:t xml:space="preserve"> ICANN59</w:t>
      </w:r>
      <w:r w:rsidR="00100EE2" w:rsidRPr="009149FD">
        <w:rPr>
          <w:rFonts w:ascii="Calibri" w:hAnsi="Calibri"/>
          <w:u w:val="single"/>
        </w:rPr>
        <w:t xml:space="preserve"> &amp; ICANN60</w:t>
      </w:r>
      <w:r w:rsidR="009D1673" w:rsidRPr="009149FD">
        <w:rPr>
          <w:rFonts w:ascii="Calibri" w:hAnsi="Calibri"/>
          <w:u w:val="single"/>
        </w:rPr>
        <w:t xml:space="preserve"> Public Meetings</w:t>
      </w:r>
    </w:p>
    <w:p w14:paraId="3B7F658D" w14:textId="77777777" w:rsidR="009D1673" w:rsidRPr="009149FD" w:rsidRDefault="009D1673" w:rsidP="00FE5A0B">
      <w:pPr>
        <w:rPr>
          <w:rFonts w:ascii="Calibri" w:hAnsi="Calibri"/>
        </w:rPr>
      </w:pPr>
    </w:p>
    <w:p w14:paraId="1F3EEB8B" w14:textId="4148EACD" w:rsidR="00FE5A0B" w:rsidRPr="009149FD" w:rsidRDefault="00FE5A0B" w:rsidP="00FE5A0B">
      <w:pPr>
        <w:rPr>
          <w:rFonts w:ascii="Calibri" w:hAnsi="Calibri"/>
        </w:rPr>
      </w:pPr>
      <w:r w:rsidRPr="009149FD">
        <w:rPr>
          <w:rFonts w:ascii="Calibri" w:hAnsi="Calibri"/>
        </w:rPr>
        <w:t>At ICANN57 in Hyderabad in November</w:t>
      </w:r>
      <w:r w:rsidR="00CC1AB5" w:rsidRPr="009149FD">
        <w:rPr>
          <w:rFonts w:ascii="Calibri" w:hAnsi="Calibri"/>
        </w:rPr>
        <w:t xml:space="preserve"> 2016</w:t>
      </w:r>
      <w:r w:rsidRPr="009149FD">
        <w:rPr>
          <w:rFonts w:ascii="Calibri" w:hAnsi="Calibri"/>
        </w:rPr>
        <w:t xml:space="preserve">, the </w:t>
      </w:r>
      <w:r w:rsidR="00FD75A1">
        <w:rPr>
          <w:rFonts w:ascii="Calibri" w:hAnsi="Calibri"/>
        </w:rPr>
        <w:t>Working Group</w:t>
      </w:r>
      <w:r w:rsidRPr="009149FD">
        <w:rPr>
          <w:rFonts w:ascii="Calibri" w:hAnsi="Calibri"/>
        </w:rPr>
        <w:t xml:space="preserve"> held an open community session where it presented a comparative overview of the differences between the </w:t>
      </w:r>
      <w:r w:rsidR="00FD75A1">
        <w:rPr>
          <w:rFonts w:ascii="Calibri" w:hAnsi="Calibri"/>
        </w:rPr>
        <w:t>Working Group</w:t>
      </w:r>
      <w:r w:rsidRPr="009149FD">
        <w:rPr>
          <w:rFonts w:ascii="Calibri" w:hAnsi="Calibri"/>
        </w:rPr>
        <w:t xml:space="preserve">’s agreed preliminary recommendations and the specific proposals contained in the IGO Small Group Proposal. </w:t>
      </w:r>
    </w:p>
    <w:p w14:paraId="4BDF065E" w14:textId="77777777" w:rsidR="00FE5A0B" w:rsidRPr="009149FD" w:rsidRDefault="00FE5A0B" w:rsidP="00FE5A0B">
      <w:pPr>
        <w:rPr>
          <w:rFonts w:ascii="Calibri" w:hAnsi="Calibri"/>
        </w:rPr>
      </w:pPr>
    </w:p>
    <w:p w14:paraId="460419F1" w14:textId="1E1C186D" w:rsidR="00FE5A0B" w:rsidRPr="009149FD" w:rsidRDefault="00FE5A0B" w:rsidP="00FE5A0B">
      <w:pPr>
        <w:rPr>
          <w:rFonts w:ascii="Calibri" w:hAnsi="Calibri"/>
        </w:rPr>
      </w:pPr>
      <w:r w:rsidRPr="009149FD">
        <w:rPr>
          <w:rFonts w:ascii="Calibri" w:hAnsi="Calibri"/>
        </w:rPr>
        <w:t>The GAC Communique issued at the conclusion of the Hyderabad meeting contained GAC consensus advice on IGO protections</w:t>
      </w:r>
      <w:r w:rsidRPr="009149FD">
        <w:rPr>
          <w:rStyle w:val="FootnoteReference"/>
        </w:rPr>
        <w:footnoteReference w:id="61"/>
      </w:r>
      <w:r w:rsidRPr="009149FD">
        <w:rPr>
          <w:rFonts w:ascii="Calibri" w:hAnsi="Calibri"/>
        </w:rPr>
        <w:t xml:space="preserve">. The GAC advice included a request that this </w:t>
      </w:r>
      <w:r w:rsidR="00FD75A1">
        <w:rPr>
          <w:rFonts w:ascii="Calibri" w:hAnsi="Calibri"/>
        </w:rPr>
        <w:t>Working Group</w:t>
      </w:r>
      <w:r w:rsidRPr="009149FD">
        <w:rPr>
          <w:rFonts w:ascii="Calibri" w:hAnsi="Calibri"/>
        </w:rPr>
        <w:t xml:space="preserve"> take the IGO Small Group Proposal into account in its deliberations. The rationale that was provided by the GAC was that</w:t>
      </w:r>
    </w:p>
    <w:p w14:paraId="26640B91" w14:textId="77777777" w:rsidR="00FE5A0B" w:rsidRPr="009149FD" w:rsidRDefault="00FE5A0B" w:rsidP="00E75B11">
      <w:pPr>
        <w:pStyle w:val="ListParagraph"/>
        <w:numPr>
          <w:ilvl w:val="0"/>
          <w:numId w:val="7"/>
        </w:numPr>
        <w:rPr>
          <w:rFonts w:ascii="Calibri" w:hAnsi="Calibri"/>
          <w:i/>
        </w:rPr>
      </w:pPr>
      <w:r w:rsidRPr="009149FD">
        <w:rPr>
          <w:rFonts w:ascii="Calibri" w:hAnsi="Calibri"/>
          <w:i/>
        </w:rPr>
        <w:t xml:space="preserve">“IGOs undertake global public service missions, and protecting their names and acronyms in the [domain name system is in the global public interest. </w:t>
      </w:r>
    </w:p>
    <w:p w14:paraId="671C8B6C" w14:textId="77777777" w:rsidR="00FE5A0B" w:rsidRPr="009149FD" w:rsidRDefault="00FE5A0B" w:rsidP="00E75B11">
      <w:pPr>
        <w:pStyle w:val="ListParagraph"/>
        <w:numPr>
          <w:ilvl w:val="0"/>
          <w:numId w:val="7"/>
        </w:numPr>
        <w:rPr>
          <w:rFonts w:ascii="Calibri" w:hAnsi="Calibri"/>
          <w:i/>
        </w:rPr>
      </w:pPr>
      <w:r w:rsidRPr="009149FD">
        <w:rPr>
          <w:rFonts w:ascii="Calibri" w:hAnsi="Calibri"/>
          <w:i/>
        </w:rPr>
        <w:t>IGOs are unique treaty-based institutions created by governments under international law.</w:t>
      </w:r>
    </w:p>
    <w:p w14:paraId="4D1D8E97" w14:textId="77777777" w:rsidR="00FE5A0B" w:rsidRPr="009149FD" w:rsidRDefault="00FE5A0B" w:rsidP="00E75B11">
      <w:pPr>
        <w:pStyle w:val="ListParagraph"/>
        <w:numPr>
          <w:ilvl w:val="0"/>
          <w:numId w:val="7"/>
        </w:numPr>
        <w:rPr>
          <w:rFonts w:ascii="Calibri" w:hAnsi="Calibri"/>
          <w:i/>
        </w:rPr>
      </w:pPr>
      <w:r w:rsidRPr="009149FD">
        <w:rPr>
          <w:rFonts w:ascii="Calibri" w:hAnsi="Calibri"/>
          <w:i/>
        </w:rPr>
        <w:t>The small group compromise strikes a reasonable balance between rights and concerns of both IGOs and legitimate third parties.</w:t>
      </w:r>
    </w:p>
    <w:p w14:paraId="01F42754" w14:textId="77777777" w:rsidR="00FE5A0B" w:rsidRPr="009149FD" w:rsidRDefault="00FE5A0B" w:rsidP="00E75B11">
      <w:pPr>
        <w:pStyle w:val="ListParagraph"/>
        <w:numPr>
          <w:ilvl w:val="0"/>
          <w:numId w:val="7"/>
        </w:numPr>
        <w:rPr>
          <w:rFonts w:ascii="Calibri" w:hAnsi="Calibri"/>
          <w:i/>
        </w:rPr>
      </w:pPr>
      <w:r w:rsidRPr="009149FD">
        <w:rPr>
          <w:rFonts w:ascii="Calibri" w:hAnsi="Calibri"/>
          <w:i/>
        </w:rPr>
        <w:t>ICANN’s Bylaws and Core Values indicate that the concerns and interests of entities most affected, here IGOs, should be taken into account in policy development processes.”</w:t>
      </w:r>
    </w:p>
    <w:p w14:paraId="0E956748" w14:textId="77777777" w:rsidR="00FE5A0B" w:rsidRPr="009149FD" w:rsidRDefault="00FE5A0B" w:rsidP="00FE5A0B">
      <w:pPr>
        <w:rPr>
          <w:rFonts w:ascii="Calibri" w:hAnsi="Calibri"/>
        </w:rPr>
      </w:pPr>
    </w:p>
    <w:p w14:paraId="20E11F47" w14:textId="11D4D83E" w:rsidR="006247EE" w:rsidRPr="002C2098" w:rsidRDefault="006247EE" w:rsidP="00FE5A0B">
      <w:pPr>
        <w:rPr>
          <w:rFonts w:ascii="Calibri" w:hAnsi="Calibri"/>
        </w:rPr>
      </w:pPr>
      <w:r w:rsidRPr="00855286">
        <w:rPr>
          <w:rFonts w:ascii="Calibri" w:hAnsi="Calibri"/>
        </w:rPr>
        <w:t xml:space="preserve">At ICANN58 in Copenhagen in March 2017, the </w:t>
      </w:r>
      <w:r w:rsidR="00FD75A1" w:rsidRPr="00CE59B1">
        <w:rPr>
          <w:rFonts w:ascii="Calibri" w:hAnsi="Calibri"/>
        </w:rPr>
        <w:t>Working Group</w:t>
      </w:r>
      <w:r w:rsidRPr="00CE59B1">
        <w:rPr>
          <w:rFonts w:ascii="Calibri" w:hAnsi="Calibri"/>
        </w:rPr>
        <w:t xml:space="preserve"> held another ope</w:t>
      </w:r>
      <w:r w:rsidRPr="002F7E83">
        <w:rPr>
          <w:rFonts w:ascii="Calibri" w:hAnsi="Calibri"/>
        </w:rPr>
        <w:t xml:space="preserve">n community session where it </w:t>
      </w:r>
      <w:r w:rsidR="00581707" w:rsidRPr="002F7E83">
        <w:rPr>
          <w:rFonts w:ascii="Calibri" w:hAnsi="Calibri"/>
        </w:rPr>
        <w:t>presented the text of its preliminary recommendations, as published for public comment in January</w:t>
      </w:r>
      <w:r w:rsidR="004E4E20" w:rsidRPr="002C2098">
        <w:rPr>
          <w:rFonts w:ascii="Calibri" w:hAnsi="Calibri"/>
        </w:rPr>
        <w:t>,</w:t>
      </w:r>
      <w:r w:rsidR="00581707" w:rsidRPr="002C2098">
        <w:rPr>
          <w:rFonts w:ascii="Calibri" w:hAnsi="Calibri"/>
        </w:rPr>
        <w:t xml:space="preserve"> and specifically sought community feedback on the two options relating to the handling of the IGO jurisdictional immunity question.</w:t>
      </w:r>
      <w:r w:rsidR="00C75314" w:rsidRPr="002C2098">
        <w:rPr>
          <w:rFonts w:ascii="Calibri" w:hAnsi="Calibri"/>
        </w:rPr>
        <w:t xml:space="preserve"> Two dialogue sessions between GAC and GNSO representatives on the dual topics of </w:t>
      </w:r>
      <w:r w:rsidR="00C75314" w:rsidRPr="002C2098">
        <w:rPr>
          <w:rFonts w:ascii="Calibri" w:hAnsi="Calibri"/>
        </w:rPr>
        <w:lastRenderedPageBreak/>
        <w:t xml:space="preserve">Red Cross and IGO protections, facilitated by former Board member Bruce Tonkin and aimed at reconciling differing GAC advice and GNSO policy recommendations, were also held during ICANN58. </w:t>
      </w:r>
    </w:p>
    <w:p w14:paraId="131551A3" w14:textId="77777777" w:rsidR="00581707" w:rsidRPr="002C2098" w:rsidRDefault="00581707" w:rsidP="00FE5A0B">
      <w:pPr>
        <w:rPr>
          <w:rFonts w:ascii="Calibri" w:hAnsi="Calibri"/>
        </w:rPr>
      </w:pPr>
    </w:p>
    <w:p w14:paraId="7ED7D5CB" w14:textId="31D5824D" w:rsidR="00581707" w:rsidRPr="002C2098" w:rsidRDefault="00581707" w:rsidP="00FE5A0B">
      <w:pPr>
        <w:rPr>
          <w:rFonts w:ascii="Calibri" w:hAnsi="Calibri"/>
        </w:rPr>
      </w:pPr>
      <w:r w:rsidRPr="002C2098">
        <w:rPr>
          <w:rFonts w:ascii="Calibri" w:hAnsi="Calibri"/>
        </w:rPr>
        <w:t xml:space="preserve">The GAC Communique issued at the conclusion of the Copenhagen meeting </w:t>
      </w:r>
      <w:r w:rsidR="00C75314" w:rsidRPr="002C2098">
        <w:rPr>
          <w:rFonts w:ascii="Calibri" w:hAnsi="Calibri"/>
        </w:rPr>
        <w:t>acknowledged the facilitated dialogues that took place, and included GAC advice that called on the ICANN Board to:</w:t>
      </w:r>
    </w:p>
    <w:p w14:paraId="717612C9" w14:textId="77777777" w:rsidR="00C75314" w:rsidRPr="002C2098" w:rsidRDefault="00C75314" w:rsidP="00FE5A0B">
      <w:pPr>
        <w:rPr>
          <w:rFonts w:ascii="Calibri" w:hAnsi="Calibri"/>
          <w:i/>
        </w:rPr>
      </w:pPr>
    </w:p>
    <w:p w14:paraId="1663BA0E" w14:textId="52200795" w:rsidR="00C75314" w:rsidRPr="002C2098" w:rsidRDefault="00C75314" w:rsidP="00C75314">
      <w:pPr>
        <w:numPr>
          <w:ilvl w:val="0"/>
          <w:numId w:val="49"/>
        </w:numPr>
        <w:rPr>
          <w:rFonts w:ascii="Calibri" w:hAnsi="Calibri"/>
          <w:i/>
        </w:rPr>
      </w:pPr>
      <w:r w:rsidRPr="002C2098">
        <w:rPr>
          <w:rFonts w:ascii="Calibri" w:hAnsi="Calibri"/>
          <w:i/>
        </w:rPr>
        <w:t>“pursue implementation of (i) a permanent system of notification to IGOs regarding second-level registration of strings that match their acronyms in up to two languages and (ii) a parallel system of notification to registrants for a more limited time period, in line with both previous GAC advice and GNSO recommendations</w:t>
      </w:r>
      <w:r w:rsidRPr="002C2098">
        <w:rPr>
          <w:rFonts w:ascii="Calibri" w:hAnsi="Calibri"/>
          <w:b/>
          <w:bCs/>
          <w:i/>
        </w:rPr>
        <w:t>;</w:t>
      </w:r>
    </w:p>
    <w:p w14:paraId="0AE5683B" w14:textId="77777777" w:rsidR="00C75314" w:rsidRPr="002C2098" w:rsidRDefault="00C75314" w:rsidP="00C75314">
      <w:pPr>
        <w:numPr>
          <w:ilvl w:val="0"/>
          <w:numId w:val="49"/>
        </w:numPr>
        <w:rPr>
          <w:rFonts w:ascii="Calibri" w:hAnsi="Calibri"/>
          <w:i/>
        </w:rPr>
      </w:pPr>
      <w:r w:rsidRPr="002C2098">
        <w:rPr>
          <w:rFonts w:ascii="Calibri" w:hAnsi="Calibri"/>
          <w:i/>
        </w:rPr>
        <w:t>facilitate continued discussions in order to develop a resolution that will reflect (i) the fact that IGOs are in an objectively unique category of rights holders and (ii) a better understanding of relevant GAC Advice, particularly as it relates to IGO immunities recognized under international law as noted by IGO Legal Counsels; and</w:t>
      </w:r>
    </w:p>
    <w:p w14:paraId="0E76C69F" w14:textId="12BD5E11" w:rsidR="00C75314" w:rsidRPr="002C2098" w:rsidRDefault="00C75314" w:rsidP="009149FD">
      <w:pPr>
        <w:numPr>
          <w:ilvl w:val="0"/>
          <w:numId w:val="49"/>
        </w:numPr>
        <w:rPr>
          <w:rFonts w:ascii="Calibri" w:hAnsi="Calibri"/>
          <w:i/>
        </w:rPr>
      </w:pPr>
      <w:r w:rsidRPr="002C2098">
        <w:rPr>
          <w:rFonts w:ascii="Calibri" w:hAnsi="Calibri"/>
          <w:i/>
        </w:rPr>
        <w:t>urge the Working Group for the ongoing PDP on IGO-INGO Access to Curative Rights Protection Mechanisms to take into account the GAC’s comments on the Initial Report.”</w:t>
      </w:r>
    </w:p>
    <w:p w14:paraId="7779AF65" w14:textId="77777777" w:rsidR="006247EE" w:rsidRPr="002C2098" w:rsidRDefault="006247EE" w:rsidP="00FE5A0B">
      <w:pPr>
        <w:rPr>
          <w:rFonts w:ascii="Calibri" w:hAnsi="Calibri"/>
        </w:rPr>
      </w:pPr>
    </w:p>
    <w:p w14:paraId="0F391BD6" w14:textId="06434F5B" w:rsidR="009D1673" w:rsidRPr="002C2098" w:rsidRDefault="006247EE" w:rsidP="00FE5A0B">
      <w:pPr>
        <w:rPr>
          <w:rFonts w:ascii="Calibri" w:hAnsi="Calibri"/>
        </w:rPr>
      </w:pPr>
      <w:r w:rsidRPr="002C2098">
        <w:rPr>
          <w:rFonts w:ascii="Calibri" w:hAnsi="Calibri"/>
        </w:rPr>
        <w:t>At ICANN59</w:t>
      </w:r>
      <w:r w:rsidR="003C3750" w:rsidRPr="002C2098">
        <w:rPr>
          <w:rFonts w:ascii="Calibri" w:hAnsi="Calibri"/>
        </w:rPr>
        <w:t xml:space="preserve"> in Johannesburg i</w:t>
      </w:r>
      <w:r w:rsidR="00C75314" w:rsidRPr="002C2098">
        <w:rPr>
          <w:rFonts w:ascii="Calibri" w:hAnsi="Calibri"/>
        </w:rPr>
        <w:t xml:space="preserve">n June 2017, the </w:t>
      </w:r>
      <w:r w:rsidR="00FD75A1" w:rsidRPr="002C2098">
        <w:rPr>
          <w:rFonts w:ascii="Calibri" w:hAnsi="Calibri"/>
        </w:rPr>
        <w:t>Working Group</w:t>
      </w:r>
      <w:r w:rsidR="00C75314" w:rsidRPr="002C2098">
        <w:rPr>
          <w:rFonts w:ascii="Calibri" w:hAnsi="Calibri"/>
        </w:rPr>
        <w:t xml:space="preserve"> held an</w:t>
      </w:r>
      <w:r w:rsidR="003C3750" w:rsidRPr="002C2098">
        <w:rPr>
          <w:rFonts w:ascii="Calibri" w:hAnsi="Calibri"/>
        </w:rPr>
        <w:t xml:space="preserve"> open community session where it presented some of its likely final recommendations</w:t>
      </w:r>
      <w:r w:rsidR="00C75314" w:rsidRPr="002C2098">
        <w:rPr>
          <w:rFonts w:ascii="Calibri" w:hAnsi="Calibri"/>
        </w:rPr>
        <w:t xml:space="preserve"> based on its </w:t>
      </w:r>
      <w:r w:rsidR="004E4E20" w:rsidRPr="002C2098">
        <w:rPr>
          <w:rFonts w:ascii="Calibri" w:hAnsi="Calibri"/>
        </w:rPr>
        <w:t xml:space="preserve">comprehensive </w:t>
      </w:r>
      <w:r w:rsidR="00C75314" w:rsidRPr="002C2098">
        <w:rPr>
          <w:rFonts w:ascii="Calibri" w:hAnsi="Calibri"/>
        </w:rPr>
        <w:t>consideration of public comments received on its preliminary recommendations</w:t>
      </w:r>
      <w:r w:rsidR="003C3750" w:rsidRPr="002C2098">
        <w:rPr>
          <w:rFonts w:ascii="Calibri" w:hAnsi="Calibri"/>
        </w:rPr>
        <w:t>, including</w:t>
      </w:r>
      <w:r w:rsidR="00C75314" w:rsidRPr="002C2098">
        <w:rPr>
          <w:rFonts w:ascii="Calibri" w:hAnsi="Calibri"/>
        </w:rPr>
        <w:t xml:space="preserve"> from the GAC and a </w:t>
      </w:r>
      <w:r w:rsidR="004E4E20" w:rsidRPr="002C2098">
        <w:rPr>
          <w:rFonts w:ascii="Calibri" w:hAnsi="Calibri"/>
        </w:rPr>
        <w:t xml:space="preserve">substantial </w:t>
      </w:r>
      <w:r w:rsidR="00C75314" w:rsidRPr="002C2098">
        <w:rPr>
          <w:rFonts w:ascii="Calibri" w:hAnsi="Calibri"/>
        </w:rPr>
        <w:t xml:space="preserve">number of IGOs. The </w:t>
      </w:r>
      <w:r w:rsidR="00FD75A1" w:rsidRPr="002C2098">
        <w:rPr>
          <w:rFonts w:ascii="Calibri" w:hAnsi="Calibri"/>
        </w:rPr>
        <w:t>Working Group</w:t>
      </w:r>
      <w:r w:rsidR="00C75314" w:rsidRPr="002C2098">
        <w:rPr>
          <w:rFonts w:ascii="Calibri" w:hAnsi="Calibri"/>
        </w:rPr>
        <w:t xml:space="preserve"> presented its</w:t>
      </w:r>
      <w:r w:rsidR="003C3750" w:rsidRPr="002C2098">
        <w:rPr>
          <w:rFonts w:ascii="Calibri" w:hAnsi="Calibri"/>
        </w:rPr>
        <w:t xml:space="preserve"> proposed substantive modification to its original recommendation concerning standing under the UDRP and URS</w:t>
      </w:r>
      <w:r w:rsidR="00C75314" w:rsidRPr="002C2098">
        <w:rPr>
          <w:rFonts w:ascii="Calibri" w:hAnsi="Calibri"/>
        </w:rPr>
        <w:t xml:space="preserve"> and</w:t>
      </w:r>
      <w:r w:rsidR="00581707" w:rsidRPr="002C2098">
        <w:rPr>
          <w:rFonts w:ascii="Calibri" w:hAnsi="Calibri"/>
        </w:rPr>
        <w:t xml:space="preserve"> </w:t>
      </w:r>
      <w:r w:rsidR="00C75314" w:rsidRPr="002C2098">
        <w:rPr>
          <w:rFonts w:ascii="Calibri" w:hAnsi="Calibri"/>
        </w:rPr>
        <w:t>requested community feedback</w:t>
      </w:r>
      <w:r w:rsidR="00581707" w:rsidRPr="002C2098">
        <w:rPr>
          <w:rFonts w:ascii="Calibri" w:hAnsi="Calibri"/>
        </w:rPr>
        <w:t xml:space="preserve"> on the topic of arbitration as a possible option in a situation where an IGO has successfully claimed jurisdictional immunity as against a losing respondent who filed a claim in a national court.</w:t>
      </w:r>
    </w:p>
    <w:p w14:paraId="0C1AFF33" w14:textId="77777777" w:rsidR="003C3750" w:rsidRPr="002C2098" w:rsidRDefault="003C3750" w:rsidP="00FE5A0B">
      <w:pPr>
        <w:rPr>
          <w:rFonts w:ascii="Calibri" w:hAnsi="Calibri"/>
        </w:rPr>
      </w:pPr>
    </w:p>
    <w:p w14:paraId="207F8715" w14:textId="5E396064" w:rsidR="006247EE" w:rsidRPr="002C2098" w:rsidRDefault="003C3750" w:rsidP="009149FD">
      <w:pPr>
        <w:rPr>
          <w:rFonts w:ascii="Calibri" w:hAnsi="Calibri" w:cstheme="minorBidi"/>
          <w:lang w:eastAsia="en-US"/>
        </w:rPr>
      </w:pPr>
      <w:r w:rsidRPr="002C2098">
        <w:rPr>
          <w:rFonts w:ascii="Calibri" w:hAnsi="Calibri"/>
        </w:rPr>
        <w:t>The GAC Communique issued at the conclusion of the Johannesburg meeting</w:t>
      </w:r>
      <w:r w:rsidR="006247EE" w:rsidRPr="002C2098">
        <w:rPr>
          <w:rFonts w:ascii="Calibri" w:hAnsi="Calibri"/>
        </w:rPr>
        <w:t xml:space="preserve"> reiterated previous</w:t>
      </w:r>
      <w:r w:rsidRPr="002C2098">
        <w:rPr>
          <w:rFonts w:ascii="Calibri" w:hAnsi="Calibri"/>
        </w:rPr>
        <w:t xml:space="preserve"> GAC cons</w:t>
      </w:r>
      <w:r w:rsidR="006247EE" w:rsidRPr="002C2098">
        <w:rPr>
          <w:rFonts w:ascii="Calibri" w:hAnsi="Calibri"/>
        </w:rPr>
        <w:t xml:space="preserve">ensus advice on IGO protections, i.e. that curative rights protections for IGOs should </w:t>
      </w:r>
      <w:r w:rsidR="006247EE" w:rsidRPr="002C2098">
        <w:rPr>
          <w:rFonts w:ascii="Calibri" w:hAnsi="Calibri" w:cstheme="minorBidi"/>
          <w:lang w:eastAsia="en-US"/>
        </w:rPr>
        <w:t xml:space="preserve">be modeled on, but separate from, the existing UDRP, provide standing based on IGOs’ status as public intergovernmental institutions, and respect IGOs’ jurisdictional status by facilitating appeals exclusively through arbitration. The GAC’s rationale for this advice was that it </w:t>
      </w:r>
      <w:r w:rsidR="006247EE" w:rsidRPr="002C2098">
        <w:rPr>
          <w:rFonts w:ascii="Calibri" w:hAnsi="Calibri" w:cstheme="minorBidi"/>
          <w:i/>
          <w:lang w:eastAsia="en-US"/>
        </w:rPr>
        <w:t>“aligns with the view of governments that IGOs perform important public functions for citizens worldwide, and that protecting their identities in the DNS serves to minimize the potential for consumer harm.”</w:t>
      </w:r>
    </w:p>
    <w:p w14:paraId="2FE8798E" w14:textId="77777777" w:rsidR="006247EE" w:rsidRPr="002C2098" w:rsidRDefault="006247EE" w:rsidP="009149FD">
      <w:pPr>
        <w:rPr>
          <w:rFonts w:ascii="Calibri" w:hAnsi="Calibri" w:cstheme="minorBidi"/>
          <w:lang w:eastAsia="en-US"/>
        </w:rPr>
      </w:pPr>
    </w:p>
    <w:p w14:paraId="48C8FA45" w14:textId="69F31AD1" w:rsidR="006247EE" w:rsidRPr="002C2098" w:rsidRDefault="006247EE" w:rsidP="009149FD">
      <w:pPr>
        <w:rPr>
          <w:rFonts w:ascii="Calibri" w:hAnsi="Calibri" w:cstheme="minorBidi"/>
          <w:lang w:eastAsia="en-US"/>
        </w:rPr>
      </w:pPr>
      <w:r w:rsidRPr="002C2098">
        <w:rPr>
          <w:rFonts w:ascii="Calibri" w:hAnsi="Calibri" w:cstheme="minorBidi"/>
          <w:lang w:eastAsia="en-US"/>
        </w:rPr>
        <w:t xml:space="preserve">The GAC also expressed concern that this </w:t>
      </w:r>
      <w:r w:rsidR="00FD75A1" w:rsidRPr="002C2098">
        <w:rPr>
          <w:rFonts w:ascii="Calibri" w:hAnsi="Calibri" w:cstheme="minorBidi"/>
          <w:lang w:eastAsia="en-US"/>
        </w:rPr>
        <w:t>Working Group</w:t>
      </w:r>
      <w:r w:rsidRPr="002C2098">
        <w:rPr>
          <w:rFonts w:ascii="Calibri" w:hAnsi="Calibri" w:cstheme="minorBidi"/>
          <w:lang w:eastAsia="en-US"/>
        </w:rPr>
        <w:t xml:space="preserve"> seemed to be preparing final PDP recommendations that differed from GAC advice, and requested that the ICANN </w:t>
      </w:r>
      <w:r w:rsidRPr="002C2098">
        <w:rPr>
          <w:rFonts w:ascii="Calibri" w:hAnsi="Calibri" w:cstheme="minorBidi"/>
          <w:lang w:eastAsia="en-US"/>
        </w:rPr>
        <w:lastRenderedPageBreak/>
        <w:t xml:space="preserve">Board </w:t>
      </w:r>
      <w:r w:rsidRPr="002C2098">
        <w:rPr>
          <w:rFonts w:ascii="Calibri" w:hAnsi="Calibri" w:cstheme="minorBidi"/>
          <w:i/>
          <w:lang w:eastAsia="en-US"/>
        </w:rPr>
        <w:t>“ensure that such recommendations adequately reflect input and expertise provided by IGOs”</w:t>
      </w:r>
      <w:r w:rsidRPr="002C2098">
        <w:rPr>
          <w:rFonts w:ascii="Calibri" w:hAnsi="Calibri" w:cstheme="minorBidi"/>
          <w:lang w:eastAsia="en-US"/>
        </w:rPr>
        <w:t>.</w:t>
      </w:r>
    </w:p>
    <w:p w14:paraId="6DA5F439" w14:textId="77777777" w:rsidR="00F3106A" w:rsidRPr="002C2098" w:rsidRDefault="00F3106A" w:rsidP="009149FD">
      <w:pPr>
        <w:rPr>
          <w:rFonts w:ascii="Calibri" w:hAnsi="Calibri" w:cstheme="minorBidi"/>
          <w:lang w:eastAsia="en-US"/>
        </w:rPr>
      </w:pPr>
    </w:p>
    <w:p w14:paraId="1297240C" w14:textId="1E4C38F5" w:rsidR="00F3106A" w:rsidRPr="002C2098" w:rsidRDefault="00F3106A" w:rsidP="009149FD">
      <w:pPr>
        <w:rPr>
          <w:rFonts w:ascii="Calibri" w:hAnsi="Calibri" w:cstheme="minorBidi"/>
          <w:lang w:eastAsia="en-US"/>
        </w:rPr>
      </w:pPr>
      <w:r w:rsidRPr="002C2098">
        <w:rPr>
          <w:rFonts w:ascii="Calibri" w:hAnsi="Calibri" w:cstheme="minorBidi"/>
          <w:lang w:eastAsia="en-US"/>
        </w:rPr>
        <w:t xml:space="preserve">At ICANN60 in Abu Dhabi, the </w:t>
      </w:r>
      <w:r w:rsidR="00FD75A1" w:rsidRPr="002C2098">
        <w:rPr>
          <w:rFonts w:ascii="Calibri" w:hAnsi="Calibri" w:cstheme="minorBidi"/>
          <w:lang w:eastAsia="en-US"/>
        </w:rPr>
        <w:t>Working Group</w:t>
      </w:r>
      <w:r w:rsidRPr="002C2098">
        <w:rPr>
          <w:rFonts w:ascii="Calibri" w:hAnsi="Calibri" w:cstheme="minorBidi"/>
          <w:lang w:eastAsia="en-US"/>
        </w:rPr>
        <w:t xml:space="preserve">’s open community session focused on the proposed final recommendations, including the still-outstanding question as to which of the three final options on the handling of the IGO jurisdictional immunity issue (or other alternative) would be most appropriate. </w:t>
      </w:r>
    </w:p>
    <w:p w14:paraId="3E154432" w14:textId="77777777" w:rsidR="00735269" w:rsidRPr="002C2098" w:rsidRDefault="00735269" w:rsidP="009149FD">
      <w:pPr>
        <w:rPr>
          <w:rFonts w:ascii="Calibri" w:hAnsi="Calibri" w:cstheme="minorBidi"/>
          <w:lang w:eastAsia="en-US"/>
        </w:rPr>
      </w:pPr>
    </w:p>
    <w:p w14:paraId="2335EC31" w14:textId="7E0180F1" w:rsidR="00735269" w:rsidRPr="002C2098" w:rsidRDefault="00735269" w:rsidP="009149FD">
      <w:pPr>
        <w:rPr>
          <w:rFonts w:ascii="Calibri" w:hAnsi="Calibri" w:cstheme="minorBidi"/>
          <w:i/>
          <w:lang w:eastAsia="en-US"/>
        </w:rPr>
      </w:pPr>
      <w:r w:rsidRPr="002C2098">
        <w:rPr>
          <w:rFonts w:ascii="Calibri" w:hAnsi="Calibri" w:cstheme="minorBidi"/>
          <w:lang w:eastAsia="en-US"/>
        </w:rPr>
        <w:t xml:space="preserve">The GAC Communique issued at the end of the Abu Dhabi meeting noted the GAC’s willingness to continue to work with the GNSO community on resolving the issue of IGO protections, and called on the ICANN Board to </w:t>
      </w:r>
      <w:r w:rsidRPr="002C2098">
        <w:rPr>
          <w:rFonts w:ascii="Calibri" w:hAnsi="Calibri" w:cstheme="minorBidi"/>
          <w:i/>
          <w:lang w:eastAsia="en-US"/>
        </w:rPr>
        <w:t>“review closely the [GNSO’s] decisions on this issue in order to ensure that they are compatible with [the] values [of openness, transparency and inclusion, and representativeness and process integrity enshrined in the ICANN Bylaws and GNSO Operating Procedures,] and reflect the full factual record.”</w:t>
      </w:r>
    </w:p>
    <w:p w14:paraId="1ABCA5B3" w14:textId="522D7927" w:rsidR="009466DC" w:rsidRPr="002C2098" w:rsidRDefault="009466DC" w:rsidP="009149FD">
      <w:pPr>
        <w:rPr>
          <w:rFonts w:ascii="Calibri" w:hAnsi="Calibri" w:cstheme="minorBidi"/>
          <w:i/>
          <w:lang w:eastAsia="en-US"/>
        </w:rPr>
      </w:pPr>
    </w:p>
    <w:p w14:paraId="358D9EB1" w14:textId="33EA6B32" w:rsidR="009466DC" w:rsidRPr="009466DC" w:rsidRDefault="00CE59B1" w:rsidP="009149FD">
      <w:pPr>
        <w:rPr>
          <w:rFonts w:ascii="Calibri" w:hAnsi="Calibri" w:cstheme="minorBidi"/>
          <w:lang w:eastAsia="en-US"/>
        </w:rPr>
      </w:pPr>
      <w:r>
        <w:rPr>
          <w:rFonts w:ascii="Calibri" w:hAnsi="Calibri" w:cstheme="minorBidi"/>
          <w:lang w:eastAsia="en-US"/>
        </w:rPr>
        <w:t>T</w:t>
      </w:r>
      <w:r w:rsidR="009466DC" w:rsidRPr="00A613CD">
        <w:rPr>
          <w:rFonts w:ascii="Calibri" w:hAnsi="Calibri" w:cstheme="minorBidi"/>
          <w:lang w:eastAsia="en-US"/>
        </w:rPr>
        <w:t xml:space="preserve">he GAC Communique from </w:t>
      </w:r>
      <w:r w:rsidRPr="00A613CD">
        <w:rPr>
          <w:rFonts w:ascii="Calibri" w:hAnsi="Calibri" w:cstheme="minorBidi"/>
          <w:lang w:eastAsia="en-US"/>
        </w:rPr>
        <w:t>ICANN6</w:t>
      </w:r>
      <w:r>
        <w:rPr>
          <w:rFonts w:ascii="Calibri" w:hAnsi="Calibri" w:cstheme="minorBidi"/>
          <w:lang w:eastAsia="en-US"/>
        </w:rPr>
        <w:t>1</w:t>
      </w:r>
      <w:r w:rsidRPr="00A613CD">
        <w:rPr>
          <w:rFonts w:ascii="Calibri" w:hAnsi="Calibri" w:cstheme="minorBidi"/>
          <w:lang w:eastAsia="en-US"/>
        </w:rPr>
        <w:t xml:space="preserve"> </w:t>
      </w:r>
      <w:r w:rsidR="009466DC" w:rsidRPr="00A613CD">
        <w:rPr>
          <w:rFonts w:ascii="Calibri" w:hAnsi="Calibri" w:cstheme="minorBidi"/>
          <w:lang w:eastAsia="en-US"/>
        </w:rPr>
        <w:t xml:space="preserve">in Puerto Rico noted </w:t>
      </w:r>
      <w:r w:rsidR="009466DC" w:rsidRPr="00A613CD">
        <w:rPr>
          <w:rFonts w:ascii="Calibri" w:hAnsi="Calibri" w:cstheme="minorBidi"/>
          <w:i/>
          <w:lang w:eastAsia="en-US"/>
        </w:rPr>
        <w:t>“ongoing developments in the PDP on IGO access to curative rights protection mechanisms, which the GAC is monitoring closely”</w:t>
      </w:r>
      <w:r w:rsidR="009466DC" w:rsidRPr="00A613CD">
        <w:rPr>
          <w:rFonts w:ascii="Calibri" w:hAnsi="Calibri" w:cstheme="minorBidi"/>
          <w:lang w:eastAsia="en-US"/>
        </w:rPr>
        <w:t xml:space="preserve"> and saw the GAC affirming its previous advice </w:t>
      </w:r>
      <w:r w:rsidR="009466DC" w:rsidRPr="00A613CD">
        <w:rPr>
          <w:rFonts w:ascii="Calibri" w:hAnsi="Calibri" w:cstheme="minorBidi"/>
          <w:i/>
          <w:lang w:eastAsia="en-US"/>
        </w:rPr>
        <w:t>“concerning preventative protection of IGO identifiers, recall[ing] the importance of maintaining temporary protections until a permanent resolution on IGO identifiers is reached in order prevent irreparable harm to IGOs and [advising] the ICANN Board to [e]nsure that the list of IGOs eligible for preventative protection is as accurate and complete as possible.”</w:t>
      </w:r>
      <w:r w:rsidR="009466DC" w:rsidRPr="00B31F59">
        <w:rPr>
          <w:rFonts w:ascii="Calibri" w:hAnsi="Calibri" w:cstheme="minorBidi"/>
          <w:i/>
          <w:lang w:eastAsia="en-US"/>
        </w:rPr>
        <w:t xml:space="preserve"> </w:t>
      </w:r>
    </w:p>
    <w:p w14:paraId="0312FF09" w14:textId="0FD43454" w:rsidR="009D1673" w:rsidRDefault="009D1673" w:rsidP="00FE5A0B">
      <w:pPr>
        <w:rPr>
          <w:rFonts w:ascii="Calibri" w:hAnsi="Calibri"/>
        </w:rPr>
      </w:pPr>
    </w:p>
    <w:p w14:paraId="7767E3B4" w14:textId="4012DF4B" w:rsidR="00CE59B1" w:rsidRDefault="00CE59B1" w:rsidP="00CE59B1">
      <w:pPr>
        <w:rPr>
          <w:rFonts w:ascii="Calibri" w:hAnsi="Calibri"/>
        </w:rPr>
      </w:pPr>
      <w:r>
        <w:rPr>
          <w:rFonts w:ascii="Calibri" w:hAnsi="Calibri"/>
        </w:rPr>
        <w:t xml:space="preserve">Most recently, the GAC Communique </w:t>
      </w:r>
      <w:r w:rsidR="00522DCD">
        <w:rPr>
          <w:rFonts w:ascii="Calibri" w:hAnsi="Calibri"/>
        </w:rPr>
        <w:t xml:space="preserve">issued on 28 June 2018 </w:t>
      </w:r>
      <w:r>
        <w:rPr>
          <w:rFonts w:ascii="Calibri" w:hAnsi="Calibri"/>
        </w:rPr>
        <w:t xml:space="preserve">from ICANN62 in Panama </w:t>
      </w:r>
      <w:r w:rsidR="00522DCD">
        <w:rPr>
          <w:rFonts w:ascii="Calibri" w:hAnsi="Calibri"/>
        </w:rPr>
        <w:t>advised</w:t>
      </w:r>
      <w:r>
        <w:rPr>
          <w:rFonts w:ascii="Calibri" w:hAnsi="Calibri"/>
        </w:rPr>
        <w:t xml:space="preserve"> the ICANN Board to </w:t>
      </w:r>
      <w:r w:rsidRPr="00A613CD">
        <w:rPr>
          <w:rFonts w:ascii="Calibri" w:hAnsi="Calibri"/>
          <w:i/>
        </w:rPr>
        <w:t>“work with the GNSO and the GAC followin</w:t>
      </w:r>
      <w:r w:rsidR="00522DCD" w:rsidRPr="00522DCD">
        <w:rPr>
          <w:rFonts w:ascii="Calibri" w:hAnsi="Calibri"/>
          <w:i/>
        </w:rPr>
        <w:t>g the completion</w:t>
      </w:r>
      <w:r w:rsidR="00522DCD">
        <w:rPr>
          <w:rFonts w:ascii="Calibri" w:hAnsi="Calibri"/>
          <w:i/>
        </w:rPr>
        <w:t xml:space="preserve"> </w:t>
      </w:r>
      <w:r w:rsidRPr="00A613CD">
        <w:rPr>
          <w:rFonts w:ascii="Calibri" w:hAnsi="Calibri"/>
          <w:i/>
        </w:rPr>
        <w:t>of the ongoing PDP on IGO-INGO access to curative rights protectio</w:t>
      </w:r>
      <w:r w:rsidR="00522DCD">
        <w:rPr>
          <w:rFonts w:ascii="Calibri" w:hAnsi="Calibri"/>
          <w:i/>
        </w:rPr>
        <w:t xml:space="preserve">n mechanisms to </w:t>
      </w:r>
      <w:r w:rsidR="00522DCD" w:rsidRPr="00522DCD">
        <w:rPr>
          <w:rFonts w:ascii="Calibri" w:hAnsi="Calibri"/>
          <w:i/>
        </w:rPr>
        <w:t>ensure</w:t>
      </w:r>
      <w:r w:rsidR="00522DCD">
        <w:rPr>
          <w:rFonts w:ascii="Calibri" w:hAnsi="Calibri"/>
          <w:i/>
        </w:rPr>
        <w:t xml:space="preserve"> </w:t>
      </w:r>
      <w:r w:rsidRPr="00A613CD">
        <w:rPr>
          <w:rFonts w:ascii="Calibri" w:hAnsi="Calibri"/>
          <w:i/>
        </w:rPr>
        <w:t>that GAC advice on protection of IGO acronym</w:t>
      </w:r>
      <w:r w:rsidR="00522DCD" w:rsidRPr="00522DCD">
        <w:rPr>
          <w:rFonts w:ascii="Calibri" w:hAnsi="Calibri"/>
          <w:i/>
        </w:rPr>
        <w:t>s, which includes the available</w:t>
      </w:r>
      <w:r w:rsidR="00522DCD">
        <w:rPr>
          <w:rFonts w:ascii="Calibri" w:hAnsi="Calibri"/>
          <w:i/>
        </w:rPr>
        <w:t xml:space="preserve"> </w:t>
      </w:r>
      <w:r w:rsidRPr="00A613CD">
        <w:rPr>
          <w:rFonts w:ascii="Calibri" w:hAnsi="Calibri"/>
          <w:i/>
        </w:rPr>
        <w:t xml:space="preserve">“small group” proposal, is adequately taken into account also in </w:t>
      </w:r>
      <w:r w:rsidR="00522DCD" w:rsidRPr="00522DCD">
        <w:rPr>
          <w:rFonts w:ascii="Calibri" w:hAnsi="Calibri"/>
          <w:i/>
        </w:rPr>
        <w:t>any related</w:t>
      </w:r>
      <w:r w:rsidR="00522DCD">
        <w:rPr>
          <w:rFonts w:ascii="Calibri" w:hAnsi="Calibri"/>
          <w:i/>
        </w:rPr>
        <w:t xml:space="preserve"> </w:t>
      </w:r>
      <w:r w:rsidRPr="00A613CD">
        <w:rPr>
          <w:rFonts w:ascii="Calibri" w:hAnsi="Calibri"/>
          <w:i/>
        </w:rPr>
        <w:t>Board decision”</w:t>
      </w:r>
      <w:r>
        <w:rPr>
          <w:rFonts w:ascii="Calibri" w:hAnsi="Calibri"/>
        </w:rPr>
        <w:t xml:space="preserve">. </w:t>
      </w:r>
      <w:r w:rsidR="00522DCD">
        <w:rPr>
          <w:rFonts w:ascii="Calibri" w:hAnsi="Calibri"/>
        </w:rPr>
        <w:t>In the rationale accompanying this advice, the GAC stated that t</w:t>
      </w:r>
      <w:r w:rsidR="00522DCD" w:rsidRPr="00522DCD">
        <w:rPr>
          <w:rFonts w:ascii="Calibri" w:hAnsi="Calibri"/>
        </w:rPr>
        <w:t xml:space="preserve">he </w:t>
      </w:r>
      <w:r w:rsidR="00522DCD">
        <w:rPr>
          <w:rFonts w:ascii="Calibri" w:hAnsi="Calibri"/>
        </w:rPr>
        <w:t>PDP F</w:t>
      </w:r>
      <w:r w:rsidR="00522DCD" w:rsidRPr="00522DCD">
        <w:rPr>
          <w:rFonts w:ascii="Calibri" w:hAnsi="Calibri"/>
        </w:rPr>
        <w:t xml:space="preserve">inal </w:t>
      </w:r>
      <w:r w:rsidR="00522DCD">
        <w:rPr>
          <w:rFonts w:ascii="Calibri" w:hAnsi="Calibri"/>
        </w:rPr>
        <w:t xml:space="preserve">Report should reflect the </w:t>
      </w:r>
      <w:r w:rsidR="00522DCD" w:rsidRPr="00A613CD">
        <w:rPr>
          <w:rFonts w:ascii="Calibri" w:hAnsi="Calibri"/>
          <w:i/>
        </w:rPr>
        <w:t>“substantial input”</w:t>
      </w:r>
      <w:r w:rsidR="00522DCD">
        <w:rPr>
          <w:rFonts w:ascii="Calibri" w:hAnsi="Calibri"/>
        </w:rPr>
        <w:t xml:space="preserve"> that had been previously provided by the GAC, including in its public comments to the January 2017 Initial Report. The rationale went on to state</w:t>
      </w:r>
      <w:r w:rsidR="00522DCD" w:rsidRPr="00522DCD">
        <w:rPr>
          <w:rFonts w:ascii="Calibri" w:hAnsi="Calibri"/>
        </w:rPr>
        <w:t xml:space="preserve"> that </w:t>
      </w:r>
      <w:r w:rsidR="00522DCD" w:rsidRPr="00A613CD">
        <w:rPr>
          <w:rFonts w:ascii="Calibri" w:hAnsi="Calibri"/>
          <w:i/>
        </w:rPr>
        <w:t>“current indications are that the PDP recommendations will not adequately reflect the GAC’s advice on this topic</w:t>
      </w:r>
      <w:r w:rsidR="00522DCD">
        <w:rPr>
          <w:rFonts w:ascii="Calibri" w:hAnsi="Calibri"/>
          <w:i/>
        </w:rPr>
        <w:t xml:space="preserve"> [and]</w:t>
      </w:r>
      <w:r w:rsidR="00522DCD" w:rsidRPr="00A613CD">
        <w:rPr>
          <w:rFonts w:ascii="Calibri" w:hAnsi="Calibri"/>
          <w:i/>
        </w:rPr>
        <w:t xml:space="preserve"> the GAC remains open to discussions with the GNSO and the Board to ensure that this is the case. The GAC notes that the work on this PDP began by at least mid-2014 and has yet to satisfactorily reach a positive resolution. The GAC moreover notes that a 2007 GNSO Issue Report provided a blueprint for a means for handling domain name disputes concerning IGO identifiers which substantially matches the “small group” proposal”</w:t>
      </w:r>
      <w:r w:rsidR="00522DCD">
        <w:rPr>
          <w:rFonts w:ascii="Calibri" w:hAnsi="Calibri"/>
        </w:rPr>
        <w:t>.</w:t>
      </w:r>
    </w:p>
    <w:p w14:paraId="3CD3C55C" w14:textId="77777777" w:rsidR="00CE59B1" w:rsidRPr="009149FD" w:rsidRDefault="00CE59B1" w:rsidP="00FE5A0B">
      <w:pPr>
        <w:rPr>
          <w:rFonts w:ascii="Calibri" w:hAnsi="Calibri"/>
        </w:rPr>
      </w:pPr>
    </w:p>
    <w:p w14:paraId="16EC972D" w14:textId="431F1F7A" w:rsidR="009D1673" w:rsidRPr="009149FD" w:rsidRDefault="00FD75A1" w:rsidP="00FE5A0B">
      <w:pPr>
        <w:rPr>
          <w:rFonts w:ascii="Calibri" w:hAnsi="Calibri"/>
          <w:u w:val="single"/>
        </w:rPr>
      </w:pPr>
      <w:r>
        <w:rPr>
          <w:rFonts w:ascii="Calibri" w:hAnsi="Calibri"/>
          <w:u w:val="single"/>
        </w:rPr>
        <w:t>Working Group</w:t>
      </w:r>
      <w:r w:rsidR="009D1673" w:rsidRPr="009149FD">
        <w:rPr>
          <w:rFonts w:ascii="Calibri" w:hAnsi="Calibri"/>
          <w:u w:val="single"/>
        </w:rPr>
        <w:t xml:space="preserve"> </w:t>
      </w:r>
      <w:r w:rsidR="00522DCD">
        <w:rPr>
          <w:rFonts w:ascii="Calibri" w:hAnsi="Calibri"/>
          <w:u w:val="single"/>
        </w:rPr>
        <w:t>Consideration</w:t>
      </w:r>
      <w:r w:rsidR="00522DCD" w:rsidRPr="009149FD">
        <w:rPr>
          <w:rFonts w:ascii="Calibri" w:hAnsi="Calibri"/>
          <w:u w:val="single"/>
        </w:rPr>
        <w:t xml:space="preserve"> </w:t>
      </w:r>
      <w:r w:rsidR="009D1673" w:rsidRPr="009149FD">
        <w:rPr>
          <w:rFonts w:ascii="Calibri" w:hAnsi="Calibri"/>
          <w:u w:val="single"/>
        </w:rPr>
        <w:t>of GAC Advice and Input</w:t>
      </w:r>
    </w:p>
    <w:p w14:paraId="221BAAFD" w14:textId="77777777" w:rsidR="003C021B" w:rsidRPr="009149FD" w:rsidRDefault="003C021B" w:rsidP="00FE5A0B">
      <w:pPr>
        <w:rPr>
          <w:rFonts w:ascii="Calibri" w:hAnsi="Calibri"/>
        </w:rPr>
      </w:pPr>
    </w:p>
    <w:p w14:paraId="0934CBA3" w14:textId="615397FD" w:rsidR="00FB141B" w:rsidRDefault="00FB141B" w:rsidP="00FE5A0B">
      <w:pPr>
        <w:rPr>
          <w:rFonts w:ascii="Calibri" w:hAnsi="Calibri"/>
        </w:rPr>
      </w:pPr>
      <w:r w:rsidRPr="00FB141B">
        <w:rPr>
          <w:rFonts w:ascii="Calibri" w:hAnsi="Calibri"/>
        </w:rPr>
        <w:t xml:space="preserve">The Working Group </w:t>
      </w:r>
      <w:r>
        <w:rPr>
          <w:rFonts w:ascii="Calibri" w:hAnsi="Calibri"/>
        </w:rPr>
        <w:t>acknowledges that the GAC has</w:t>
      </w:r>
      <w:r w:rsidRPr="00FB141B">
        <w:rPr>
          <w:rFonts w:ascii="Calibri" w:hAnsi="Calibri"/>
        </w:rPr>
        <w:t xml:space="preserve"> provided advice recommending the creation of a separate dispute resolution procedure</w:t>
      </w:r>
      <w:r w:rsidR="00522DCD">
        <w:rPr>
          <w:rFonts w:ascii="Calibri" w:hAnsi="Calibri"/>
        </w:rPr>
        <w:t xml:space="preserve"> for IGOs</w:t>
      </w:r>
      <w:r w:rsidRPr="00FB141B">
        <w:rPr>
          <w:rFonts w:ascii="Calibri" w:hAnsi="Calibri"/>
        </w:rPr>
        <w:t xml:space="preserve"> (e.g. in its March 2017 Copenhagen Communique). </w:t>
      </w:r>
      <w:r w:rsidR="00B31F59">
        <w:rPr>
          <w:rFonts w:ascii="Calibri" w:hAnsi="Calibri"/>
        </w:rPr>
        <w:t xml:space="preserve">It also acknowledges that </w:t>
      </w:r>
      <w:r w:rsidRPr="00FB141B">
        <w:rPr>
          <w:rFonts w:ascii="Calibri" w:hAnsi="Calibri"/>
        </w:rPr>
        <w:t xml:space="preserve">its final recommendations differ </w:t>
      </w:r>
      <w:r w:rsidRPr="00FB141B">
        <w:rPr>
          <w:rFonts w:ascii="Calibri" w:hAnsi="Calibri"/>
        </w:rPr>
        <w:lastRenderedPageBreak/>
        <w:t>from GAC advice on the topic and the IGO Small Group Proposa</w:t>
      </w:r>
      <w:r>
        <w:rPr>
          <w:rFonts w:ascii="Calibri" w:hAnsi="Calibri"/>
        </w:rPr>
        <w:t>l</w:t>
      </w:r>
      <w:r w:rsidR="00B31F59">
        <w:rPr>
          <w:rFonts w:ascii="Calibri" w:hAnsi="Calibri"/>
        </w:rPr>
        <w:t>; however, the Working Group believes that,</w:t>
      </w:r>
      <w:r w:rsidRPr="00FB141B">
        <w:rPr>
          <w:rFonts w:ascii="Calibri" w:hAnsi="Calibri"/>
        </w:rPr>
        <w:t xml:space="preserve"> overall</w:t>
      </w:r>
      <w:r w:rsidR="00B31F59">
        <w:rPr>
          <w:rFonts w:ascii="Calibri" w:hAnsi="Calibri"/>
        </w:rPr>
        <w:t xml:space="preserve">, </w:t>
      </w:r>
      <w:r w:rsidR="00BC4915">
        <w:rPr>
          <w:rFonts w:ascii="Calibri" w:hAnsi="Calibri"/>
        </w:rPr>
        <w:t xml:space="preserve">its </w:t>
      </w:r>
      <w:r w:rsidR="00B31F59">
        <w:rPr>
          <w:rFonts w:ascii="Calibri" w:hAnsi="Calibri"/>
        </w:rPr>
        <w:t>consensus recommendations</w:t>
      </w:r>
      <w:r w:rsidRPr="00FB141B">
        <w:rPr>
          <w:rFonts w:ascii="Calibri" w:hAnsi="Calibri"/>
        </w:rPr>
        <w:t xml:space="preserve"> </w:t>
      </w:r>
      <w:r w:rsidR="00BC4915">
        <w:rPr>
          <w:rFonts w:ascii="Calibri" w:hAnsi="Calibri"/>
        </w:rPr>
        <w:t xml:space="preserve">adequately </w:t>
      </w:r>
      <w:r w:rsidRPr="00FB141B">
        <w:rPr>
          <w:rFonts w:ascii="Calibri" w:hAnsi="Calibri"/>
        </w:rPr>
        <w:t>address the needs and concerns of IGOs while preserving the benefits and certainty of the existing curative rights processes and protecting the legal rights of registrants</w:t>
      </w:r>
      <w:r w:rsidRPr="00FB141B">
        <w:rPr>
          <w:rFonts w:ascii="Calibri" w:hAnsi="Calibri"/>
          <w:vertAlign w:val="superscript"/>
        </w:rPr>
        <w:footnoteReference w:id="62"/>
      </w:r>
      <w:r w:rsidRPr="00FB141B">
        <w:rPr>
          <w:rFonts w:ascii="Calibri" w:hAnsi="Calibri"/>
        </w:rPr>
        <w:t xml:space="preserve">. </w:t>
      </w:r>
    </w:p>
    <w:p w14:paraId="2291282A" w14:textId="77777777" w:rsidR="00FB141B" w:rsidRDefault="00FB141B" w:rsidP="00FE5A0B">
      <w:pPr>
        <w:rPr>
          <w:rFonts w:ascii="Calibri" w:hAnsi="Calibri"/>
        </w:rPr>
      </w:pPr>
    </w:p>
    <w:p w14:paraId="75AD845A" w14:textId="77777777" w:rsidR="00522DCD" w:rsidRDefault="00FE5A0B" w:rsidP="00FE5A0B">
      <w:pPr>
        <w:rPr>
          <w:rFonts w:ascii="Calibri" w:hAnsi="Calibri"/>
        </w:rPr>
      </w:pPr>
      <w:r w:rsidRPr="009149FD">
        <w:rPr>
          <w:rFonts w:ascii="Calibri" w:hAnsi="Calibri"/>
        </w:rPr>
        <w:t xml:space="preserve">The </w:t>
      </w:r>
      <w:r w:rsidR="00FD75A1">
        <w:rPr>
          <w:rFonts w:ascii="Calibri" w:hAnsi="Calibri"/>
        </w:rPr>
        <w:t>Working Group</w:t>
      </w:r>
      <w:r w:rsidR="00FB141B">
        <w:rPr>
          <w:rFonts w:ascii="Calibri" w:hAnsi="Calibri"/>
        </w:rPr>
        <w:t xml:space="preserve"> appreciates </w:t>
      </w:r>
      <w:r w:rsidRPr="009149FD">
        <w:rPr>
          <w:rFonts w:ascii="Calibri" w:hAnsi="Calibri"/>
        </w:rPr>
        <w:t>the GAC advice</w:t>
      </w:r>
      <w:r w:rsidR="00CC4712" w:rsidRPr="009149FD">
        <w:rPr>
          <w:rFonts w:ascii="Calibri" w:hAnsi="Calibri"/>
        </w:rPr>
        <w:t xml:space="preserve"> that has been issued to date</w:t>
      </w:r>
      <w:r w:rsidRPr="009149FD">
        <w:rPr>
          <w:rFonts w:ascii="Calibri" w:hAnsi="Calibri"/>
        </w:rPr>
        <w:t xml:space="preserve">, and has given thorough consideration to </w:t>
      </w:r>
      <w:r w:rsidR="003C021B" w:rsidRPr="009149FD">
        <w:rPr>
          <w:rFonts w:ascii="Calibri" w:hAnsi="Calibri"/>
        </w:rPr>
        <w:t xml:space="preserve">all </w:t>
      </w:r>
      <w:r w:rsidR="00CC4712" w:rsidRPr="009149FD">
        <w:rPr>
          <w:rFonts w:ascii="Calibri" w:hAnsi="Calibri"/>
        </w:rPr>
        <w:t>the GAC advice</w:t>
      </w:r>
      <w:r w:rsidR="00522DCD">
        <w:rPr>
          <w:rFonts w:ascii="Calibri" w:hAnsi="Calibri"/>
        </w:rPr>
        <w:t>, the GAC’s and the IGOs’ comments on the group’s Initial Report</w:t>
      </w:r>
      <w:r w:rsidR="003C021B" w:rsidRPr="009149FD">
        <w:rPr>
          <w:rFonts w:ascii="Calibri" w:hAnsi="Calibri"/>
        </w:rPr>
        <w:t xml:space="preserve"> as well as </w:t>
      </w:r>
      <w:r w:rsidRPr="009149FD">
        <w:rPr>
          <w:rFonts w:ascii="Calibri" w:hAnsi="Calibri"/>
        </w:rPr>
        <w:t>the IGO Small Group Proposal</w:t>
      </w:r>
      <w:r w:rsidR="00522DCD">
        <w:rPr>
          <w:rFonts w:ascii="Calibri" w:hAnsi="Calibri"/>
        </w:rPr>
        <w:t xml:space="preserve"> and the various statements and correspondence it received from the IGOs</w:t>
      </w:r>
      <w:r w:rsidR="00CC4712" w:rsidRPr="009149FD">
        <w:rPr>
          <w:rFonts w:ascii="Calibri" w:hAnsi="Calibri"/>
        </w:rPr>
        <w:t xml:space="preserve">. </w:t>
      </w:r>
      <w:r w:rsidR="00CC4712" w:rsidRPr="00522DCD">
        <w:rPr>
          <w:rFonts w:ascii="Calibri" w:hAnsi="Calibri"/>
        </w:rPr>
        <w:t xml:space="preserve">The many discussions </w:t>
      </w:r>
      <w:r w:rsidR="00B033EB" w:rsidRPr="00522DCD">
        <w:rPr>
          <w:rFonts w:ascii="Calibri" w:hAnsi="Calibri"/>
        </w:rPr>
        <w:t xml:space="preserve">that took place </w:t>
      </w:r>
      <w:r w:rsidR="00CC4712" w:rsidRPr="00522DCD">
        <w:rPr>
          <w:rFonts w:ascii="Calibri" w:hAnsi="Calibri"/>
        </w:rPr>
        <w:t xml:space="preserve">between the publication of its Initial Report and the </w:t>
      </w:r>
      <w:r w:rsidR="00FB141B" w:rsidRPr="00522DCD">
        <w:rPr>
          <w:rFonts w:ascii="Calibri" w:hAnsi="Calibri"/>
        </w:rPr>
        <w:t>preparation</w:t>
      </w:r>
      <w:r w:rsidR="00CC4712" w:rsidRPr="00522DCD">
        <w:rPr>
          <w:rFonts w:ascii="Calibri" w:hAnsi="Calibri"/>
        </w:rPr>
        <w:t xml:space="preserve"> of this Final Report demonstrates the seriousness with which the </w:t>
      </w:r>
      <w:r w:rsidR="00FD75A1" w:rsidRPr="00522DCD">
        <w:rPr>
          <w:rFonts w:ascii="Calibri" w:hAnsi="Calibri"/>
        </w:rPr>
        <w:t>Working Group</w:t>
      </w:r>
      <w:r w:rsidR="00CC4712" w:rsidRPr="00522DCD">
        <w:rPr>
          <w:rFonts w:ascii="Calibri" w:hAnsi="Calibri"/>
        </w:rPr>
        <w:t xml:space="preserve"> considered all input received</w:t>
      </w:r>
      <w:r w:rsidR="00CC4712" w:rsidRPr="009149FD">
        <w:rPr>
          <w:rFonts w:ascii="Calibri" w:hAnsi="Calibri"/>
        </w:rPr>
        <w:t xml:space="preserve">, in developing recommendations that the </w:t>
      </w:r>
      <w:r w:rsidR="00FD75A1">
        <w:rPr>
          <w:rFonts w:ascii="Calibri" w:hAnsi="Calibri"/>
        </w:rPr>
        <w:t>Working Group</w:t>
      </w:r>
      <w:r w:rsidR="00CC4712" w:rsidRPr="009149FD">
        <w:rPr>
          <w:rFonts w:ascii="Calibri" w:hAnsi="Calibri"/>
        </w:rPr>
        <w:t xml:space="preserve"> believes are</w:t>
      </w:r>
      <w:r w:rsidR="0093433B" w:rsidRPr="009149FD">
        <w:rPr>
          <w:rFonts w:ascii="Calibri" w:hAnsi="Calibri"/>
        </w:rPr>
        <w:t xml:space="preserve"> respectful and protective of </w:t>
      </w:r>
      <w:r w:rsidR="00CC4712" w:rsidRPr="009149FD">
        <w:rPr>
          <w:rFonts w:ascii="Calibri" w:hAnsi="Calibri"/>
        </w:rPr>
        <w:t xml:space="preserve">IGO </w:t>
      </w:r>
      <w:r w:rsidR="0093433B" w:rsidRPr="009149FD">
        <w:rPr>
          <w:rFonts w:ascii="Calibri" w:hAnsi="Calibri"/>
        </w:rPr>
        <w:t xml:space="preserve">missions and </w:t>
      </w:r>
      <w:r w:rsidR="00CC4712" w:rsidRPr="009149FD">
        <w:rPr>
          <w:rFonts w:ascii="Calibri" w:hAnsi="Calibri"/>
        </w:rPr>
        <w:t xml:space="preserve">their </w:t>
      </w:r>
      <w:r w:rsidR="0093433B" w:rsidRPr="009149FD">
        <w:rPr>
          <w:rFonts w:ascii="Calibri" w:hAnsi="Calibri"/>
        </w:rPr>
        <w:t>treaty basis</w:t>
      </w:r>
      <w:r w:rsidRPr="009149FD">
        <w:rPr>
          <w:rFonts w:ascii="Calibri" w:hAnsi="Calibri"/>
        </w:rPr>
        <w:t xml:space="preserve">. </w:t>
      </w:r>
      <w:r w:rsidR="003C021B" w:rsidRPr="009149FD">
        <w:rPr>
          <w:rFonts w:ascii="Calibri" w:hAnsi="Calibri"/>
        </w:rPr>
        <w:t xml:space="preserve">In addition, </w:t>
      </w:r>
      <w:r w:rsidRPr="009149FD">
        <w:rPr>
          <w:rFonts w:ascii="Calibri" w:hAnsi="Calibri"/>
        </w:rPr>
        <w:t>representatives of some IGOs</w:t>
      </w:r>
      <w:r w:rsidR="00CC4712" w:rsidRPr="009149FD">
        <w:rPr>
          <w:rFonts w:ascii="Calibri" w:hAnsi="Calibri"/>
        </w:rPr>
        <w:t xml:space="preserve"> </w:t>
      </w:r>
      <w:r w:rsidRPr="009149FD">
        <w:rPr>
          <w:rFonts w:ascii="Calibri" w:hAnsi="Calibri"/>
        </w:rPr>
        <w:t xml:space="preserve">attended and spoke at </w:t>
      </w:r>
      <w:r w:rsidR="003C021B" w:rsidRPr="009149FD">
        <w:rPr>
          <w:rFonts w:ascii="Calibri" w:hAnsi="Calibri"/>
        </w:rPr>
        <w:t xml:space="preserve">several </w:t>
      </w:r>
      <w:r w:rsidRPr="009149FD">
        <w:rPr>
          <w:rFonts w:ascii="Calibri" w:hAnsi="Calibri"/>
        </w:rPr>
        <w:t xml:space="preserve">open meetings held by the </w:t>
      </w:r>
      <w:r w:rsidR="00FD75A1">
        <w:rPr>
          <w:rFonts w:ascii="Calibri" w:hAnsi="Calibri"/>
        </w:rPr>
        <w:t>Working Group</w:t>
      </w:r>
      <w:r w:rsidR="003C021B" w:rsidRPr="009149FD">
        <w:rPr>
          <w:rFonts w:ascii="Calibri" w:hAnsi="Calibri"/>
        </w:rPr>
        <w:t xml:space="preserve"> at the various ICANN Public Meetings that took place</w:t>
      </w:r>
      <w:r w:rsidRPr="009149FD">
        <w:rPr>
          <w:rFonts w:ascii="Calibri" w:hAnsi="Calibri"/>
        </w:rPr>
        <w:t xml:space="preserve"> </w:t>
      </w:r>
      <w:r w:rsidR="003C021B" w:rsidRPr="009149FD">
        <w:rPr>
          <w:rFonts w:ascii="Calibri" w:hAnsi="Calibri"/>
        </w:rPr>
        <w:t xml:space="preserve">between June 2015 and </w:t>
      </w:r>
      <w:r w:rsidR="00CC4712" w:rsidRPr="009149FD">
        <w:rPr>
          <w:rFonts w:ascii="Calibri" w:hAnsi="Calibri"/>
        </w:rPr>
        <w:t>November</w:t>
      </w:r>
      <w:r w:rsidR="003C021B" w:rsidRPr="009149FD">
        <w:rPr>
          <w:rFonts w:ascii="Calibri" w:hAnsi="Calibri"/>
        </w:rPr>
        <w:t xml:space="preserve"> 2017</w:t>
      </w:r>
      <w:r w:rsidRPr="009149FD">
        <w:rPr>
          <w:rFonts w:ascii="Calibri" w:hAnsi="Calibri"/>
        </w:rPr>
        <w:t xml:space="preserve">, </w:t>
      </w:r>
      <w:r w:rsidR="00CC4712" w:rsidRPr="009149FD">
        <w:rPr>
          <w:rFonts w:ascii="Calibri" w:hAnsi="Calibri"/>
        </w:rPr>
        <w:t xml:space="preserve">and </w:t>
      </w:r>
      <w:r w:rsidR="008F2DD2" w:rsidRPr="009149FD">
        <w:rPr>
          <w:rFonts w:ascii="Calibri" w:hAnsi="Calibri"/>
        </w:rPr>
        <w:t xml:space="preserve">the </w:t>
      </w:r>
      <w:r w:rsidR="00FD75A1">
        <w:rPr>
          <w:rFonts w:ascii="Calibri" w:hAnsi="Calibri"/>
        </w:rPr>
        <w:t>Working Group</w:t>
      </w:r>
      <w:r w:rsidRPr="009149FD">
        <w:rPr>
          <w:rFonts w:ascii="Calibri" w:hAnsi="Calibri"/>
        </w:rPr>
        <w:t xml:space="preserve"> has devoted a substantial amount of time to considering the IGOs’ requests, positions and concerns. </w:t>
      </w:r>
    </w:p>
    <w:p w14:paraId="5DFB1878" w14:textId="77777777" w:rsidR="00522DCD" w:rsidRDefault="00522DCD" w:rsidP="00FE5A0B">
      <w:pPr>
        <w:rPr>
          <w:rFonts w:ascii="Calibri" w:hAnsi="Calibri"/>
        </w:rPr>
      </w:pPr>
    </w:p>
    <w:p w14:paraId="04F5FDB8" w14:textId="534973A6" w:rsidR="0093433B" w:rsidRDefault="00522DCD" w:rsidP="00FE5A0B">
      <w:pPr>
        <w:rPr>
          <w:rFonts w:ascii="Calibri" w:hAnsi="Calibri"/>
        </w:rPr>
      </w:pPr>
      <w:r>
        <w:rPr>
          <w:rFonts w:ascii="Calibri" w:hAnsi="Calibri"/>
        </w:rPr>
        <w:t xml:space="preserve">The Working Group notes that its mandate, as scoped by its Charter, does not extend to reconciling GAC advice with consensus-based community-developed recommendations where these are inconsistent. </w:t>
      </w:r>
      <w:r w:rsidR="003C021B" w:rsidRPr="00522DCD">
        <w:rPr>
          <w:rFonts w:ascii="Calibri" w:hAnsi="Calibri"/>
        </w:rPr>
        <w:t>With the modifications that it has made to some of its preliminary recommendations as noted in this Final Report</w:t>
      </w:r>
      <w:r w:rsidR="003C021B" w:rsidRPr="009149FD">
        <w:rPr>
          <w:rFonts w:ascii="Calibri" w:hAnsi="Calibri"/>
        </w:rPr>
        <w:t xml:space="preserve">, the </w:t>
      </w:r>
      <w:r w:rsidR="00FD75A1">
        <w:rPr>
          <w:rFonts w:ascii="Calibri" w:hAnsi="Calibri"/>
        </w:rPr>
        <w:t>Working Group</w:t>
      </w:r>
      <w:r w:rsidR="003C021B" w:rsidRPr="009149FD">
        <w:rPr>
          <w:rFonts w:ascii="Calibri" w:hAnsi="Calibri"/>
        </w:rPr>
        <w:t xml:space="preserve"> believes that its final</w:t>
      </w:r>
      <w:r w:rsidR="00FE5A0B" w:rsidRPr="009149FD">
        <w:rPr>
          <w:rFonts w:ascii="Calibri" w:hAnsi="Calibri"/>
        </w:rPr>
        <w:t xml:space="preserve"> recommendations strike the necessary balance </w:t>
      </w:r>
      <w:r>
        <w:rPr>
          <w:rFonts w:ascii="Calibri" w:hAnsi="Calibri"/>
        </w:rPr>
        <w:t xml:space="preserve">overall </w:t>
      </w:r>
      <w:r w:rsidR="00FE5A0B" w:rsidRPr="009149FD">
        <w:rPr>
          <w:rFonts w:ascii="Calibri" w:hAnsi="Calibri"/>
        </w:rPr>
        <w:t xml:space="preserve">between </w:t>
      </w:r>
      <w:r w:rsidR="00BC4915">
        <w:rPr>
          <w:rFonts w:ascii="Calibri" w:hAnsi="Calibri"/>
        </w:rPr>
        <w:t>recognizing the particular concerns of</w:t>
      </w:r>
      <w:r w:rsidR="00BC4915" w:rsidRPr="009149FD">
        <w:rPr>
          <w:rFonts w:ascii="Calibri" w:hAnsi="Calibri"/>
        </w:rPr>
        <w:t xml:space="preserve"> </w:t>
      </w:r>
      <w:r w:rsidR="00FE5A0B" w:rsidRPr="009149FD">
        <w:rPr>
          <w:rFonts w:ascii="Calibri" w:hAnsi="Calibri"/>
        </w:rPr>
        <w:t xml:space="preserve">IGOs and </w:t>
      </w:r>
      <w:r w:rsidR="00BC4915">
        <w:rPr>
          <w:rFonts w:ascii="Calibri" w:hAnsi="Calibri"/>
        </w:rPr>
        <w:t xml:space="preserve">preserving </w:t>
      </w:r>
      <w:r w:rsidR="00FE5A0B" w:rsidRPr="009149FD">
        <w:rPr>
          <w:rFonts w:ascii="Calibri" w:hAnsi="Calibri"/>
        </w:rPr>
        <w:t xml:space="preserve">the </w:t>
      </w:r>
      <w:r w:rsidR="0093433B" w:rsidRPr="009149FD">
        <w:rPr>
          <w:rFonts w:ascii="Calibri" w:hAnsi="Calibri"/>
        </w:rPr>
        <w:t xml:space="preserve">existing legal </w:t>
      </w:r>
      <w:r w:rsidR="00FE5A0B" w:rsidRPr="009149FD">
        <w:rPr>
          <w:rFonts w:ascii="Calibri" w:hAnsi="Calibri"/>
        </w:rPr>
        <w:t xml:space="preserve">rights of registrants. </w:t>
      </w:r>
    </w:p>
    <w:p w14:paraId="68BE43F9" w14:textId="6A297511" w:rsidR="001A7D2C" w:rsidRDefault="001A7D2C" w:rsidP="00FE5A0B">
      <w:pPr>
        <w:rPr>
          <w:rFonts w:ascii="Calibri" w:hAnsi="Calibri"/>
        </w:rPr>
      </w:pPr>
    </w:p>
    <w:p w14:paraId="22107F25" w14:textId="00C98BD4" w:rsidR="001A7D2C" w:rsidRDefault="001A7D2C" w:rsidP="001A7D2C">
      <w:pPr>
        <w:pStyle w:val="Heading2"/>
        <w:numPr>
          <w:ilvl w:val="0"/>
          <w:numId w:val="0"/>
        </w:numPr>
      </w:pPr>
      <w:r>
        <w:t>3.5  Working Group Deliberations on Policy Options for IGO Jurisdictional Immunity</w:t>
      </w:r>
    </w:p>
    <w:p w14:paraId="4F05FB64" w14:textId="3389FEB8" w:rsidR="001A7D2C" w:rsidRDefault="001A7D2C" w:rsidP="001A7D2C"/>
    <w:p w14:paraId="50D40B3B" w14:textId="7CCC5C12" w:rsidR="001A7D2C" w:rsidRPr="00A613CD" w:rsidRDefault="001A7D2C" w:rsidP="001A7D2C">
      <w:pPr>
        <w:rPr>
          <w:rFonts w:asciiTheme="majorHAnsi" w:hAnsiTheme="majorHAnsi"/>
        </w:rPr>
      </w:pPr>
      <w:r w:rsidRPr="00056E4C">
        <w:rPr>
          <w:rFonts w:asciiTheme="majorHAnsi" w:hAnsiTheme="majorHAnsi"/>
        </w:rPr>
        <w:t>By end-September 2017, the Working Group co-chairs considered that the Working Group had reached consensus on several likely final recommendations. Following ICANN59 in June 2017, the Working Group</w:t>
      </w:r>
      <w:del w:id="379" w:author="Mary Wong" w:date="2018-07-06T16:23:00Z">
        <w:r w:rsidRPr="00056E4C" w:rsidDel="001766C2">
          <w:rPr>
            <w:rFonts w:asciiTheme="majorHAnsi" w:hAnsiTheme="majorHAnsi"/>
          </w:rPr>
          <w:delText xml:space="preserve"> had</w:delText>
        </w:r>
      </w:del>
      <w:ins w:id="380" w:author="Mary Wong" w:date="2018-07-06T16:23:00Z">
        <w:r w:rsidR="001766C2">
          <w:rPr>
            <w:rFonts w:asciiTheme="majorHAnsi" w:hAnsiTheme="majorHAnsi"/>
          </w:rPr>
          <w:t>’s</w:t>
        </w:r>
      </w:ins>
      <w:r w:rsidRPr="00056E4C">
        <w:rPr>
          <w:rFonts w:asciiTheme="majorHAnsi" w:hAnsiTheme="majorHAnsi"/>
        </w:rPr>
        <w:t xml:space="preserve"> focus</w:t>
      </w:r>
      <w:del w:id="381" w:author="Mary Wong" w:date="2018-07-06T16:24:00Z">
        <w:r w:rsidRPr="00056E4C" w:rsidDel="001766C2">
          <w:rPr>
            <w:rFonts w:asciiTheme="majorHAnsi" w:hAnsiTheme="majorHAnsi"/>
          </w:rPr>
          <w:delText>ed most of its at</w:delText>
        </w:r>
        <w:r w:rsidRPr="002F7E83" w:rsidDel="001766C2">
          <w:rPr>
            <w:rFonts w:asciiTheme="majorHAnsi" w:hAnsiTheme="majorHAnsi"/>
          </w:rPr>
          <w:delText>tention and time</w:delText>
        </w:r>
      </w:del>
      <w:ins w:id="382" w:author="Mary Wong" w:date="2018-07-06T16:24:00Z">
        <w:r w:rsidR="001766C2">
          <w:rPr>
            <w:rFonts w:asciiTheme="majorHAnsi" w:hAnsiTheme="majorHAnsi"/>
          </w:rPr>
          <w:t xml:space="preserve"> had been</w:t>
        </w:r>
      </w:ins>
      <w:r w:rsidRPr="002F7E83">
        <w:rPr>
          <w:rFonts w:asciiTheme="majorHAnsi" w:hAnsiTheme="majorHAnsi"/>
        </w:rPr>
        <w:t xml:space="preserve"> on attempting to reach consensus on the issue of IGO jurisdictional immunity. </w:t>
      </w:r>
      <w:del w:id="383" w:author="Mary Wong" w:date="2018-07-06T16:22:00Z">
        <w:r w:rsidRPr="002F7E83" w:rsidDel="001766C2">
          <w:rPr>
            <w:rFonts w:asciiTheme="majorHAnsi" w:hAnsiTheme="majorHAnsi"/>
          </w:rPr>
          <w:delText xml:space="preserve">Based </w:delText>
        </w:r>
      </w:del>
      <w:ins w:id="384" w:author="Mary Wong" w:date="2018-07-06T16:22:00Z">
        <w:r w:rsidR="001766C2">
          <w:rPr>
            <w:rFonts w:asciiTheme="majorHAnsi" w:hAnsiTheme="majorHAnsi"/>
          </w:rPr>
          <w:t xml:space="preserve">Its discussions took into account </w:t>
        </w:r>
      </w:ins>
      <w:del w:id="385" w:author="Mary Wong" w:date="2018-07-06T16:22:00Z">
        <w:r w:rsidRPr="002F7E83" w:rsidDel="001766C2">
          <w:rPr>
            <w:rFonts w:asciiTheme="majorHAnsi" w:hAnsiTheme="majorHAnsi"/>
          </w:rPr>
          <w:delText xml:space="preserve">on </w:delText>
        </w:r>
      </w:del>
      <w:r w:rsidRPr="002F7E83">
        <w:rPr>
          <w:rFonts w:asciiTheme="majorHAnsi" w:hAnsiTheme="majorHAnsi"/>
        </w:rPr>
        <w:t xml:space="preserve">community input on the two options that </w:t>
      </w:r>
      <w:del w:id="386" w:author="Mary Wong" w:date="2018-07-06T16:23:00Z">
        <w:r w:rsidRPr="002F7E83" w:rsidDel="001766C2">
          <w:rPr>
            <w:rFonts w:asciiTheme="majorHAnsi" w:hAnsiTheme="majorHAnsi"/>
          </w:rPr>
          <w:delText xml:space="preserve">were </w:delText>
        </w:r>
      </w:del>
      <w:ins w:id="387" w:author="Mary Wong" w:date="2018-07-06T16:23:00Z">
        <w:r w:rsidR="001766C2">
          <w:rPr>
            <w:rFonts w:asciiTheme="majorHAnsi" w:hAnsiTheme="majorHAnsi"/>
          </w:rPr>
          <w:t>had been</w:t>
        </w:r>
        <w:r w:rsidR="001766C2" w:rsidRPr="002F7E83">
          <w:rPr>
            <w:rFonts w:asciiTheme="majorHAnsi" w:hAnsiTheme="majorHAnsi"/>
          </w:rPr>
          <w:t xml:space="preserve"> </w:t>
        </w:r>
      </w:ins>
      <w:r w:rsidRPr="002F7E83">
        <w:rPr>
          <w:rFonts w:asciiTheme="majorHAnsi" w:hAnsiTheme="majorHAnsi"/>
        </w:rPr>
        <w:t>published for public comment in its Initial Report and the community discussion</w:t>
      </w:r>
      <w:r w:rsidR="001D1FCA" w:rsidRPr="002F7E83">
        <w:rPr>
          <w:rFonts w:asciiTheme="majorHAnsi" w:hAnsiTheme="majorHAnsi"/>
        </w:rPr>
        <w:t>s that took place at ICANN58</w:t>
      </w:r>
      <w:r w:rsidR="001D1FCA" w:rsidRPr="002C2098">
        <w:rPr>
          <w:rFonts w:asciiTheme="majorHAnsi" w:hAnsiTheme="majorHAnsi"/>
        </w:rPr>
        <w:t>, ICANN59 and ICANN60</w:t>
      </w:r>
      <w:del w:id="388" w:author="Mary Wong" w:date="2018-07-06T16:23:00Z">
        <w:r w:rsidR="001D1FCA" w:rsidRPr="002C2098" w:rsidDel="001766C2">
          <w:rPr>
            <w:rFonts w:asciiTheme="majorHAnsi" w:hAnsiTheme="majorHAnsi"/>
          </w:rPr>
          <w:delText xml:space="preserve">, </w:delText>
        </w:r>
      </w:del>
      <w:del w:id="389" w:author="Mary Wong" w:date="2018-07-06T16:21:00Z">
        <w:r w:rsidRPr="002C2098" w:rsidDel="001766C2">
          <w:rPr>
            <w:rFonts w:asciiTheme="majorHAnsi" w:hAnsiTheme="majorHAnsi"/>
          </w:rPr>
          <w:delText xml:space="preserve">the Working Group developed </w:delText>
        </w:r>
      </w:del>
      <w:del w:id="390" w:author="Mary Wong" w:date="2018-07-06T16:23:00Z">
        <w:r w:rsidRPr="002C2098" w:rsidDel="001766C2">
          <w:rPr>
            <w:rFonts w:asciiTheme="majorHAnsi" w:hAnsiTheme="majorHAnsi"/>
          </w:rPr>
          <w:delText>a list of six possible options</w:delText>
        </w:r>
      </w:del>
      <w:del w:id="391" w:author="Mary Wong" w:date="2018-07-06T16:21:00Z">
        <w:r w:rsidRPr="002C2098" w:rsidDel="001766C2">
          <w:rPr>
            <w:rFonts w:asciiTheme="majorHAnsi" w:hAnsiTheme="majorHAnsi"/>
          </w:rPr>
          <w:delText xml:space="preserve"> </w:delText>
        </w:r>
        <w:r w:rsidR="00056E4C" w:rsidRPr="00A613CD" w:rsidDel="001766C2">
          <w:rPr>
            <w:rFonts w:asciiTheme="majorHAnsi" w:hAnsiTheme="majorHAnsi"/>
          </w:rPr>
          <w:delText xml:space="preserve">(more fully described in Section </w:delText>
        </w:r>
        <w:r w:rsidR="002F7E83" w:rsidDel="001766C2">
          <w:rPr>
            <w:rFonts w:asciiTheme="majorHAnsi" w:hAnsiTheme="majorHAnsi"/>
          </w:rPr>
          <w:delText>2.1 above</w:delText>
        </w:r>
        <w:r w:rsidR="00056E4C" w:rsidRPr="00A613CD" w:rsidDel="001766C2">
          <w:rPr>
            <w:rFonts w:asciiTheme="majorHAnsi" w:hAnsiTheme="majorHAnsi"/>
          </w:rPr>
          <w:delText>)</w:delText>
        </w:r>
      </w:del>
      <w:del w:id="392" w:author="Mary Wong" w:date="2018-07-06T16:23:00Z">
        <w:r w:rsidR="00056E4C" w:rsidRPr="00A613CD" w:rsidDel="001766C2">
          <w:rPr>
            <w:rFonts w:asciiTheme="majorHAnsi" w:hAnsiTheme="majorHAnsi"/>
          </w:rPr>
          <w:delText xml:space="preserve"> </w:delText>
        </w:r>
      </w:del>
      <w:del w:id="393" w:author="Mary Wong" w:date="2018-07-06T16:21:00Z">
        <w:r w:rsidRPr="00056E4C" w:rsidDel="001766C2">
          <w:rPr>
            <w:rFonts w:asciiTheme="majorHAnsi" w:hAnsiTheme="majorHAnsi"/>
          </w:rPr>
          <w:delText>for discussion</w:delText>
        </w:r>
      </w:del>
      <w:del w:id="394" w:author="Mary Wong" w:date="2018-07-06T16:23:00Z">
        <w:r w:rsidRPr="00056E4C" w:rsidDel="001766C2">
          <w:rPr>
            <w:rFonts w:asciiTheme="majorHAnsi" w:hAnsiTheme="majorHAnsi"/>
          </w:rPr>
          <w:delText xml:space="preserve"> </w:delText>
        </w:r>
      </w:del>
      <w:del w:id="395" w:author="Mary Wong" w:date="2018-07-06T16:22:00Z">
        <w:r w:rsidRPr="00056E4C" w:rsidDel="001766C2">
          <w:rPr>
            <w:rFonts w:asciiTheme="majorHAnsi" w:hAnsiTheme="majorHAnsi"/>
          </w:rPr>
          <w:delText xml:space="preserve">on </w:delText>
        </w:r>
      </w:del>
      <w:del w:id="396" w:author="Mary Wong" w:date="2018-07-06T16:23:00Z">
        <w:r w:rsidRPr="00056E4C" w:rsidDel="001766C2">
          <w:rPr>
            <w:rFonts w:asciiTheme="majorHAnsi" w:hAnsiTheme="majorHAnsi"/>
          </w:rPr>
          <w:delText xml:space="preserve">the question of the appropriate process for final disposition of a case where a losing registrant has filed </w:delText>
        </w:r>
      </w:del>
      <w:del w:id="397" w:author="Mary Wong" w:date="2018-07-06T16:22:00Z">
        <w:r w:rsidRPr="00056E4C" w:rsidDel="001766C2">
          <w:rPr>
            <w:rFonts w:asciiTheme="majorHAnsi" w:hAnsiTheme="majorHAnsi"/>
          </w:rPr>
          <w:delText xml:space="preserve">claim </w:delText>
        </w:r>
      </w:del>
      <w:del w:id="398" w:author="Mary Wong" w:date="2018-07-06T16:23:00Z">
        <w:r w:rsidRPr="00056E4C" w:rsidDel="001766C2">
          <w:rPr>
            <w:rFonts w:asciiTheme="majorHAnsi" w:hAnsiTheme="majorHAnsi"/>
          </w:rPr>
          <w:delText xml:space="preserve">in a national court </w:delText>
        </w:r>
      </w:del>
      <w:del w:id="399" w:author="Mary Wong" w:date="2018-07-06T16:22:00Z">
        <w:r w:rsidRPr="00056E4C" w:rsidDel="001766C2">
          <w:rPr>
            <w:rFonts w:asciiTheme="majorHAnsi" w:hAnsiTheme="majorHAnsi"/>
          </w:rPr>
          <w:delText xml:space="preserve">but </w:delText>
        </w:r>
      </w:del>
      <w:del w:id="400" w:author="Mary Wong" w:date="2018-07-06T16:23:00Z">
        <w:r w:rsidRPr="00056E4C" w:rsidDel="001766C2">
          <w:rPr>
            <w:rFonts w:asciiTheme="majorHAnsi" w:hAnsiTheme="majorHAnsi"/>
          </w:rPr>
          <w:delText>the IGO has successfully claimed immunity from the jurisdiction of that court</w:delText>
        </w:r>
      </w:del>
      <w:r w:rsidRPr="00056E4C">
        <w:rPr>
          <w:rFonts w:asciiTheme="majorHAnsi" w:hAnsiTheme="majorHAnsi"/>
        </w:rPr>
        <w:t xml:space="preserve">. </w:t>
      </w:r>
      <w:del w:id="401" w:author="Mary Wong" w:date="2018-07-06T16:24:00Z">
        <w:r w:rsidR="001D1FCA" w:rsidRPr="00A613CD" w:rsidDel="001766C2">
          <w:rPr>
            <w:rFonts w:asciiTheme="majorHAnsi" w:hAnsiTheme="majorHAnsi"/>
          </w:rPr>
          <w:delText>At around</w:delText>
        </w:r>
      </w:del>
      <w:ins w:id="402" w:author="Mary Wong" w:date="2018-07-06T16:24:00Z">
        <w:r w:rsidR="001766C2">
          <w:rPr>
            <w:rFonts w:asciiTheme="majorHAnsi" w:hAnsiTheme="majorHAnsi"/>
          </w:rPr>
          <w:t>In</w:t>
        </w:r>
      </w:ins>
      <w:r w:rsidR="001D1FCA" w:rsidRPr="00A613CD">
        <w:rPr>
          <w:rFonts w:asciiTheme="majorHAnsi" w:hAnsiTheme="majorHAnsi"/>
        </w:rPr>
        <w:t xml:space="preserve"> </w:t>
      </w:r>
      <w:del w:id="403" w:author="Mary Wong" w:date="2018-07-06T16:24:00Z">
        <w:r w:rsidR="001D1FCA" w:rsidRPr="00A613CD" w:rsidDel="001766C2">
          <w:rPr>
            <w:rFonts w:asciiTheme="majorHAnsi" w:hAnsiTheme="majorHAnsi"/>
          </w:rPr>
          <w:delText>this time</w:delText>
        </w:r>
      </w:del>
      <w:ins w:id="404" w:author="Mary Wong" w:date="2018-07-06T16:24:00Z">
        <w:r w:rsidR="001766C2">
          <w:rPr>
            <w:rFonts w:asciiTheme="majorHAnsi" w:hAnsiTheme="majorHAnsi"/>
          </w:rPr>
          <w:t>September 2017</w:t>
        </w:r>
      </w:ins>
      <w:r w:rsidR="001D1FCA" w:rsidRPr="00A613CD">
        <w:rPr>
          <w:rFonts w:asciiTheme="majorHAnsi" w:hAnsiTheme="majorHAnsi"/>
        </w:rPr>
        <w:t xml:space="preserve">, the Working Group co-chairs </w:t>
      </w:r>
      <w:ins w:id="405" w:author="Mary Wong" w:date="2018-07-06T16:24:00Z">
        <w:r w:rsidR="001766C2">
          <w:rPr>
            <w:rFonts w:asciiTheme="majorHAnsi" w:hAnsiTheme="majorHAnsi"/>
          </w:rPr>
          <w:t xml:space="preserve">had </w:t>
        </w:r>
      </w:ins>
      <w:r w:rsidR="001D1FCA" w:rsidRPr="00A613CD">
        <w:rPr>
          <w:rFonts w:asciiTheme="majorHAnsi" w:hAnsiTheme="majorHAnsi"/>
        </w:rPr>
        <w:t xml:space="preserve">also requested that staff </w:t>
      </w:r>
      <w:r w:rsidR="001D1FCA" w:rsidRPr="00A613CD">
        <w:rPr>
          <w:rFonts w:asciiTheme="majorHAnsi" w:hAnsiTheme="majorHAnsi"/>
        </w:rPr>
        <w:lastRenderedPageBreak/>
        <w:t>conduct a “check-in” of all Working Group members, to ensure that the membership list was as up-to-date as possible given the length of time that had elapsed since the initiation of this PDP.</w:t>
      </w:r>
      <w:r w:rsidRPr="00A613CD">
        <w:rPr>
          <w:rFonts w:asciiTheme="majorHAnsi" w:hAnsiTheme="majorHAnsi"/>
        </w:rPr>
        <w:t xml:space="preserve"> </w:t>
      </w:r>
    </w:p>
    <w:p w14:paraId="71BFB9DC" w14:textId="77777777" w:rsidR="001A7D2C" w:rsidRPr="00A613CD" w:rsidRDefault="001A7D2C" w:rsidP="001A7D2C">
      <w:pPr>
        <w:rPr>
          <w:rFonts w:asciiTheme="majorHAnsi" w:hAnsiTheme="majorHAnsi"/>
        </w:rPr>
      </w:pPr>
    </w:p>
    <w:p w14:paraId="088236AB" w14:textId="6EB25060" w:rsidR="001A7D2C" w:rsidRPr="004A2999" w:rsidRDefault="001A7D2C" w:rsidP="001A7D2C">
      <w:pPr>
        <w:rPr>
          <w:rFonts w:asciiTheme="majorHAnsi" w:hAnsiTheme="majorHAnsi"/>
          <w:highlight w:val="yellow"/>
        </w:rPr>
      </w:pPr>
      <w:r w:rsidRPr="00A613CD">
        <w:rPr>
          <w:rFonts w:asciiTheme="majorHAnsi" w:hAnsiTheme="majorHAnsi"/>
        </w:rPr>
        <w:t xml:space="preserve">Following extensive Working Group discussions, a list of three options was proposed by the co-chairs for </w:t>
      </w:r>
      <w:r w:rsidR="001D1FCA" w:rsidRPr="00A613CD">
        <w:rPr>
          <w:rFonts w:asciiTheme="majorHAnsi" w:hAnsiTheme="majorHAnsi"/>
        </w:rPr>
        <w:t xml:space="preserve">further </w:t>
      </w:r>
      <w:r w:rsidRPr="00A613CD">
        <w:rPr>
          <w:rFonts w:asciiTheme="majorHAnsi" w:hAnsiTheme="majorHAnsi"/>
        </w:rPr>
        <w:t xml:space="preserve">Working Group consideration. This list contained the original two options first published in the Working Group’s Initial Report, with Option 2 having been modified to add specific elements related to the possibility of arbitration and/or limited judicial consideration solely of ownership of the disputed domain names. These additional elements were developed based on suggestions made in two of the six options that had been suggested. The third option in the final list was one of the six suggested options, and represented a “middle ground” where disposition of the case would differ depending on whether the disputed domain was created before or a certain date. In October 2017, the Working Group conducted an informal </w:t>
      </w:r>
      <w:r w:rsidR="001D1FCA" w:rsidRPr="00A613CD">
        <w:rPr>
          <w:rFonts w:asciiTheme="majorHAnsi" w:hAnsiTheme="majorHAnsi"/>
        </w:rPr>
        <w:t xml:space="preserve">poll </w:t>
      </w:r>
      <w:r w:rsidRPr="00A613CD">
        <w:rPr>
          <w:rFonts w:asciiTheme="majorHAnsi" w:hAnsiTheme="majorHAnsi"/>
        </w:rPr>
        <w:t>on the three suggested options. The poll results</w:t>
      </w:r>
      <w:r w:rsidR="001D1FCA" w:rsidRPr="00A613CD">
        <w:rPr>
          <w:rStyle w:val="FootnoteReference"/>
        </w:rPr>
        <w:footnoteReference w:id="63"/>
      </w:r>
      <w:r w:rsidRPr="00A613CD">
        <w:rPr>
          <w:rFonts w:asciiTheme="majorHAnsi" w:hAnsiTheme="majorHAnsi"/>
        </w:rPr>
        <w:t xml:space="preserve"> were presented to the GNSO Council and community at ICANN60.</w:t>
      </w:r>
      <w:r w:rsidRPr="004A2999">
        <w:rPr>
          <w:rFonts w:asciiTheme="majorHAnsi" w:hAnsiTheme="majorHAnsi"/>
          <w:highlight w:val="yellow"/>
        </w:rPr>
        <w:t xml:space="preserve"> </w:t>
      </w:r>
    </w:p>
    <w:p w14:paraId="0677E4DD" w14:textId="77777777" w:rsidR="001A7D2C" w:rsidRPr="004A2999" w:rsidRDefault="001A7D2C" w:rsidP="001A7D2C">
      <w:pPr>
        <w:rPr>
          <w:rFonts w:asciiTheme="majorHAnsi" w:hAnsiTheme="majorHAnsi"/>
          <w:highlight w:val="yellow"/>
        </w:rPr>
      </w:pPr>
    </w:p>
    <w:p w14:paraId="47B2391E" w14:textId="33A72082" w:rsidR="001A7D2C" w:rsidRPr="00A613CD" w:rsidRDefault="003A0060" w:rsidP="001A7D2C">
      <w:pPr>
        <w:rPr>
          <w:rFonts w:asciiTheme="majorHAnsi" w:hAnsiTheme="majorHAnsi"/>
        </w:rPr>
      </w:pPr>
      <w:r w:rsidRPr="00A613CD">
        <w:rPr>
          <w:rFonts w:asciiTheme="majorHAnsi" w:hAnsiTheme="majorHAnsi"/>
        </w:rPr>
        <w:t>A</w:t>
      </w:r>
      <w:r w:rsidR="001A7D2C" w:rsidRPr="00A613CD">
        <w:rPr>
          <w:rFonts w:asciiTheme="majorHAnsi" w:hAnsiTheme="majorHAnsi"/>
        </w:rPr>
        <w:t>dditional Working Group deliberations</w:t>
      </w:r>
      <w:r w:rsidRPr="00A613CD">
        <w:rPr>
          <w:rFonts w:asciiTheme="majorHAnsi" w:hAnsiTheme="majorHAnsi"/>
        </w:rPr>
        <w:t xml:space="preserve"> were conducted</w:t>
      </w:r>
      <w:r w:rsidR="001A7D2C" w:rsidRPr="00A613CD">
        <w:rPr>
          <w:rFonts w:asciiTheme="majorHAnsi" w:hAnsiTheme="majorHAnsi"/>
        </w:rPr>
        <w:t xml:space="preserve"> in November and December 2017, </w:t>
      </w:r>
      <w:r w:rsidRPr="00A613CD">
        <w:rPr>
          <w:rFonts w:asciiTheme="majorHAnsi" w:hAnsiTheme="majorHAnsi"/>
        </w:rPr>
        <w:t>resulting in an additional three options being added to the list of options for discussion. One of these further options was a new suggestion to refer the topic to the GNSO PDP Working Group reviewing all rights protection mechanisms (including the UDRP and URS) that had been launched after this Working Group had begun its work. Another suggestion was put forward based on a meeting between the Working Group and representatives of Nominet, which operates the .uk ccTLD and whose DRP includes the possibility of mediation.</w:t>
      </w:r>
    </w:p>
    <w:p w14:paraId="2D37ECF1" w14:textId="1A359D30" w:rsidR="003A0060" w:rsidRPr="00A613CD" w:rsidRDefault="003A0060" w:rsidP="001A7D2C">
      <w:pPr>
        <w:rPr>
          <w:rFonts w:asciiTheme="majorHAnsi" w:hAnsiTheme="majorHAnsi"/>
        </w:rPr>
      </w:pPr>
    </w:p>
    <w:p w14:paraId="4FFDA5F2" w14:textId="5B434F38" w:rsidR="001A7D2C" w:rsidRPr="00A613CD" w:rsidRDefault="001D1FCA" w:rsidP="001A7D2C">
      <w:pPr>
        <w:rPr>
          <w:rFonts w:asciiTheme="majorHAnsi" w:hAnsiTheme="majorHAnsi"/>
        </w:rPr>
      </w:pPr>
      <w:r w:rsidRPr="00A613CD">
        <w:rPr>
          <w:rFonts w:asciiTheme="majorHAnsi" w:hAnsiTheme="majorHAnsi"/>
        </w:rPr>
        <w:t xml:space="preserve">During the Working Group’s discussion of these six options, the Working Group co-chairs proposed the use of an anonymous poll in order to assist with designating consensus on one or more of them. </w:t>
      </w:r>
      <w:r w:rsidR="00510FDD" w:rsidRPr="00A613CD">
        <w:rPr>
          <w:rFonts w:asciiTheme="majorHAnsi" w:hAnsiTheme="majorHAnsi"/>
        </w:rPr>
        <w:t>Several Working Group members objected to this proposal. One Working Group member</w:t>
      </w:r>
      <w:r w:rsidR="00A35CEA" w:rsidRPr="00A613CD">
        <w:rPr>
          <w:rFonts w:asciiTheme="majorHAnsi" w:hAnsiTheme="majorHAnsi"/>
        </w:rPr>
        <w:t>, supported by two others,</w:t>
      </w:r>
      <w:r w:rsidR="00510FDD" w:rsidRPr="00A613CD">
        <w:rPr>
          <w:rFonts w:asciiTheme="majorHAnsi" w:hAnsiTheme="majorHAnsi"/>
        </w:rPr>
        <w:t xml:space="preserve"> filed an appeal against the co-chairs’ actions under Section 3.7 of the GNSO’s Working Group Guidelines on 19 December 2017</w:t>
      </w:r>
      <w:r w:rsidR="00510FDD" w:rsidRPr="00A613CD">
        <w:rPr>
          <w:rStyle w:val="FootnoteReference"/>
        </w:rPr>
        <w:footnoteReference w:id="64"/>
      </w:r>
      <w:r w:rsidR="00510FDD" w:rsidRPr="00A613CD">
        <w:rPr>
          <w:rFonts w:asciiTheme="majorHAnsi" w:hAnsiTheme="majorHAnsi"/>
        </w:rPr>
        <w:t>.</w:t>
      </w:r>
    </w:p>
    <w:p w14:paraId="40430171" w14:textId="659B2DAE" w:rsidR="00A35CEA" w:rsidRPr="00A613CD" w:rsidRDefault="00A35CEA" w:rsidP="001A7D2C">
      <w:pPr>
        <w:rPr>
          <w:rFonts w:asciiTheme="majorHAnsi" w:hAnsiTheme="majorHAnsi"/>
        </w:rPr>
      </w:pPr>
    </w:p>
    <w:p w14:paraId="1C3EF18B" w14:textId="781233B9" w:rsidR="002A0969" w:rsidRPr="00A613CD" w:rsidRDefault="00A35CEA" w:rsidP="001A7D2C">
      <w:pPr>
        <w:rPr>
          <w:rFonts w:asciiTheme="majorHAnsi" w:hAnsiTheme="majorHAnsi"/>
          <w:bCs/>
        </w:rPr>
      </w:pPr>
      <w:r w:rsidRPr="00A613CD">
        <w:rPr>
          <w:rFonts w:asciiTheme="majorHAnsi" w:hAnsiTheme="majorHAnsi"/>
        </w:rPr>
        <w:t>Following the requisite process outlined in the GNSO Working Group Guidelines, two calls took place between the Working Group co-chairs and the appellants on 11 and 18 January 2018</w:t>
      </w:r>
      <w:r w:rsidRPr="00A613CD">
        <w:rPr>
          <w:rStyle w:val="FootnoteReference"/>
        </w:rPr>
        <w:footnoteReference w:id="65"/>
      </w:r>
      <w:r w:rsidRPr="00A613CD">
        <w:rPr>
          <w:rFonts w:asciiTheme="majorHAnsi" w:hAnsiTheme="majorHAnsi"/>
        </w:rPr>
        <w:t>. As these calls did not succeed in resolving the matter</w:t>
      </w:r>
      <w:r w:rsidRPr="00A613CD">
        <w:rPr>
          <w:rStyle w:val="FootnoteReference"/>
        </w:rPr>
        <w:footnoteReference w:id="66"/>
      </w:r>
      <w:r w:rsidRPr="00A613CD">
        <w:rPr>
          <w:rFonts w:asciiTheme="majorHAnsi" w:hAnsiTheme="majorHAnsi"/>
        </w:rPr>
        <w:t xml:space="preserve">, a call then took place </w:t>
      </w:r>
      <w:r w:rsidR="00AC477A" w:rsidRPr="00A613CD">
        <w:rPr>
          <w:rFonts w:asciiTheme="majorHAnsi" w:hAnsiTheme="majorHAnsi"/>
        </w:rPr>
        <w:t>on 20 February 2018</w:t>
      </w:r>
      <w:r w:rsidR="00AC477A" w:rsidRPr="00A613CD">
        <w:rPr>
          <w:rStyle w:val="FootnoteReference"/>
        </w:rPr>
        <w:footnoteReference w:id="67"/>
      </w:r>
      <w:r w:rsidR="00AC477A" w:rsidRPr="00A613CD">
        <w:rPr>
          <w:rFonts w:asciiTheme="majorHAnsi" w:hAnsiTheme="majorHAnsi"/>
        </w:rPr>
        <w:t xml:space="preserve"> </w:t>
      </w:r>
      <w:r w:rsidRPr="00A613CD">
        <w:rPr>
          <w:rFonts w:asciiTheme="majorHAnsi" w:hAnsiTheme="majorHAnsi"/>
        </w:rPr>
        <w:t>between the appellants and the GNSO Chair, as prescribed by the Working Group Guidelines.</w:t>
      </w:r>
      <w:r w:rsidR="00CD3410" w:rsidRPr="00A613CD">
        <w:rPr>
          <w:rFonts w:asciiTheme="majorHAnsi" w:hAnsiTheme="majorHAnsi"/>
        </w:rPr>
        <w:t xml:space="preserve"> Following that call, the GNSO Council liaison to the Working Group, in consultation with the GNSO Chair, made a proposal to the Working Group for a procedural path forward</w:t>
      </w:r>
      <w:r w:rsidR="00CD3410" w:rsidRPr="00A613CD">
        <w:rPr>
          <w:rStyle w:val="FootnoteReference"/>
        </w:rPr>
        <w:footnoteReference w:id="68"/>
      </w:r>
      <w:r w:rsidR="00CD3410" w:rsidRPr="00A613CD">
        <w:rPr>
          <w:rFonts w:asciiTheme="majorHAnsi" w:hAnsiTheme="majorHAnsi"/>
        </w:rPr>
        <w:t>. This approach involved the liaison’s conducting individual consultations with interested Working Group members either at ICANN61 or subsequently in March 2018. The results of these consultations were summarized in a report that the liaison sent to the Working Group mailing list on 13 April 2018</w:t>
      </w:r>
      <w:r w:rsidR="00CD3410" w:rsidRPr="00A613CD">
        <w:rPr>
          <w:rStyle w:val="FootnoteReference"/>
        </w:rPr>
        <w:footnoteReference w:id="69"/>
      </w:r>
      <w:r w:rsidR="00CD3410" w:rsidRPr="00A613CD">
        <w:rPr>
          <w:rFonts w:asciiTheme="majorHAnsi" w:hAnsiTheme="majorHAnsi"/>
        </w:rPr>
        <w:t>.</w:t>
      </w:r>
      <w:r w:rsidR="00B9273A" w:rsidRPr="00A613CD">
        <w:rPr>
          <w:rFonts w:asciiTheme="majorHAnsi" w:hAnsiTheme="majorHAnsi"/>
        </w:rPr>
        <w:t xml:space="preserve"> A Working Group call facilitated by the Council liaison was held on 19 April, following which a Summary Report was circulated to the Working Group</w:t>
      </w:r>
      <w:r w:rsidR="00B9273A" w:rsidRPr="00A613CD">
        <w:rPr>
          <w:rStyle w:val="FootnoteReference"/>
        </w:rPr>
        <w:footnoteReference w:id="70"/>
      </w:r>
      <w:r w:rsidR="00B9273A" w:rsidRPr="00A613CD">
        <w:rPr>
          <w:rFonts w:asciiTheme="majorHAnsi" w:hAnsiTheme="majorHAnsi"/>
        </w:rPr>
        <w:t>.</w:t>
      </w:r>
      <w:r w:rsidR="002A0969" w:rsidRPr="00A613CD">
        <w:rPr>
          <w:rFonts w:asciiTheme="majorHAnsi" w:hAnsiTheme="majorHAnsi"/>
        </w:rPr>
        <w:t xml:space="preserve"> The Summary Report</w:t>
      </w:r>
      <w:ins w:id="410" w:author="Mary Wong" w:date="2018-07-06T16:26:00Z">
        <w:r w:rsidR="001766C2">
          <w:rPr>
            <w:rStyle w:val="FootnoteReference"/>
          </w:rPr>
          <w:footnoteReference w:id="71"/>
        </w:r>
      </w:ins>
      <w:r w:rsidR="002A0969" w:rsidRPr="00A613CD">
        <w:rPr>
          <w:rFonts w:asciiTheme="majorHAnsi" w:hAnsiTheme="majorHAnsi"/>
        </w:rPr>
        <w:t xml:space="preserve"> included the GNSO Chair’s and Council liaison’s recommendation that the report as well as a Working Group report </w:t>
      </w:r>
      <w:r w:rsidR="002A0969" w:rsidRPr="00A613CD">
        <w:rPr>
          <w:rFonts w:asciiTheme="majorHAnsi" w:hAnsiTheme="majorHAnsi"/>
          <w:bCs/>
        </w:rPr>
        <w:t>differentiating those in which consensus was reached from those presented in the form of options on which consensus was not reached be submitted to the GNSO Council.</w:t>
      </w:r>
    </w:p>
    <w:p w14:paraId="704A5DAF" w14:textId="6FF8FA02" w:rsidR="002A0969" w:rsidRPr="00A613CD" w:rsidRDefault="002A0969" w:rsidP="001A7D2C">
      <w:pPr>
        <w:rPr>
          <w:rFonts w:asciiTheme="majorHAnsi" w:hAnsiTheme="majorHAnsi"/>
          <w:bCs/>
        </w:rPr>
      </w:pPr>
    </w:p>
    <w:p w14:paraId="3D9C0D3F" w14:textId="67F98996" w:rsidR="002A0969" w:rsidRPr="00A613CD" w:rsidRDefault="002A0969" w:rsidP="001A7D2C">
      <w:pPr>
        <w:rPr>
          <w:rFonts w:asciiTheme="majorHAnsi" w:hAnsiTheme="majorHAnsi"/>
          <w:bCs/>
        </w:rPr>
      </w:pPr>
      <w:r w:rsidRPr="00A613CD">
        <w:rPr>
          <w:rFonts w:asciiTheme="majorHAnsi" w:hAnsiTheme="majorHAnsi"/>
          <w:bCs/>
        </w:rPr>
        <w:t xml:space="preserve">On 26 April 2018, the GNSO Council received an update from the Council liaison to the Working Group, as a result of which the Working Group </w:t>
      </w:r>
      <w:r w:rsidR="002F7E83">
        <w:rPr>
          <w:rFonts w:asciiTheme="majorHAnsi" w:hAnsiTheme="majorHAnsi"/>
          <w:bCs/>
        </w:rPr>
        <w:t>attempted to complete its work in time to submit its Final Report</w:t>
      </w:r>
      <w:r w:rsidRPr="00A613CD">
        <w:rPr>
          <w:rFonts w:asciiTheme="majorHAnsi" w:hAnsiTheme="majorHAnsi"/>
          <w:bCs/>
        </w:rPr>
        <w:t xml:space="preserve"> to the GNSO Council for</w:t>
      </w:r>
      <w:r w:rsidR="002F7E83">
        <w:rPr>
          <w:rFonts w:asciiTheme="majorHAnsi" w:hAnsiTheme="majorHAnsi"/>
          <w:bCs/>
        </w:rPr>
        <w:t xml:space="preserve"> consideration at the Council’s</w:t>
      </w:r>
      <w:r w:rsidRPr="00A613CD">
        <w:rPr>
          <w:rFonts w:asciiTheme="majorHAnsi" w:hAnsiTheme="majorHAnsi"/>
          <w:bCs/>
        </w:rPr>
        <w:t xml:space="preserve"> meeting on 24 May 2018.</w:t>
      </w:r>
    </w:p>
    <w:p w14:paraId="6B64E7C2" w14:textId="191BDD3D" w:rsidR="002A0969" w:rsidRPr="00A613CD" w:rsidRDefault="002A0969" w:rsidP="001A7D2C">
      <w:pPr>
        <w:rPr>
          <w:rFonts w:asciiTheme="majorHAnsi" w:hAnsiTheme="majorHAnsi"/>
          <w:bCs/>
        </w:rPr>
      </w:pPr>
    </w:p>
    <w:p w14:paraId="30B56AEC" w14:textId="2D12EEB1" w:rsidR="002F7E83" w:rsidRDefault="00FC2E42" w:rsidP="001A7D2C">
      <w:pPr>
        <w:rPr>
          <w:rFonts w:asciiTheme="majorHAnsi" w:hAnsiTheme="majorHAnsi"/>
          <w:bCs/>
        </w:rPr>
      </w:pPr>
      <w:r w:rsidRPr="00A613CD">
        <w:rPr>
          <w:rFonts w:asciiTheme="majorHAnsi" w:hAnsiTheme="majorHAnsi"/>
          <w:bCs/>
        </w:rPr>
        <w:t xml:space="preserve">Facilitated by its GNSO Council liaison, the </w:t>
      </w:r>
      <w:r w:rsidR="002A0969" w:rsidRPr="00A613CD">
        <w:rPr>
          <w:rFonts w:asciiTheme="majorHAnsi" w:hAnsiTheme="majorHAnsi"/>
          <w:bCs/>
        </w:rPr>
        <w:t>Working Group held meeting</w:t>
      </w:r>
      <w:r w:rsidR="002F7E83">
        <w:rPr>
          <w:rFonts w:asciiTheme="majorHAnsi" w:hAnsiTheme="majorHAnsi"/>
          <w:bCs/>
        </w:rPr>
        <w:t>s</w:t>
      </w:r>
      <w:r w:rsidR="002A0969" w:rsidRPr="00A613CD">
        <w:rPr>
          <w:rFonts w:asciiTheme="majorHAnsi" w:hAnsiTheme="majorHAnsi"/>
          <w:bCs/>
        </w:rPr>
        <w:t xml:space="preserve"> on 10 </w:t>
      </w:r>
      <w:r w:rsidR="002F7E83">
        <w:rPr>
          <w:rFonts w:asciiTheme="majorHAnsi" w:hAnsiTheme="majorHAnsi"/>
          <w:bCs/>
        </w:rPr>
        <w:t xml:space="preserve">&amp; 25 </w:t>
      </w:r>
      <w:r w:rsidR="002A0969" w:rsidRPr="00A613CD">
        <w:rPr>
          <w:rFonts w:asciiTheme="majorHAnsi" w:hAnsiTheme="majorHAnsi"/>
          <w:bCs/>
        </w:rPr>
        <w:t>May 2018 to determine if it would be able to reach consensus on the remaining topic of IGO jurisdictional immunity, based on the six options under consideration</w:t>
      </w:r>
      <w:del w:id="435" w:author="Mary Wong" w:date="2018-07-06T16:29:00Z">
        <w:r w:rsidR="002A0969" w:rsidRPr="00A613CD" w:rsidDel="00D5437D">
          <w:rPr>
            <w:rFonts w:asciiTheme="majorHAnsi" w:hAnsiTheme="majorHAnsi"/>
            <w:bCs/>
          </w:rPr>
          <w:delText>, and to confirm that there was consensus on the other recommendations listed above</w:delText>
        </w:r>
      </w:del>
      <w:r w:rsidR="002A0969" w:rsidRPr="00A613CD">
        <w:rPr>
          <w:rFonts w:asciiTheme="majorHAnsi" w:hAnsiTheme="majorHAnsi"/>
          <w:bCs/>
        </w:rPr>
        <w:t>.</w:t>
      </w:r>
      <w:r w:rsidR="00E178C0" w:rsidRPr="00A613CD">
        <w:rPr>
          <w:rFonts w:asciiTheme="majorHAnsi" w:hAnsiTheme="majorHAnsi"/>
          <w:bCs/>
        </w:rPr>
        <w:t xml:space="preserve"> </w:t>
      </w:r>
      <w:del w:id="436" w:author="Mary Wong" w:date="2018-07-06T16:30:00Z">
        <w:r w:rsidR="00E178C0" w:rsidRPr="00A613CD" w:rsidDel="00294B38">
          <w:rPr>
            <w:rFonts w:asciiTheme="majorHAnsi" w:hAnsiTheme="majorHAnsi"/>
            <w:bCs/>
          </w:rPr>
          <w:delText>A</w:delText>
        </w:r>
        <w:r w:rsidRPr="00056E4C" w:rsidDel="00294B38">
          <w:rPr>
            <w:rFonts w:asciiTheme="majorHAnsi" w:hAnsiTheme="majorHAnsi"/>
            <w:bCs/>
          </w:rPr>
          <w:delText xml:space="preserve">t </w:delText>
        </w:r>
        <w:r w:rsidR="002F7E83" w:rsidDel="00294B38">
          <w:rPr>
            <w:rFonts w:asciiTheme="majorHAnsi" w:hAnsiTheme="majorHAnsi"/>
            <w:bCs/>
          </w:rPr>
          <w:delText>its</w:delText>
        </w:r>
      </w:del>
      <w:ins w:id="437" w:author="Mary Wong" w:date="2018-07-06T16:30:00Z">
        <w:r w:rsidR="00294B38">
          <w:rPr>
            <w:rFonts w:asciiTheme="majorHAnsi" w:hAnsiTheme="majorHAnsi"/>
            <w:bCs/>
          </w:rPr>
          <w:t>Following the</w:t>
        </w:r>
      </w:ins>
      <w:r w:rsidR="002F7E83">
        <w:rPr>
          <w:rFonts w:asciiTheme="majorHAnsi" w:hAnsiTheme="majorHAnsi"/>
          <w:bCs/>
        </w:rPr>
        <w:t xml:space="preserve"> 25 May</w:t>
      </w:r>
      <w:r w:rsidRPr="00056E4C">
        <w:rPr>
          <w:rFonts w:asciiTheme="majorHAnsi" w:hAnsiTheme="majorHAnsi"/>
          <w:bCs/>
        </w:rPr>
        <w:t xml:space="preserve"> meeting, </w:t>
      </w:r>
      <w:del w:id="438" w:author="Mary Wong" w:date="2018-07-06T16:30:00Z">
        <w:r w:rsidR="002F7E83" w:rsidDel="00294B38">
          <w:rPr>
            <w:rFonts w:asciiTheme="majorHAnsi" w:hAnsiTheme="majorHAnsi"/>
            <w:bCs/>
          </w:rPr>
          <w:delText>during which the Working Group reviewed designations made by the remaining Working Group chair</w:delText>
        </w:r>
        <w:r w:rsidR="002F7E83" w:rsidDel="00294B38">
          <w:rPr>
            <w:rStyle w:val="FootnoteReference"/>
            <w:bCs/>
          </w:rPr>
          <w:footnoteReference w:id="72"/>
        </w:r>
        <w:r w:rsidR="002F7E83" w:rsidDel="00294B38">
          <w:rPr>
            <w:rFonts w:asciiTheme="majorHAnsi" w:hAnsiTheme="majorHAnsi"/>
            <w:bCs/>
          </w:rPr>
          <w:delText xml:space="preserve"> of the various consensus levels for each of the recommendations, </w:delText>
        </w:r>
        <w:r w:rsidRPr="00056E4C" w:rsidDel="00294B38">
          <w:rPr>
            <w:rFonts w:asciiTheme="majorHAnsi" w:hAnsiTheme="majorHAnsi"/>
            <w:bCs/>
          </w:rPr>
          <w:delText xml:space="preserve">the Working Group agreed to conduct </w:delText>
        </w:r>
      </w:del>
      <w:r w:rsidRPr="00056E4C">
        <w:rPr>
          <w:rFonts w:asciiTheme="majorHAnsi" w:hAnsiTheme="majorHAnsi"/>
          <w:bCs/>
        </w:rPr>
        <w:t>a</w:t>
      </w:r>
      <w:del w:id="444" w:author="Mary Wong" w:date="2018-07-06T16:31:00Z">
        <w:r w:rsidRPr="00056E4C" w:rsidDel="00294B38">
          <w:rPr>
            <w:rFonts w:asciiTheme="majorHAnsi" w:hAnsiTheme="majorHAnsi"/>
            <w:bCs/>
          </w:rPr>
          <w:delText xml:space="preserve"> formal</w:delText>
        </w:r>
      </w:del>
      <w:r w:rsidRPr="00056E4C">
        <w:rPr>
          <w:rFonts w:asciiTheme="majorHAnsi" w:hAnsiTheme="majorHAnsi"/>
          <w:bCs/>
        </w:rPr>
        <w:t xml:space="preserve"> consensus call</w:t>
      </w:r>
      <w:r w:rsidR="00E178C0" w:rsidRPr="002F7E83">
        <w:rPr>
          <w:rFonts w:asciiTheme="majorHAnsi" w:hAnsiTheme="majorHAnsi"/>
          <w:bCs/>
        </w:rPr>
        <w:t xml:space="preserve"> </w:t>
      </w:r>
      <w:ins w:id="445" w:author="Mary Wong" w:date="2018-07-06T16:30:00Z">
        <w:r w:rsidR="00294B38">
          <w:rPr>
            <w:rFonts w:asciiTheme="majorHAnsi" w:hAnsiTheme="majorHAnsi"/>
            <w:bCs/>
          </w:rPr>
          <w:t xml:space="preserve">was announced </w:t>
        </w:r>
      </w:ins>
      <w:r w:rsidRPr="002F7E83">
        <w:rPr>
          <w:rFonts w:asciiTheme="majorHAnsi" w:hAnsiTheme="majorHAnsi"/>
          <w:bCs/>
        </w:rPr>
        <w:t>in accordance with the GNSO’s customary practice and pursuant to the GNSO Working Group Guidelines</w:t>
      </w:r>
      <w:ins w:id="446" w:author="Mary Wong" w:date="2018-07-06T16:31:00Z">
        <w:r w:rsidR="00294B38">
          <w:rPr>
            <w:rStyle w:val="FootnoteReference"/>
            <w:bCs/>
          </w:rPr>
          <w:footnoteReference w:id="73"/>
        </w:r>
      </w:ins>
      <w:ins w:id="457" w:author="Mary Wong" w:date="2018-07-06T16:37:00Z">
        <w:r w:rsidR="00294B38">
          <w:rPr>
            <w:rFonts w:asciiTheme="majorHAnsi" w:hAnsiTheme="majorHAnsi"/>
            <w:bCs/>
          </w:rPr>
          <w:t>, by which Working Group members were encouraged to share their views on all the recommendations and proposals by email</w:t>
        </w:r>
      </w:ins>
      <w:r w:rsidR="00E178C0" w:rsidRPr="002F7E83">
        <w:rPr>
          <w:rFonts w:asciiTheme="majorHAnsi" w:hAnsiTheme="majorHAnsi"/>
          <w:bCs/>
        </w:rPr>
        <w:t xml:space="preserve">. </w:t>
      </w:r>
      <w:ins w:id="458" w:author="Mary Wong" w:date="2018-07-06T16:32:00Z">
        <w:r w:rsidR="00294B38">
          <w:rPr>
            <w:rFonts w:asciiTheme="majorHAnsi" w:hAnsiTheme="majorHAnsi"/>
            <w:bCs/>
          </w:rPr>
          <w:t xml:space="preserve">On 9 June 2018, </w:t>
        </w:r>
      </w:ins>
      <w:ins w:id="459" w:author="Mary Wong" w:date="2018-07-06T16:37:00Z">
        <w:r w:rsidR="00294B38">
          <w:rPr>
            <w:rFonts w:asciiTheme="majorHAnsi" w:hAnsiTheme="majorHAnsi"/>
            <w:bCs/>
          </w:rPr>
          <w:t xml:space="preserve">following his review of the emails sent to the Working Group mailing list, </w:t>
        </w:r>
      </w:ins>
      <w:ins w:id="460" w:author="Mary Wong" w:date="2018-07-06T16:32:00Z">
        <w:r w:rsidR="00294B38">
          <w:rPr>
            <w:rFonts w:asciiTheme="majorHAnsi" w:hAnsiTheme="majorHAnsi"/>
            <w:bCs/>
          </w:rPr>
          <w:t>the remaining Working Group chair</w:t>
        </w:r>
      </w:ins>
      <w:ins w:id="461" w:author="Mary Wong" w:date="2018-07-06T16:38:00Z">
        <w:r w:rsidR="00294B38">
          <w:rPr>
            <w:rStyle w:val="FootnoteReference"/>
            <w:bCs/>
          </w:rPr>
          <w:footnoteReference w:id="74"/>
        </w:r>
      </w:ins>
      <w:ins w:id="466" w:author="Mary Wong" w:date="2018-07-06T16:32:00Z">
        <w:r w:rsidR="00294B38">
          <w:rPr>
            <w:rFonts w:asciiTheme="majorHAnsi" w:hAnsiTheme="majorHAnsi"/>
            <w:bCs/>
          </w:rPr>
          <w:t xml:space="preserve"> published </w:t>
        </w:r>
      </w:ins>
      <w:ins w:id="467" w:author="Mary Wong" w:date="2018-07-06T16:33:00Z">
        <w:r w:rsidR="00294B38">
          <w:rPr>
            <w:rFonts w:asciiTheme="majorHAnsi" w:hAnsiTheme="majorHAnsi"/>
            <w:bCs/>
          </w:rPr>
          <w:t>his proposed</w:t>
        </w:r>
      </w:ins>
      <w:ins w:id="468" w:author="Mary Wong" w:date="2018-07-06T16:32:00Z">
        <w:r w:rsidR="00294B38">
          <w:rPr>
            <w:rFonts w:asciiTheme="majorHAnsi" w:hAnsiTheme="majorHAnsi"/>
            <w:bCs/>
          </w:rPr>
          <w:t xml:space="preserve"> designations of consensus</w:t>
        </w:r>
      </w:ins>
      <w:ins w:id="469" w:author="Mary Wong" w:date="2018-07-06T16:33:00Z">
        <w:r w:rsidR="00294B38">
          <w:rPr>
            <w:rFonts w:asciiTheme="majorHAnsi" w:hAnsiTheme="majorHAnsi"/>
            <w:bCs/>
          </w:rPr>
          <w:t xml:space="preserve"> for each of the recommendations for Working Group discussion</w:t>
        </w:r>
        <w:r w:rsidR="00294B38">
          <w:rPr>
            <w:rStyle w:val="FootnoteReference"/>
            <w:bCs/>
          </w:rPr>
          <w:footnoteReference w:id="75"/>
        </w:r>
        <w:r w:rsidR="00294B38">
          <w:rPr>
            <w:rFonts w:asciiTheme="majorHAnsi" w:hAnsiTheme="majorHAnsi"/>
            <w:bCs/>
          </w:rPr>
          <w:t>.</w:t>
        </w:r>
      </w:ins>
      <w:ins w:id="479" w:author="Mary Wong" w:date="2018-07-06T16:32:00Z">
        <w:r w:rsidR="00294B38">
          <w:rPr>
            <w:rFonts w:asciiTheme="majorHAnsi" w:hAnsiTheme="majorHAnsi"/>
            <w:bCs/>
          </w:rPr>
          <w:t xml:space="preserve"> </w:t>
        </w:r>
      </w:ins>
      <w:ins w:id="480" w:author="Mary Wong" w:date="2018-07-06T16:35:00Z">
        <w:r w:rsidR="00294B38">
          <w:rPr>
            <w:rFonts w:asciiTheme="majorHAnsi" w:hAnsiTheme="majorHAnsi"/>
            <w:bCs/>
          </w:rPr>
          <w:t>A number of Working Group members provided feedback that some of the designated levels of support and objection, as proposed by the chair, may not have accurately reflected their views</w:t>
        </w:r>
        <w:r w:rsidR="00294B38">
          <w:rPr>
            <w:rStyle w:val="FootnoteReference"/>
            <w:bCs/>
          </w:rPr>
          <w:footnoteReference w:id="76"/>
        </w:r>
        <w:r w:rsidR="00294B38">
          <w:rPr>
            <w:rFonts w:asciiTheme="majorHAnsi" w:hAnsiTheme="majorHAnsi"/>
            <w:bCs/>
          </w:rPr>
          <w:t xml:space="preserve">. </w:t>
        </w:r>
      </w:ins>
      <w:r w:rsidR="002C2098">
        <w:rPr>
          <w:rFonts w:asciiTheme="majorHAnsi" w:hAnsiTheme="majorHAnsi"/>
          <w:bCs/>
        </w:rPr>
        <w:t xml:space="preserve">The Working Group held further meetings on 12 &amp; 21 June 2018, to reach final consensus on </w:t>
      </w:r>
      <w:ins w:id="496" w:author="Mary Wong" w:date="2018-07-06T16:36:00Z">
        <w:r w:rsidR="00294B38">
          <w:rPr>
            <w:rFonts w:asciiTheme="majorHAnsi" w:hAnsiTheme="majorHAnsi"/>
            <w:bCs/>
          </w:rPr>
          <w:t xml:space="preserve">the </w:t>
        </w:r>
      </w:ins>
      <w:ins w:id="497" w:author="Mary Wong" w:date="2018-07-06T16:39:00Z">
        <w:r w:rsidR="00294B38">
          <w:rPr>
            <w:rFonts w:asciiTheme="majorHAnsi" w:hAnsiTheme="majorHAnsi"/>
            <w:bCs/>
          </w:rPr>
          <w:t xml:space="preserve">text for all </w:t>
        </w:r>
      </w:ins>
      <w:r w:rsidR="002C2098">
        <w:rPr>
          <w:rFonts w:asciiTheme="majorHAnsi" w:hAnsiTheme="majorHAnsi"/>
          <w:bCs/>
        </w:rPr>
        <w:t xml:space="preserve">agreed policy recommendations </w:t>
      </w:r>
      <w:del w:id="498" w:author="Mary Wong" w:date="2018-07-06T16:36:00Z">
        <w:r w:rsidR="002C2098" w:rsidDel="00294B38">
          <w:rPr>
            <w:rFonts w:asciiTheme="majorHAnsi" w:hAnsiTheme="majorHAnsi"/>
            <w:bCs/>
          </w:rPr>
          <w:delText xml:space="preserve">while </w:delText>
        </w:r>
      </w:del>
      <w:ins w:id="499" w:author="Mary Wong" w:date="2018-07-06T16:36:00Z">
        <w:r w:rsidR="00294B38">
          <w:rPr>
            <w:rFonts w:asciiTheme="majorHAnsi" w:hAnsiTheme="majorHAnsi"/>
            <w:bCs/>
          </w:rPr>
          <w:t xml:space="preserve">and to </w:t>
        </w:r>
      </w:ins>
      <w:r w:rsidR="002C2098">
        <w:rPr>
          <w:rFonts w:asciiTheme="majorHAnsi" w:hAnsiTheme="majorHAnsi"/>
          <w:bCs/>
        </w:rPr>
        <w:t>agree</w:t>
      </w:r>
      <w:del w:id="500" w:author="Mary Wong" w:date="2018-07-06T16:36:00Z">
        <w:r w:rsidR="002C2098" w:rsidDel="00294B38">
          <w:rPr>
            <w:rFonts w:asciiTheme="majorHAnsi" w:hAnsiTheme="majorHAnsi"/>
            <w:bCs/>
          </w:rPr>
          <w:delText>ing</w:delText>
        </w:r>
      </w:del>
      <w:r w:rsidR="002C2098">
        <w:rPr>
          <w:rFonts w:asciiTheme="majorHAnsi" w:hAnsiTheme="majorHAnsi"/>
          <w:bCs/>
        </w:rPr>
        <w:t xml:space="preserve"> on the appropriate levels of disagreement on those proposals that did not attain consensus amongst the group.</w:t>
      </w:r>
    </w:p>
    <w:p w14:paraId="62E88319" w14:textId="77777777" w:rsidR="002F7E83" w:rsidRDefault="002F7E83" w:rsidP="001A7D2C">
      <w:pPr>
        <w:rPr>
          <w:rFonts w:asciiTheme="majorHAnsi" w:hAnsiTheme="majorHAnsi"/>
          <w:bCs/>
        </w:rPr>
      </w:pPr>
    </w:p>
    <w:p w14:paraId="5D032607" w14:textId="3AD39ADA" w:rsidR="002A0969" w:rsidRDefault="00E178C0" w:rsidP="001A7D2C">
      <w:pPr>
        <w:rPr>
          <w:rFonts w:asciiTheme="majorHAnsi" w:hAnsiTheme="majorHAnsi"/>
        </w:rPr>
      </w:pPr>
      <w:r w:rsidRPr="002F7E83">
        <w:rPr>
          <w:rFonts w:asciiTheme="majorHAnsi" w:hAnsiTheme="majorHAnsi"/>
          <w:bCs/>
        </w:rPr>
        <w:t>The final recommendations listed in Sections 1 and 2 of this report contains the final consensus recommendations of the Working Group, based on the results of its formal consensus call.</w:t>
      </w:r>
    </w:p>
    <w:p w14:paraId="3BD1C959" w14:textId="7A263731" w:rsidR="00CD3410" w:rsidRDefault="00CD3410" w:rsidP="001A7D2C">
      <w:pPr>
        <w:rPr>
          <w:rFonts w:asciiTheme="majorHAnsi" w:hAnsiTheme="majorHAnsi"/>
        </w:rPr>
      </w:pPr>
    </w:p>
    <w:p w14:paraId="2720472B" w14:textId="77777777" w:rsidR="00CD3410" w:rsidRPr="001A7D2C" w:rsidRDefault="00CD3410" w:rsidP="001A7D2C">
      <w:pPr>
        <w:rPr>
          <w:rFonts w:asciiTheme="majorHAnsi" w:hAnsiTheme="majorHAnsi"/>
        </w:rPr>
      </w:pPr>
    </w:p>
    <w:p w14:paraId="3991F15D" w14:textId="77777777" w:rsidR="0093433B" w:rsidRPr="009149FD" w:rsidRDefault="0093433B" w:rsidP="00FE5A0B">
      <w:pPr>
        <w:rPr>
          <w:rFonts w:ascii="Calibri" w:hAnsi="Calibri"/>
        </w:rPr>
      </w:pPr>
    </w:p>
    <w:p w14:paraId="1E781F4D" w14:textId="77777777" w:rsidR="00CC1AB5" w:rsidRPr="009149FD" w:rsidRDefault="00CC1AB5" w:rsidP="002C4A83">
      <w:pPr>
        <w:rPr>
          <w:rFonts w:ascii="Calibri" w:hAnsi="Calibri"/>
        </w:rPr>
        <w:sectPr w:rsidR="00CC1AB5" w:rsidRPr="009149FD" w:rsidSect="000D2C3A">
          <w:pgSz w:w="12240" w:h="15840"/>
          <w:pgMar w:top="1440" w:right="1800" w:bottom="1440" w:left="1800" w:header="720" w:footer="720" w:gutter="0"/>
          <w:cols w:space="720"/>
          <w:docGrid w:linePitch="360"/>
        </w:sectPr>
      </w:pPr>
    </w:p>
    <w:p w14:paraId="2F80963A" w14:textId="099018C2" w:rsidR="002C4A83" w:rsidRPr="009149FD" w:rsidRDefault="002C4A83" w:rsidP="002C4A83">
      <w:pPr>
        <w:rPr>
          <w:rFonts w:ascii="Calibri" w:hAnsi="Calibri"/>
        </w:rPr>
      </w:pPr>
    </w:p>
    <w:p w14:paraId="73100144" w14:textId="77777777" w:rsidR="008C5C31" w:rsidRPr="009149FD" w:rsidRDefault="008C5C31" w:rsidP="008C5C31">
      <w:pPr>
        <w:pStyle w:val="Heading1"/>
        <w:rPr>
          <w:rFonts w:ascii="Calibri" w:hAnsi="Calibri"/>
        </w:rPr>
      </w:pPr>
      <w:bookmarkStart w:id="501" w:name="_Toc518658693"/>
      <w:r w:rsidRPr="009149FD">
        <w:rPr>
          <w:rFonts w:ascii="Calibri" w:hAnsi="Calibri"/>
        </w:rPr>
        <w:t>Conclusions and Next Steps</w:t>
      </w:r>
      <w:bookmarkEnd w:id="501"/>
    </w:p>
    <w:p w14:paraId="480D7182" w14:textId="1270FA66" w:rsidR="008C5C31" w:rsidRPr="009149FD" w:rsidRDefault="00CC1AB5" w:rsidP="008C5C31">
      <w:pPr>
        <w:pStyle w:val="Heading2"/>
        <w:rPr>
          <w:rFonts w:ascii="Calibri" w:hAnsi="Calibri"/>
        </w:rPr>
      </w:pPr>
      <w:r w:rsidRPr="009149FD">
        <w:rPr>
          <w:rFonts w:ascii="Calibri" w:hAnsi="Calibri"/>
        </w:rPr>
        <w:t xml:space="preserve">Results of </w:t>
      </w:r>
      <w:r w:rsidR="00B31F59">
        <w:rPr>
          <w:rFonts w:ascii="Calibri" w:hAnsi="Calibri"/>
        </w:rPr>
        <w:t xml:space="preserve">Final </w:t>
      </w:r>
      <w:r w:rsidR="00FD75A1">
        <w:rPr>
          <w:rFonts w:ascii="Calibri" w:hAnsi="Calibri"/>
        </w:rPr>
        <w:t>Working Group</w:t>
      </w:r>
      <w:r w:rsidRPr="009149FD">
        <w:rPr>
          <w:rFonts w:ascii="Calibri" w:hAnsi="Calibri"/>
        </w:rPr>
        <w:t xml:space="preserve"> </w:t>
      </w:r>
      <w:r w:rsidR="00B31F59">
        <w:rPr>
          <w:rFonts w:ascii="Calibri" w:hAnsi="Calibri"/>
        </w:rPr>
        <w:t>Deliberations</w:t>
      </w:r>
    </w:p>
    <w:p w14:paraId="10167B79" w14:textId="5AD5207C" w:rsidR="008C5C31" w:rsidRPr="009149FD" w:rsidRDefault="00CE770F" w:rsidP="008C5C31">
      <w:pPr>
        <w:rPr>
          <w:rFonts w:ascii="Calibri" w:hAnsi="Calibri"/>
        </w:rPr>
      </w:pPr>
      <w:r>
        <w:rPr>
          <w:rFonts w:ascii="Calibri" w:eastAsia="Times New Roman" w:hAnsi="Calibri"/>
        </w:rPr>
        <w:t>The results of the Working Group’s deliberations following its review of the public comments received on its Initial Report have been described in the preceding sections of this Final Report.</w:t>
      </w:r>
      <w:r w:rsidR="00BC4915">
        <w:rPr>
          <w:rFonts w:ascii="Calibri" w:eastAsia="Times New Roman" w:hAnsi="Calibri"/>
        </w:rPr>
        <w:t xml:space="preserve"> The Working Group is submitting five consensus recommendations for the GNSO Council’s consideration (with one of the five having attained the Full Consensus of the Working Group). </w:t>
      </w:r>
    </w:p>
    <w:p w14:paraId="498B8448" w14:textId="77777777" w:rsidR="000D3F3D" w:rsidRPr="009149FD" w:rsidRDefault="000D3F3D" w:rsidP="000D3F3D">
      <w:pPr>
        <w:pStyle w:val="Heading2"/>
        <w:rPr>
          <w:rFonts w:ascii="Calibri" w:hAnsi="Calibri"/>
        </w:rPr>
      </w:pPr>
      <w:r w:rsidRPr="009149FD">
        <w:rPr>
          <w:rFonts w:ascii="Calibri" w:hAnsi="Calibri"/>
        </w:rPr>
        <w:t>Next Steps</w:t>
      </w:r>
    </w:p>
    <w:p w14:paraId="085EA842" w14:textId="1D1A8DC3" w:rsidR="000D3F3D" w:rsidRPr="009149FD" w:rsidRDefault="000D3F3D" w:rsidP="000D3F3D">
      <w:pPr>
        <w:rPr>
          <w:rFonts w:ascii="Calibri" w:hAnsi="Calibri"/>
        </w:rPr>
      </w:pPr>
      <w:r w:rsidRPr="009149FD">
        <w:rPr>
          <w:rFonts w:ascii="Calibri" w:hAnsi="Calibri"/>
        </w:rPr>
        <w:t xml:space="preserve">The </w:t>
      </w:r>
      <w:r w:rsidR="00FD75A1">
        <w:rPr>
          <w:rFonts w:ascii="Calibri" w:hAnsi="Calibri"/>
        </w:rPr>
        <w:t>Working Group</w:t>
      </w:r>
      <w:r w:rsidRPr="009149FD">
        <w:rPr>
          <w:rFonts w:ascii="Calibri" w:hAnsi="Calibri"/>
        </w:rPr>
        <w:t xml:space="preserve"> </w:t>
      </w:r>
      <w:r w:rsidR="00CC1AB5" w:rsidRPr="009149FD">
        <w:rPr>
          <w:rFonts w:ascii="Calibri" w:hAnsi="Calibri"/>
        </w:rPr>
        <w:t>is submitting this Final Report</w:t>
      </w:r>
      <w:r w:rsidRPr="009149FD">
        <w:rPr>
          <w:rFonts w:ascii="Calibri" w:hAnsi="Calibri"/>
        </w:rPr>
        <w:t xml:space="preserve"> to the GNSO Council for </w:t>
      </w:r>
      <w:r w:rsidR="00CC1AB5" w:rsidRPr="009149FD">
        <w:rPr>
          <w:rFonts w:ascii="Calibri" w:hAnsi="Calibri"/>
        </w:rPr>
        <w:t xml:space="preserve">its </w:t>
      </w:r>
      <w:r w:rsidRPr="009149FD">
        <w:rPr>
          <w:rFonts w:ascii="Calibri" w:hAnsi="Calibri"/>
        </w:rPr>
        <w:t xml:space="preserve">review </w:t>
      </w:r>
      <w:r w:rsidR="00CC1AB5" w:rsidRPr="009149FD">
        <w:rPr>
          <w:rFonts w:ascii="Calibri" w:hAnsi="Calibri"/>
        </w:rPr>
        <w:t xml:space="preserve">and vote as to whether or not to approve the </w:t>
      </w:r>
      <w:r w:rsidR="00FD75A1">
        <w:rPr>
          <w:rFonts w:ascii="Calibri" w:hAnsi="Calibri"/>
        </w:rPr>
        <w:t>Working Group</w:t>
      </w:r>
      <w:r w:rsidR="00CC1AB5" w:rsidRPr="009149FD">
        <w:rPr>
          <w:rFonts w:ascii="Calibri" w:hAnsi="Calibri"/>
        </w:rPr>
        <w:t xml:space="preserve">’s final </w:t>
      </w:r>
      <w:r w:rsidR="002C2098">
        <w:rPr>
          <w:rFonts w:ascii="Calibri" w:hAnsi="Calibri"/>
        </w:rPr>
        <w:t xml:space="preserve">consensus </w:t>
      </w:r>
      <w:r w:rsidR="00CC1AB5" w:rsidRPr="009149FD">
        <w:rPr>
          <w:rFonts w:ascii="Calibri" w:hAnsi="Calibri"/>
        </w:rPr>
        <w:t xml:space="preserve">recommendations, in accordance with the ICANN Bylaws </w:t>
      </w:r>
      <w:r w:rsidR="000F2BBF" w:rsidRPr="009149FD">
        <w:rPr>
          <w:rFonts w:ascii="Calibri" w:hAnsi="Calibri"/>
        </w:rPr>
        <w:t>and</w:t>
      </w:r>
      <w:r w:rsidR="00CC1AB5" w:rsidRPr="009149FD">
        <w:rPr>
          <w:rFonts w:ascii="Calibri" w:hAnsi="Calibri"/>
        </w:rPr>
        <w:t xml:space="preserve"> the GNSO PDP</w:t>
      </w:r>
      <w:r w:rsidR="000F2BBF" w:rsidRPr="009149FD">
        <w:rPr>
          <w:rFonts w:ascii="Calibri" w:hAnsi="Calibri"/>
        </w:rPr>
        <w:t xml:space="preserve"> Manual</w:t>
      </w:r>
      <w:r w:rsidRPr="009149FD">
        <w:rPr>
          <w:rFonts w:ascii="Calibri" w:hAnsi="Calibri"/>
        </w:rPr>
        <w:t>.</w:t>
      </w:r>
    </w:p>
    <w:p w14:paraId="3269A73F" w14:textId="77777777" w:rsidR="008C5C31" w:rsidRPr="009149FD" w:rsidRDefault="008C5C31" w:rsidP="00326FA3">
      <w:pPr>
        <w:pStyle w:val="Bullets"/>
        <w:numPr>
          <w:ilvl w:val="0"/>
          <w:numId w:val="0"/>
        </w:numPr>
        <w:ind w:right="0"/>
        <w:rPr>
          <w:rFonts w:ascii="Calibri" w:hAnsi="Calibri"/>
        </w:rPr>
      </w:pPr>
    </w:p>
    <w:p w14:paraId="1A41E95D" w14:textId="77777777" w:rsidR="008C5C31" w:rsidRPr="009149FD" w:rsidRDefault="008C5C31" w:rsidP="002C4A83">
      <w:pPr>
        <w:rPr>
          <w:rFonts w:ascii="Calibri" w:hAnsi="Calibri"/>
        </w:rPr>
      </w:pPr>
      <w:r w:rsidRPr="009149FD">
        <w:rPr>
          <w:rFonts w:ascii="Calibri" w:hAnsi="Calibri"/>
        </w:rPr>
        <w:br w:type="page"/>
      </w:r>
    </w:p>
    <w:p w14:paraId="6DA26794" w14:textId="77777777" w:rsidR="008C5C31" w:rsidRPr="009149FD" w:rsidRDefault="008C5C31" w:rsidP="008C5C31">
      <w:pPr>
        <w:pStyle w:val="Heading1"/>
        <w:rPr>
          <w:rFonts w:ascii="Calibri" w:hAnsi="Calibri"/>
        </w:rPr>
      </w:pPr>
      <w:bookmarkStart w:id="502" w:name="_Toc518658694"/>
      <w:r w:rsidRPr="009149FD">
        <w:rPr>
          <w:rFonts w:ascii="Calibri" w:hAnsi="Calibri"/>
        </w:rPr>
        <w:t>Background</w:t>
      </w:r>
      <w:bookmarkEnd w:id="502"/>
    </w:p>
    <w:p w14:paraId="0A6C8DF5" w14:textId="77777777" w:rsidR="008C5C31" w:rsidRPr="009149FD" w:rsidRDefault="008C5C31" w:rsidP="008C5C31">
      <w:pPr>
        <w:rPr>
          <w:rFonts w:ascii="Calibri" w:hAnsi="Calibri"/>
        </w:rPr>
      </w:pPr>
    </w:p>
    <w:p w14:paraId="018EA6C8" w14:textId="77777777" w:rsidR="008C5C31" w:rsidRPr="009149FD" w:rsidRDefault="0050188E" w:rsidP="008C5C31">
      <w:pPr>
        <w:pStyle w:val="Heading2"/>
        <w:rPr>
          <w:rFonts w:ascii="Calibri" w:hAnsi="Calibri"/>
        </w:rPr>
      </w:pPr>
      <w:r w:rsidRPr="009149FD">
        <w:rPr>
          <w:rFonts w:ascii="Calibri" w:hAnsi="Calibri"/>
        </w:rPr>
        <w:t>Process Background</w:t>
      </w:r>
    </w:p>
    <w:p w14:paraId="72F684CE" w14:textId="1C6D62B0" w:rsidR="001C3F7E" w:rsidRPr="009149FD" w:rsidRDefault="001C3F7E" w:rsidP="008C5C31">
      <w:pPr>
        <w:rPr>
          <w:rFonts w:ascii="Calibri" w:eastAsia="Times New Roman" w:hAnsi="Calibri"/>
        </w:rPr>
      </w:pPr>
      <w:r w:rsidRPr="009149FD">
        <w:rPr>
          <w:rFonts w:ascii="Calibri" w:eastAsia="Times New Roman" w:hAnsi="Calibri"/>
        </w:rPr>
        <w:t xml:space="preserve">On 20 November 2013, the GNSO Council </w:t>
      </w:r>
      <w:r w:rsidR="00F9716A" w:rsidRPr="009149FD">
        <w:rPr>
          <w:rFonts w:ascii="Calibri" w:eastAsia="Times New Roman" w:hAnsi="Calibri"/>
        </w:rPr>
        <w:t xml:space="preserve">unanimously adopted all of the consensus recommendations made by the </w:t>
      </w:r>
      <w:r w:rsidR="00550A86" w:rsidRPr="009149FD">
        <w:rPr>
          <w:rFonts w:ascii="Calibri" w:eastAsia="Times New Roman" w:hAnsi="Calibri"/>
        </w:rPr>
        <w:t xml:space="preserve">PDP Working Group on the </w:t>
      </w:r>
      <w:r w:rsidR="00F9716A" w:rsidRPr="009149FD">
        <w:rPr>
          <w:rFonts w:ascii="Calibri" w:eastAsia="Times New Roman" w:hAnsi="Calibri"/>
        </w:rPr>
        <w:t xml:space="preserve">Protection of </w:t>
      </w:r>
      <w:r w:rsidR="00550A86" w:rsidRPr="009149FD">
        <w:rPr>
          <w:rFonts w:ascii="Calibri" w:eastAsia="Times New Roman" w:hAnsi="Calibri"/>
        </w:rPr>
        <w:t>IGOs and INGOs</w:t>
      </w:r>
      <w:r w:rsidR="00F9716A" w:rsidRPr="009149FD">
        <w:rPr>
          <w:rFonts w:ascii="Calibri" w:eastAsia="Times New Roman" w:hAnsi="Calibri"/>
        </w:rPr>
        <w:t xml:space="preserve"> in All gTLDs</w:t>
      </w:r>
      <w:r w:rsidR="00550A86" w:rsidRPr="009149FD">
        <w:rPr>
          <w:rFonts w:ascii="Calibri" w:eastAsia="Times New Roman" w:hAnsi="Calibri"/>
        </w:rPr>
        <w:t>. The group had</w:t>
      </w:r>
      <w:r w:rsidR="00F9716A" w:rsidRPr="009149FD">
        <w:rPr>
          <w:rFonts w:ascii="Calibri" w:eastAsia="Times New Roman" w:hAnsi="Calibri"/>
        </w:rPr>
        <w:t xml:space="preserve"> </w:t>
      </w:r>
      <w:r w:rsidR="00550A86" w:rsidRPr="009149FD">
        <w:rPr>
          <w:rFonts w:ascii="Calibri" w:eastAsia="Times New Roman" w:hAnsi="Calibri"/>
        </w:rPr>
        <w:t>recommended that the GNSO Council request</w:t>
      </w:r>
      <w:r w:rsidRPr="009149FD">
        <w:rPr>
          <w:rFonts w:ascii="Calibri" w:eastAsia="Times New Roman" w:hAnsi="Calibri"/>
        </w:rPr>
        <w:t xml:space="preserve"> an Issue Report</w:t>
      </w:r>
      <w:r w:rsidR="00F9716A" w:rsidRPr="009149FD">
        <w:rPr>
          <w:rFonts w:ascii="Calibri" w:eastAsia="Times New Roman" w:hAnsi="Calibri"/>
        </w:rPr>
        <w:t xml:space="preserve"> to assist</w:t>
      </w:r>
      <w:r w:rsidR="00550A86" w:rsidRPr="009149FD">
        <w:rPr>
          <w:rFonts w:ascii="Calibri" w:eastAsia="Times New Roman" w:hAnsi="Calibri"/>
        </w:rPr>
        <w:t xml:space="preserve"> it</w:t>
      </w:r>
      <w:r w:rsidR="00F9716A" w:rsidRPr="009149FD">
        <w:rPr>
          <w:rFonts w:ascii="Calibri" w:eastAsia="Times New Roman" w:hAnsi="Calibri"/>
        </w:rPr>
        <w:t xml:space="preserve"> in determining whet</w:t>
      </w:r>
      <w:r w:rsidR="006F1277" w:rsidRPr="009149FD">
        <w:rPr>
          <w:rFonts w:ascii="Calibri" w:eastAsia="Times New Roman" w:hAnsi="Calibri"/>
        </w:rPr>
        <w:t>h</w:t>
      </w:r>
      <w:r w:rsidR="00F9716A" w:rsidRPr="009149FD">
        <w:rPr>
          <w:rFonts w:ascii="Calibri" w:eastAsia="Times New Roman" w:hAnsi="Calibri"/>
        </w:rPr>
        <w:t xml:space="preserve">er a PDP should be initiated in order to explore possible amendments to the </w:t>
      </w:r>
      <w:r w:rsidR="001F5B07" w:rsidRPr="009149FD">
        <w:rPr>
          <w:rFonts w:ascii="Calibri" w:eastAsia="Times New Roman" w:hAnsi="Calibri"/>
        </w:rPr>
        <w:t xml:space="preserve">UDRP and the </w:t>
      </w:r>
      <w:r w:rsidR="00F9716A" w:rsidRPr="009149FD">
        <w:rPr>
          <w:rFonts w:ascii="Calibri" w:eastAsia="Times New Roman" w:hAnsi="Calibri"/>
        </w:rPr>
        <w:t>URS, to enable access to and use of such curative rights pro</w:t>
      </w:r>
      <w:r w:rsidR="001F5B07" w:rsidRPr="009149FD">
        <w:rPr>
          <w:rFonts w:ascii="Calibri" w:eastAsia="Times New Roman" w:hAnsi="Calibri"/>
        </w:rPr>
        <w:t xml:space="preserve">tection mechanisms by </w:t>
      </w:r>
      <w:r w:rsidR="00F9716A" w:rsidRPr="009149FD">
        <w:rPr>
          <w:rFonts w:ascii="Calibri" w:eastAsia="Times New Roman" w:hAnsi="Calibri"/>
        </w:rPr>
        <w:t>IGOs and INGOs</w:t>
      </w:r>
      <w:r w:rsidRPr="009149FD">
        <w:rPr>
          <w:rFonts w:ascii="Calibri" w:hAnsi="Calibri"/>
        </w:rPr>
        <w:t xml:space="preserve">. </w:t>
      </w:r>
    </w:p>
    <w:p w14:paraId="7651CAA5" w14:textId="77777777" w:rsidR="001C3F7E" w:rsidRPr="009149FD" w:rsidRDefault="001C3F7E" w:rsidP="008C5C31">
      <w:pPr>
        <w:rPr>
          <w:rFonts w:ascii="Calibri" w:eastAsia="Times New Roman" w:hAnsi="Calibri"/>
        </w:rPr>
      </w:pPr>
    </w:p>
    <w:p w14:paraId="6E10DDC3" w14:textId="1BCDF71E" w:rsidR="00F9716A" w:rsidRPr="009149FD" w:rsidRDefault="00F9716A" w:rsidP="00F9716A">
      <w:pPr>
        <w:pStyle w:val="Bullets"/>
        <w:rPr>
          <w:rFonts w:ascii="Calibri" w:eastAsia="Times New Roman" w:hAnsi="Calibri"/>
        </w:rPr>
      </w:pPr>
      <w:r w:rsidRPr="009149FD">
        <w:rPr>
          <w:rFonts w:ascii="Calibri" w:hAnsi="Calibri"/>
        </w:rPr>
        <w:t xml:space="preserve">On 25 May 2014, ICANN published the Final Issue Report on Amending the Uniform Dispute Resolution Policy and the Uniform Rapid Suspension Procedure for Access by Protected International Governmental Organizations and International Non-Governmental Organizations. In this Final Issue Report, ICANN staff recommended that the GNSO Council commence a PDP on </w:t>
      </w:r>
      <w:r w:rsidR="001F5B07" w:rsidRPr="009149FD">
        <w:rPr>
          <w:rFonts w:ascii="Calibri" w:hAnsi="Calibri"/>
        </w:rPr>
        <w:t>the topic</w:t>
      </w:r>
      <w:r w:rsidRPr="009149FD">
        <w:rPr>
          <w:rFonts w:ascii="Calibri" w:hAnsi="Calibri"/>
        </w:rPr>
        <w:t>.</w:t>
      </w:r>
    </w:p>
    <w:p w14:paraId="5E80813D" w14:textId="77777777" w:rsidR="001F5B07" w:rsidRPr="009149FD" w:rsidRDefault="00B353FF" w:rsidP="008C5C31">
      <w:pPr>
        <w:pStyle w:val="Bullets"/>
        <w:rPr>
          <w:rFonts w:ascii="Calibri" w:hAnsi="Calibri"/>
        </w:rPr>
      </w:pPr>
      <w:r w:rsidRPr="009149FD">
        <w:rPr>
          <w:rFonts w:ascii="Calibri" w:hAnsi="Calibri"/>
        </w:rPr>
        <w:t xml:space="preserve">On </w:t>
      </w:r>
      <w:r w:rsidR="00AD2D09" w:rsidRPr="009149FD">
        <w:rPr>
          <w:rFonts w:ascii="Calibri" w:hAnsi="Calibri"/>
        </w:rPr>
        <w:t>5 June 2014</w:t>
      </w:r>
      <w:r w:rsidRPr="009149FD">
        <w:rPr>
          <w:rFonts w:ascii="Calibri" w:hAnsi="Calibri"/>
        </w:rPr>
        <w:t xml:space="preserve">, the GNSO Council initiated </w:t>
      </w:r>
      <w:r w:rsidR="001F5B07" w:rsidRPr="009149FD">
        <w:rPr>
          <w:rFonts w:ascii="Calibri" w:hAnsi="Calibri"/>
        </w:rPr>
        <w:t>the PDP.</w:t>
      </w:r>
    </w:p>
    <w:p w14:paraId="09A2B68F" w14:textId="2D57062B" w:rsidR="002559B0" w:rsidRPr="009149FD" w:rsidRDefault="001F5B07" w:rsidP="008C5C31">
      <w:pPr>
        <w:pStyle w:val="Bullets"/>
        <w:rPr>
          <w:rFonts w:ascii="Calibri" w:hAnsi="Calibri"/>
        </w:rPr>
      </w:pPr>
      <w:r w:rsidRPr="009149FD">
        <w:rPr>
          <w:rFonts w:ascii="Calibri" w:hAnsi="Calibri"/>
        </w:rPr>
        <w:t xml:space="preserve">On 25 June 2014, the GNSO Council approved the Charter for </w:t>
      </w:r>
      <w:r w:rsidR="00B353FF" w:rsidRPr="009149FD">
        <w:rPr>
          <w:rFonts w:ascii="Calibri" w:hAnsi="Calibri"/>
        </w:rPr>
        <w:t xml:space="preserve">the </w:t>
      </w:r>
      <w:r w:rsidR="00AD2D09" w:rsidRPr="009149FD">
        <w:rPr>
          <w:rFonts w:ascii="Calibri" w:hAnsi="Calibri"/>
        </w:rPr>
        <w:t xml:space="preserve">IGO-INGO Access to Curative Rights Protection Mechanisms </w:t>
      </w:r>
      <w:r w:rsidRPr="009149FD">
        <w:rPr>
          <w:rFonts w:ascii="Calibri" w:hAnsi="Calibri"/>
        </w:rPr>
        <w:t xml:space="preserve">PDP </w:t>
      </w:r>
      <w:r w:rsidR="00B353FF" w:rsidRPr="009149FD">
        <w:rPr>
          <w:rFonts w:ascii="Calibri" w:hAnsi="Calibri"/>
        </w:rPr>
        <w:t xml:space="preserve">Working Group. </w:t>
      </w:r>
    </w:p>
    <w:p w14:paraId="21ECD10D" w14:textId="163210EF" w:rsidR="006C142A" w:rsidRPr="009149FD" w:rsidRDefault="00B353FF" w:rsidP="008C5C31">
      <w:pPr>
        <w:pStyle w:val="Bullets"/>
        <w:rPr>
          <w:rFonts w:ascii="Calibri" w:hAnsi="Calibri"/>
        </w:rPr>
      </w:pPr>
      <w:r w:rsidRPr="009149FD">
        <w:rPr>
          <w:rFonts w:ascii="Calibri" w:hAnsi="Calibri"/>
        </w:rPr>
        <w:t xml:space="preserve">A Call for Volunteers to the </w:t>
      </w:r>
      <w:r w:rsidR="00FD75A1">
        <w:rPr>
          <w:rFonts w:ascii="Calibri" w:hAnsi="Calibri"/>
        </w:rPr>
        <w:t>Working Group</w:t>
      </w:r>
      <w:r w:rsidRPr="009149FD">
        <w:rPr>
          <w:rFonts w:ascii="Calibri" w:hAnsi="Calibri"/>
        </w:rPr>
        <w:t xml:space="preserve"> was issued on </w:t>
      </w:r>
      <w:r w:rsidR="00AD2D09" w:rsidRPr="009149FD">
        <w:rPr>
          <w:rFonts w:ascii="Calibri" w:hAnsi="Calibri"/>
        </w:rPr>
        <w:t>11 July 2014</w:t>
      </w:r>
      <w:r w:rsidRPr="009149FD">
        <w:rPr>
          <w:rFonts w:ascii="Calibri" w:hAnsi="Calibri"/>
        </w:rPr>
        <w:t xml:space="preserve">, and the </w:t>
      </w:r>
      <w:r w:rsidR="00FD75A1">
        <w:rPr>
          <w:rFonts w:ascii="Calibri" w:hAnsi="Calibri"/>
        </w:rPr>
        <w:t>Working Group</w:t>
      </w:r>
      <w:r w:rsidRPr="009149FD">
        <w:rPr>
          <w:rFonts w:ascii="Calibri" w:hAnsi="Calibri"/>
        </w:rPr>
        <w:t xml:space="preserve"> held its first meeting on</w:t>
      </w:r>
      <w:r w:rsidR="00AD2D09" w:rsidRPr="009149FD">
        <w:rPr>
          <w:rFonts w:ascii="Calibri" w:hAnsi="Calibri"/>
        </w:rPr>
        <w:t xml:space="preserve"> 11 August 2014</w:t>
      </w:r>
      <w:r w:rsidR="006C142A" w:rsidRPr="009149FD">
        <w:rPr>
          <w:rFonts w:ascii="Calibri" w:hAnsi="Calibri"/>
        </w:rPr>
        <w:t xml:space="preserve">, with the initial Council liaison Mr. Petter Rindforth acting as interim </w:t>
      </w:r>
      <w:r w:rsidR="00FD75A1">
        <w:rPr>
          <w:rFonts w:ascii="Calibri" w:hAnsi="Calibri"/>
        </w:rPr>
        <w:t>Working Group</w:t>
      </w:r>
      <w:r w:rsidR="006C142A" w:rsidRPr="009149FD">
        <w:rPr>
          <w:rFonts w:ascii="Calibri" w:hAnsi="Calibri"/>
        </w:rPr>
        <w:t xml:space="preserve"> Chair</w:t>
      </w:r>
      <w:r w:rsidRPr="009149FD">
        <w:rPr>
          <w:rFonts w:ascii="Calibri" w:hAnsi="Calibri"/>
        </w:rPr>
        <w:t>.</w:t>
      </w:r>
    </w:p>
    <w:p w14:paraId="3163EAA4" w14:textId="03A271D0" w:rsidR="0050188E" w:rsidRPr="009149FD" w:rsidRDefault="006C142A" w:rsidP="008C5C31">
      <w:pPr>
        <w:pStyle w:val="Bullets"/>
        <w:rPr>
          <w:rFonts w:ascii="Calibri" w:hAnsi="Calibri"/>
        </w:rPr>
      </w:pPr>
      <w:r w:rsidRPr="009149FD">
        <w:rPr>
          <w:rFonts w:ascii="Calibri" w:hAnsi="Calibri"/>
        </w:rPr>
        <w:t xml:space="preserve">On 4 September 2014, the GNSO Council confirmed the appointment of Mr. Philip Corwin and Mr. Petter Rindforth as </w:t>
      </w:r>
      <w:r w:rsidR="00FD75A1">
        <w:rPr>
          <w:rFonts w:ascii="Calibri" w:hAnsi="Calibri"/>
        </w:rPr>
        <w:t>Working Group</w:t>
      </w:r>
      <w:r w:rsidRPr="009149FD">
        <w:rPr>
          <w:rFonts w:ascii="Calibri" w:hAnsi="Calibri"/>
        </w:rPr>
        <w:t xml:space="preserve"> Co-Chairs</w:t>
      </w:r>
      <w:r w:rsidRPr="0079799E">
        <w:rPr>
          <w:rStyle w:val="FootnoteReference"/>
        </w:rPr>
        <w:footnoteReference w:id="77"/>
      </w:r>
      <w:r w:rsidRPr="009149FD">
        <w:rPr>
          <w:rFonts w:ascii="Calibri" w:hAnsi="Calibri"/>
        </w:rPr>
        <w:t>.</w:t>
      </w:r>
      <w:r w:rsidR="008C5C31" w:rsidRPr="009149FD">
        <w:rPr>
          <w:rFonts w:ascii="Calibri" w:hAnsi="Calibri"/>
        </w:rPr>
        <w:t xml:space="preserve"> </w:t>
      </w:r>
    </w:p>
    <w:p w14:paraId="1B7A5FB9" w14:textId="0E668348" w:rsidR="0051380B" w:rsidRPr="009149FD" w:rsidRDefault="00A13095" w:rsidP="00A13095">
      <w:pPr>
        <w:pStyle w:val="Bullets"/>
        <w:rPr>
          <w:rFonts w:ascii="Calibri" w:hAnsi="Calibri"/>
        </w:rPr>
      </w:pPr>
      <w:r w:rsidRPr="009149FD">
        <w:rPr>
          <w:rFonts w:ascii="Calibri" w:hAnsi="Calibri"/>
        </w:rPr>
        <w:t xml:space="preserve">On 16 June 2015, the GNSO Council approved a request from the PDP Working Group to amend the scope of its </w:t>
      </w:r>
      <w:r w:rsidRPr="009149FD">
        <w:rPr>
          <w:rFonts w:ascii="Calibri" w:hAnsi="Calibri"/>
        </w:rPr>
        <w:lastRenderedPageBreak/>
        <w:t xml:space="preserve">Charter, such that the </w:t>
      </w:r>
      <w:r w:rsidR="00FD75A1">
        <w:rPr>
          <w:rFonts w:ascii="Calibri" w:hAnsi="Calibri"/>
        </w:rPr>
        <w:t>Working Group</w:t>
      </w:r>
      <w:r w:rsidRPr="009149FD">
        <w:rPr>
          <w:rFonts w:ascii="Calibri" w:hAnsi="Calibri"/>
        </w:rPr>
        <w:t xml:space="preserve"> would be able to “take into account any criteria for IGO or INGO protection that may be appropriate, including any that may have been developed previously, such as the list of IGO and INGO identifiers that was used by the GNSO's prior PDP </w:t>
      </w:r>
      <w:r w:rsidR="00FD75A1">
        <w:rPr>
          <w:rFonts w:ascii="Calibri" w:hAnsi="Calibri"/>
        </w:rPr>
        <w:t>Working Group</w:t>
      </w:r>
      <w:r w:rsidRPr="009149FD">
        <w:rPr>
          <w:rFonts w:ascii="Calibri" w:hAnsi="Calibri"/>
        </w:rPr>
        <w:t xml:space="preserve"> on the Protection of International Organization Identifiers in All gTLDs as the basis for their consensus recommendations and the GAC list of IGOs as provided to ICANN in March 2013"</w:t>
      </w:r>
      <w:r w:rsidRPr="0079799E">
        <w:rPr>
          <w:rStyle w:val="FootnoteReference"/>
        </w:rPr>
        <w:footnoteReference w:id="78"/>
      </w:r>
      <w:r w:rsidRPr="009149FD">
        <w:rPr>
          <w:rFonts w:ascii="Calibri" w:hAnsi="Calibri"/>
        </w:rPr>
        <w:t>.</w:t>
      </w:r>
    </w:p>
    <w:p w14:paraId="52F24475" w14:textId="77777777" w:rsidR="008C5C31" w:rsidRPr="009149FD" w:rsidRDefault="008C5C31" w:rsidP="008C5C31">
      <w:pPr>
        <w:pStyle w:val="Letteredlist"/>
        <w:numPr>
          <w:ilvl w:val="0"/>
          <w:numId w:val="0"/>
        </w:numPr>
      </w:pPr>
    </w:p>
    <w:p w14:paraId="33392807" w14:textId="77777777" w:rsidR="00B353FF" w:rsidRPr="009149FD" w:rsidRDefault="00B353FF" w:rsidP="00B353FF">
      <w:pPr>
        <w:pStyle w:val="Heading2"/>
        <w:rPr>
          <w:rFonts w:ascii="Calibri" w:hAnsi="Calibri"/>
        </w:rPr>
      </w:pPr>
      <w:r w:rsidRPr="009149FD">
        <w:rPr>
          <w:rFonts w:ascii="Calibri" w:hAnsi="Calibri"/>
        </w:rPr>
        <w:t>Issue Background</w:t>
      </w:r>
    </w:p>
    <w:p w14:paraId="61AB9B70" w14:textId="6E02AD24" w:rsidR="00B353FF" w:rsidRPr="009149FD" w:rsidRDefault="00F9716A" w:rsidP="008C5C31">
      <w:pPr>
        <w:pStyle w:val="Letteredlist"/>
        <w:numPr>
          <w:ilvl w:val="0"/>
          <w:numId w:val="0"/>
        </w:numPr>
        <w:rPr>
          <w:sz w:val="24"/>
          <w:szCs w:val="24"/>
        </w:rPr>
      </w:pPr>
      <w:r w:rsidRPr="009149FD">
        <w:rPr>
          <w:sz w:val="24"/>
          <w:szCs w:val="24"/>
        </w:rPr>
        <w:t xml:space="preserve">The IGO-INGO Access to Curative Rights Protection Mechanisms </w:t>
      </w:r>
      <w:r w:rsidR="001F5B07" w:rsidRPr="009149FD">
        <w:rPr>
          <w:sz w:val="24"/>
          <w:szCs w:val="24"/>
        </w:rPr>
        <w:t xml:space="preserve">PDP </w:t>
      </w:r>
      <w:r w:rsidR="00FD75A1">
        <w:rPr>
          <w:sz w:val="24"/>
          <w:szCs w:val="24"/>
        </w:rPr>
        <w:t>Working Group</w:t>
      </w:r>
      <w:r w:rsidRPr="009149FD">
        <w:rPr>
          <w:sz w:val="24"/>
          <w:szCs w:val="24"/>
        </w:rPr>
        <w:t xml:space="preserve"> was tasked to provide the GNSO Council with policy recommendations regarding whether to amend the UDRP and URS to allow access to and use of these mechanisms by IGOs and INGOs and, if so in what respects</w:t>
      </w:r>
      <w:r w:rsidR="001F5B07" w:rsidRPr="009149FD">
        <w:rPr>
          <w:sz w:val="24"/>
          <w:szCs w:val="24"/>
        </w:rPr>
        <w:t>;</w:t>
      </w:r>
      <w:r w:rsidRPr="009149FD">
        <w:rPr>
          <w:sz w:val="24"/>
          <w:szCs w:val="24"/>
        </w:rPr>
        <w:t xml:space="preserve"> or whether a separate, narrowly-tailored dispute resolution procedure at the second level modeled on the UDRP and URS that takes into account the particular needs and specific circumstances of IGOs </w:t>
      </w:r>
      <w:r w:rsidR="001407A2" w:rsidRPr="009149FD">
        <w:rPr>
          <w:sz w:val="24"/>
          <w:szCs w:val="24"/>
        </w:rPr>
        <w:t>and INGOs should be developed.</w:t>
      </w:r>
      <w:r w:rsidR="00CF440B" w:rsidRPr="009149FD">
        <w:rPr>
          <w:sz w:val="24"/>
          <w:szCs w:val="24"/>
        </w:rPr>
        <w:t xml:space="preserve"> The </w:t>
      </w:r>
      <w:r w:rsidR="00FD75A1">
        <w:rPr>
          <w:sz w:val="24"/>
          <w:szCs w:val="24"/>
        </w:rPr>
        <w:t>Working Group</w:t>
      </w:r>
      <w:r w:rsidR="00CF440B" w:rsidRPr="009149FD">
        <w:rPr>
          <w:sz w:val="24"/>
          <w:szCs w:val="24"/>
        </w:rPr>
        <w:t xml:space="preserve"> was expected to, at a minimum, consider the following topics:</w:t>
      </w:r>
    </w:p>
    <w:p w14:paraId="52473AB0" w14:textId="77777777" w:rsidR="00CF440B" w:rsidRPr="009149FD" w:rsidRDefault="00CF440B" w:rsidP="00CF440B">
      <w:pPr>
        <w:pStyle w:val="Bullets"/>
        <w:rPr>
          <w:rFonts w:ascii="Calibri" w:hAnsi="Calibri"/>
          <w:szCs w:val="24"/>
        </w:rPr>
      </w:pPr>
      <w:r w:rsidRPr="009149FD">
        <w:rPr>
          <w:rFonts w:ascii="Calibri" w:hAnsi="Calibri"/>
          <w:szCs w:val="24"/>
        </w:rPr>
        <w:t>Differences between the UDRP and URS</w:t>
      </w:r>
    </w:p>
    <w:p w14:paraId="41487B56" w14:textId="77777777" w:rsidR="00CF440B" w:rsidRPr="009149FD" w:rsidRDefault="00CF440B" w:rsidP="00CF440B">
      <w:pPr>
        <w:pStyle w:val="Bullets"/>
        <w:rPr>
          <w:rFonts w:ascii="Calibri" w:hAnsi="Calibri"/>
          <w:szCs w:val="24"/>
        </w:rPr>
      </w:pPr>
      <w:r w:rsidRPr="009149FD">
        <w:rPr>
          <w:rFonts w:ascii="Calibri" w:hAnsi="Calibri"/>
          <w:szCs w:val="24"/>
        </w:rPr>
        <w:t>Relevance of existing protections under the Applicant Guidebook for the New gTLD Program</w:t>
      </w:r>
    </w:p>
    <w:p w14:paraId="4D2CAA73" w14:textId="1A419105" w:rsidR="00CF440B" w:rsidRPr="009149FD" w:rsidRDefault="00CF440B" w:rsidP="00CF440B">
      <w:pPr>
        <w:pStyle w:val="Bullets"/>
        <w:rPr>
          <w:rFonts w:ascii="Calibri" w:hAnsi="Calibri"/>
          <w:szCs w:val="24"/>
        </w:rPr>
      </w:pPr>
      <w:r w:rsidRPr="009149FD">
        <w:rPr>
          <w:rFonts w:ascii="Calibri" w:hAnsi="Calibri"/>
          <w:szCs w:val="24"/>
        </w:rPr>
        <w:t>Interpla</w:t>
      </w:r>
      <w:r w:rsidR="001F5B07" w:rsidRPr="009149FD">
        <w:rPr>
          <w:rFonts w:ascii="Calibri" w:hAnsi="Calibri"/>
          <w:szCs w:val="24"/>
        </w:rPr>
        <w:t>y</w:t>
      </w:r>
      <w:r w:rsidRPr="009149FD">
        <w:rPr>
          <w:rFonts w:ascii="Calibri" w:hAnsi="Calibri"/>
          <w:szCs w:val="24"/>
        </w:rPr>
        <w:t xml:space="preserve"> between this issue and the forthcoming review of the UDRP</w:t>
      </w:r>
    </w:p>
    <w:p w14:paraId="5502ABB7" w14:textId="381A9A0B" w:rsidR="00CF440B" w:rsidRPr="009149FD" w:rsidRDefault="00CF440B" w:rsidP="00CF440B">
      <w:pPr>
        <w:pStyle w:val="Bullets"/>
        <w:rPr>
          <w:rFonts w:ascii="Calibri" w:hAnsi="Calibri"/>
          <w:szCs w:val="24"/>
        </w:rPr>
      </w:pPr>
      <w:r w:rsidRPr="009149FD">
        <w:rPr>
          <w:rFonts w:ascii="Calibri" w:hAnsi="Calibri"/>
          <w:szCs w:val="24"/>
        </w:rPr>
        <w:t>The distinction (if any) between IGOs and INGOs for purposes of this issue</w:t>
      </w:r>
    </w:p>
    <w:p w14:paraId="7E744648" w14:textId="0DD9C510" w:rsidR="00CF440B" w:rsidRPr="009149FD" w:rsidRDefault="00CF440B" w:rsidP="00CF440B">
      <w:pPr>
        <w:pStyle w:val="Bullets"/>
        <w:rPr>
          <w:rFonts w:ascii="Calibri" w:hAnsi="Calibri"/>
          <w:szCs w:val="24"/>
        </w:rPr>
      </w:pPr>
      <w:r w:rsidRPr="009149FD">
        <w:rPr>
          <w:rFonts w:ascii="Calibri" w:hAnsi="Calibri"/>
          <w:szCs w:val="24"/>
        </w:rPr>
        <w:t xml:space="preserve">The potential need to distinguish between a “legacy” gTLD and a “new” gTLD launched under the New </w:t>
      </w:r>
      <w:r w:rsidR="008B50C9" w:rsidRPr="009149FD">
        <w:rPr>
          <w:rFonts w:ascii="Calibri" w:hAnsi="Calibri"/>
          <w:szCs w:val="24"/>
        </w:rPr>
        <w:t>gT</w:t>
      </w:r>
      <w:ins w:id="503" w:author="Mary Wong" w:date="2018-07-06T16:49:00Z">
        <w:r w:rsidR="008B50C9">
          <w:rPr>
            <w:rFonts w:ascii="Calibri" w:hAnsi="Calibri"/>
            <w:szCs w:val="24"/>
          </w:rPr>
          <w:t>L</w:t>
        </w:r>
      </w:ins>
      <w:r w:rsidR="008B50C9" w:rsidRPr="009149FD">
        <w:rPr>
          <w:rFonts w:ascii="Calibri" w:hAnsi="Calibri"/>
          <w:szCs w:val="24"/>
        </w:rPr>
        <w:t>D</w:t>
      </w:r>
      <w:r w:rsidRPr="009149FD">
        <w:rPr>
          <w:rFonts w:ascii="Calibri" w:hAnsi="Calibri"/>
          <w:szCs w:val="24"/>
        </w:rPr>
        <w:t xml:space="preserve"> Program</w:t>
      </w:r>
    </w:p>
    <w:p w14:paraId="49A35456" w14:textId="32AD9BD8" w:rsidR="00CF440B" w:rsidRPr="009149FD" w:rsidRDefault="00CF440B" w:rsidP="00CF440B">
      <w:pPr>
        <w:pStyle w:val="Bullets"/>
        <w:rPr>
          <w:rFonts w:ascii="Calibri" w:hAnsi="Calibri"/>
          <w:szCs w:val="24"/>
        </w:rPr>
      </w:pPr>
      <w:r w:rsidRPr="009149FD">
        <w:rPr>
          <w:rFonts w:ascii="Calibri" w:hAnsi="Calibri"/>
          <w:szCs w:val="24"/>
        </w:rPr>
        <w:t>The potential need to clarify whether the URS is Consensus Policy binding on ICANN contracted parties</w:t>
      </w:r>
    </w:p>
    <w:p w14:paraId="170B9707" w14:textId="7D7821D6" w:rsidR="00CF440B" w:rsidRPr="009149FD" w:rsidRDefault="00CF440B" w:rsidP="00CF440B">
      <w:pPr>
        <w:pStyle w:val="Bullets"/>
        <w:rPr>
          <w:rFonts w:ascii="Calibri" w:hAnsi="Calibri"/>
          <w:szCs w:val="24"/>
        </w:rPr>
      </w:pPr>
      <w:r w:rsidRPr="009149FD">
        <w:rPr>
          <w:rFonts w:ascii="Calibri" w:hAnsi="Calibri"/>
          <w:szCs w:val="24"/>
        </w:rPr>
        <w:t>The need to address the issue of the costs to IGOs and INGOs of using curative processes</w:t>
      </w:r>
    </w:p>
    <w:p w14:paraId="1A139CEE" w14:textId="04B7049C" w:rsidR="00CF440B" w:rsidRPr="009149FD" w:rsidRDefault="00CF440B" w:rsidP="00CF440B">
      <w:pPr>
        <w:pStyle w:val="Bullets"/>
        <w:rPr>
          <w:rFonts w:ascii="Calibri" w:hAnsi="Calibri"/>
          <w:szCs w:val="24"/>
        </w:rPr>
      </w:pPr>
      <w:r w:rsidRPr="009149FD">
        <w:rPr>
          <w:rFonts w:ascii="Calibri" w:hAnsi="Calibri"/>
          <w:szCs w:val="24"/>
        </w:rPr>
        <w:lastRenderedPageBreak/>
        <w:t>The relevance of the existence of legal protections under international treaties and/or multiple national laws</w:t>
      </w:r>
    </w:p>
    <w:p w14:paraId="67ECCF86" w14:textId="77777777" w:rsidR="001407A2" w:rsidRPr="009149FD" w:rsidRDefault="001407A2" w:rsidP="008C5C31">
      <w:pPr>
        <w:pStyle w:val="Letteredlist"/>
        <w:numPr>
          <w:ilvl w:val="0"/>
          <w:numId w:val="0"/>
        </w:numPr>
      </w:pPr>
    </w:p>
    <w:p w14:paraId="0F770011" w14:textId="02AEEEBE" w:rsidR="00B353FF" w:rsidRPr="009149FD" w:rsidRDefault="0051380B" w:rsidP="00B353FF">
      <w:pPr>
        <w:pStyle w:val="Heading3"/>
        <w:rPr>
          <w:rFonts w:ascii="Calibri" w:hAnsi="Calibri"/>
        </w:rPr>
      </w:pPr>
      <w:r w:rsidRPr="009149FD">
        <w:rPr>
          <w:rFonts w:ascii="Calibri" w:hAnsi="Calibri"/>
        </w:rPr>
        <w:t>Background</w:t>
      </w:r>
      <w:r w:rsidR="00B353FF" w:rsidRPr="009149FD">
        <w:rPr>
          <w:rFonts w:ascii="Calibri" w:hAnsi="Calibri"/>
        </w:rPr>
        <w:t xml:space="preserve"> Work by the GNSO and the </w:t>
      </w:r>
      <w:r w:rsidR="001F5B07" w:rsidRPr="009149FD">
        <w:rPr>
          <w:rFonts w:ascii="Calibri" w:hAnsi="Calibri"/>
        </w:rPr>
        <w:t xml:space="preserve">ICANN </w:t>
      </w:r>
      <w:r w:rsidR="00B353FF" w:rsidRPr="009149FD">
        <w:rPr>
          <w:rFonts w:ascii="Calibri" w:hAnsi="Calibri"/>
        </w:rPr>
        <w:t>Community</w:t>
      </w:r>
    </w:p>
    <w:p w14:paraId="327A8AE4" w14:textId="77777777" w:rsidR="001F5B07" w:rsidRPr="009149FD" w:rsidRDefault="00F9716A" w:rsidP="00CF440B">
      <w:pPr>
        <w:pStyle w:val="Letteredlist"/>
        <w:numPr>
          <w:ilvl w:val="0"/>
          <w:numId w:val="0"/>
        </w:numPr>
        <w:rPr>
          <w:sz w:val="24"/>
          <w:szCs w:val="24"/>
        </w:rPr>
      </w:pPr>
      <w:r w:rsidRPr="009149FD">
        <w:rPr>
          <w:sz w:val="24"/>
          <w:szCs w:val="24"/>
        </w:rPr>
        <w:t xml:space="preserve">In 2007 a GNSO Issue Report on Dispute Handling for IGO Names &amp; Abbreviations had analyzed some possible methods for handling domain name disputes concerning IGO names and abbreviations, but not those of INGOs. A PDP on the topic was however not initiated due to lack of the requisite number of votes in the GNSO Council. Previously, in 2003, an ICANN Joint Working Group comprising community members from the </w:t>
      </w:r>
      <w:r w:rsidR="001F5B07" w:rsidRPr="009149FD">
        <w:rPr>
          <w:sz w:val="24"/>
          <w:szCs w:val="24"/>
        </w:rPr>
        <w:t>ALAC</w:t>
      </w:r>
      <w:r w:rsidRPr="009149FD">
        <w:rPr>
          <w:sz w:val="24"/>
          <w:szCs w:val="24"/>
        </w:rPr>
        <w:t xml:space="preserve">, the </w:t>
      </w:r>
      <w:r w:rsidR="001F5B07" w:rsidRPr="009149FD">
        <w:rPr>
          <w:sz w:val="24"/>
          <w:szCs w:val="24"/>
        </w:rPr>
        <w:t>GAC</w:t>
      </w:r>
      <w:r w:rsidRPr="009149FD">
        <w:rPr>
          <w:sz w:val="24"/>
          <w:szCs w:val="24"/>
        </w:rPr>
        <w:t xml:space="preserve"> and the GNSO had also discussed various possible dispute resolution mechanisms for IGOs in response to a 2001 report on the applicability of the UDRP to certain types of identifiers (including those of IGOs) by </w:t>
      </w:r>
      <w:r w:rsidR="001F5B07" w:rsidRPr="009149FD">
        <w:rPr>
          <w:sz w:val="24"/>
          <w:szCs w:val="24"/>
        </w:rPr>
        <w:t>WIPO</w:t>
      </w:r>
      <w:r w:rsidRPr="009149FD">
        <w:rPr>
          <w:sz w:val="24"/>
          <w:szCs w:val="24"/>
        </w:rPr>
        <w:t>. The Joint Working Group failed to reach consensus on WIPO’s recommendations, and no formal action was taken by the GNSO Council or ICANN on the matter.</w:t>
      </w:r>
      <w:r w:rsidR="00C63F46" w:rsidRPr="009149FD">
        <w:rPr>
          <w:sz w:val="24"/>
          <w:szCs w:val="24"/>
        </w:rPr>
        <w:t xml:space="preserve"> </w:t>
      </w:r>
    </w:p>
    <w:p w14:paraId="2AE76AE1" w14:textId="77777777" w:rsidR="00CF440B" w:rsidRPr="009149FD" w:rsidRDefault="00CF440B" w:rsidP="00F9716A">
      <w:pPr>
        <w:pStyle w:val="Letteredlist"/>
        <w:numPr>
          <w:ilvl w:val="0"/>
          <w:numId w:val="0"/>
        </w:numPr>
      </w:pPr>
    </w:p>
    <w:p w14:paraId="0AFC05B8" w14:textId="77777777" w:rsidR="00CF440B" w:rsidRPr="009149FD" w:rsidRDefault="00CF440B" w:rsidP="00F9716A">
      <w:pPr>
        <w:pStyle w:val="Letteredlist"/>
        <w:numPr>
          <w:ilvl w:val="0"/>
          <w:numId w:val="0"/>
        </w:numPr>
      </w:pPr>
    </w:p>
    <w:p w14:paraId="2861BE79" w14:textId="77777777" w:rsidR="008C5C31" w:rsidRPr="009149FD" w:rsidRDefault="008C5C31" w:rsidP="002C4A83">
      <w:pPr>
        <w:rPr>
          <w:rFonts w:ascii="Calibri" w:hAnsi="Calibri"/>
        </w:rPr>
      </w:pPr>
      <w:r w:rsidRPr="009149FD">
        <w:rPr>
          <w:rFonts w:ascii="Calibri" w:hAnsi="Calibri"/>
        </w:rPr>
        <w:br w:type="page"/>
      </w:r>
    </w:p>
    <w:p w14:paraId="48D4FE0D" w14:textId="77777777" w:rsidR="008C5C31" w:rsidRPr="009149FD" w:rsidRDefault="008C5C31" w:rsidP="008C5C31">
      <w:pPr>
        <w:pStyle w:val="Heading1"/>
        <w:rPr>
          <w:rFonts w:ascii="Calibri" w:hAnsi="Calibri"/>
        </w:rPr>
      </w:pPr>
      <w:bookmarkStart w:id="504" w:name="_Toc518658695"/>
      <w:r w:rsidRPr="009149FD">
        <w:rPr>
          <w:rFonts w:ascii="Calibri" w:hAnsi="Calibri"/>
        </w:rPr>
        <w:t>Approach Taken by the Working Group</w:t>
      </w:r>
      <w:bookmarkEnd w:id="504"/>
    </w:p>
    <w:p w14:paraId="2E230740" w14:textId="77777777" w:rsidR="008C5C31" w:rsidRPr="009149FD" w:rsidRDefault="008C5C31" w:rsidP="008C5C31">
      <w:pPr>
        <w:rPr>
          <w:rFonts w:ascii="Calibri" w:hAnsi="Calibri"/>
        </w:rPr>
      </w:pPr>
    </w:p>
    <w:p w14:paraId="10D9E384" w14:textId="77777777" w:rsidR="008C5C31" w:rsidRPr="009149FD" w:rsidRDefault="00326FA3" w:rsidP="008C5C31">
      <w:pPr>
        <w:pStyle w:val="Heading2"/>
        <w:rPr>
          <w:rFonts w:ascii="Calibri" w:hAnsi="Calibri"/>
        </w:rPr>
      </w:pPr>
      <w:r w:rsidRPr="009149FD">
        <w:rPr>
          <w:rFonts w:ascii="Calibri" w:hAnsi="Calibri"/>
        </w:rPr>
        <w:t>Working Methodology</w:t>
      </w:r>
    </w:p>
    <w:p w14:paraId="11F9FA73" w14:textId="7571E97E" w:rsidR="00326FA3" w:rsidRPr="009149FD" w:rsidRDefault="00326FA3" w:rsidP="00326FA3">
      <w:pPr>
        <w:rPr>
          <w:rFonts w:ascii="Calibri" w:eastAsia="Times New Roman" w:hAnsi="Calibri"/>
        </w:rPr>
      </w:pPr>
      <w:r w:rsidRPr="009149FD">
        <w:rPr>
          <w:rFonts w:ascii="Calibri" w:eastAsia="Times New Roman" w:hAnsi="Calibri"/>
        </w:rPr>
        <w:t xml:space="preserve">The </w:t>
      </w:r>
      <w:r w:rsidR="00651A33" w:rsidRPr="009149FD">
        <w:rPr>
          <w:rFonts w:ascii="Calibri" w:hAnsi="Calibri"/>
        </w:rPr>
        <w:t>IGO-INGO Access to Curative Rights Protection Mechanisms</w:t>
      </w:r>
      <w:r w:rsidR="00651A33" w:rsidRPr="009149FD">
        <w:rPr>
          <w:rFonts w:ascii="Calibri" w:eastAsia="Times New Roman" w:hAnsi="Calibri"/>
        </w:rPr>
        <w:t xml:space="preserve"> </w:t>
      </w:r>
      <w:r w:rsidR="00FD75A1">
        <w:rPr>
          <w:rFonts w:ascii="Calibri" w:eastAsia="Times New Roman" w:hAnsi="Calibri"/>
        </w:rPr>
        <w:t>Working Group</w:t>
      </w:r>
      <w:r w:rsidRPr="009149FD">
        <w:rPr>
          <w:rFonts w:ascii="Calibri" w:eastAsia="Times New Roman" w:hAnsi="Calibri"/>
        </w:rPr>
        <w:t xml:space="preserve"> began its deliberations on </w:t>
      </w:r>
      <w:r w:rsidR="00651A33" w:rsidRPr="009149FD">
        <w:rPr>
          <w:rFonts w:ascii="Calibri" w:eastAsia="Times New Roman" w:hAnsi="Calibri"/>
        </w:rPr>
        <w:t>11 August 2014</w:t>
      </w:r>
      <w:r w:rsidRPr="009149FD">
        <w:rPr>
          <w:rFonts w:ascii="Calibri" w:eastAsia="Times New Roman" w:hAnsi="Calibri"/>
        </w:rPr>
        <w:t xml:space="preserve">. It decided to </w:t>
      </w:r>
      <w:r w:rsidR="00651A33" w:rsidRPr="009149FD">
        <w:rPr>
          <w:rFonts w:ascii="Calibri" w:eastAsia="Times New Roman" w:hAnsi="Calibri"/>
        </w:rPr>
        <w:t>condu</w:t>
      </w:r>
      <w:r w:rsidR="006F1277" w:rsidRPr="009149FD">
        <w:rPr>
          <w:rFonts w:ascii="Calibri" w:eastAsia="Times New Roman" w:hAnsi="Calibri"/>
        </w:rPr>
        <w:t>c</w:t>
      </w:r>
      <w:r w:rsidR="00651A33" w:rsidRPr="009149FD">
        <w:rPr>
          <w:rFonts w:ascii="Calibri" w:eastAsia="Times New Roman" w:hAnsi="Calibri"/>
        </w:rPr>
        <w:t>t</w:t>
      </w:r>
      <w:r w:rsidRPr="009149FD">
        <w:rPr>
          <w:rFonts w:ascii="Calibri" w:eastAsia="Times New Roman" w:hAnsi="Calibri"/>
        </w:rPr>
        <w:t xml:space="preserve"> its work primarily through weekly conference calls, in addition to email exchanges on its mailing list, with further discussions taking place at ICANN Public Meetings when scheduled. All the </w:t>
      </w:r>
      <w:r w:rsidR="00FD75A1">
        <w:rPr>
          <w:rFonts w:ascii="Calibri" w:eastAsia="Times New Roman" w:hAnsi="Calibri"/>
        </w:rPr>
        <w:t>Working Group</w:t>
      </w:r>
      <w:r w:rsidRPr="009149FD">
        <w:rPr>
          <w:rFonts w:ascii="Calibri" w:eastAsia="Times New Roman" w:hAnsi="Calibri"/>
        </w:rPr>
        <w:t xml:space="preserve">’s meetings are documented on its </w:t>
      </w:r>
      <w:r w:rsidR="0051380B" w:rsidRPr="009149FD">
        <w:rPr>
          <w:rFonts w:ascii="Calibri" w:eastAsia="Times New Roman" w:hAnsi="Calibri"/>
        </w:rPr>
        <w:t>w</w:t>
      </w:r>
      <w:r w:rsidRPr="009149FD">
        <w:rPr>
          <w:rFonts w:ascii="Calibri" w:eastAsia="Times New Roman" w:hAnsi="Calibri"/>
        </w:rPr>
        <w:t>iki workspace</w:t>
      </w:r>
      <w:r w:rsidR="00651A33" w:rsidRPr="009149FD">
        <w:rPr>
          <w:rFonts w:ascii="Calibri" w:eastAsia="Times New Roman" w:hAnsi="Calibri"/>
        </w:rPr>
        <w:t xml:space="preserve">  (</w:t>
      </w:r>
      <w:hyperlink r:id="rId15" w:history="1">
        <w:r w:rsidR="00651A33" w:rsidRPr="009149FD">
          <w:rPr>
            <w:rStyle w:val="Hyperlink"/>
            <w:rFonts w:ascii="Calibri" w:eastAsia="Times New Roman" w:hAnsi="Calibri"/>
          </w:rPr>
          <w:t>https://community.icann.org/x/37rhAg</w:t>
        </w:r>
      </w:hyperlink>
      <w:r w:rsidR="00651A33" w:rsidRPr="009149FD">
        <w:rPr>
          <w:rFonts w:ascii="Calibri" w:eastAsia="Times New Roman" w:hAnsi="Calibri"/>
        </w:rPr>
        <w:t>), including its m</w:t>
      </w:r>
      <w:r w:rsidRPr="009149FD">
        <w:rPr>
          <w:rFonts w:ascii="Calibri" w:eastAsia="Times New Roman" w:hAnsi="Calibri"/>
        </w:rPr>
        <w:t>ailing list</w:t>
      </w:r>
      <w:r w:rsidR="00651A33" w:rsidRPr="009149FD">
        <w:rPr>
          <w:rFonts w:ascii="Calibri" w:eastAsia="Times New Roman" w:hAnsi="Calibri"/>
        </w:rPr>
        <w:t xml:space="preserve"> (</w:t>
      </w:r>
      <w:hyperlink r:id="rId16" w:history="1">
        <w:r w:rsidR="00651A33" w:rsidRPr="009149FD">
          <w:rPr>
            <w:rStyle w:val="Hyperlink"/>
            <w:rFonts w:ascii="Calibri" w:eastAsia="Times New Roman" w:hAnsi="Calibri"/>
          </w:rPr>
          <w:t>http://mm.icann.org/pipermail/gnso-igo-ingo-crp/</w:t>
        </w:r>
      </w:hyperlink>
      <w:r w:rsidR="00651A33" w:rsidRPr="009149FD">
        <w:rPr>
          <w:rFonts w:ascii="Calibri" w:eastAsia="Times New Roman" w:hAnsi="Calibri"/>
        </w:rPr>
        <w:t>)</w:t>
      </w:r>
      <w:r w:rsidRPr="009149FD">
        <w:rPr>
          <w:rFonts w:ascii="Calibri" w:eastAsia="Times New Roman" w:hAnsi="Calibri"/>
        </w:rPr>
        <w:t>, draft documents, background materials and input received from ICANN’s SO/ACs and the GNSO’s Stakeholder Groups and Constituencies.</w:t>
      </w:r>
    </w:p>
    <w:p w14:paraId="3E09C9CC" w14:textId="77777777" w:rsidR="00326FA3" w:rsidRPr="009149FD" w:rsidRDefault="00326FA3" w:rsidP="00326FA3">
      <w:pPr>
        <w:rPr>
          <w:rFonts w:ascii="Calibri" w:eastAsia="Times New Roman" w:hAnsi="Calibri"/>
        </w:rPr>
      </w:pPr>
    </w:p>
    <w:p w14:paraId="188F5D8B" w14:textId="3EB304DF" w:rsidR="00326FA3" w:rsidRPr="009149FD" w:rsidRDefault="00326FA3" w:rsidP="00326FA3">
      <w:pPr>
        <w:rPr>
          <w:rFonts w:ascii="Calibri" w:eastAsia="Times New Roman" w:hAnsi="Calibri"/>
          <w:bCs/>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also prepared a Work Plan</w:t>
      </w:r>
      <w:r w:rsidR="007E49AA" w:rsidRPr="009149FD">
        <w:rPr>
          <w:rFonts w:ascii="Calibri" w:eastAsia="Times New Roman" w:hAnsi="Calibri"/>
        </w:rPr>
        <w:t xml:space="preserve"> (</w:t>
      </w:r>
      <w:hyperlink r:id="rId17" w:history="1">
        <w:r w:rsidR="007E49AA" w:rsidRPr="009149FD">
          <w:rPr>
            <w:rStyle w:val="Hyperlink"/>
            <w:rFonts w:ascii="Calibri" w:eastAsia="Times New Roman" w:hAnsi="Calibri"/>
          </w:rPr>
          <w:t>https://community.icann.org/x/9brhAg</w:t>
        </w:r>
      </w:hyperlink>
      <w:r w:rsidR="007E49AA" w:rsidRPr="009149FD">
        <w:rPr>
          <w:rFonts w:ascii="Calibri" w:eastAsia="Times New Roman" w:hAnsi="Calibri"/>
        </w:rPr>
        <w:t>)</w:t>
      </w:r>
      <w:r w:rsidRPr="009149FD">
        <w:rPr>
          <w:rFonts w:ascii="Calibri" w:eastAsia="Times New Roman" w:hAnsi="Calibri"/>
        </w:rPr>
        <w:t xml:space="preserve">, which was reviewed on a regular basis. </w:t>
      </w:r>
      <w:r w:rsidR="0051380B" w:rsidRPr="009149FD">
        <w:rPr>
          <w:rFonts w:ascii="Calibri" w:eastAsia="Times New Roman" w:hAnsi="Calibri"/>
        </w:rPr>
        <w:t>In accordance with the GNSO’s PDP Manual, t</w:t>
      </w:r>
      <w:r w:rsidRPr="009149FD">
        <w:rPr>
          <w:rFonts w:ascii="Calibri" w:eastAsia="Times New Roman" w:hAnsi="Calibri"/>
        </w:rPr>
        <w:t xml:space="preserve">he </w:t>
      </w:r>
      <w:r w:rsidR="00FD75A1">
        <w:rPr>
          <w:rFonts w:ascii="Calibri" w:eastAsia="Times New Roman" w:hAnsi="Calibri"/>
        </w:rPr>
        <w:t>Working Group</w:t>
      </w:r>
      <w:r w:rsidRPr="009149FD">
        <w:rPr>
          <w:rFonts w:ascii="Calibri" w:eastAsia="Times New Roman" w:hAnsi="Calibri"/>
        </w:rPr>
        <w:t xml:space="preserve"> </w:t>
      </w:r>
      <w:r w:rsidR="0051380B" w:rsidRPr="009149FD">
        <w:rPr>
          <w:rFonts w:ascii="Calibri" w:eastAsia="Times New Roman" w:hAnsi="Calibri"/>
        </w:rPr>
        <w:t xml:space="preserve">solicited early input from ICANN’s SO/ACs and the GNSO’s Stakeholder Groups and Constituencies, and </w:t>
      </w:r>
      <w:r w:rsidR="00714431" w:rsidRPr="009149FD">
        <w:rPr>
          <w:rFonts w:ascii="Calibri" w:eastAsia="Times New Roman" w:hAnsi="Calibri"/>
        </w:rPr>
        <w:t>considered</w:t>
      </w:r>
      <w:r w:rsidRPr="009149FD">
        <w:rPr>
          <w:rFonts w:ascii="Calibri" w:eastAsia="Times New Roman" w:hAnsi="Calibri"/>
        </w:rPr>
        <w:t xml:space="preserve"> all input received in response.</w:t>
      </w:r>
      <w:r w:rsidR="000F6369" w:rsidRPr="009149FD">
        <w:rPr>
          <w:rFonts w:ascii="Calibri" w:eastAsia="Times New Roman" w:hAnsi="Calibri"/>
        </w:rPr>
        <w:t xml:space="preserve"> </w:t>
      </w:r>
      <w:r w:rsidR="000F6369" w:rsidRPr="009149FD">
        <w:rPr>
          <w:rFonts w:ascii="Calibri" w:eastAsia="Times New Roman" w:hAnsi="Calibri"/>
          <w:bCs/>
        </w:rPr>
        <w:t>It also reviewed the historical documentation on this topic early on in its deliberations</w:t>
      </w:r>
      <w:r w:rsidR="000F6369" w:rsidRPr="009149FD">
        <w:rPr>
          <w:rFonts w:ascii="Calibri" w:eastAsia="Times New Roman" w:hAnsi="Calibri"/>
          <w:bCs/>
          <w:vertAlign w:val="superscript"/>
        </w:rPr>
        <w:footnoteReference w:id="79"/>
      </w:r>
      <w:r w:rsidR="000F6369" w:rsidRPr="009149FD">
        <w:rPr>
          <w:rFonts w:ascii="Calibri" w:eastAsia="Times New Roman" w:hAnsi="Calibri"/>
          <w:bCs/>
        </w:rPr>
        <w:t xml:space="preserve">, and considered advice provided by the GAC to the ICANN Board as well as the IGO Small Group Proposal (as described in Section 3, above). </w:t>
      </w:r>
    </w:p>
    <w:p w14:paraId="4F046D72" w14:textId="77777777" w:rsidR="00326FA3" w:rsidRPr="009149FD" w:rsidRDefault="00326FA3" w:rsidP="00326FA3">
      <w:pPr>
        <w:rPr>
          <w:rFonts w:ascii="Calibri" w:eastAsia="Times New Roman" w:hAnsi="Calibri"/>
        </w:rPr>
      </w:pPr>
    </w:p>
    <w:p w14:paraId="77E780FB" w14:textId="41DF7951" w:rsidR="008C5C31" w:rsidRPr="009149FD" w:rsidRDefault="00326FA3" w:rsidP="00326FA3">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scheduled community sessions at each ICANN Public Meeting that took place after its formation</w:t>
      </w:r>
      <w:ins w:id="505" w:author="Mary Wong" w:date="2018-07-06T16:40:00Z">
        <w:r w:rsidR="00294B38">
          <w:rPr>
            <w:rFonts w:ascii="Calibri" w:eastAsia="Times New Roman" w:hAnsi="Calibri"/>
          </w:rPr>
          <w:t xml:space="preserve"> up to and including ICANN60 in October-November 2017</w:t>
        </w:r>
      </w:ins>
      <w:r w:rsidRPr="009149FD">
        <w:rPr>
          <w:rFonts w:ascii="Calibri" w:eastAsia="Times New Roman" w:hAnsi="Calibri"/>
        </w:rPr>
        <w:t xml:space="preserve">, at which it presented its preliminary findings and/or conclusions to the broader ICANN community for discussion and feedback. </w:t>
      </w:r>
      <w:r w:rsidR="000F2BBF" w:rsidRPr="009149FD">
        <w:rPr>
          <w:rFonts w:ascii="Calibri" w:eastAsia="Times New Roman" w:hAnsi="Calibri"/>
        </w:rPr>
        <w:t xml:space="preserve">The topics discussed at the ICANN Public Meetings that took place just prior to the publication of the </w:t>
      </w:r>
      <w:r w:rsidR="00FD75A1">
        <w:rPr>
          <w:rFonts w:ascii="Calibri" w:eastAsia="Times New Roman" w:hAnsi="Calibri"/>
        </w:rPr>
        <w:t>Working Group</w:t>
      </w:r>
      <w:r w:rsidR="000F2BBF" w:rsidRPr="009149FD">
        <w:rPr>
          <w:rFonts w:ascii="Calibri" w:eastAsia="Times New Roman" w:hAnsi="Calibri"/>
        </w:rPr>
        <w:t>’s Initial Report and through November 2017 are summarized in Section 3, above.</w:t>
      </w:r>
      <w:r w:rsidR="008C5C31" w:rsidRPr="009149FD">
        <w:rPr>
          <w:rFonts w:ascii="Calibri" w:eastAsia="Times New Roman" w:hAnsi="Calibri"/>
        </w:rPr>
        <w:t xml:space="preserve"> </w:t>
      </w:r>
    </w:p>
    <w:p w14:paraId="074C23D5" w14:textId="77777777" w:rsidR="008C5C31" w:rsidRPr="009149FD" w:rsidRDefault="008C5C31" w:rsidP="008C5C31">
      <w:pPr>
        <w:rPr>
          <w:rFonts w:ascii="Calibri" w:hAnsi="Calibri"/>
        </w:rPr>
      </w:pPr>
    </w:p>
    <w:p w14:paraId="0F076598" w14:textId="61920211" w:rsidR="008C5C31" w:rsidRPr="009149FD" w:rsidRDefault="00FD75A1" w:rsidP="008C5C31">
      <w:pPr>
        <w:pStyle w:val="Heading3"/>
        <w:rPr>
          <w:rFonts w:ascii="Calibri" w:hAnsi="Calibri"/>
        </w:rPr>
      </w:pPr>
      <w:r>
        <w:rPr>
          <w:rFonts w:ascii="Calibri" w:hAnsi="Calibri"/>
        </w:rPr>
        <w:t>Working Group</w:t>
      </w:r>
      <w:r w:rsidR="005B0AA7" w:rsidRPr="009149FD">
        <w:rPr>
          <w:rFonts w:ascii="Calibri" w:hAnsi="Calibri"/>
        </w:rPr>
        <w:t xml:space="preserve"> Membership and Attendance</w:t>
      </w:r>
    </w:p>
    <w:p w14:paraId="29D12913" w14:textId="1F541AB4" w:rsidR="008C5C31" w:rsidRPr="009149FD" w:rsidRDefault="005B0AA7" w:rsidP="008C5C31">
      <w:pPr>
        <w:rPr>
          <w:rFonts w:ascii="Calibri" w:eastAsia="Times New Roman" w:hAnsi="Calibri"/>
        </w:rPr>
      </w:pPr>
      <w:r w:rsidRPr="009149FD">
        <w:rPr>
          <w:rFonts w:ascii="Calibri" w:eastAsia="Times New Roman" w:hAnsi="Calibri"/>
        </w:rPr>
        <w:t>The members</w:t>
      </w:r>
      <w:r w:rsidR="006C142A" w:rsidRPr="0079799E">
        <w:rPr>
          <w:rStyle w:val="FootnoteReference"/>
          <w:rFonts w:eastAsia="Times New Roman"/>
        </w:rPr>
        <w:footnoteReference w:id="80"/>
      </w:r>
      <w:r w:rsidRPr="009149FD">
        <w:rPr>
          <w:rFonts w:ascii="Calibri" w:eastAsia="Times New Roman" w:hAnsi="Calibri"/>
        </w:rPr>
        <w:t xml:space="preserve"> of the </w:t>
      </w:r>
      <w:r w:rsidR="00714431" w:rsidRPr="009149FD">
        <w:rPr>
          <w:rFonts w:ascii="Calibri" w:hAnsi="Calibri"/>
        </w:rPr>
        <w:t>IGO-INGO Access to Curative Rights Protection Mechanisms</w:t>
      </w:r>
      <w:r w:rsidR="00714431" w:rsidRPr="009149FD">
        <w:rPr>
          <w:rFonts w:ascii="Calibri" w:eastAsia="Times New Roman" w:hAnsi="Calibri"/>
        </w:rPr>
        <w:t xml:space="preserve"> </w:t>
      </w:r>
      <w:r w:rsidR="00FD75A1">
        <w:rPr>
          <w:rFonts w:ascii="Calibri" w:eastAsia="Times New Roman" w:hAnsi="Calibri"/>
        </w:rPr>
        <w:t>Working Group</w:t>
      </w:r>
      <w:r w:rsidRPr="009149FD">
        <w:rPr>
          <w:rFonts w:ascii="Calibri" w:eastAsia="Times New Roman" w:hAnsi="Calibri"/>
        </w:rPr>
        <w:t xml:space="preserve"> are:</w:t>
      </w:r>
      <w:r w:rsidR="008C5C31" w:rsidRPr="009149FD">
        <w:rPr>
          <w:rFonts w:ascii="Calibri" w:eastAsia="Times New Roman" w:hAnsi="Calibri"/>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203"/>
        <w:gridCol w:w="3013"/>
        <w:gridCol w:w="630"/>
      </w:tblGrid>
      <w:tr w:rsidR="002C2098" w:rsidRPr="002C2098" w14:paraId="52D25AFB" w14:textId="77777777" w:rsidTr="002C2098">
        <w:trPr>
          <w:gridAfter w:val="1"/>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14:paraId="091D5D19" w14:textId="192DF26C" w:rsidR="002C2098" w:rsidRPr="002C2098" w:rsidRDefault="002C2098" w:rsidP="002C2098">
            <w:pPr>
              <w:rPr>
                <w:rFonts w:ascii="Calibri" w:eastAsia="Times New Roman" w:hAnsi="Calibri"/>
                <w:b/>
                <w:bCs/>
              </w:rPr>
            </w:pPr>
            <w:r>
              <w:rPr>
                <w:rFonts w:ascii="Calibri" w:eastAsia="Times New Roman" w:hAnsi="Calibri"/>
                <w:b/>
                <w:bCs/>
              </w:rPr>
              <w:lastRenderedPageBreak/>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14:paraId="1ACA0299" w14:textId="32F8B6DC" w:rsidR="002C2098" w:rsidRPr="002C2098" w:rsidRDefault="002C2098" w:rsidP="002C2098">
            <w:pPr>
              <w:rPr>
                <w:rFonts w:ascii="Calibri" w:eastAsia="Times New Roman" w:hAnsi="Calibri"/>
                <w:b/>
                <w:bCs/>
              </w:rPr>
            </w:pPr>
            <w:r>
              <w:rPr>
                <w:rFonts w:ascii="Calibri" w:eastAsia="Times New Roman" w:hAnsi="Calibri"/>
                <w:b/>
                <w:bCs/>
              </w:rPr>
              <w:t>Affiliation</w:t>
            </w:r>
          </w:p>
        </w:tc>
      </w:tr>
      <w:tr w:rsidR="002C2098" w:rsidRPr="002C2098" w14:paraId="6256C672"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722B4C2" w14:textId="77777777" w:rsidR="002C2098" w:rsidRPr="002C2098" w:rsidRDefault="002C2098" w:rsidP="002C2098">
            <w:pPr>
              <w:rPr>
                <w:rFonts w:ascii="Calibri" w:eastAsia="Times New Roman" w:hAnsi="Calibri"/>
              </w:rPr>
            </w:pPr>
            <w:r w:rsidRPr="002C2098">
              <w:rPr>
                <w:rFonts w:ascii="Calibri" w:eastAsia="Times New Roman" w:hAnsi="Calibri"/>
              </w:rPr>
              <w:t>Alex Lerman </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B72D7A7" w14:textId="77777777" w:rsidR="002C2098" w:rsidRPr="002C2098" w:rsidRDefault="002C2098" w:rsidP="002C2098">
            <w:pPr>
              <w:rPr>
                <w:rFonts w:ascii="Calibri" w:eastAsia="Times New Roman" w:hAnsi="Calibri"/>
              </w:rPr>
            </w:pPr>
            <w:r w:rsidRPr="002C2098">
              <w:rPr>
                <w:rFonts w:ascii="Calibri" w:eastAsia="Times New Roman" w:hAnsi="Calibri"/>
              </w:rPr>
              <w:t>Individual</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FC7E2DA" w14:textId="77777777" w:rsidR="002C2098" w:rsidRPr="002C2098" w:rsidRDefault="00B35C19" w:rsidP="002C2098">
            <w:pPr>
              <w:rPr>
                <w:rFonts w:ascii="Calibri" w:eastAsia="Times New Roman" w:hAnsi="Calibri"/>
              </w:rPr>
            </w:pPr>
            <w:hyperlink r:id="rId18" w:history="1">
              <w:r w:rsidR="002C2098" w:rsidRPr="002C2098">
                <w:rPr>
                  <w:rStyle w:val="Hyperlink"/>
                  <w:rFonts w:ascii="Calibri" w:eastAsia="Times New Roman" w:hAnsi="Calibri"/>
                </w:rPr>
                <w:t xml:space="preserve">SOI </w:t>
              </w:r>
            </w:hyperlink>
          </w:p>
        </w:tc>
      </w:tr>
      <w:tr w:rsidR="002C2098" w:rsidRPr="002C2098" w14:paraId="2035F447"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8A8824C" w14:textId="77777777" w:rsidR="002C2098" w:rsidRPr="002C2098" w:rsidRDefault="002C2098" w:rsidP="002C2098">
            <w:pPr>
              <w:rPr>
                <w:rFonts w:ascii="Calibri" w:eastAsia="Times New Roman" w:hAnsi="Calibri"/>
              </w:rPr>
            </w:pPr>
            <w:r w:rsidRPr="002C2098">
              <w:rPr>
                <w:rFonts w:ascii="Calibri" w:eastAsia="Times New Roman" w:hAnsi="Calibri"/>
              </w:rPr>
              <w:t>Andrew Rosener</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26F9858" w14:textId="0A3FED05" w:rsidR="002C2098" w:rsidRPr="002C2098" w:rsidRDefault="00294B38" w:rsidP="002C2098">
            <w:pPr>
              <w:rPr>
                <w:rFonts w:ascii="Calibri" w:eastAsia="Times New Roman" w:hAnsi="Calibri"/>
              </w:rPr>
            </w:pPr>
            <w:ins w:id="506" w:author="Mary Wong" w:date="2018-07-06T16:40:00Z">
              <w:r>
                <w:rPr>
                  <w:rFonts w:ascii="Calibri" w:eastAsia="Times New Roman" w:hAnsi="Calibri"/>
                </w:rPr>
                <w:t>C</w:t>
              </w:r>
            </w:ins>
            <w:r w:rsidR="002C2098" w:rsidRPr="002C2098">
              <w:rPr>
                <w:rFonts w:ascii="Calibri" w:eastAsia="Times New Roman" w:hAnsi="Calibri"/>
              </w:rPr>
              <w:t>B</w:t>
            </w:r>
            <w:ins w:id="507" w:author="Mary Wong" w:date="2018-07-06T16:40:00Z">
              <w:r>
                <w:rPr>
                  <w:rFonts w:ascii="Calibri" w:eastAsia="Times New Roman" w:hAnsi="Calibri"/>
                </w:rPr>
                <w:t>U</w:t>
              </w:r>
            </w:ins>
            <w:r w:rsidR="002C2098" w:rsidRPr="002C2098">
              <w:rPr>
                <w:rFonts w:ascii="Calibri" w:eastAsia="Times New Roman" w:hAnsi="Calibri"/>
              </w:rPr>
              <w:t>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E341C7F" w14:textId="77777777" w:rsidR="002C2098" w:rsidRPr="002C2098" w:rsidRDefault="00B35C19" w:rsidP="002C2098">
            <w:pPr>
              <w:rPr>
                <w:rFonts w:ascii="Calibri" w:eastAsia="Times New Roman" w:hAnsi="Calibri"/>
              </w:rPr>
            </w:pPr>
            <w:hyperlink r:id="rId19" w:history="1">
              <w:r w:rsidR="002C2098" w:rsidRPr="002C2098">
                <w:rPr>
                  <w:rStyle w:val="Hyperlink"/>
                  <w:rFonts w:ascii="Calibri" w:eastAsia="Times New Roman" w:hAnsi="Calibri"/>
                </w:rPr>
                <w:t>SOI</w:t>
              </w:r>
            </w:hyperlink>
          </w:p>
        </w:tc>
      </w:tr>
      <w:tr w:rsidR="002C2098" w:rsidRPr="002C2098" w14:paraId="4E8A10C1"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7C537AB" w14:textId="77777777" w:rsidR="002C2098" w:rsidRPr="002C2098" w:rsidRDefault="002C2098" w:rsidP="002C2098">
            <w:pPr>
              <w:rPr>
                <w:rFonts w:ascii="Calibri" w:eastAsia="Times New Roman" w:hAnsi="Calibri"/>
              </w:rPr>
            </w:pPr>
            <w:r w:rsidRPr="002C2098">
              <w:rPr>
                <w:rFonts w:ascii="Calibri" w:eastAsia="Times New Roman" w:hAnsi="Calibri"/>
              </w:rPr>
              <w:t>Brian Scarpelli</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6D4BE3B" w14:textId="77777777" w:rsidR="002C2098" w:rsidRPr="002C2098" w:rsidRDefault="002C2098" w:rsidP="002C2098">
            <w:pPr>
              <w:rPr>
                <w:rFonts w:ascii="Calibri" w:eastAsia="Times New Roman" w:hAnsi="Calibri"/>
              </w:rPr>
            </w:pPr>
            <w:r w:rsidRPr="002C2098">
              <w:rPr>
                <w:rFonts w:ascii="Calibri" w:eastAsia="Times New Roman" w:hAnsi="Calibri"/>
              </w:rPr>
              <w:t>IPC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A92D88A" w14:textId="77777777" w:rsidR="002C2098" w:rsidRPr="002C2098" w:rsidRDefault="00B35C19" w:rsidP="002C2098">
            <w:pPr>
              <w:rPr>
                <w:rFonts w:ascii="Calibri" w:eastAsia="Times New Roman" w:hAnsi="Calibri"/>
              </w:rPr>
            </w:pPr>
            <w:hyperlink r:id="rId20" w:history="1">
              <w:r w:rsidR="002C2098" w:rsidRPr="002C2098">
                <w:rPr>
                  <w:rStyle w:val="Hyperlink"/>
                  <w:rFonts w:ascii="Calibri" w:eastAsia="Times New Roman" w:hAnsi="Calibri"/>
                </w:rPr>
                <w:t>SOI</w:t>
              </w:r>
            </w:hyperlink>
          </w:p>
        </w:tc>
      </w:tr>
      <w:tr w:rsidR="002C2098" w:rsidRPr="002C2098" w14:paraId="11CC7A2A"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78D03E3" w14:textId="77777777" w:rsidR="002C2098" w:rsidRPr="002C2098" w:rsidRDefault="002C2098" w:rsidP="002C2098">
            <w:pPr>
              <w:rPr>
                <w:rFonts w:ascii="Calibri" w:eastAsia="Times New Roman" w:hAnsi="Calibri"/>
              </w:rPr>
            </w:pPr>
            <w:r w:rsidRPr="002C2098">
              <w:rPr>
                <w:rFonts w:ascii="Calibri" w:eastAsia="Times New Roman" w:hAnsi="Calibri"/>
              </w:rPr>
              <w:t>Claudia MacMaster Tamarit</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557EAA3" w14:textId="77777777" w:rsidR="002C2098" w:rsidRPr="002C2098" w:rsidRDefault="002C2098" w:rsidP="002C2098">
            <w:pPr>
              <w:rPr>
                <w:rFonts w:ascii="Calibri" w:eastAsia="Times New Roman" w:hAnsi="Calibri"/>
              </w:rPr>
            </w:pPr>
            <w:r w:rsidRPr="002C2098">
              <w:rPr>
                <w:rFonts w:ascii="Calibri" w:eastAsia="Times New Roman" w:hAnsi="Calibri"/>
              </w:rPr>
              <w:t>Int'l Org for Standardization</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8D15590" w14:textId="77777777" w:rsidR="002C2098" w:rsidRPr="002C2098" w:rsidRDefault="00B35C19" w:rsidP="002C2098">
            <w:pPr>
              <w:rPr>
                <w:rFonts w:ascii="Calibri" w:eastAsia="Times New Roman" w:hAnsi="Calibri"/>
              </w:rPr>
            </w:pPr>
            <w:hyperlink r:id="rId21" w:history="1">
              <w:r w:rsidR="002C2098" w:rsidRPr="002C2098">
                <w:rPr>
                  <w:rStyle w:val="Hyperlink"/>
                  <w:rFonts w:ascii="Calibri" w:eastAsia="Times New Roman" w:hAnsi="Calibri"/>
                </w:rPr>
                <w:t>SOI</w:t>
              </w:r>
            </w:hyperlink>
          </w:p>
        </w:tc>
      </w:tr>
      <w:tr w:rsidR="002C2098" w:rsidRPr="002C2098" w14:paraId="5D468E9E"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8ABCA9B" w14:textId="77777777" w:rsidR="002C2098" w:rsidRPr="002C2098" w:rsidRDefault="002C2098" w:rsidP="002C2098">
            <w:pPr>
              <w:rPr>
                <w:rFonts w:ascii="Calibri" w:eastAsia="Times New Roman" w:hAnsi="Calibri"/>
              </w:rPr>
            </w:pPr>
            <w:r w:rsidRPr="002C2098">
              <w:rPr>
                <w:rFonts w:ascii="Calibri" w:eastAsia="Times New Roman" w:hAnsi="Calibri"/>
              </w:rPr>
              <w:t>Crystal Ondo</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C48D48B" w14:textId="77777777" w:rsidR="002C2098" w:rsidRPr="002C2098" w:rsidRDefault="002C2098" w:rsidP="002C2098">
            <w:pPr>
              <w:rPr>
                <w:rFonts w:ascii="Calibri" w:eastAsia="Times New Roman" w:hAnsi="Calibri"/>
              </w:rPr>
            </w:pPr>
            <w:r w:rsidRPr="002C2098">
              <w:rPr>
                <w:rFonts w:ascii="Calibri" w:eastAsia="Times New Roman" w:hAnsi="Calibri"/>
              </w:rPr>
              <w:t>RySG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10EBBC6" w14:textId="77777777" w:rsidR="002C2098" w:rsidRPr="002C2098" w:rsidRDefault="00B35C19" w:rsidP="002C2098">
            <w:pPr>
              <w:rPr>
                <w:rFonts w:ascii="Calibri" w:eastAsia="Times New Roman" w:hAnsi="Calibri"/>
              </w:rPr>
            </w:pPr>
            <w:hyperlink r:id="rId22" w:history="1">
              <w:r w:rsidR="002C2098" w:rsidRPr="002C2098">
                <w:rPr>
                  <w:rStyle w:val="Hyperlink"/>
                  <w:rFonts w:ascii="Calibri" w:eastAsia="Times New Roman" w:hAnsi="Calibri"/>
                </w:rPr>
                <w:t>SOI</w:t>
              </w:r>
            </w:hyperlink>
          </w:p>
        </w:tc>
      </w:tr>
      <w:tr w:rsidR="002C2098" w:rsidRPr="002C2098" w14:paraId="127D152F"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B3B60D4" w14:textId="77777777" w:rsidR="002C2098" w:rsidRPr="002C2098" w:rsidRDefault="002C2098" w:rsidP="002C2098">
            <w:pPr>
              <w:rPr>
                <w:rFonts w:ascii="Calibri" w:eastAsia="Times New Roman" w:hAnsi="Calibri"/>
              </w:rPr>
            </w:pPr>
            <w:r w:rsidRPr="002C2098">
              <w:rPr>
                <w:rFonts w:ascii="Calibri" w:eastAsia="Times New Roman" w:hAnsi="Calibri"/>
              </w:rPr>
              <w:t>David Heasley</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1BCE494" w14:textId="77777777" w:rsidR="002C2098" w:rsidRPr="002C2098" w:rsidRDefault="002C2098" w:rsidP="002C2098">
            <w:pPr>
              <w:rPr>
                <w:rFonts w:ascii="Calibri" w:eastAsia="Times New Roman" w:hAnsi="Calibri"/>
              </w:rPr>
            </w:pPr>
            <w:r w:rsidRPr="002C2098">
              <w:rPr>
                <w:rFonts w:ascii="Calibri" w:eastAsia="Times New Roman" w:hAnsi="Calibri"/>
              </w:rPr>
              <w:t>IPC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699B9E3" w14:textId="77777777" w:rsidR="002C2098" w:rsidRPr="002C2098" w:rsidRDefault="00B35C19" w:rsidP="002C2098">
            <w:pPr>
              <w:rPr>
                <w:rFonts w:ascii="Calibri" w:eastAsia="Times New Roman" w:hAnsi="Calibri"/>
              </w:rPr>
            </w:pPr>
            <w:hyperlink r:id="rId23" w:history="1">
              <w:r w:rsidR="002C2098" w:rsidRPr="002C2098">
                <w:rPr>
                  <w:rStyle w:val="Hyperlink"/>
                  <w:rFonts w:ascii="Calibri" w:eastAsia="Times New Roman" w:hAnsi="Calibri"/>
                </w:rPr>
                <w:t>SOI</w:t>
              </w:r>
            </w:hyperlink>
          </w:p>
        </w:tc>
      </w:tr>
      <w:tr w:rsidR="002C2098" w:rsidRPr="002C2098" w14:paraId="20E84B01"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6CE1AAD" w14:textId="77777777" w:rsidR="002C2098" w:rsidRPr="002C2098" w:rsidRDefault="002C2098" w:rsidP="002C2098">
            <w:pPr>
              <w:rPr>
                <w:rFonts w:ascii="Calibri" w:eastAsia="Times New Roman" w:hAnsi="Calibri"/>
              </w:rPr>
            </w:pPr>
            <w:r w:rsidRPr="002C2098">
              <w:rPr>
                <w:rFonts w:ascii="Calibri" w:eastAsia="Times New Roman" w:hAnsi="Calibri"/>
              </w:rPr>
              <w:t>David Maher</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62EA9DB" w14:textId="77777777" w:rsidR="002C2098" w:rsidRPr="002C2098" w:rsidRDefault="002C2098" w:rsidP="002C2098">
            <w:pPr>
              <w:rPr>
                <w:rFonts w:ascii="Calibri" w:eastAsia="Times New Roman" w:hAnsi="Calibri"/>
              </w:rPr>
            </w:pPr>
            <w:r w:rsidRPr="002C2098">
              <w:rPr>
                <w:rFonts w:ascii="Calibri" w:eastAsia="Times New Roman" w:hAnsi="Calibri"/>
              </w:rPr>
              <w:t>RySG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736EB28" w14:textId="77777777" w:rsidR="002C2098" w:rsidRPr="002C2098" w:rsidRDefault="00B35C19" w:rsidP="002C2098">
            <w:pPr>
              <w:rPr>
                <w:rFonts w:ascii="Calibri" w:eastAsia="Times New Roman" w:hAnsi="Calibri"/>
              </w:rPr>
            </w:pPr>
            <w:hyperlink r:id="rId24" w:history="1">
              <w:r w:rsidR="002C2098" w:rsidRPr="002C2098">
                <w:rPr>
                  <w:rStyle w:val="Hyperlink"/>
                  <w:rFonts w:ascii="Calibri" w:eastAsia="Times New Roman" w:hAnsi="Calibri"/>
                </w:rPr>
                <w:t>SOI</w:t>
              </w:r>
            </w:hyperlink>
          </w:p>
        </w:tc>
      </w:tr>
      <w:tr w:rsidR="002C2098" w:rsidRPr="002C2098" w14:paraId="7F1548FD"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3FA88D2" w14:textId="77777777" w:rsidR="002C2098" w:rsidRPr="002C2098" w:rsidRDefault="002C2098" w:rsidP="002C2098">
            <w:pPr>
              <w:rPr>
                <w:rFonts w:ascii="Calibri" w:eastAsia="Times New Roman" w:hAnsi="Calibri"/>
              </w:rPr>
            </w:pPr>
            <w:r w:rsidRPr="002C2098">
              <w:rPr>
                <w:rFonts w:ascii="Calibri" w:eastAsia="Times New Roman" w:hAnsi="Calibri"/>
              </w:rPr>
              <w:t>George Kirikos</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82D26EF" w14:textId="77777777" w:rsidR="002C2098" w:rsidRPr="002C2098" w:rsidRDefault="002C2098" w:rsidP="002C2098">
            <w:pPr>
              <w:rPr>
                <w:rFonts w:ascii="Calibri" w:eastAsia="Times New Roman" w:hAnsi="Calibri"/>
              </w:rPr>
            </w:pPr>
            <w:r w:rsidRPr="002C2098">
              <w:rPr>
                <w:rFonts w:ascii="Calibri" w:eastAsia="Times New Roman" w:hAnsi="Calibri"/>
              </w:rPr>
              <w:t>Individual</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73B7571" w14:textId="77777777" w:rsidR="002C2098" w:rsidRPr="002C2098" w:rsidRDefault="00B35C19" w:rsidP="002C2098">
            <w:pPr>
              <w:rPr>
                <w:rFonts w:ascii="Calibri" w:eastAsia="Times New Roman" w:hAnsi="Calibri"/>
              </w:rPr>
            </w:pPr>
            <w:hyperlink r:id="rId25" w:history="1">
              <w:r w:rsidR="002C2098" w:rsidRPr="002C2098">
                <w:rPr>
                  <w:rStyle w:val="Hyperlink"/>
                  <w:rFonts w:ascii="Calibri" w:eastAsia="Times New Roman" w:hAnsi="Calibri"/>
                </w:rPr>
                <w:t>SOI</w:t>
              </w:r>
            </w:hyperlink>
          </w:p>
        </w:tc>
      </w:tr>
      <w:tr w:rsidR="002C2098" w:rsidRPr="002C2098" w14:paraId="3FF97C99"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EE7EE5A" w14:textId="77777777" w:rsidR="002C2098" w:rsidRPr="002C2098" w:rsidRDefault="002C2098" w:rsidP="002C2098">
            <w:pPr>
              <w:rPr>
                <w:rFonts w:ascii="Calibri" w:eastAsia="Times New Roman" w:hAnsi="Calibri"/>
              </w:rPr>
            </w:pPr>
            <w:r w:rsidRPr="002C2098">
              <w:rPr>
                <w:rFonts w:ascii="Calibri" w:eastAsia="Times New Roman" w:hAnsi="Calibri"/>
              </w:rPr>
              <w:t>Helen Palm </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CF5F911" w14:textId="77777777" w:rsidR="002C2098" w:rsidRPr="002C2098" w:rsidRDefault="002C2098" w:rsidP="002C2098">
            <w:pPr>
              <w:rPr>
                <w:rFonts w:ascii="Calibri" w:eastAsia="Times New Roman" w:hAnsi="Calibri"/>
              </w:rPr>
            </w:pPr>
            <w:r w:rsidRPr="002C2098">
              <w:rPr>
                <w:rFonts w:ascii="Calibri" w:eastAsia="Times New Roman" w:hAnsi="Calibri"/>
              </w:rPr>
              <w:t>Individual</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360B480" w14:textId="77777777" w:rsidR="002C2098" w:rsidRPr="002C2098" w:rsidRDefault="00B35C19" w:rsidP="002C2098">
            <w:pPr>
              <w:rPr>
                <w:rFonts w:ascii="Calibri" w:eastAsia="Times New Roman" w:hAnsi="Calibri"/>
              </w:rPr>
            </w:pPr>
            <w:hyperlink r:id="rId26" w:history="1">
              <w:r w:rsidR="002C2098" w:rsidRPr="002C2098">
                <w:rPr>
                  <w:rStyle w:val="Hyperlink"/>
                  <w:rFonts w:ascii="Calibri" w:eastAsia="Times New Roman" w:hAnsi="Calibri"/>
                </w:rPr>
                <w:t>SOI</w:t>
              </w:r>
            </w:hyperlink>
          </w:p>
        </w:tc>
      </w:tr>
      <w:tr w:rsidR="002C2098" w:rsidRPr="002C2098" w14:paraId="04FF2E43"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73F9A75" w14:textId="77777777" w:rsidR="002C2098" w:rsidRPr="002C2098" w:rsidRDefault="002C2098" w:rsidP="002C2098">
            <w:pPr>
              <w:rPr>
                <w:rFonts w:ascii="Calibri" w:eastAsia="Times New Roman" w:hAnsi="Calibri"/>
              </w:rPr>
            </w:pPr>
            <w:r w:rsidRPr="002C2098">
              <w:rPr>
                <w:rFonts w:ascii="Calibri" w:eastAsia="Times New Roman" w:hAnsi="Calibri"/>
              </w:rPr>
              <w:t>Imran Ahmed Shah</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24351CC" w14:textId="77777777" w:rsidR="002C2098" w:rsidRPr="002C2098" w:rsidRDefault="002C2098" w:rsidP="002C2098">
            <w:pPr>
              <w:rPr>
                <w:rFonts w:ascii="Calibri" w:eastAsia="Times New Roman" w:hAnsi="Calibri"/>
              </w:rPr>
            </w:pPr>
            <w:r w:rsidRPr="002C2098">
              <w:rPr>
                <w:rFonts w:ascii="Calibri" w:eastAsia="Times New Roman" w:hAnsi="Calibri"/>
              </w:rPr>
              <w:t>NCUC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BA5DC3E" w14:textId="77777777" w:rsidR="002C2098" w:rsidRPr="002C2098" w:rsidRDefault="00B35C19" w:rsidP="002C2098">
            <w:pPr>
              <w:rPr>
                <w:rFonts w:ascii="Calibri" w:eastAsia="Times New Roman" w:hAnsi="Calibri"/>
              </w:rPr>
            </w:pPr>
            <w:hyperlink r:id="rId27" w:history="1">
              <w:r w:rsidR="002C2098" w:rsidRPr="002C2098">
                <w:rPr>
                  <w:rStyle w:val="Hyperlink"/>
                  <w:rFonts w:ascii="Calibri" w:eastAsia="Times New Roman" w:hAnsi="Calibri"/>
                </w:rPr>
                <w:t>SOI</w:t>
              </w:r>
            </w:hyperlink>
          </w:p>
        </w:tc>
      </w:tr>
      <w:tr w:rsidR="002C2098" w:rsidRPr="002C2098" w14:paraId="45F618D9"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74F1944" w14:textId="77777777" w:rsidR="002C2098" w:rsidRPr="002C2098" w:rsidRDefault="002C2098" w:rsidP="002C2098">
            <w:pPr>
              <w:rPr>
                <w:rFonts w:ascii="Calibri" w:eastAsia="Times New Roman" w:hAnsi="Calibri"/>
              </w:rPr>
            </w:pPr>
            <w:r w:rsidRPr="002C2098">
              <w:rPr>
                <w:rFonts w:ascii="Calibri" w:eastAsia="Times New Roman" w:hAnsi="Calibri"/>
              </w:rPr>
              <w:t>Jay Chapman</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AF5C1EE" w14:textId="2F00BDA2" w:rsidR="002C2098" w:rsidRPr="002C2098" w:rsidRDefault="00294B38" w:rsidP="002C2098">
            <w:pPr>
              <w:rPr>
                <w:rFonts w:ascii="Calibri" w:eastAsia="Times New Roman" w:hAnsi="Calibri"/>
              </w:rPr>
            </w:pPr>
            <w:ins w:id="508" w:author="Mary Wong" w:date="2018-07-06T16:41:00Z">
              <w:r>
                <w:rPr>
                  <w:rFonts w:ascii="Calibri" w:eastAsia="Times New Roman" w:hAnsi="Calibri"/>
                </w:rPr>
                <w:t>C</w:t>
              </w:r>
            </w:ins>
            <w:r w:rsidR="002C2098" w:rsidRPr="002C2098">
              <w:rPr>
                <w:rFonts w:ascii="Calibri" w:eastAsia="Times New Roman" w:hAnsi="Calibri"/>
              </w:rPr>
              <w:t>B</w:t>
            </w:r>
            <w:ins w:id="509" w:author="Mary Wong" w:date="2018-07-06T16:41:00Z">
              <w:r>
                <w:rPr>
                  <w:rFonts w:ascii="Calibri" w:eastAsia="Times New Roman" w:hAnsi="Calibri"/>
                </w:rPr>
                <w:t>U</w:t>
              </w:r>
            </w:ins>
            <w:r w:rsidR="002C2098" w:rsidRPr="002C2098">
              <w:rPr>
                <w:rFonts w:ascii="Calibri" w:eastAsia="Times New Roman" w:hAnsi="Calibri"/>
              </w:rPr>
              <w:t>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11D8EA4" w14:textId="77777777" w:rsidR="002C2098" w:rsidRPr="002C2098" w:rsidRDefault="00B35C19" w:rsidP="002C2098">
            <w:pPr>
              <w:rPr>
                <w:rFonts w:ascii="Calibri" w:eastAsia="Times New Roman" w:hAnsi="Calibri"/>
              </w:rPr>
            </w:pPr>
            <w:hyperlink r:id="rId28" w:history="1">
              <w:r w:rsidR="002C2098" w:rsidRPr="002C2098">
                <w:rPr>
                  <w:rStyle w:val="Hyperlink"/>
                  <w:rFonts w:ascii="Calibri" w:eastAsia="Times New Roman" w:hAnsi="Calibri"/>
                </w:rPr>
                <w:t>SOI</w:t>
              </w:r>
            </w:hyperlink>
          </w:p>
        </w:tc>
      </w:tr>
      <w:tr w:rsidR="002C2098" w:rsidRPr="002C2098" w14:paraId="6F68D9BD"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B02879E" w14:textId="77777777" w:rsidR="002C2098" w:rsidRPr="002C2098" w:rsidRDefault="002C2098" w:rsidP="002C2098">
            <w:pPr>
              <w:rPr>
                <w:rFonts w:ascii="Calibri" w:eastAsia="Times New Roman" w:hAnsi="Calibri"/>
              </w:rPr>
            </w:pPr>
            <w:r w:rsidRPr="002C2098">
              <w:rPr>
                <w:rFonts w:ascii="Calibri" w:eastAsia="Times New Roman" w:hAnsi="Calibri"/>
              </w:rPr>
              <w:t>Jim Bikoff</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C1DC196" w14:textId="77777777" w:rsidR="002C2098" w:rsidRPr="002C2098" w:rsidRDefault="002C2098" w:rsidP="002C2098">
            <w:pPr>
              <w:rPr>
                <w:rFonts w:ascii="Calibri" w:eastAsia="Times New Roman" w:hAnsi="Calibri"/>
              </w:rPr>
            </w:pPr>
            <w:r w:rsidRPr="002C2098">
              <w:rPr>
                <w:rFonts w:ascii="Calibri" w:eastAsia="Times New Roman" w:hAnsi="Calibri"/>
              </w:rPr>
              <w:t>IPC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C987262" w14:textId="77777777" w:rsidR="002C2098" w:rsidRPr="002C2098" w:rsidRDefault="00B35C19" w:rsidP="002C2098">
            <w:pPr>
              <w:rPr>
                <w:rFonts w:ascii="Calibri" w:eastAsia="Times New Roman" w:hAnsi="Calibri"/>
              </w:rPr>
            </w:pPr>
            <w:hyperlink r:id="rId29" w:history="1">
              <w:r w:rsidR="002C2098" w:rsidRPr="002C2098">
                <w:rPr>
                  <w:rStyle w:val="Hyperlink"/>
                  <w:rFonts w:ascii="Calibri" w:eastAsia="Times New Roman" w:hAnsi="Calibri"/>
                </w:rPr>
                <w:t>SOI</w:t>
              </w:r>
            </w:hyperlink>
          </w:p>
        </w:tc>
      </w:tr>
      <w:tr w:rsidR="002C2098" w:rsidRPr="002C2098" w14:paraId="766700AB"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0ED3D2C" w14:textId="77777777" w:rsidR="002C2098" w:rsidRPr="002C2098" w:rsidRDefault="002C2098" w:rsidP="002C2098">
            <w:pPr>
              <w:rPr>
                <w:rFonts w:ascii="Calibri" w:eastAsia="Times New Roman" w:hAnsi="Calibri"/>
              </w:rPr>
            </w:pPr>
            <w:r w:rsidRPr="002C2098">
              <w:rPr>
                <w:rFonts w:ascii="Calibri" w:eastAsia="Times New Roman" w:hAnsi="Calibri"/>
              </w:rPr>
              <w:t>Keith Drazek</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A5B5F48" w14:textId="77777777" w:rsidR="002C2098" w:rsidRPr="002C2098" w:rsidRDefault="002C2098" w:rsidP="002C2098">
            <w:pPr>
              <w:rPr>
                <w:rFonts w:ascii="Calibri" w:eastAsia="Times New Roman" w:hAnsi="Calibri"/>
              </w:rPr>
            </w:pPr>
            <w:r w:rsidRPr="002C2098">
              <w:rPr>
                <w:rFonts w:ascii="Calibri" w:eastAsia="Times New Roman" w:hAnsi="Calibri"/>
              </w:rPr>
              <w:t>RySG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E62FBE9" w14:textId="77777777" w:rsidR="002C2098" w:rsidRPr="002C2098" w:rsidRDefault="00B35C19" w:rsidP="002C2098">
            <w:pPr>
              <w:rPr>
                <w:rFonts w:ascii="Calibri" w:eastAsia="Times New Roman" w:hAnsi="Calibri"/>
              </w:rPr>
            </w:pPr>
            <w:hyperlink r:id="rId30" w:history="1">
              <w:r w:rsidR="002C2098" w:rsidRPr="002C2098">
                <w:rPr>
                  <w:rStyle w:val="Hyperlink"/>
                  <w:rFonts w:ascii="Calibri" w:eastAsia="Times New Roman" w:hAnsi="Calibri"/>
                </w:rPr>
                <w:t>SOI</w:t>
              </w:r>
            </w:hyperlink>
          </w:p>
        </w:tc>
      </w:tr>
      <w:tr w:rsidR="002C2098" w:rsidRPr="002C2098" w14:paraId="5CA75947"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4591224" w14:textId="77777777" w:rsidR="002C2098" w:rsidRPr="002C2098" w:rsidRDefault="002C2098" w:rsidP="002C2098">
            <w:pPr>
              <w:rPr>
                <w:rFonts w:ascii="Calibri" w:eastAsia="Times New Roman" w:hAnsi="Calibri"/>
              </w:rPr>
            </w:pPr>
            <w:r w:rsidRPr="002C2098">
              <w:rPr>
                <w:rFonts w:ascii="Calibri" w:eastAsia="Times New Roman" w:hAnsi="Calibri"/>
              </w:rPr>
              <w:t>Mason Cole</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EF8DFA7" w14:textId="77777777" w:rsidR="002C2098" w:rsidRPr="002C2098" w:rsidRDefault="002C2098" w:rsidP="002C2098">
            <w:pPr>
              <w:rPr>
                <w:rFonts w:ascii="Calibri" w:eastAsia="Times New Roman" w:hAnsi="Calibri"/>
              </w:rPr>
            </w:pPr>
            <w:r w:rsidRPr="002C2098">
              <w:rPr>
                <w:rFonts w:ascii="Calibri" w:eastAsia="Times New Roman" w:hAnsi="Calibri"/>
              </w:rPr>
              <w:t>RySG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CA90EBD" w14:textId="77777777" w:rsidR="002C2098" w:rsidRPr="002C2098" w:rsidRDefault="00B35C19" w:rsidP="002C2098">
            <w:pPr>
              <w:rPr>
                <w:rFonts w:ascii="Calibri" w:eastAsia="Times New Roman" w:hAnsi="Calibri"/>
              </w:rPr>
            </w:pPr>
            <w:hyperlink r:id="rId31" w:history="1">
              <w:r w:rsidR="002C2098" w:rsidRPr="002C2098">
                <w:rPr>
                  <w:rStyle w:val="Hyperlink"/>
                  <w:rFonts w:ascii="Calibri" w:eastAsia="Times New Roman" w:hAnsi="Calibri"/>
                </w:rPr>
                <w:t>SOI</w:t>
              </w:r>
            </w:hyperlink>
          </w:p>
        </w:tc>
      </w:tr>
      <w:tr w:rsidR="002C2098" w:rsidRPr="002C2098" w14:paraId="5354B5D9"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25E0223" w14:textId="77777777" w:rsidR="002C2098" w:rsidRPr="002C2098" w:rsidRDefault="002C2098" w:rsidP="002C2098">
            <w:pPr>
              <w:rPr>
                <w:rFonts w:ascii="Calibri" w:eastAsia="Times New Roman" w:hAnsi="Calibri"/>
              </w:rPr>
            </w:pPr>
            <w:r w:rsidRPr="002C2098">
              <w:rPr>
                <w:rFonts w:ascii="Calibri" w:eastAsia="Times New Roman" w:hAnsi="Calibri"/>
              </w:rPr>
              <w:t>Mike Rodenbaugh</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FA2D95E" w14:textId="77777777" w:rsidR="002C2098" w:rsidRPr="002C2098" w:rsidRDefault="002C2098" w:rsidP="002C2098">
            <w:pPr>
              <w:rPr>
                <w:rFonts w:ascii="Calibri" w:eastAsia="Times New Roman" w:hAnsi="Calibri"/>
              </w:rPr>
            </w:pPr>
            <w:r w:rsidRPr="002C2098">
              <w:rPr>
                <w:rFonts w:ascii="Calibri" w:eastAsia="Times New Roman" w:hAnsi="Calibri"/>
              </w:rPr>
              <w:t>IPC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579F911" w14:textId="77777777" w:rsidR="002C2098" w:rsidRPr="002C2098" w:rsidRDefault="00B35C19" w:rsidP="002C2098">
            <w:pPr>
              <w:rPr>
                <w:rFonts w:ascii="Calibri" w:eastAsia="Times New Roman" w:hAnsi="Calibri"/>
              </w:rPr>
            </w:pPr>
            <w:hyperlink r:id="rId32" w:history="1">
              <w:r w:rsidR="002C2098" w:rsidRPr="002C2098">
                <w:rPr>
                  <w:rStyle w:val="Hyperlink"/>
                  <w:rFonts w:ascii="Calibri" w:eastAsia="Times New Roman" w:hAnsi="Calibri"/>
                </w:rPr>
                <w:t>SOI</w:t>
              </w:r>
            </w:hyperlink>
          </w:p>
        </w:tc>
      </w:tr>
      <w:tr w:rsidR="002C2098" w:rsidRPr="002C2098" w14:paraId="453BAF3A"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CB54D3F" w14:textId="77777777" w:rsidR="002C2098" w:rsidRPr="002C2098" w:rsidRDefault="002C2098" w:rsidP="002C2098">
            <w:pPr>
              <w:rPr>
                <w:rFonts w:ascii="Calibri" w:eastAsia="Times New Roman" w:hAnsi="Calibri"/>
              </w:rPr>
            </w:pPr>
            <w:r w:rsidRPr="002C2098">
              <w:rPr>
                <w:rFonts w:ascii="Calibri" w:eastAsia="Times New Roman" w:hAnsi="Calibri"/>
              </w:rPr>
              <w:t>Nat Cohen</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79B51D0" w14:textId="1EFCBD12" w:rsidR="002C2098" w:rsidRPr="002C2098" w:rsidRDefault="00294B38" w:rsidP="002C2098">
            <w:pPr>
              <w:rPr>
                <w:rFonts w:ascii="Calibri" w:eastAsia="Times New Roman" w:hAnsi="Calibri"/>
              </w:rPr>
            </w:pPr>
            <w:ins w:id="510" w:author="Mary Wong" w:date="2018-07-06T16:41:00Z">
              <w:r>
                <w:rPr>
                  <w:rFonts w:ascii="Calibri" w:eastAsia="Times New Roman" w:hAnsi="Calibri"/>
                </w:rPr>
                <w:t>C</w:t>
              </w:r>
            </w:ins>
            <w:r w:rsidR="002C2098" w:rsidRPr="002C2098">
              <w:rPr>
                <w:rFonts w:ascii="Calibri" w:eastAsia="Times New Roman" w:hAnsi="Calibri"/>
              </w:rPr>
              <w:t>B</w:t>
            </w:r>
            <w:ins w:id="511" w:author="Mary Wong" w:date="2018-07-06T16:41:00Z">
              <w:r>
                <w:rPr>
                  <w:rFonts w:ascii="Calibri" w:eastAsia="Times New Roman" w:hAnsi="Calibri"/>
                </w:rPr>
                <w:t>U</w:t>
              </w:r>
            </w:ins>
            <w:r w:rsidR="002C2098" w:rsidRPr="002C2098">
              <w:rPr>
                <w:rFonts w:ascii="Calibri" w:eastAsia="Times New Roman" w:hAnsi="Calibri"/>
              </w:rPr>
              <w:t>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C9E7001" w14:textId="77777777" w:rsidR="002C2098" w:rsidRPr="002C2098" w:rsidRDefault="00B35C19" w:rsidP="002C2098">
            <w:pPr>
              <w:rPr>
                <w:rFonts w:ascii="Calibri" w:eastAsia="Times New Roman" w:hAnsi="Calibri"/>
              </w:rPr>
            </w:pPr>
            <w:hyperlink r:id="rId33" w:history="1">
              <w:r w:rsidR="002C2098" w:rsidRPr="002C2098">
                <w:rPr>
                  <w:rStyle w:val="Hyperlink"/>
                  <w:rFonts w:ascii="Calibri" w:eastAsia="Times New Roman" w:hAnsi="Calibri"/>
                </w:rPr>
                <w:t>SOI</w:t>
              </w:r>
            </w:hyperlink>
          </w:p>
        </w:tc>
      </w:tr>
      <w:tr w:rsidR="002C2098" w:rsidRPr="002C2098" w14:paraId="28C7BB51"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400E920" w14:textId="77777777" w:rsidR="002C2098" w:rsidRPr="002C2098" w:rsidRDefault="002C2098" w:rsidP="002C2098">
            <w:pPr>
              <w:rPr>
                <w:rFonts w:ascii="Calibri" w:eastAsia="Times New Roman" w:hAnsi="Calibri"/>
              </w:rPr>
            </w:pPr>
            <w:r w:rsidRPr="002C2098">
              <w:rPr>
                <w:rFonts w:ascii="Calibri" w:eastAsia="Times New Roman" w:hAnsi="Calibri"/>
              </w:rPr>
              <w:t>Osvaldo Novoa</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449255A" w14:textId="77777777" w:rsidR="002C2098" w:rsidRPr="002C2098" w:rsidRDefault="002C2098" w:rsidP="002C2098">
            <w:pPr>
              <w:rPr>
                <w:rFonts w:ascii="Calibri" w:eastAsia="Times New Roman" w:hAnsi="Calibri"/>
              </w:rPr>
            </w:pPr>
            <w:r w:rsidRPr="002C2098">
              <w:rPr>
                <w:rFonts w:ascii="Calibri" w:eastAsia="Times New Roman" w:hAnsi="Calibri"/>
              </w:rPr>
              <w:t>ISPCP</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52ADF5D" w14:textId="77777777" w:rsidR="002C2098" w:rsidRPr="002C2098" w:rsidRDefault="00B35C19" w:rsidP="002C2098">
            <w:pPr>
              <w:rPr>
                <w:rFonts w:ascii="Calibri" w:eastAsia="Times New Roman" w:hAnsi="Calibri"/>
              </w:rPr>
            </w:pPr>
            <w:hyperlink r:id="rId34" w:history="1">
              <w:r w:rsidR="002C2098" w:rsidRPr="002C2098">
                <w:rPr>
                  <w:rStyle w:val="Hyperlink"/>
                  <w:rFonts w:ascii="Calibri" w:eastAsia="Times New Roman" w:hAnsi="Calibri"/>
                </w:rPr>
                <w:t>SOI</w:t>
              </w:r>
            </w:hyperlink>
          </w:p>
        </w:tc>
      </w:tr>
      <w:tr w:rsidR="002C2098" w:rsidRPr="002C2098" w14:paraId="3CFEA031"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69CC9C2" w14:textId="77777777" w:rsidR="002C2098" w:rsidRPr="002C2098" w:rsidRDefault="002C2098" w:rsidP="002C2098">
            <w:pPr>
              <w:rPr>
                <w:rFonts w:ascii="Calibri" w:eastAsia="Times New Roman" w:hAnsi="Calibri"/>
              </w:rPr>
            </w:pPr>
            <w:r w:rsidRPr="002C2098">
              <w:rPr>
                <w:rFonts w:ascii="Calibri" w:eastAsia="Times New Roman" w:hAnsi="Calibri"/>
              </w:rPr>
              <w:t>Paul Raynor Keating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7A46716" w14:textId="77777777" w:rsidR="002C2098" w:rsidRPr="002C2098" w:rsidRDefault="002C2098" w:rsidP="002C2098">
            <w:pPr>
              <w:rPr>
                <w:rFonts w:ascii="Calibri" w:eastAsia="Times New Roman" w:hAnsi="Calibri"/>
              </w:rPr>
            </w:pPr>
            <w:r w:rsidRPr="002C2098">
              <w:rPr>
                <w:rFonts w:ascii="Calibri" w:eastAsia="Times New Roman" w:hAnsi="Calibri"/>
              </w:rPr>
              <w:t>NCUC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91385BE" w14:textId="77777777" w:rsidR="002C2098" w:rsidRPr="002C2098" w:rsidRDefault="00B35C19" w:rsidP="002C2098">
            <w:pPr>
              <w:rPr>
                <w:rFonts w:ascii="Calibri" w:eastAsia="Times New Roman" w:hAnsi="Calibri"/>
              </w:rPr>
            </w:pPr>
            <w:hyperlink r:id="rId35" w:history="1">
              <w:r w:rsidR="002C2098" w:rsidRPr="002C2098">
                <w:rPr>
                  <w:rStyle w:val="Hyperlink"/>
                  <w:rFonts w:ascii="Calibri" w:eastAsia="Times New Roman" w:hAnsi="Calibri"/>
                </w:rPr>
                <w:t>SOI</w:t>
              </w:r>
            </w:hyperlink>
          </w:p>
        </w:tc>
      </w:tr>
      <w:tr w:rsidR="002C2098" w:rsidRPr="002C2098" w14:paraId="34ACD143"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02619C1" w14:textId="77777777" w:rsidR="002C2098" w:rsidRPr="002C2098" w:rsidRDefault="002C2098" w:rsidP="002C2098">
            <w:pPr>
              <w:rPr>
                <w:rFonts w:ascii="Calibri" w:eastAsia="Times New Roman" w:hAnsi="Calibri"/>
              </w:rPr>
            </w:pPr>
            <w:r w:rsidRPr="002C2098">
              <w:rPr>
                <w:rFonts w:ascii="Calibri" w:eastAsia="Times New Roman" w:hAnsi="Calibri"/>
              </w:rPr>
              <w:t>Paul Tattersfield</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D7CC80B" w14:textId="77777777" w:rsidR="002C2098" w:rsidRPr="002C2098" w:rsidRDefault="002C2098" w:rsidP="002C2098">
            <w:pPr>
              <w:rPr>
                <w:rFonts w:ascii="Calibri" w:eastAsia="Times New Roman" w:hAnsi="Calibri"/>
              </w:rPr>
            </w:pPr>
            <w:r w:rsidRPr="002C2098">
              <w:rPr>
                <w:rFonts w:ascii="Calibri" w:eastAsia="Times New Roman" w:hAnsi="Calibri"/>
              </w:rPr>
              <w:t>Individual</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713262F" w14:textId="77777777" w:rsidR="002C2098" w:rsidRPr="002C2098" w:rsidRDefault="00B35C19" w:rsidP="002C2098">
            <w:pPr>
              <w:rPr>
                <w:rFonts w:ascii="Calibri" w:eastAsia="Times New Roman" w:hAnsi="Calibri"/>
              </w:rPr>
            </w:pPr>
            <w:hyperlink r:id="rId36" w:history="1">
              <w:r w:rsidR="002C2098" w:rsidRPr="002C2098">
                <w:rPr>
                  <w:rStyle w:val="Hyperlink"/>
                  <w:rFonts w:ascii="Calibri" w:eastAsia="Times New Roman" w:hAnsi="Calibri"/>
                </w:rPr>
                <w:t>SOI</w:t>
              </w:r>
            </w:hyperlink>
          </w:p>
        </w:tc>
      </w:tr>
      <w:tr w:rsidR="002C2098" w:rsidRPr="002C2098" w14:paraId="45749FA7"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57F4E52" w14:textId="290C3033" w:rsidR="002C2098" w:rsidRPr="002C2098" w:rsidRDefault="002C2098" w:rsidP="002C2098">
            <w:pPr>
              <w:rPr>
                <w:rFonts w:ascii="Calibri" w:eastAsia="Times New Roman" w:hAnsi="Calibri"/>
              </w:rPr>
            </w:pPr>
            <w:r w:rsidRPr="002C2098">
              <w:rPr>
                <w:rFonts w:ascii="Calibri" w:eastAsia="Times New Roman" w:hAnsi="Calibri"/>
              </w:rPr>
              <w:t>Petter Rindforth</w:t>
            </w:r>
            <w:ins w:id="512" w:author="Mary Wong" w:date="2018-07-06T16:41:00Z">
              <w:r w:rsidR="00294B38">
                <w:rPr>
                  <w:rFonts w:ascii="Calibri" w:eastAsia="Times New Roman" w:hAnsi="Calibri"/>
                </w:rPr>
                <w:t xml:space="preserve"> (chair)</w:t>
              </w:r>
            </w:ins>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C033E2E" w14:textId="77777777" w:rsidR="002C2098" w:rsidRPr="002C2098" w:rsidRDefault="002C2098" w:rsidP="002C2098">
            <w:pPr>
              <w:rPr>
                <w:rFonts w:ascii="Calibri" w:eastAsia="Times New Roman" w:hAnsi="Calibri"/>
              </w:rPr>
            </w:pPr>
            <w:r w:rsidRPr="002C2098">
              <w:rPr>
                <w:rFonts w:ascii="Calibri" w:eastAsia="Times New Roman" w:hAnsi="Calibri"/>
              </w:rPr>
              <w:t>IPC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37548C0" w14:textId="77777777" w:rsidR="002C2098" w:rsidRPr="002C2098" w:rsidRDefault="00B35C19" w:rsidP="002C2098">
            <w:pPr>
              <w:rPr>
                <w:rFonts w:ascii="Calibri" w:eastAsia="Times New Roman" w:hAnsi="Calibri"/>
              </w:rPr>
            </w:pPr>
            <w:hyperlink r:id="rId37" w:history="1">
              <w:r w:rsidR="002C2098" w:rsidRPr="002C2098">
                <w:rPr>
                  <w:rStyle w:val="Hyperlink"/>
                  <w:rFonts w:ascii="Calibri" w:eastAsia="Times New Roman" w:hAnsi="Calibri"/>
                </w:rPr>
                <w:t>SOI</w:t>
              </w:r>
            </w:hyperlink>
          </w:p>
        </w:tc>
      </w:tr>
      <w:tr w:rsidR="002C2098" w:rsidRPr="002C2098" w14:paraId="19A423AB"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9EE45B5" w14:textId="2B1A68FF" w:rsidR="002C2098" w:rsidRPr="002C2098" w:rsidRDefault="002C2098" w:rsidP="002C2098">
            <w:pPr>
              <w:rPr>
                <w:rFonts w:ascii="Calibri" w:eastAsia="Times New Roman" w:hAnsi="Calibri"/>
              </w:rPr>
            </w:pPr>
            <w:r w:rsidRPr="002C2098">
              <w:rPr>
                <w:rFonts w:ascii="Calibri" w:eastAsia="Times New Roman" w:hAnsi="Calibri"/>
              </w:rPr>
              <w:lastRenderedPageBreak/>
              <w:t>Phil Corwin</w:t>
            </w:r>
            <w:ins w:id="513" w:author="Mary Wong" w:date="2018-07-06T16:41:00Z">
              <w:r w:rsidR="00294B38">
                <w:rPr>
                  <w:rFonts w:ascii="Calibri" w:eastAsia="Times New Roman" w:hAnsi="Calibri"/>
                </w:rPr>
                <w:t xml:space="preserve"> (co-chair till 11 May 2018)</w:t>
              </w:r>
            </w:ins>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A789A4C" w14:textId="2F87180E" w:rsidR="002C2098" w:rsidRPr="002C2098" w:rsidRDefault="002C2098" w:rsidP="002C2098">
            <w:pPr>
              <w:rPr>
                <w:rFonts w:ascii="Calibri" w:eastAsia="Times New Roman" w:hAnsi="Calibri"/>
              </w:rPr>
            </w:pPr>
            <w:del w:id="514" w:author="Mary Wong" w:date="2018-07-06T16:40:00Z">
              <w:r w:rsidRPr="002C2098" w:rsidDel="00294B38">
                <w:rPr>
                  <w:rFonts w:ascii="Calibri" w:eastAsia="Times New Roman" w:hAnsi="Calibri"/>
                </w:rPr>
                <w:delText>BC</w:delText>
              </w:r>
            </w:del>
            <w:ins w:id="515" w:author="Mary Wong" w:date="2018-07-06T16:40:00Z">
              <w:r w:rsidR="00294B38">
                <w:rPr>
                  <w:rFonts w:ascii="Calibri" w:eastAsia="Times New Roman" w:hAnsi="Calibri"/>
                </w:rPr>
                <w:t>RySG</w:t>
              </w:r>
            </w:ins>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FC452AA" w14:textId="77777777" w:rsidR="002C2098" w:rsidRPr="002C2098" w:rsidRDefault="00B35C19" w:rsidP="002C2098">
            <w:pPr>
              <w:rPr>
                <w:rFonts w:ascii="Calibri" w:eastAsia="Times New Roman" w:hAnsi="Calibri"/>
              </w:rPr>
            </w:pPr>
            <w:hyperlink r:id="rId38" w:history="1">
              <w:r w:rsidR="002C2098" w:rsidRPr="002C2098">
                <w:rPr>
                  <w:rStyle w:val="Hyperlink"/>
                  <w:rFonts w:ascii="Calibri" w:eastAsia="Times New Roman" w:hAnsi="Calibri"/>
                </w:rPr>
                <w:t>SOI</w:t>
              </w:r>
            </w:hyperlink>
          </w:p>
        </w:tc>
      </w:tr>
      <w:tr w:rsidR="002C2098" w:rsidRPr="002C2098" w14:paraId="42F408B3"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7F84026" w14:textId="77777777" w:rsidR="002C2098" w:rsidRPr="002C2098" w:rsidRDefault="002C2098" w:rsidP="002C2098">
            <w:pPr>
              <w:rPr>
                <w:rFonts w:ascii="Calibri" w:eastAsia="Times New Roman" w:hAnsi="Calibri"/>
              </w:rPr>
            </w:pPr>
            <w:r w:rsidRPr="002C2098">
              <w:rPr>
                <w:rFonts w:ascii="Calibri" w:eastAsia="Times New Roman" w:hAnsi="Calibri"/>
              </w:rPr>
              <w:t>Poncelet Ileleji</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7BD2C80" w14:textId="77777777" w:rsidR="002C2098" w:rsidRPr="002C2098" w:rsidRDefault="002C2098" w:rsidP="002C2098">
            <w:pPr>
              <w:rPr>
                <w:rFonts w:ascii="Calibri" w:eastAsia="Times New Roman" w:hAnsi="Calibri"/>
              </w:rPr>
            </w:pPr>
            <w:r w:rsidRPr="002C2098">
              <w:rPr>
                <w:rFonts w:ascii="Calibri" w:eastAsia="Times New Roman" w:hAnsi="Calibri"/>
              </w:rPr>
              <w:t>NPOC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F60E311" w14:textId="77777777" w:rsidR="002C2098" w:rsidRPr="002C2098" w:rsidRDefault="00B35C19" w:rsidP="002C2098">
            <w:pPr>
              <w:rPr>
                <w:rFonts w:ascii="Calibri" w:eastAsia="Times New Roman" w:hAnsi="Calibri"/>
              </w:rPr>
            </w:pPr>
            <w:hyperlink r:id="rId39" w:history="1">
              <w:r w:rsidR="002C2098" w:rsidRPr="002C2098">
                <w:rPr>
                  <w:rStyle w:val="Hyperlink"/>
                  <w:rFonts w:ascii="Calibri" w:eastAsia="Times New Roman" w:hAnsi="Calibri"/>
                </w:rPr>
                <w:t>SOI</w:t>
              </w:r>
            </w:hyperlink>
          </w:p>
        </w:tc>
      </w:tr>
      <w:tr w:rsidR="002C2098" w:rsidRPr="002C2098" w14:paraId="3958FD80"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DD5EF04" w14:textId="77777777" w:rsidR="002C2098" w:rsidRPr="002C2098" w:rsidRDefault="002C2098" w:rsidP="002C2098">
            <w:pPr>
              <w:rPr>
                <w:rFonts w:ascii="Calibri" w:eastAsia="Times New Roman" w:hAnsi="Calibri"/>
              </w:rPr>
            </w:pPr>
            <w:r w:rsidRPr="002C2098">
              <w:rPr>
                <w:rFonts w:ascii="Calibri" w:eastAsia="Times New Roman" w:hAnsi="Calibri"/>
              </w:rPr>
              <w:t>Reg Levy</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8BB737F" w14:textId="77777777" w:rsidR="002C2098" w:rsidRPr="002C2098" w:rsidRDefault="002C2098" w:rsidP="002C2098">
            <w:pPr>
              <w:rPr>
                <w:rFonts w:ascii="Calibri" w:eastAsia="Times New Roman" w:hAnsi="Calibri"/>
              </w:rPr>
            </w:pPr>
            <w:r w:rsidRPr="002C2098">
              <w:rPr>
                <w:rFonts w:ascii="Calibri" w:eastAsia="Times New Roman" w:hAnsi="Calibri"/>
              </w:rPr>
              <w:t>RrSG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A4A8EE7" w14:textId="77777777" w:rsidR="002C2098" w:rsidRPr="002C2098" w:rsidRDefault="00B35C19" w:rsidP="002C2098">
            <w:pPr>
              <w:rPr>
                <w:rFonts w:ascii="Calibri" w:eastAsia="Times New Roman" w:hAnsi="Calibri"/>
              </w:rPr>
            </w:pPr>
            <w:hyperlink r:id="rId40" w:history="1">
              <w:r w:rsidR="002C2098" w:rsidRPr="002C2098">
                <w:rPr>
                  <w:rStyle w:val="Hyperlink"/>
                  <w:rFonts w:ascii="Calibri" w:eastAsia="Times New Roman" w:hAnsi="Calibri"/>
                </w:rPr>
                <w:t>SOI</w:t>
              </w:r>
            </w:hyperlink>
          </w:p>
        </w:tc>
      </w:tr>
      <w:tr w:rsidR="002C2098" w:rsidRPr="002C2098" w14:paraId="09E61EC1"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FF6D1EC" w14:textId="0F6531E8" w:rsidR="002C2098" w:rsidRPr="002C2098" w:rsidRDefault="002C2098" w:rsidP="002C2098">
            <w:pPr>
              <w:rPr>
                <w:rFonts w:ascii="Calibri" w:eastAsia="Times New Roman" w:hAnsi="Calibri"/>
              </w:rPr>
            </w:pPr>
            <w:r w:rsidRPr="002C2098">
              <w:rPr>
                <w:rFonts w:ascii="Calibri" w:eastAsia="Times New Roman" w:hAnsi="Calibri"/>
              </w:rPr>
              <w:t>Susan Kawaguchi </w:t>
            </w:r>
            <w:ins w:id="516" w:author="Mary Wong" w:date="2018-07-06T16:41:00Z">
              <w:r w:rsidR="00294B38">
                <w:rPr>
                  <w:rFonts w:ascii="Calibri" w:eastAsia="Times New Roman" w:hAnsi="Calibri"/>
                </w:rPr>
                <w:t>(GNSO Council liaison)</w:t>
              </w:r>
            </w:ins>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17B0902" w14:textId="4FAB270E" w:rsidR="002C2098" w:rsidRPr="002C2098" w:rsidRDefault="00294B38" w:rsidP="002C2098">
            <w:pPr>
              <w:rPr>
                <w:rFonts w:ascii="Calibri" w:eastAsia="Times New Roman" w:hAnsi="Calibri"/>
              </w:rPr>
            </w:pPr>
            <w:ins w:id="517" w:author="Mary Wong" w:date="2018-07-06T16:41:00Z">
              <w:r>
                <w:rPr>
                  <w:rFonts w:ascii="Calibri" w:eastAsia="Times New Roman" w:hAnsi="Calibri"/>
                </w:rPr>
                <w:t>C</w:t>
              </w:r>
            </w:ins>
            <w:r w:rsidR="002C2098" w:rsidRPr="002C2098">
              <w:rPr>
                <w:rFonts w:ascii="Calibri" w:eastAsia="Times New Roman" w:hAnsi="Calibri"/>
              </w:rPr>
              <w:t>B</w:t>
            </w:r>
            <w:ins w:id="518" w:author="Mary Wong" w:date="2018-07-06T16:41:00Z">
              <w:r>
                <w:rPr>
                  <w:rFonts w:ascii="Calibri" w:eastAsia="Times New Roman" w:hAnsi="Calibri"/>
                </w:rPr>
                <w:t>U</w:t>
              </w:r>
            </w:ins>
            <w:r w:rsidR="002C2098" w:rsidRPr="002C2098">
              <w:rPr>
                <w:rFonts w:ascii="Calibri" w:eastAsia="Times New Roman" w:hAnsi="Calibri"/>
              </w:rPr>
              <w:t>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81572E9" w14:textId="77777777" w:rsidR="002C2098" w:rsidRPr="002C2098" w:rsidRDefault="00B35C19" w:rsidP="002C2098">
            <w:pPr>
              <w:rPr>
                <w:rFonts w:ascii="Calibri" w:eastAsia="Times New Roman" w:hAnsi="Calibri"/>
              </w:rPr>
            </w:pPr>
            <w:hyperlink r:id="rId41" w:history="1">
              <w:r w:rsidR="002C2098" w:rsidRPr="002C2098">
                <w:rPr>
                  <w:rStyle w:val="Hyperlink"/>
                  <w:rFonts w:ascii="Calibri" w:eastAsia="Times New Roman" w:hAnsi="Calibri"/>
                </w:rPr>
                <w:t>SOI</w:t>
              </w:r>
            </w:hyperlink>
          </w:p>
        </w:tc>
      </w:tr>
      <w:tr w:rsidR="002C2098" w:rsidRPr="002C2098" w14:paraId="2878B1EC"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0A1BB32" w14:textId="77777777" w:rsidR="002C2098" w:rsidRPr="002C2098" w:rsidRDefault="002C2098" w:rsidP="002C2098">
            <w:pPr>
              <w:rPr>
                <w:rFonts w:ascii="Calibri" w:eastAsia="Times New Roman" w:hAnsi="Calibri"/>
              </w:rPr>
            </w:pPr>
            <w:r w:rsidRPr="002C2098">
              <w:rPr>
                <w:rFonts w:ascii="Calibri" w:eastAsia="Times New Roman" w:hAnsi="Calibri"/>
              </w:rPr>
              <w:t>Theo Geurts</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F837A72" w14:textId="77777777" w:rsidR="002C2098" w:rsidRPr="002C2098" w:rsidRDefault="002C2098" w:rsidP="002C2098">
            <w:pPr>
              <w:rPr>
                <w:rFonts w:ascii="Calibri" w:eastAsia="Times New Roman" w:hAnsi="Calibri"/>
              </w:rPr>
            </w:pPr>
            <w:r w:rsidRPr="002C2098">
              <w:rPr>
                <w:rFonts w:ascii="Calibri" w:eastAsia="Times New Roman" w:hAnsi="Calibri"/>
              </w:rPr>
              <w:t>RrSG</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1FD2B73" w14:textId="77777777" w:rsidR="002C2098" w:rsidRPr="002C2098" w:rsidRDefault="00B35C19" w:rsidP="002C2098">
            <w:pPr>
              <w:rPr>
                <w:rFonts w:ascii="Calibri" w:eastAsia="Times New Roman" w:hAnsi="Calibri"/>
              </w:rPr>
            </w:pPr>
            <w:hyperlink r:id="rId42" w:history="1">
              <w:r w:rsidR="002C2098" w:rsidRPr="002C2098">
                <w:rPr>
                  <w:rStyle w:val="Hyperlink"/>
                  <w:rFonts w:ascii="Calibri" w:eastAsia="Times New Roman" w:hAnsi="Calibri"/>
                </w:rPr>
                <w:t>SOI</w:t>
              </w:r>
            </w:hyperlink>
          </w:p>
        </w:tc>
      </w:tr>
      <w:tr w:rsidR="002C2098" w:rsidRPr="002C2098" w14:paraId="21880644" w14:textId="77777777" w:rsidTr="002C2098">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FEE1EDE" w14:textId="77777777" w:rsidR="002C2098" w:rsidRPr="002C2098" w:rsidRDefault="002C2098" w:rsidP="002C2098">
            <w:pPr>
              <w:rPr>
                <w:rFonts w:ascii="Calibri" w:eastAsia="Times New Roman" w:hAnsi="Calibri"/>
              </w:rPr>
            </w:pPr>
            <w:r w:rsidRPr="002C2098">
              <w:rPr>
                <w:rFonts w:ascii="Calibri" w:eastAsia="Times New Roman" w:hAnsi="Calibri"/>
              </w:rPr>
              <w:t>Zak Muscovitch</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FAD0C67" w14:textId="245FFE77" w:rsidR="002C2098" w:rsidRPr="002C2098" w:rsidRDefault="00294B38" w:rsidP="002C2098">
            <w:pPr>
              <w:rPr>
                <w:rFonts w:ascii="Calibri" w:eastAsia="Times New Roman" w:hAnsi="Calibri"/>
              </w:rPr>
            </w:pPr>
            <w:ins w:id="519" w:author="Mary Wong" w:date="2018-07-06T16:41:00Z">
              <w:r>
                <w:rPr>
                  <w:rFonts w:ascii="Calibri" w:eastAsia="Times New Roman" w:hAnsi="Calibri"/>
                </w:rPr>
                <w:t>C</w:t>
              </w:r>
            </w:ins>
            <w:r w:rsidR="002C2098" w:rsidRPr="002C2098">
              <w:rPr>
                <w:rFonts w:ascii="Calibri" w:eastAsia="Times New Roman" w:hAnsi="Calibri"/>
              </w:rPr>
              <w:t>B</w:t>
            </w:r>
            <w:ins w:id="520" w:author="Mary Wong" w:date="2018-07-06T16:41:00Z">
              <w:r>
                <w:rPr>
                  <w:rFonts w:ascii="Calibri" w:eastAsia="Times New Roman" w:hAnsi="Calibri"/>
                </w:rPr>
                <w:t>U</w:t>
              </w:r>
            </w:ins>
            <w:r w:rsidR="002C2098" w:rsidRPr="002C2098">
              <w:rPr>
                <w:rFonts w:ascii="Calibri" w:eastAsia="Times New Roman" w:hAnsi="Calibri"/>
              </w:rPr>
              <w:t>C</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CC1CAA6" w14:textId="77777777" w:rsidR="002C2098" w:rsidRPr="002C2098" w:rsidRDefault="00B35C19" w:rsidP="002C2098">
            <w:pPr>
              <w:rPr>
                <w:rFonts w:ascii="Calibri" w:eastAsia="Times New Roman" w:hAnsi="Calibri"/>
              </w:rPr>
            </w:pPr>
            <w:hyperlink r:id="rId43" w:history="1">
              <w:r w:rsidR="002C2098" w:rsidRPr="002C2098">
                <w:rPr>
                  <w:rStyle w:val="Hyperlink"/>
                  <w:rFonts w:ascii="Calibri" w:eastAsia="Times New Roman" w:hAnsi="Calibri"/>
                </w:rPr>
                <w:t>SOI</w:t>
              </w:r>
            </w:hyperlink>
          </w:p>
        </w:tc>
      </w:tr>
    </w:tbl>
    <w:p w14:paraId="7A652EE0" w14:textId="77777777" w:rsidR="002C2098" w:rsidRPr="002C2098" w:rsidRDefault="002C2098" w:rsidP="002C2098">
      <w:pPr>
        <w:rPr>
          <w:rFonts w:ascii="Calibri" w:eastAsia="Times New Roman" w:hAnsi="Calibri"/>
        </w:rPr>
      </w:pP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2C2098" w:rsidRPr="002C2098" w14:paraId="7F463530" w14:textId="77777777" w:rsidTr="002C2098">
        <w:tc>
          <w:tcPr>
            <w:tcW w:w="0" w:type="auto"/>
            <w:vAlign w:val="center"/>
            <w:hideMark/>
          </w:tcPr>
          <w:p w14:paraId="16C42EDB" w14:textId="77777777" w:rsidR="002C2098" w:rsidRPr="002C2098" w:rsidRDefault="002C2098" w:rsidP="002C2098">
            <w:pPr>
              <w:rPr>
                <w:rFonts w:ascii="Calibri" w:eastAsia="Times New Roman" w:hAnsi="Calibri"/>
              </w:rPr>
            </w:pPr>
          </w:p>
        </w:tc>
      </w:tr>
    </w:tbl>
    <w:p w14:paraId="7AC82269" w14:textId="77777777" w:rsidR="00EA1D92" w:rsidRPr="009149FD" w:rsidRDefault="00EA1D92" w:rsidP="008C5C31">
      <w:pPr>
        <w:rPr>
          <w:rFonts w:ascii="Calibri" w:eastAsia="Times New Roman" w:hAnsi="Calibri"/>
        </w:rPr>
      </w:pPr>
    </w:p>
    <w:p w14:paraId="6ADD19A4" w14:textId="77777777" w:rsidR="00EA1D92" w:rsidRPr="009149FD" w:rsidRDefault="00EA1D92" w:rsidP="008C5C31">
      <w:pPr>
        <w:rPr>
          <w:rFonts w:ascii="Calibri" w:eastAsia="Times New Roman" w:hAnsi="Calibri"/>
        </w:rPr>
      </w:pPr>
    </w:p>
    <w:p w14:paraId="567674BD" w14:textId="77777777" w:rsidR="00C00DD6" w:rsidRPr="009149FD" w:rsidRDefault="00C00DD6" w:rsidP="008C5C31">
      <w:pPr>
        <w:rPr>
          <w:rFonts w:ascii="Calibri" w:eastAsia="Times New Roman" w:hAnsi="Calibri"/>
        </w:rPr>
      </w:pPr>
    </w:p>
    <w:p w14:paraId="196964E2" w14:textId="678B8D0F" w:rsidR="00234A02" w:rsidRPr="009149FD" w:rsidRDefault="00234A02" w:rsidP="00234A02">
      <w:pPr>
        <w:rPr>
          <w:rFonts w:ascii="Calibri" w:eastAsia="Times New Roman" w:hAnsi="Calibri"/>
        </w:rPr>
      </w:pPr>
      <w:r w:rsidRPr="009149FD">
        <w:rPr>
          <w:rFonts w:ascii="Calibri" w:eastAsia="Times New Roman" w:hAnsi="Calibri"/>
        </w:rPr>
        <w:t xml:space="preserve">The Statements of Interest of the </w:t>
      </w:r>
      <w:r w:rsidR="00FD75A1">
        <w:rPr>
          <w:rFonts w:ascii="Calibri" w:eastAsia="Times New Roman" w:hAnsi="Calibri"/>
        </w:rPr>
        <w:t>Working Group</w:t>
      </w:r>
      <w:r w:rsidRPr="009149FD">
        <w:rPr>
          <w:rFonts w:ascii="Calibri" w:eastAsia="Times New Roman" w:hAnsi="Calibri"/>
        </w:rPr>
        <w:t xml:space="preserve"> members can be found at </w:t>
      </w:r>
      <w:hyperlink r:id="rId44" w:history="1">
        <w:r w:rsidR="003119AD" w:rsidRPr="009149FD">
          <w:rPr>
            <w:rStyle w:val="Hyperlink"/>
            <w:rFonts w:ascii="Calibri" w:eastAsia="Times New Roman" w:hAnsi="Calibri"/>
          </w:rPr>
          <w:t>https://community.icann.org/x/97rhAg</w:t>
        </w:r>
      </w:hyperlink>
      <w:r w:rsidRPr="009149FD">
        <w:rPr>
          <w:rFonts w:ascii="Calibri" w:eastAsia="Times New Roman" w:hAnsi="Calibri"/>
        </w:rPr>
        <w:t xml:space="preserve">. </w:t>
      </w:r>
    </w:p>
    <w:p w14:paraId="7B4FECFE" w14:textId="77777777" w:rsidR="00234A02" w:rsidRPr="009149FD" w:rsidRDefault="00234A02" w:rsidP="00234A02">
      <w:pPr>
        <w:rPr>
          <w:rFonts w:ascii="Calibri" w:eastAsia="Times New Roman" w:hAnsi="Calibri"/>
        </w:rPr>
      </w:pPr>
    </w:p>
    <w:p w14:paraId="4443C3A2" w14:textId="0A178B3A" w:rsidR="00234A02" w:rsidRPr="009149FD" w:rsidRDefault="00234A02" w:rsidP="00234A02">
      <w:pPr>
        <w:rPr>
          <w:rFonts w:ascii="Calibri" w:eastAsia="Times New Roman" w:hAnsi="Calibri"/>
        </w:rPr>
      </w:pPr>
      <w:r w:rsidRPr="009149FD">
        <w:rPr>
          <w:rFonts w:ascii="Calibri" w:eastAsia="Times New Roman" w:hAnsi="Calibri"/>
        </w:rPr>
        <w:t>The attendance records can be found at</w:t>
      </w:r>
      <w:r w:rsidR="003119AD" w:rsidRPr="009149FD">
        <w:rPr>
          <w:rFonts w:ascii="Calibri" w:eastAsia="Times New Roman" w:hAnsi="Calibri"/>
        </w:rPr>
        <w:t xml:space="preserve"> </w:t>
      </w:r>
      <w:hyperlink r:id="rId45" w:history="1">
        <w:r w:rsidR="003119AD" w:rsidRPr="009149FD">
          <w:rPr>
            <w:rStyle w:val="Hyperlink"/>
            <w:rFonts w:ascii="Calibri" w:eastAsia="Times New Roman" w:hAnsi="Calibri"/>
          </w:rPr>
          <w:t>https://community.icann.org/x/-jXxAg</w:t>
        </w:r>
      </w:hyperlink>
      <w:r w:rsidRPr="009149FD">
        <w:rPr>
          <w:rFonts w:ascii="Calibri" w:eastAsia="Times New Roman" w:hAnsi="Calibri"/>
        </w:rPr>
        <w:t>. The email archives can be found at</w:t>
      </w:r>
      <w:r w:rsidR="003119AD" w:rsidRPr="009149FD">
        <w:rPr>
          <w:rFonts w:ascii="Calibri" w:eastAsia="Times New Roman" w:hAnsi="Calibri"/>
        </w:rPr>
        <w:t xml:space="preserve"> (</w:t>
      </w:r>
      <w:hyperlink r:id="rId46" w:history="1">
        <w:r w:rsidR="003119AD" w:rsidRPr="009149FD">
          <w:rPr>
            <w:rStyle w:val="Hyperlink"/>
            <w:rFonts w:ascii="Calibri" w:eastAsia="Times New Roman" w:hAnsi="Calibri"/>
          </w:rPr>
          <w:t>http://mm.icann.org/pipermail/gnso-igo-ingo-crp/</w:t>
        </w:r>
      </w:hyperlink>
      <w:r w:rsidRPr="009149FD">
        <w:rPr>
          <w:rFonts w:ascii="Calibri" w:eastAsia="Times New Roman" w:hAnsi="Calibri"/>
        </w:rPr>
        <w:t xml:space="preserve">. </w:t>
      </w:r>
    </w:p>
    <w:p w14:paraId="76B50553" w14:textId="77777777" w:rsidR="00234A02" w:rsidRPr="009149FD" w:rsidRDefault="00234A02" w:rsidP="00234A02">
      <w:pPr>
        <w:rPr>
          <w:rFonts w:ascii="Calibri" w:eastAsia="Times New Roman" w:hAnsi="Calibri"/>
        </w:rPr>
      </w:pPr>
    </w:p>
    <w:p w14:paraId="199A3B70" w14:textId="383BE148" w:rsidR="00234A02" w:rsidRPr="009149FD" w:rsidRDefault="00234A02" w:rsidP="00234A02">
      <w:pPr>
        <w:rPr>
          <w:rFonts w:ascii="Calibri" w:eastAsia="Times New Roman" w:hAnsi="Calibri"/>
        </w:rPr>
      </w:pPr>
      <w:r w:rsidRPr="009149FD">
        <w:rPr>
          <w:rFonts w:ascii="Calibri" w:eastAsia="Times New Roman" w:hAnsi="Calibri"/>
        </w:rPr>
        <w:t xml:space="preserve">* The following are the ICANN SO/ACs and GNSO Stakeholder Groups and Constituencies for which </w:t>
      </w:r>
      <w:r w:rsidR="00FD75A1">
        <w:rPr>
          <w:rFonts w:ascii="Calibri" w:eastAsia="Times New Roman" w:hAnsi="Calibri"/>
        </w:rPr>
        <w:t>Working Group</w:t>
      </w:r>
      <w:r w:rsidRPr="009149FD">
        <w:rPr>
          <w:rFonts w:ascii="Calibri" w:eastAsia="Times New Roman" w:hAnsi="Calibri"/>
        </w:rPr>
        <w:t xml:space="preserve"> members </w:t>
      </w:r>
      <w:r w:rsidR="00EA1D92" w:rsidRPr="009149FD">
        <w:rPr>
          <w:rFonts w:ascii="Calibri" w:eastAsia="Times New Roman" w:hAnsi="Calibri"/>
        </w:rPr>
        <w:t xml:space="preserve">were requested to </w:t>
      </w:r>
      <w:r w:rsidRPr="009149FD">
        <w:rPr>
          <w:rFonts w:ascii="Calibri" w:eastAsia="Times New Roman" w:hAnsi="Calibri"/>
        </w:rPr>
        <w:t>provide affiliations</w:t>
      </w:r>
      <w:r w:rsidR="00EA1D92" w:rsidRPr="009149FD">
        <w:rPr>
          <w:rFonts w:ascii="Calibri" w:eastAsia="Times New Roman" w:hAnsi="Calibri"/>
        </w:rPr>
        <w:t xml:space="preserve"> for</w:t>
      </w:r>
      <w:r w:rsidRPr="009149FD">
        <w:rPr>
          <w:rFonts w:ascii="Calibri" w:eastAsia="Times New Roman" w:hAnsi="Calibri"/>
        </w:rPr>
        <w:t>:</w:t>
      </w:r>
    </w:p>
    <w:p w14:paraId="4CE6FBF2" w14:textId="77777777" w:rsidR="00234A02" w:rsidRPr="009149FD" w:rsidRDefault="00234A02" w:rsidP="00234A02">
      <w:pPr>
        <w:rPr>
          <w:rFonts w:ascii="Calibri" w:eastAsia="Times New Roman" w:hAnsi="Calibri"/>
        </w:rPr>
      </w:pPr>
    </w:p>
    <w:p w14:paraId="545C5EF6" w14:textId="0D410503" w:rsidR="00234A02" w:rsidRPr="009149FD" w:rsidRDefault="00234A02" w:rsidP="00234A02">
      <w:pPr>
        <w:rPr>
          <w:rFonts w:ascii="Calibri" w:eastAsia="Times New Roman" w:hAnsi="Calibri"/>
        </w:rPr>
      </w:pPr>
      <w:r w:rsidRPr="009149FD">
        <w:rPr>
          <w:rFonts w:ascii="Calibri" w:eastAsia="Times New Roman" w:hAnsi="Calibri"/>
        </w:rPr>
        <w:t>RrSG – Registrar</w:t>
      </w:r>
      <w:r w:rsidR="006F1277" w:rsidRPr="009149FD">
        <w:rPr>
          <w:rFonts w:ascii="Calibri" w:eastAsia="Times New Roman" w:hAnsi="Calibri"/>
        </w:rPr>
        <w:t>s</w:t>
      </w:r>
      <w:r w:rsidRPr="009149FD">
        <w:rPr>
          <w:rFonts w:ascii="Calibri" w:eastAsia="Times New Roman" w:hAnsi="Calibri"/>
        </w:rPr>
        <w:t xml:space="preserve"> Stakeholder Group</w:t>
      </w:r>
    </w:p>
    <w:p w14:paraId="76B3DA5B" w14:textId="7EB6DA84" w:rsidR="00234A02" w:rsidRPr="009149FD" w:rsidRDefault="00234A02" w:rsidP="00234A02">
      <w:pPr>
        <w:rPr>
          <w:rFonts w:ascii="Calibri" w:eastAsia="Times New Roman" w:hAnsi="Calibri"/>
        </w:rPr>
      </w:pPr>
      <w:r w:rsidRPr="009149FD">
        <w:rPr>
          <w:rFonts w:ascii="Calibri" w:eastAsia="Times New Roman" w:hAnsi="Calibri"/>
        </w:rPr>
        <w:t>RySG – Registr</w:t>
      </w:r>
      <w:r w:rsidR="006F1277" w:rsidRPr="009149FD">
        <w:rPr>
          <w:rFonts w:ascii="Calibri" w:eastAsia="Times New Roman" w:hAnsi="Calibri"/>
        </w:rPr>
        <w:t>ies</w:t>
      </w:r>
      <w:r w:rsidRPr="009149FD">
        <w:rPr>
          <w:rFonts w:ascii="Calibri" w:eastAsia="Times New Roman" w:hAnsi="Calibri"/>
        </w:rPr>
        <w:t xml:space="preserve"> Stakeholder Group</w:t>
      </w:r>
    </w:p>
    <w:p w14:paraId="781CF900" w14:textId="6BBC876E" w:rsidR="006F1277" w:rsidRPr="009149FD" w:rsidRDefault="006F1277" w:rsidP="00234A02">
      <w:pPr>
        <w:rPr>
          <w:rFonts w:ascii="Calibri" w:eastAsia="Times New Roman" w:hAnsi="Calibri"/>
        </w:rPr>
      </w:pPr>
      <w:r w:rsidRPr="009149FD">
        <w:rPr>
          <w:rFonts w:ascii="Calibri" w:eastAsia="Times New Roman" w:hAnsi="Calibri"/>
        </w:rPr>
        <w:t>CSG – Commercial Stakeholder Group</w:t>
      </w:r>
    </w:p>
    <w:p w14:paraId="6CCCD0D6" w14:textId="77777777" w:rsidR="00234A02" w:rsidRPr="009149FD" w:rsidRDefault="00234A02" w:rsidP="00234A02">
      <w:pPr>
        <w:rPr>
          <w:rFonts w:ascii="Calibri" w:eastAsia="Times New Roman" w:hAnsi="Calibri"/>
        </w:rPr>
      </w:pPr>
      <w:r w:rsidRPr="009149FD">
        <w:rPr>
          <w:rFonts w:ascii="Calibri" w:eastAsia="Times New Roman" w:hAnsi="Calibri"/>
        </w:rPr>
        <w:t>CBUC – Commercial and Business Users Constituency</w:t>
      </w:r>
    </w:p>
    <w:p w14:paraId="7DDD0E00" w14:textId="77777777" w:rsidR="00234A02" w:rsidRPr="009149FD" w:rsidRDefault="00234A02" w:rsidP="00234A02">
      <w:pPr>
        <w:rPr>
          <w:rFonts w:ascii="Calibri" w:eastAsia="Times New Roman" w:hAnsi="Calibri"/>
        </w:rPr>
      </w:pPr>
      <w:r w:rsidRPr="009149FD">
        <w:rPr>
          <w:rFonts w:ascii="Calibri" w:eastAsia="Times New Roman" w:hAnsi="Calibri"/>
        </w:rPr>
        <w:t>IPC – Intellectual Property Constituency</w:t>
      </w:r>
    </w:p>
    <w:p w14:paraId="246F21D1" w14:textId="15B57D1A" w:rsidR="00234A02" w:rsidRPr="009149FD" w:rsidRDefault="00234A02" w:rsidP="00234A02">
      <w:pPr>
        <w:rPr>
          <w:rFonts w:ascii="Calibri" w:eastAsia="Times New Roman" w:hAnsi="Calibri"/>
        </w:rPr>
      </w:pPr>
      <w:r w:rsidRPr="009149FD">
        <w:rPr>
          <w:rFonts w:ascii="Calibri" w:eastAsia="Times New Roman" w:hAnsi="Calibri"/>
        </w:rPr>
        <w:t xml:space="preserve">ISPCP – Internet Service </w:t>
      </w:r>
      <w:r w:rsidR="00D971FC" w:rsidRPr="009149FD">
        <w:rPr>
          <w:rFonts w:ascii="Calibri" w:eastAsia="Times New Roman" w:hAnsi="Calibri"/>
        </w:rPr>
        <w:t xml:space="preserve">Providers </w:t>
      </w:r>
      <w:r w:rsidRPr="009149FD">
        <w:rPr>
          <w:rFonts w:ascii="Calibri" w:eastAsia="Times New Roman" w:hAnsi="Calibri"/>
        </w:rPr>
        <w:t>and Connect</w:t>
      </w:r>
      <w:r w:rsidR="00D971FC" w:rsidRPr="009149FD">
        <w:rPr>
          <w:rFonts w:ascii="Calibri" w:eastAsia="Times New Roman" w:hAnsi="Calibri"/>
        </w:rPr>
        <w:t>ivity</w:t>
      </w:r>
      <w:r w:rsidRPr="009149FD">
        <w:rPr>
          <w:rFonts w:ascii="Calibri" w:eastAsia="Times New Roman" w:hAnsi="Calibri"/>
        </w:rPr>
        <w:t xml:space="preserve"> Providers Constituency</w:t>
      </w:r>
    </w:p>
    <w:p w14:paraId="32781DAE" w14:textId="440E2BA0" w:rsidR="006F1277" w:rsidRPr="009149FD" w:rsidRDefault="006F1277" w:rsidP="00234A02">
      <w:pPr>
        <w:rPr>
          <w:rFonts w:ascii="Calibri" w:eastAsia="Times New Roman" w:hAnsi="Calibri"/>
        </w:rPr>
      </w:pPr>
      <w:r w:rsidRPr="009149FD">
        <w:rPr>
          <w:rFonts w:ascii="Calibri" w:eastAsia="Times New Roman" w:hAnsi="Calibri"/>
        </w:rPr>
        <w:t>NCSG – Non-Commercial Stakeholder Group</w:t>
      </w:r>
    </w:p>
    <w:p w14:paraId="013D1F8A" w14:textId="21FE43B4" w:rsidR="006F1277" w:rsidRPr="009149FD" w:rsidRDefault="006F1277" w:rsidP="00234A02">
      <w:pPr>
        <w:rPr>
          <w:rFonts w:ascii="Calibri" w:eastAsia="Times New Roman" w:hAnsi="Calibri"/>
        </w:rPr>
      </w:pPr>
      <w:r w:rsidRPr="009149FD">
        <w:rPr>
          <w:rFonts w:ascii="Calibri" w:eastAsia="Times New Roman" w:hAnsi="Calibri"/>
        </w:rPr>
        <w:t>NCUC – Non-Commercial Users Constituency</w:t>
      </w:r>
    </w:p>
    <w:p w14:paraId="567126AA" w14:textId="35CE4708" w:rsidR="00234A02" w:rsidRPr="009149FD" w:rsidRDefault="00234A02" w:rsidP="00234A02">
      <w:pPr>
        <w:rPr>
          <w:rFonts w:ascii="Calibri" w:eastAsia="Times New Roman" w:hAnsi="Calibri"/>
        </w:rPr>
      </w:pPr>
      <w:r w:rsidRPr="009149FD">
        <w:rPr>
          <w:rFonts w:ascii="Calibri" w:eastAsia="Times New Roman" w:hAnsi="Calibri"/>
        </w:rPr>
        <w:t xml:space="preserve">NPOC – Not-for-Profit </w:t>
      </w:r>
      <w:r w:rsidR="00D971FC" w:rsidRPr="009149FD">
        <w:rPr>
          <w:rFonts w:ascii="Calibri" w:eastAsia="Times New Roman" w:hAnsi="Calibri"/>
        </w:rPr>
        <w:t xml:space="preserve">Operational </w:t>
      </w:r>
      <w:r w:rsidR="006F1277" w:rsidRPr="009149FD">
        <w:rPr>
          <w:rFonts w:ascii="Calibri" w:eastAsia="Times New Roman" w:hAnsi="Calibri"/>
        </w:rPr>
        <w:t xml:space="preserve">Concerns </w:t>
      </w:r>
      <w:r w:rsidRPr="009149FD">
        <w:rPr>
          <w:rFonts w:ascii="Calibri" w:eastAsia="Times New Roman" w:hAnsi="Calibri"/>
        </w:rPr>
        <w:t>Constituency</w:t>
      </w:r>
    </w:p>
    <w:p w14:paraId="4DE53C7F" w14:textId="77777777" w:rsidR="00234A02" w:rsidRPr="009149FD" w:rsidRDefault="00234A02" w:rsidP="00234A02">
      <w:pPr>
        <w:rPr>
          <w:rFonts w:ascii="Calibri" w:eastAsia="Times New Roman" w:hAnsi="Calibri"/>
        </w:rPr>
      </w:pPr>
      <w:r w:rsidRPr="009149FD">
        <w:rPr>
          <w:rFonts w:ascii="Calibri" w:eastAsia="Times New Roman" w:hAnsi="Calibri"/>
        </w:rPr>
        <w:t>GAC – Governmental Advisory Committee</w:t>
      </w:r>
    </w:p>
    <w:p w14:paraId="6EAC65D9" w14:textId="09D76EB6" w:rsidR="006F1277" w:rsidRPr="009149FD" w:rsidRDefault="006F1277" w:rsidP="00234A02">
      <w:pPr>
        <w:rPr>
          <w:rFonts w:ascii="Calibri" w:eastAsia="Times New Roman" w:hAnsi="Calibri"/>
        </w:rPr>
      </w:pPr>
      <w:r w:rsidRPr="009149FD">
        <w:rPr>
          <w:rFonts w:ascii="Calibri" w:eastAsia="Times New Roman" w:hAnsi="Calibri"/>
        </w:rPr>
        <w:t>ALAC – At Large Advisory Committee</w:t>
      </w:r>
    </w:p>
    <w:p w14:paraId="6E4EADD3" w14:textId="77777777" w:rsidR="00234A02" w:rsidRPr="009149FD" w:rsidRDefault="00234A02" w:rsidP="00234A02">
      <w:pPr>
        <w:rPr>
          <w:rFonts w:ascii="Calibri" w:eastAsia="Times New Roman" w:hAnsi="Calibri"/>
        </w:rPr>
      </w:pPr>
    </w:p>
    <w:p w14:paraId="5B6F61C0" w14:textId="5BFB09F7" w:rsidR="00234A02" w:rsidRPr="009149FD" w:rsidRDefault="00234A02" w:rsidP="00234A02">
      <w:pPr>
        <w:rPr>
          <w:rFonts w:ascii="Calibri" w:eastAsia="Times New Roman" w:hAnsi="Calibri"/>
        </w:rPr>
      </w:pPr>
      <w:r w:rsidRPr="009149FD">
        <w:rPr>
          <w:rFonts w:ascii="Calibri" w:eastAsia="Times New Roman" w:hAnsi="Calibri"/>
        </w:rPr>
        <w:t xml:space="preserve">** This list was accurate as of </w:t>
      </w:r>
      <w:r w:rsidR="002C2098">
        <w:rPr>
          <w:rFonts w:ascii="Calibri" w:eastAsia="Times New Roman" w:hAnsi="Calibri"/>
        </w:rPr>
        <w:t>2 July</w:t>
      </w:r>
      <w:r w:rsidR="00103EE0">
        <w:rPr>
          <w:rFonts w:ascii="Calibri" w:eastAsia="Times New Roman" w:hAnsi="Calibri"/>
        </w:rPr>
        <w:t xml:space="preserve"> 2018</w:t>
      </w:r>
      <w:r w:rsidRPr="009149FD">
        <w:rPr>
          <w:rFonts w:ascii="Calibri" w:eastAsia="Times New Roman" w:hAnsi="Calibri"/>
        </w:rPr>
        <w:t xml:space="preserve">. Note that some members joined the </w:t>
      </w:r>
      <w:r w:rsidR="00FD75A1">
        <w:rPr>
          <w:rFonts w:ascii="Calibri" w:eastAsia="Times New Roman" w:hAnsi="Calibri"/>
        </w:rPr>
        <w:t>Working Group</w:t>
      </w:r>
      <w:r w:rsidRPr="009149FD">
        <w:rPr>
          <w:rFonts w:ascii="Calibri" w:eastAsia="Times New Roman" w:hAnsi="Calibri"/>
        </w:rPr>
        <w:t xml:space="preserve"> only after it began meeting, and </w:t>
      </w:r>
      <w:r w:rsidR="00FD75A1">
        <w:rPr>
          <w:rFonts w:ascii="Calibri" w:eastAsia="Times New Roman" w:hAnsi="Calibri"/>
        </w:rPr>
        <w:t>Working Group</w:t>
      </w:r>
      <w:r w:rsidRPr="009149FD">
        <w:rPr>
          <w:rFonts w:ascii="Calibri" w:eastAsia="Times New Roman" w:hAnsi="Calibri"/>
        </w:rPr>
        <w:t xml:space="preserve"> members </w:t>
      </w:r>
      <w:r w:rsidR="00D258E3" w:rsidRPr="009149FD">
        <w:rPr>
          <w:rFonts w:ascii="Calibri" w:eastAsia="Times New Roman" w:hAnsi="Calibri"/>
        </w:rPr>
        <w:t xml:space="preserve">that </w:t>
      </w:r>
      <w:r w:rsidRPr="009149FD">
        <w:rPr>
          <w:rFonts w:ascii="Calibri" w:eastAsia="Times New Roman" w:hAnsi="Calibri"/>
        </w:rPr>
        <w:t xml:space="preserve">have </w:t>
      </w:r>
      <w:r w:rsidR="00D258E3" w:rsidRPr="009149FD">
        <w:rPr>
          <w:rFonts w:ascii="Calibri" w:eastAsia="Times New Roman" w:hAnsi="Calibri"/>
        </w:rPr>
        <w:t>since left</w:t>
      </w:r>
      <w:r w:rsidRPr="009149FD">
        <w:rPr>
          <w:rFonts w:ascii="Calibri" w:eastAsia="Times New Roman" w:hAnsi="Calibri"/>
        </w:rPr>
        <w:t xml:space="preserve"> are indica</w:t>
      </w:r>
      <w:r w:rsidR="00D258E3" w:rsidRPr="009149FD">
        <w:rPr>
          <w:rFonts w:ascii="Calibri" w:eastAsia="Times New Roman" w:hAnsi="Calibri"/>
        </w:rPr>
        <w:t>ted with ++ against their names</w:t>
      </w:r>
      <w:r w:rsidRPr="009149FD">
        <w:rPr>
          <w:rFonts w:ascii="Calibri" w:eastAsia="Times New Roman" w:hAnsi="Calibri"/>
        </w:rPr>
        <w:t>.</w:t>
      </w:r>
    </w:p>
    <w:p w14:paraId="5B05E461" w14:textId="77777777" w:rsidR="008C5C31" w:rsidRPr="009149FD" w:rsidRDefault="008C5C31" w:rsidP="002C4A83">
      <w:pPr>
        <w:rPr>
          <w:rFonts w:ascii="Calibri" w:hAnsi="Calibri"/>
        </w:rPr>
      </w:pPr>
      <w:r w:rsidRPr="009149FD">
        <w:rPr>
          <w:rFonts w:ascii="Calibri" w:hAnsi="Calibri"/>
        </w:rPr>
        <w:br w:type="page"/>
      </w:r>
    </w:p>
    <w:p w14:paraId="0C175115" w14:textId="77777777" w:rsidR="008C5C31" w:rsidRPr="009149FD" w:rsidRDefault="008C5C31" w:rsidP="008C5C31">
      <w:pPr>
        <w:pStyle w:val="Heading1"/>
        <w:rPr>
          <w:rFonts w:ascii="Calibri" w:hAnsi="Calibri"/>
        </w:rPr>
      </w:pPr>
      <w:bookmarkStart w:id="521" w:name="_Toc518658696"/>
      <w:r w:rsidRPr="009149FD">
        <w:rPr>
          <w:rFonts w:ascii="Calibri" w:hAnsi="Calibri"/>
        </w:rPr>
        <w:t>Community Input</w:t>
      </w:r>
      <w:bookmarkEnd w:id="521"/>
    </w:p>
    <w:p w14:paraId="758E3F0F" w14:textId="77777777" w:rsidR="008C5C31" w:rsidRPr="009149FD" w:rsidRDefault="008C5C31" w:rsidP="008C5C31">
      <w:pPr>
        <w:rPr>
          <w:rFonts w:ascii="Calibri" w:hAnsi="Calibri"/>
        </w:rPr>
      </w:pPr>
    </w:p>
    <w:p w14:paraId="6D1617A2" w14:textId="0DAE7796" w:rsidR="008C5C31" w:rsidRPr="009149FD" w:rsidRDefault="00660D45" w:rsidP="008C5C31">
      <w:pPr>
        <w:pStyle w:val="Heading2"/>
        <w:rPr>
          <w:rFonts w:ascii="Calibri" w:hAnsi="Calibri"/>
        </w:rPr>
      </w:pPr>
      <w:r w:rsidRPr="009149FD">
        <w:rPr>
          <w:rFonts w:ascii="Calibri" w:hAnsi="Calibri"/>
        </w:rPr>
        <w:t>Request</w:t>
      </w:r>
      <w:r w:rsidR="00C82F5E">
        <w:rPr>
          <w:rFonts w:ascii="Calibri" w:hAnsi="Calibri"/>
        </w:rPr>
        <w:t>s</w:t>
      </w:r>
      <w:r w:rsidRPr="009149FD">
        <w:rPr>
          <w:rFonts w:ascii="Calibri" w:hAnsi="Calibri"/>
        </w:rPr>
        <w:t xml:space="preserve"> for </w:t>
      </w:r>
      <w:r w:rsidR="00C82F5E">
        <w:rPr>
          <w:rFonts w:ascii="Calibri" w:hAnsi="Calibri"/>
        </w:rPr>
        <w:t>Community</w:t>
      </w:r>
      <w:r w:rsidR="00C97E12">
        <w:rPr>
          <w:rFonts w:ascii="Calibri" w:hAnsi="Calibri"/>
        </w:rPr>
        <w:t xml:space="preserve"> </w:t>
      </w:r>
      <w:r w:rsidRPr="009149FD">
        <w:rPr>
          <w:rFonts w:ascii="Calibri" w:hAnsi="Calibri"/>
        </w:rPr>
        <w:t>Input</w:t>
      </w:r>
    </w:p>
    <w:p w14:paraId="0395A55B" w14:textId="792E6F7C" w:rsidR="00660D45" w:rsidRPr="009149FD" w:rsidRDefault="00660D45" w:rsidP="00660D45">
      <w:pPr>
        <w:rPr>
          <w:rFonts w:ascii="Calibri" w:eastAsia="Times New Roman" w:hAnsi="Calibri"/>
        </w:rPr>
      </w:pPr>
      <w:r w:rsidRPr="009149FD">
        <w:rPr>
          <w:rFonts w:ascii="Calibri" w:eastAsia="Times New Roman" w:hAnsi="Calibri"/>
        </w:rPr>
        <w:t xml:space="preserve">According to the GNSO’s PDP Manual, a PDP </w:t>
      </w:r>
      <w:r w:rsidR="00FD75A1">
        <w:rPr>
          <w:rFonts w:ascii="Calibri" w:eastAsia="Times New Roman" w:hAnsi="Calibri"/>
        </w:rPr>
        <w:t>Working Group</w:t>
      </w:r>
      <w:r w:rsidRPr="009149FD">
        <w:rPr>
          <w:rFonts w:ascii="Calibri" w:eastAsia="Times New Roman" w:hAnsi="Calibri"/>
        </w:rPr>
        <w:t xml:space="preserve"> should formally solicit statements from each GNSO Stakeholder Group and Constituency at an early stage of its deliberations. A PDP </w:t>
      </w:r>
      <w:r w:rsidR="00FD75A1">
        <w:rPr>
          <w:rFonts w:ascii="Calibri" w:eastAsia="Times New Roman" w:hAnsi="Calibri"/>
        </w:rPr>
        <w:t>Working Group</w:t>
      </w:r>
      <w:r w:rsidRPr="009149FD">
        <w:rPr>
          <w:rFonts w:ascii="Calibri" w:eastAsia="Times New Roman" w:hAnsi="Calibri"/>
        </w:rPr>
        <w:t xml:space="preserve"> is also encouraged to seek the opinion of other ICANN Supporting Organizations and Advisory Committees who may have expertise, experience or an interest in the issue. As a result, </w:t>
      </w:r>
      <w:r w:rsidR="00C82F5E">
        <w:rPr>
          <w:rFonts w:ascii="Calibri" w:eastAsia="Times New Roman" w:hAnsi="Calibri"/>
        </w:rPr>
        <w:t xml:space="preserve">in December 2014 </w:t>
      </w: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reached out to all ICANN </w:t>
      </w:r>
      <w:r w:rsidR="0051380B" w:rsidRPr="009149FD">
        <w:rPr>
          <w:rFonts w:ascii="Calibri" w:eastAsia="Times New Roman" w:hAnsi="Calibri"/>
        </w:rPr>
        <w:t>SO/ACs</w:t>
      </w:r>
      <w:r w:rsidRPr="009149FD">
        <w:rPr>
          <w:rFonts w:ascii="Calibri" w:eastAsia="Times New Roman" w:hAnsi="Calibri"/>
        </w:rPr>
        <w:t xml:space="preserve"> as well as GNSO Stakeholder Groups and Constituencies with a request for input at the start of its deliberations.  In response, statements were received from</w:t>
      </w:r>
      <w:r w:rsidR="00EB2635" w:rsidRPr="009149FD">
        <w:rPr>
          <w:rFonts w:ascii="Calibri" w:eastAsia="Times New Roman" w:hAnsi="Calibri"/>
        </w:rPr>
        <w:t xml:space="preserve"> the following</w:t>
      </w:r>
      <w:r w:rsidRPr="009149FD">
        <w:rPr>
          <w:rFonts w:ascii="Calibri" w:eastAsia="Times New Roman" w:hAnsi="Calibri"/>
        </w:rPr>
        <w:t>:</w:t>
      </w:r>
    </w:p>
    <w:p w14:paraId="418432ED" w14:textId="4587D5A6" w:rsidR="00660D45" w:rsidRPr="009149FD" w:rsidRDefault="00660D45" w:rsidP="00660D45">
      <w:pPr>
        <w:pStyle w:val="Bullets"/>
        <w:rPr>
          <w:rFonts w:ascii="Calibri" w:hAnsi="Calibri"/>
        </w:rPr>
      </w:pPr>
      <w:r w:rsidRPr="009149FD">
        <w:rPr>
          <w:rFonts w:ascii="Calibri" w:hAnsi="Calibri"/>
        </w:rPr>
        <w:t>Intellectual Property Constituency (IPC)</w:t>
      </w:r>
      <w:r w:rsidR="00EB2635" w:rsidRPr="009149FD">
        <w:rPr>
          <w:rFonts w:ascii="Calibri" w:hAnsi="Calibri"/>
        </w:rPr>
        <w:t xml:space="preserve"> - GNSO</w:t>
      </w:r>
    </w:p>
    <w:p w14:paraId="07A288B1" w14:textId="071C0FAF" w:rsidR="00660D45" w:rsidRPr="009149FD" w:rsidRDefault="00660D45" w:rsidP="00660D45">
      <w:pPr>
        <w:pStyle w:val="Bullets"/>
        <w:rPr>
          <w:rFonts w:ascii="Calibri" w:hAnsi="Calibri"/>
        </w:rPr>
      </w:pPr>
      <w:r w:rsidRPr="009149FD">
        <w:rPr>
          <w:rFonts w:ascii="Calibri" w:hAnsi="Calibri"/>
        </w:rPr>
        <w:t>Internet Service Provider</w:t>
      </w:r>
      <w:r w:rsidR="00EB2635" w:rsidRPr="009149FD">
        <w:rPr>
          <w:rFonts w:ascii="Calibri" w:hAnsi="Calibri"/>
        </w:rPr>
        <w:t>s</w:t>
      </w:r>
      <w:r w:rsidRPr="009149FD">
        <w:rPr>
          <w:rFonts w:ascii="Calibri" w:hAnsi="Calibri"/>
        </w:rPr>
        <w:t xml:space="preserve"> &amp; Connectivity Provider</w:t>
      </w:r>
      <w:r w:rsidR="00EB2635" w:rsidRPr="009149FD">
        <w:rPr>
          <w:rFonts w:ascii="Calibri" w:hAnsi="Calibri"/>
        </w:rPr>
        <w:t>s</w:t>
      </w:r>
      <w:r w:rsidRPr="009149FD">
        <w:rPr>
          <w:rFonts w:ascii="Calibri" w:hAnsi="Calibri"/>
        </w:rPr>
        <w:t xml:space="preserve"> Constituency (ISPCP)</w:t>
      </w:r>
      <w:r w:rsidR="00EB2635" w:rsidRPr="009149FD">
        <w:rPr>
          <w:rFonts w:ascii="Calibri" w:hAnsi="Calibri"/>
        </w:rPr>
        <w:t xml:space="preserve"> - GNSO</w:t>
      </w:r>
    </w:p>
    <w:p w14:paraId="3D9D9B38" w14:textId="5A925FE6" w:rsidR="003E15BC" w:rsidRPr="009149FD" w:rsidRDefault="003E15BC" w:rsidP="00660D45">
      <w:pPr>
        <w:pStyle w:val="Bullets"/>
        <w:rPr>
          <w:rFonts w:ascii="Calibri" w:hAnsi="Calibri"/>
        </w:rPr>
      </w:pPr>
      <w:r w:rsidRPr="009149FD">
        <w:rPr>
          <w:rFonts w:ascii="Calibri" w:hAnsi="Calibri"/>
        </w:rPr>
        <w:t>Registr</w:t>
      </w:r>
      <w:r w:rsidR="006F1277" w:rsidRPr="009149FD">
        <w:rPr>
          <w:rFonts w:ascii="Calibri" w:hAnsi="Calibri"/>
        </w:rPr>
        <w:t>i</w:t>
      </w:r>
      <w:r w:rsidRPr="009149FD">
        <w:rPr>
          <w:rFonts w:ascii="Calibri" w:hAnsi="Calibri"/>
        </w:rPr>
        <w:t>es Stakeholder Group (RySG)</w:t>
      </w:r>
      <w:r w:rsidR="00EB2635" w:rsidRPr="009149FD">
        <w:rPr>
          <w:rFonts w:ascii="Calibri" w:hAnsi="Calibri"/>
        </w:rPr>
        <w:t xml:space="preserve"> - GNSO</w:t>
      </w:r>
    </w:p>
    <w:p w14:paraId="0DC71055" w14:textId="3C75E4A7" w:rsidR="007B77A6" w:rsidRPr="009149FD" w:rsidRDefault="003E15BC" w:rsidP="007B77A6">
      <w:pPr>
        <w:pStyle w:val="Bullets"/>
        <w:rPr>
          <w:rFonts w:ascii="Calibri" w:hAnsi="Calibri"/>
        </w:rPr>
      </w:pPr>
      <w:r w:rsidRPr="009149FD">
        <w:rPr>
          <w:rFonts w:ascii="Calibri" w:hAnsi="Calibri"/>
        </w:rPr>
        <w:t>Governmental Advisory Committee (GAC)</w:t>
      </w:r>
    </w:p>
    <w:p w14:paraId="5AAAC4FC" w14:textId="11D1BC4D" w:rsidR="007B77A6" w:rsidRPr="009149FD" w:rsidRDefault="000621C5" w:rsidP="007B77A6">
      <w:pPr>
        <w:pStyle w:val="Bullets"/>
        <w:rPr>
          <w:rFonts w:ascii="Calibri" w:hAnsi="Calibri"/>
        </w:rPr>
      </w:pPr>
      <w:r w:rsidRPr="009149FD">
        <w:rPr>
          <w:rFonts w:ascii="Calibri" w:hAnsi="Calibri"/>
        </w:rPr>
        <w:t>Security and Stability Advisory Committee (SSAC)</w:t>
      </w:r>
    </w:p>
    <w:p w14:paraId="0FBA1994" w14:textId="77777777" w:rsidR="00660D45" w:rsidRPr="009149FD" w:rsidRDefault="00660D45" w:rsidP="00660D45">
      <w:pPr>
        <w:rPr>
          <w:rFonts w:ascii="Calibri" w:eastAsia="Times New Roman" w:hAnsi="Calibri"/>
        </w:rPr>
      </w:pPr>
    </w:p>
    <w:p w14:paraId="65716EFC" w14:textId="4251BD55" w:rsidR="00C97E12" w:rsidRDefault="00660D45" w:rsidP="002C2098">
      <w:pPr>
        <w:rPr>
          <w:rFonts w:ascii="Calibri" w:eastAsia="Times New Roman" w:hAnsi="Calibri"/>
        </w:rPr>
      </w:pPr>
      <w:r w:rsidRPr="009149FD">
        <w:rPr>
          <w:rFonts w:ascii="Calibri" w:eastAsia="Times New Roman" w:hAnsi="Calibri"/>
        </w:rPr>
        <w:t>The full statements can be found here:</w:t>
      </w:r>
      <w:r w:rsidR="000621C5" w:rsidRPr="009149FD">
        <w:rPr>
          <w:rFonts w:ascii="Calibri" w:eastAsia="Times New Roman" w:hAnsi="Calibri"/>
        </w:rPr>
        <w:t xml:space="preserve"> </w:t>
      </w:r>
      <w:hyperlink r:id="rId47" w:history="1">
        <w:r w:rsidR="000621C5" w:rsidRPr="009149FD">
          <w:rPr>
            <w:rStyle w:val="Hyperlink"/>
            <w:rFonts w:ascii="Calibri" w:eastAsia="Times New Roman" w:hAnsi="Calibri"/>
          </w:rPr>
          <w:t>https://community.icann.org/x/T5gQAw</w:t>
        </w:r>
      </w:hyperlink>
      <w:r w:rsidRPr="009149FD">
        <w:rPr>
          <w:rFonts w:ascii="Calibri" w:eastAsia="Times New Roman" w:hAnsi="Calibri"/>
        </w:rPr>
        <w:t>.</w:t>
      </w:r>
      <w:r w:rsidR="002C2098">
        <w:rPr>
          <w:rFonts w:ascii="Calibri" w:eastAsia="Times New Roman" w:hAnsi="Calibri"/>
        </w:rPr>
        <w:t xml:space="preserve"> </w:t>
      </w:r>
    </w:p>
    <w:p w14:paraId="3BB532F4" w14:textId="547342A5" w:rsidR="00C97E12" w:rsidRDefault="00C97E12" w:rsidP="002C2098">
      <w:pPr>
        <w:rPr>
          <w:rFonts w:ascii="Calibri" w:eastAsia="Times New Roman" w:hAnsi="Calibri"/>
        </w:rPr>
      </w:pPr>
    </w:p>
    <w:p w14:paraId="4A5A4BD9" w14:textId="331317FC" w:rsidR="002C2098" w:rsidRDefault="00C82F5E" w:rsidP="002C2098">
      <w:pPr>
        <w:rPr>
          <w:rFonts w:ascii="Calibri" w:eastAsia="Times New Roman" w:hAnsi="Calibri"/>
        </w:rPr>
      </w:pPr>
      <w:r>
        <w:rPr>
          <w:rFonts w:ascii="Calibri" w:eastAsia="Times New Roman" w:hAnsi="Calibri"/>
        </w:rPr>
        <w:t>In January 2017, t</w:t>
      </w:r>
      <w:r w:rsidR="00C97E12" w:rsidRPr="00C97E12">
        <w:rPr>
          <w:rFonts w:ascii="Calibri" w:eastAsia="Times New Roman" w:hAnsi="Calibri"/>
        </w:rPr>
        <w:t>he Working Group published its Initial Report for public comment, with the comment period closing on 30 March 2017</w:t>
      </w:r>
      <w:r w:rsidR="00C97E12" w:rsidRPr="00C97E12">
        <w:rPr>
          <w:rFonts w:ascii="Calibri" w:eastAsia="Times New Roman" w:hAnsi="Calibri"/>
          <w:vertAlign w:val="superscript"/>
        </w:rPr>
        <w:footnoteReference w:id="81"/>
      </w:r>
      <w:r w:rsidR="00C97E12" w:rsidRPr="00C97E12">
        <w:rPr>
          <w:rFonts w:ascii="Calibri" w:eastAsia="Times New Roman" w:hAnsi="Calibri"/>
        </w:rPr>
        <w:t>. A total of 46 comments were received, including from the GAC, the United States Government, 21 IGOs, and the GNSO’s Registries and Registrars Stakeholder Groups as well as the Business and Intellectual Property Const</w:t>
      </w:r>
      <w:r w:rsidR="00C97E12">
        <w:rPr>
          <w:rFonts w:ascii="Calibri" w:eastAsia="Times New Roman" w:hAnsi="Calibri"/>
        </w:rPr>
        <w:t>ituencies</w:t>
      </w:r>
      <w:r w:rsidR="002C2098" w:rsidRPr="009149FD">
        <w:rPr>
          <w:rFonts w:ascii="Calibri" w:eastAsia="Times New Roman" w:hAnsi="Calibri"/>
        </w:rPr>
        <w:t xml:space="preserve">. </w:t>
      </w:r>
    </w:p>
    <w:p w14:paraId="2DC176FD" w14:textId="51F18A6F" w:rsidR="00C97E12" w:rsidRDefault="00C97E12" w:rsidP="002C2098">
      <w:pPr>
        <w:rPr>
          <w:rFonts w:ascii="Calibri" w:eastAsia="Times New Roman" w:hAnsi="Calibri"/>
        </w:rPr>
      </w:pPr>
    </w:p>
    <w:p w14:paraId="3A58A907" w14:textId="70F52F87" w:rsidR="00C97E12" w:rsidRPr="009149FD" w:rsidRDefault="00C82F5E" w:rsidP="002C2098">
      <w:pPr>
        <w:rPr>
          <w:rFonts w:ascii="Calibri" w:eastAsia="Times New Roman" w:hAnsi="Calibri"/>
        </w:rPr>
      </w:pPr>
      <w:r>
        <w:rPr>
          <w:rFonts w:ascii="Calibri" w:eastAsia="Times New Roman" w:hAnsi="Calibri"/>
        </w:rPr>
        <w:t>T</w:t>
      </w:r>
      <w:r w:rsidR="00C97E12">
        <w:rPr>
          <w:rFonts w:ascii="Calibri" w:eastAsia="Times New Roman" w:hAnsi="Calibri"/>
        </w:rPr>
        <w:t xml:space="preserve">he Working Group </w:t>
      </w:r>
      <w:r>
        <w:rPr>
          <w:rFonts w:ascii="Calibri" w:eastAsia="Times New Roman" w:hAnsi="Calibri"/>
        </w:rPr>
        <w:t>also received and reviewed input and</w:t>
      </w:r>
      <w:r w:rsidR="00C97E12">
        <w:rPr>
          <w:rFonts w:ascii="Calibri" w:eastAsia="Times New Roman" w:hAnsi="Calibri"/>
        </w:rPr>
        <w:t xml:space="preserve"> statements </w:t>
      </w:r>
      <w:r>
        <w:rPr>
          <w:rFonts w:ascii="Calibri" w:eastAsia="Times New Roman" w:hAnsi="Calibri"/>
        </w:rPr>
        <w:t>from the IGO observers to the GAC at various stages of its work, as well as all relevant GAC advice issued to date</w:t>
      </w:r>
      <w:r w:rsidR="00C97E12">
        <w:rPr>
          <w:rFonts w:ascii="Calibri" w:eastAsia="Times New Roman" w:hAnsi="Calibri"/>
        </w:rPr>
        <w:t>.</w:t>
      </w:r>
    </w:p>
    <w:p w14:paraId="086FBD90" w14:textId="77777777" w:rsidR="008C5C31" w:rsidRPr="009149FD" w:rsidRDefault="008C5C31" w:rsidP="008C5C31">
      <w:pPr>
        <w:rPr>
          <w:rFonts w:ascii="Calibri" w:eastAsia="Times New Roman" w:hAnsi="Calibri"/>
        </w:rPr>
      </w:pPr>
      <w:r w:rsidRPr="009149FD">
        <w:rPr>
          <w:rFonts w:ascii="Calibri" w:eastAsia="Times New Roman" w:hAnsi="Calibri"/>
        </w:rPr>
        <w:t xml:space="preserve"> </w:t>
      </w:r>
    </w:p>
    <w:p w14:paraId="41C7E866" w14:textId="6A81CA96" w:rsidR="003E15BC" w:rsidRPr="009149FD" w:rsidRDefault="003E15BC" w:rsidP="003E15BC">
      <w:pPr>
        <w:pStyle w:val="Heading2"/>
        <w:rPr>
          <w:rFonts w:ascii="Calibri" w:hAnsi="Calibri"/>
        </w:rPr>
      </w:pPr>
      <w:r w:rsidRPr="009149FD">
        <w:rPr>
          <w:rFonts w:ascii="Calibri" w:hAnsi="Calibri"/>
        </w:rPr>
        <w:lastRenderedPageBreak/>
        <w:t>Review of Input Received</w:t>
      </w:r>
    </w:p>
    <w:p w14:paraId="727D69B8" w14:textId="77777777" w:rsidR="003E15BC" w:rsidRPr="009149FD" w:rsidRDefault="003E15BC" w:rsidP="008C5C31">
      <w:pPr>
        <w:rPr>
          <w:rFonts w:ascii="Calibri" w:hAnsi="Calibri"/>
        </w:rPr>
      </w:pPr>
    </w:p>
    <w:p w14:paraId="3F7336AD" w14:textId="77777777" w:rsidR="00C82F5E" w:rsidRDefault="00C97E12" w:rsidP="00A613CD">
      <w:pPr>
        <w:pStyle w:val="Bullets"/>
        <w:numPr>
          <w:ilvl w:val="0"/>
          <w:numId w:val="0"/>
        </w:numPr>
        <w:ind w:right="0"/>
        <w:rPr>
          <w:rFonts w:ascii="Calibri" w:eastAsia="Times New Roman" w:hAnsi="Calibri"/>
        </w:rPr>
      </w:pPr>
      <w:r>
        <w:rPr>
          <w:rFonts w:ascii="Calibri" w:eastAsia="Times New Roman" w:hAnsi="Calibri"/>
        </w:rPr>
        <w:t xml:space="preserve">All </w:t>
      </w:r>
      <w:r w:rsidRPr="009149FD">
        <w:rPr>
          <w:rFonts w:ascii="Calibri" w:eastAsia="Times New Roman" w:hAnsi="Calibri"/>
        </w:rPr>
        <w:t xml:space="preserve">the statements received </w:t>
      </w:r>
      <w:r w:rsidR="00C82F5E">
        <w:rPr>
          <w:rFonts w:ascii="Calibri" w:eastAsia="Times New Roman" w:hAnsi="Calibri"/>
        </w:rPr>
        <w:t xml:space="preserve">as a result of the Working Group’s solicitation of initial input from the various Supporting Organizations, Advisory Committees, Stakeholder Groups and Constituencies </w:t>
      </w:r>
      <w:r w:rsidRPr="009149FD">
        <w:rPr>
          <w:rFonts w:ascii="Calibri" w:eastAsia="Times New Roman" w:hAnsi="Calibri"/>
        </w:rPr>
        <w:t xml:space="preserve">were reviewed by the </w:t>
      </w:r>
      <w:r>
        <w:rPr>
          <w:rFonts w:ascii="Calibri" w:eastAsia="Times New Roman" w:hAnsi="Calibri"/>
        </w:rPr>
        <w:t>Working Group</w:t>
      </w:r>
      <w:r w:rsidRPr="009149FD">
        <w:rPr>
          <w:rFonts w:ascii="Calibri" w:eastAsia="Times New Roman" w:hAnsi="Calibri"/>
        </w:rPr>
        <w:t xml:space="preserve"> as part of its deliberations, and considered by the </w:t>
      </w:r>
      <w:r>
        <w:rPr>
          <w:rFonts w:ascii="Calibri" w:eastAsia="Times New Roman" w:hAnsi="Calibri"/>
        </w:rPr>
        <w:t>Working Group</w:t>
      </w:r>
      <w:r w:rsidRPr="009149FD">
        <w:rPr>
          <w:rFonts w:ascii="Calibri" w:eastAsia="Times New Roman" w:hAnsi="Calibri"/>
        </w:rPr>
        <w:t xml:space="preserve"> as it developed its preliminary recommendations for its Initial Report. The GAC and several GNSO stakeholder groups and constituencies (i.e. the Registries Stakeholder Group, the Registrars Stakeholder Group, the IPC and ISPCPC) also filed comments on the Initial Report, </w:t>
      </w:r>
      <w:r w:rsidR="00C82F5E">
        <w:rPr>
          <w:rFonts w:ascii="Calibri" w:eastAsia="Times New Roman" w:hAnsi="Calibri"/>
        </w:rPr>
        <w:t xml:space="preserve">along with 21 IGOs and several individuals (including members of this Working Group), all of </w:t>
      </w:r>
      <w:r w:rsidRPr="009149FD">
        <w:rPr>
          <w:rFonts w:ascii="Calibri" w:eastAsia="Times New Roman" w:hAnsi="Calibri"/>
        </w:rPr>
        <w:t xml:space="preserve">which were taken into account by the </w:t>
      </w:r>
      <w:r>
        <w:rPr>
          <w:rFonts w:ascii="Calibri" w:eastAsia="Times New Roman" w:hAnsi="Calibri"/>
        </w:rPr>
        <w:t>Working Group</w:t>
      </w:r>
      <w:r w:rsidRPr="009149FD">
        <w:rPr>
          <w:rFonts w:ascii="Calibri" w:eastAsia="Times New Roman" w:hAnsi="Calibri"/>
        </w:rPr>
        <w:t xml:space="preserve"> as it developed its final recommendations</w:t>
      </w:r>
      <w:r w:rsidR="00C82F5E">
        <w:rPr>
          <w:rFonts w:ascii="Calibri" w:eastAsia="Times New Roman" w:hAnsi="Calibri"/>
        </w:rPr>
        <w:t xml:space="preserve">. </w:t>
      </w:r>
    </w:p>
    <w:p w14:paraId="1FF7B9B9" w14:textId="2809DF4F" w:rsidR="008C5C31" w:rsidRDefault="00C82F5E" w:rsidP="00A613CD">
      <w:pPr>
        <w:pStyle w:val="Bullets"/>
        <w:numPr>
          <w:ilvl w:val="0"/>
          <w:numId w:val="0"/>
        </w:numPr>
        <w:ind w:right="0"/>
        <w:rPr>
          <w:rFonts w:ascii="Calibri" w:eastAsia="Times New Roman" w:hAnsi="Calibri"/>
        </w:rPr>
      </w:pPr>
      <w:r>
        <w:rPr>
          <w:rFonts w:ascii="Calibri" w:eastAsia="Times New Roman" w:hAnsi="Calibri"/>
        </w:rPr>
        <w:t>To facilitate the Working Group’s review of all the 46 public comments received to its Initial Report, staff prepared a Public Comment Review Tool that categorized all the comments received according to whether the commentator supported or did not support a preliminary recommendation</w:t>
      </w:r>
      <w:r>
        <w:rPr>
          <w:rStyle w:val="FootnoteReference"/>
          <w:rFonts w:eastAsia="Times New Roman"/>
        </w:rPr>
        <w:footnoteReference w:id="82"/>
      </w:r>
      <w:r>
        <w:rPr>
          <w:rFonts w:ascii="Calibri" w:eastAsia="Times New Roman" w:hAnsi="Calibri"/>
        </w:rPr>
        <w:t xml:space="preserve">. The Working Group agreed to focus its deliberations on whether the comments revealed new issues, facts or arguments not previously discussed during the preparation of the Initial Report. Staff also prepared a preliminary impact analysis of the various policy options concerning IGO jurisdictional immunity for the Working Group’s reference. Some of the group’s preliminary recommendations were modified as a result of the Working Group’s review of </w:t>
      </w:r>
      <w:r w:rsidR="004E1373">
        <w:rPr>
          <w:rFonts w:ascii="Calibri" w:eastAsia="Times New Roman" w:hAnsi="Calibri"/>
        </w:rPr>
        <w:t>the</w:t>
      </w:r>
      <w:r>
        <w:rPr>
          <w:rFonts w:ascii="Calibri" w:eastAsia="Times New Roman" w:hAnsi="Calibri"/>
        </w:rPr>
        <w:t xml:space="preserve"> comments made to its Initial Report.</w:t>
      </w:r>
    </w:p>
    <w:p w14:paraId="15113239" w14:textId="20754F8D" w:rsidR="00C82F5E" w:rsidRDefault="00C82F5E" w:rsidP="00A613CD">
      <w:pPr>
        <w:pStyle w:val="Bullets"/>
        <w:numPr>
          <w:ilvl w:val="0"/>
          <w:numId w:val="0"/>
        </w:numPr>
        <w:ind w:right="0"/>
        <w:rPr>
          <w:rFonts w:ascii="Calibri" w:eastAsia="Times New Roman" w:hAnsi="Calibri"/>
        </w:rPr>
      </w:pPr>
      <w:r>
        <w:rPr>
          <w:rFonts w:ascii="Calibri" w:eastAsia="Times New Roman" w:hAnsi="Calibri"/>
        </w:rPr>
        <w:t xml:space="preserve">The recommendations contained in this Final Report are the result of the Working Group’s consideration of all input received throughout this PDP. </w:t>
      </w:r>
    </w:p>
    <w:p w14:paraId="6113E3F0" w14:textId="77777777" w:rsidR="00C82F5E" w:rsidRPr="009149FD" w:rsidRDefault="00C82F5E" w:rsidP="00A613CD">
      <w:pPr>
        <w:pStyle w:val="Bullets"/>
        <w:numPr>
          <w:ilvl w:val="0"/>
          <w:numId w:val="0"/>
        </w:numPr>
        <w:ind w:right="0"/>
        <w:rPr>
          <w:rFonts w:ascii="Calibri" w:hAnsi="Calibri"/>
        </w:rPr>
      </w:pPr>
    </w:p>
    <w:p w14:paraId="7D9CB6CF" w14:textId="77777777" w:rsidR="008C5C31" w:rsidRPr="009149FD" w:rsidRDefault="008C5C31" w:rsidP="002C4A83">
      <w:pPr>
        <w:rPr>
          <w:rFonts w:ascii="Calibri" w:hAnsi="Calibri"/>
        </w:rPr>
      </w:pPr>
    </w:p>
    <w:p w14:paraId="001E23C8" w14:textId="77777777" w:rsidR="002C4A83" w:rsidRPr="009149FD" w:rsidRDefault="002C4A83" w:rsidP="002C4A83">
      <w:pPr>
        <w:rPr>
          <w:rFonts w:ascii="Calibri" w:hAnsi="Calibri"/>
        </w:rPr>
      </w:pPr>
    </w:p>
    <w:p w14:paraId="1F4F5772" w14:textId="77777777" w:rsidR="005F6B10" w:rsidRPr="009149FD" w:rsidRDefault="005F6B10" w:rsidP="000B7FAB">
      <w:pPr>
        <w:rPr>
          <w:rFonts w:ascii="Calibri" w:hAnsi="Calibri"/>
        </w:rPr>
      </w:pPr>
    </w:p>
    <w:p w14:paraId="41DA7533" w14:textId="77777777" w:rsidR="005F6B10" w:rsidRPr="009149FD" w:rsidRDefault="005F6B10" w:rsidP="000B7FAB">
      <w:pPr>
        <w:rPr>
          <w:rFonts w:ascii="Calibri" w:hAnsi="Calibri"/>
        </w:rPr>
      </w:pPr>
    </w:p>
    <w:p w14:paraId="74CF0402" w14:textId="77777777" w:rsidR="002C4A83" w:rsidRPr="009149FD" w:rsidRDefault="002C4A83" w:rsidP="000B7FAB">
      <w:pPr>
        <w:rPr>
          <w:rFonts w:ascii="Calibri" w:hAnsi="Calibri"/>
        </w:rPr>
        <w:sectPr w:rsidR="002C4A83" w:rsidRPr="009149FD" w:rsidSect="000D2C3A">
          <w:pgSz w:w="12240" w:h="15840"/>
          <w:pgMar w:top="1440" w:right="1800" w:bottom="1440" w:left="1800" w:header="720" w:footer="720" w:gutter="0"/>
          <w:cols w:space="720"/>
          <w:docGrid w:linePitch="360"/>
        </w:sectPr>
      </w:pPr>
    </w:p>
    <w:p w14:paraId="60354323" w14:textId="0920EFD2" w:rsidR="00974948" w:rsidRPr="009149FD" w:rsidRDefault="00974948" w:rsidP="00974948">
      <w:pPr>
        <w:rPr>
          <w:rFonts w:ascii="Calibri" w:hAnsi="Calibri"/>
        </w:rPr>
      </w:pPr>
    </w:p>
    <w:p w14:paraId="765D6EF4" w14:textId="5AE9E0AB" w:rsidR="00DF22A3" w:rsidRPr="009149FD" w:rsidRDefault="00DF22A3" w:rsidP="00D8510C">
      <w:pPr>
        <w:pStyle w:val="Heading1"/>
        <w:rPr>
          <w:rFonts w:ascii="Calibri" w:hAnsi="Calibri"/>
        </w:rPr>
      </w:pPr>
      <w:bookmarkStart w:id="522" w:name="_Toc518658697"/>
      <w:r w:rsidRPr="009149FD">
        <w:rPr>
          <w:rFonts w:ascii="Calibri" w:hAnsi="Calibri"/>
        </w:rPr>
        <w:t>Annex A</w:t>
      </w:r>
      <w:r w:rsidR="00463AB0" w:rsidRPr="009149FD">
        <w:rPr>
          <w:rFonts w:ascii="Calibri" w:hAnsi="Calibri"/>
        </w:rPr>
        <w:t xml:space="preserve"> </w:t>
      </w:r>
      <w:r w:rsidR="007A2A27" w:rsidRPr="009149FD">
        <w:rPr>
          <w:rFonts w:ascii="Calibri" w:hAnsi="Calibri"/>
        </w:rPr>
        <w:t>–</w:t>
      </w:r>
      <w:r w:rsidR="00463AB0" w:rsidRPr="009149FD">
        <w:rPr>
          <w:rFonts w:ascii="Calibri" w:hAnsi="Calibri"/>
        </w:rPr>
        <w:t xml:space="preserve"> </w:t>
      </w:r>
      <w:r w:rsidR="007A2A27" w:rsidRPr="009149FD">
        <w:rPr>
          <w:rFonts w:ascii="Calibri" w:hAnsi="Calibri"/>
        </w:rPr>
        <w:t xml:space="preserve">PDP Working Group </w:t>
      </w:r>
      <w:r w:rsidR="00463AB0" w:rsidRPr="009149FD">
        <w:rPr>
          <w:rFonts w:ascii="Calibri" w:hAnsi="Calibri"/>
        </w:rPr>
        <w:t>Charter</w:t>
      </w:r>
      <w:bookmarkEnd w:id="522"/>
    </w:p>
    <w:p w14:paraId="79766D4A" w14:textId="77777777" w:rsidR="00DF22A3" w:rsidRPr="009149FD" w:rsidRDefault="00DF22A3" w:rsidP="00DF22A3">
      <w:pPr>
        <w:rPr>
          <w:rFonts w:ascii="Calibri" w:hAnsi="Calibri"/>
        </w:rPr>
      </w:pPr>
    </w:p>
    <w:p w14:paraId="5A5AC03B" w14:textId="77777777" w:rsidR="00F417A5" w:rsidRPr="009149FD" w:rsidRDefault="00463AB0" w:rsidP="00D8510C">
      <w:pPr>
        <w:rPr>
          <w:rFonts w:ascii="Calibri" w:eastAsia="Times New Roman" w:hAnsi="Calibri"/>
          <w:b/>
          <w:bCs/>
          <w:lang w:val="en-GB"/>
        </w:rPr>
      </w:pPr>
      <w:r w:rsidRPr="009149FD">
        <w:rPr>
          <w:rFonts w:ascii="Calibri" w:eastAsia="Times New Roman" w:hAnsi="Calibri"/>
        </w:rPr>
        <w:t xml:space="preserve"> </w:t>
      </w:r>
      <w:r w:rsidR="00F417A5" w:rsidRPr="009149FD">
        <w:rPr>
          <w:rFonts w:ascii="Calibri" w:eastAsia="Times New Roman" w:hAnsi="Calibri"/>
          <w:b/>
          <w:bCs/>
          <w:lang w:val="en-GB"/>
        </w:rPr>
        <w:t>WORKING GROUP CHARTER</w:t>
      </w:r>
    </w:p>
    <w:p w14:paraId="668D7FA8" w14:textId="77777777" w:rsidR="00F417A5" w:rsidRPr="009149FD" w:rsidRDefault="00F417A5" w:rsidP="00F417A5">
      <w:pPr>
        <w:rPr>
          <w:rFonts w:ascii="Calibri" w:eastAsia="Times New Roman" w:hAnsi="Calibri"/>
        </w:rPr>
      </w:pPr>
    </w:p>
    <w:p w14:paraId="5D674345" w14:textId="77777777" w:rsidR="00F417A5" w:rsidRPr="009149FD" w:rsidRDefault="00F417A5" w:rsidP="00F417A5">
      <w:pPr>
        <w:rPr>
          <w:rFonts w:ascii="Calibri" w:eastAsia="Times New Roman" w:hAnsi="Calibri"/>
        </w:rPr>
      </w:pPr>
    </w:p>
    <w:p w14:paraId="5D8C95D7" w14:textId="77777777" w:rsidR="00F417A5" w:rsidRPr="009149FD" w:rsidRDefault="00F417A5" w:rsidP="00F417A5">
      <w:pPr>
        <w:rPr>
          <w:rFonts w:ascii="Calibri" w:eastAsia="Times New Roman" w:hAnsi="Calibri"/>
          <w:b/>
          <w:bCs/>
        </w:rPr>
      </w:pPr>
      <w:r w:rsidRPr="009149FD">
        <w:rPr>
          <w:rFonts w:ascii="Calibri" w:eastAsia="Times New Roman" w:hAnsi="Calibri"/>
          <w:noProof/>
        </w:rPr>
        <w:drawing>
          <wp:anchor distT="0" distB="0" distL="114300" distR="114300" simplePos="0" relativeHeight="251674624" behindDoc="0" locked="0" layoutInCell="1" allowOverlap="1" wp14:anchorId="1FEC7EC5" wp14:editId="4EC80AE1">
            <wp:simplePos x="0" y="0"/>
            <wp:positionH relativeFrom="column">
              <wp:posOffset>0</wp:posOffset>
            </wp:positionH>
            <wp:positionV relativeFrom="paragraph">
              <wp:posOffset>-276225</wp:posOffset>
            </wp:positionV>
            <wp:extent cx="1323975" cy="1038225"/>
            <wp:effectExtent l="0" t="0" r="9525" b="9525"/>
            <wp:wrapSquare wrapText="bothSides"/>
            <wp:docPr id="2" name="Picture 2"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ANN Logo-B&amp;W"/>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pic:spPr>
                </pic:pic>
              </a:graphicData>
            </a:graphic>
            <wp14:sizeRelH relativeFrom="page">
              <wp14:pctWidth>0</wp14:pctWidth>
            </wp14:sizeRelH>
            <wp14:sizeRelV relativeFrom="page">
              <wp14:pctHeight>0</wp14:pctHeight>
            </wp14:sizeRelV>
          </wp:anchor>
        </w:drawing>
      </w:r>
      <w:r w:rsidRPr="009149FD">
        <w:rPr>
          <w:rFonts w:ascii="Calibri" w:eastAsia="Times New Roman" w:hAnsi="Calibri"/>
          <w:b/>
          <w:bCs/>
        </w:rPr>
        <w:t>Working Group Charter for a Policy Development Process for IGO and INGO Access to Curative Rights Protections</w:t>
      </w:r>
    </w:p>
    <w:p w14:paraId="755D48E5" w14:textId="77777777" w:rsidR="00F417A5" w:rsidRPr="009149FD" w:rsidRDefault="00F417A5" w:rsidP="00F417A5">
      <w:pPr>
        <w:rPr>
          <w:rFonts w:ascii="Calibri" w:eastAsia="Times New Roman" w:hAnsi="Calibri"/>
        </w:rPr>
      </w:pPr>
    </w:p>
    <w:p w14:paraId="16C279B2" w14:textId="77777777" w:rsidR="00F417A5" w:rsidRPr="009149FD" w:rsidRDefault="00F417A5" w:rsidP="00F417A5">
      <w:pPr>
        <w:rPr>
          <w:rFonts w:ascii="Calibri" w:eastAsia="Times New Roman" w:hAnsi="Calibri"/>
        </w:rPr>
      </w:pPr>
    </w:p>
    <w:p w14:paraId="3DC368EC" w14:textId="77777777" w:rsidR="00F417A5" w:rsidRPr="009149FD" w:rsidRDefault="00F417A5" w:rsidP="00F417A5">
      <w:pPr>
        <w:rPr>
          <w:rFonts w:ascii="Calibri" w:eastAsia="Times New Roman" w:hAnsi="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8"/>
        <w:gridCol w:w="810"/>
        <w:gridCol w:w="1710"/>
        <w:gridCol w:w="1350"/>
        <w:gridCol w:w="990"/>
        <w:gridCol w:w="3510"/>
      </w:tblGrid>
      <w:tr w:rsidR="00F417A5" w:rsidRPr="0079799E" w14:paraId="68E0BAD5" w14:textId="77777777" w:rsidTr="00EA1D92">
        <w:trPr>
          <w:cantSplit/>
          <w:trHeight w:val="576"/>
        </w:trPr>
        <w:tc>
          <w:tcPr>
            <w:tcW w:w="1818" w:type="dxa"/>
            <w:shd w:val="clear" w:color="auto" w:fill="17365D"/>
            <w:vAlign w:val="center"/>
          </w:tcPr>
          <w:p w14:paraId="0C9CF59D" w14:textId="43E6C8E5" w:rsidR="00F417A5" w:rsidRPr="009149FD" w:rsidRDefault="00FD75A1" w:rsidP="00F417A5">
            <w:pPr>
              <w:rPr>
                <w:rFonts w:ascii="Calibri" w:eastAsia="Times New Roman" w:hAnsi="Calibri"/>
                <w:b/>
                <w:bCs/>
              </w:rPr>
            </w:pPr>
            <w:r>
              <w:rPr>
                <w:rFonts w:ascii="Calibri" w:eastAsia="Times New Roman" w:hAnsi="Calibri"/>
                <w:b/>
                <w:bCs/>
              </w:rPr>
              <w:t>Working Group</w:t>
            </w:r>
            <w:r w:rsidR="00F417A5" w:rsidRPr="009149FD">
              <w:rPr>
                <w:rFonts w:ascii="Calibri" w:eastAsia="Times New Roman" w:hAnsi="Calibri"/>
                <w:b/>
                <w:bCs/>
              </w:rPr>
              <w:t xml:space="preserve"> Name:</w:t>
            </w:r>
          </w:p>
        </w:tc>
        <w:tc>
          <w:tcPr>
            <w:tcW w:w="8370" w:type="dxa"/>
            <w:gridSpan w:val="5"/>
            <w:shd w:val="clear" w:color="auto" w:fill="17365D"/>
            <w:vAlign w:val="center"/>
          </w:tcPr>
          <w:p w14:paraId="7C872D45" w14:textId="77777777" w:rsidR="00F417A5" w:rsidRPr="009149FD" w:rsidRDefault="00F417A5" w:rsidP="00F417A5">
            <w:pPr>
              <w:rPr>
                <w:rFonts w:ascii="Calibri" w:eastAsia="Times New Roman" w:hAnsi="Calibri"/>
                <w:b/>
                <w:bCs/>
              </w:rPr>
            </w:pPr>
            <w:r w:rsidRPr="009149FD">
              <w:rPr>
                <w:rFonts w:ascii="Calibri" w:eastAsia="Times New Roman" w:hAnsi="Calibri"/>
                <w:b/>
                <w:bCs/>
              </w:rPr>
              <w:t>IGO-INGO Access to Curative Rights Protection Working Group</w:t>
            </w:r>
          </w:p>
        </w:tc>
      </w:tr>
      <w:tr w:rsidR="00F417A5" w:rsidRPr="0079799E" w14:paraId="29A536A3" w14:textId="77777777" w:rsidTr="00EA1D92">
        <w:trPr>
          <w:trHeight w:hRule="exact" w:val="432"/>
        </w:trPr>
        <w:tc>
          <w:tcPr>
            <w:tcW w:w="10188" w:type="dxa"/>
            <w:gridSpan w:val="6"/>
            <w:shd w:val="clear" w:color="auto" w:fill="943634"/>
            <w:vAlign w:val="center"/>
          </w:tcPr>
          <w:p w14:paraId="106C6682" w14:textId="77777777" w:rsidR="00F417A5" w:rsidRPr="009149FD" w:rsidRDefault="00F417A5" w:rsidP="00F417A5">
            <w:pPr>
              <w:rPr>
                <w:rFonts w:ascii="Calibri" w:eastAsia="Times New Roman" w:hAnsi="Calibri"/>
                <w:b/>
                <w:bCs/>
              </w:rPr>
            </w:pPr>
            <w:r w:rsidRPr="009149FD">
              <w:rPr>
                <w:rFonts w:ascii="Calibri" w:eastAsia="Times New Roman" w:hAnsi="Calibri"/>
                <w:b/>
                <w:bCs/>
              </w:rPr>
              <w:t>Section I:  Working Group Identification</w:t>
            </w:r>
          </w:p>
        </w:tc>
      </w:tr>
      <w:tr w:rsidR="00F417A5" w:rsidRPr="0079799E" w14:paraId="2B0AAAB1" w14:textId="77777777" w:rsidTr="00EA1D92">
        <w:trPr>
          <w:cantSplit/>
          <w:trHeight w:val="360"/>
        </w:trPr>
        <w:tc>
          <w:tcPr>
            <w:tcW w:w="2628" w:type="dxa"/>
            <w:gridSpan w:val="2"/>
            <w:shd w:val="clear" w:color="auto" w:fill="F2F2F2"/>
            <w:vAlign w:val="center"/>
          </w:tcPr>
          <w:p w14:paraId="422DC18A" w14:textId="77777777" w:rsidR="00F417A5" w:rsidRPr="009149FD" w:rsidRDefault="00F417A5" w:rsidP="00F417A5">
            <w:pPr>
              <w:rPr>
                <w:rFonts w:ascii="Calibri" w:eastAsia="Times New Roman" w:hAnsi="Calibri"/>
                <w:b/>
                <w:bCs/>
              </w:rPr>
            </w:pPr>
            <w:r w:rsidRPr="009149FD">
              <w:rPr>
                <w:rFonts w:ascii="Calibri" w:eastAsia="Times New Roman" w:hAnsi="Calibri"/>
                <w:b/>
                <w:bCs/>
              </w:rPr>
              <w:t>Chartering Organization(s):</w:t>
            </w:r>
          </w:p>
        </w:tc>
        <w:tc>
          <w:tcPr>
            <w:tcW w:w="7560" w:type="dxa"/>
            <w:gridSpan w:val="4"/>
            <w:vAlign w:val="center"/>
          </w:tcPr>
          <w:p w14:paraId="7066990E" w14:textId="77777777" w:rsidR="00F417A5" w:rsidRPr="009149FD" w:rsidRDefault="00F417A5" w:rsidP="00F417A5">
            <w:pPr>
              <w:rPr>
                <w:rFonts w:ascii="Calibri" w:eastAsia="Times New Roman" w:hAnsi="Calibri"/>
              </w:rPr>
            </w:pPr>
            <w:r w:rsidRPr="009149FD">
              <w:rPr>
                <w:rFonts w:ascii="Calibri" w:eastAsia="Times New Roman" w:hAnsi="Calibri"/>
              </w:rPr>
              <w:t>Generic Names Supporting Organization (GNSO) Council</w:t>
            </w:r>
          </w:p>
        </w:tc>
      </w:tr>
      <w:tr w:rsidR="00F417A5" w:rsidRPr="0079799E" w14:paraId="7481D333" w14:textId="77777777" w:rsidTr="00EA1D92">
        <w:trPr>
          <w:cantSplit/>
          <w:trHeight w:val="360"/>
        </w:trPr>
        <w:tc>
          <w:tcPr>
            <w:tcW w:w="2628" w:type="dxa"/>
            <w:gridSpan w:val="2"/>
            <w:shd w:val="clear" w:color="auto" w:fill="F2F2F2"/>
            <w:vAlign w:val="center"/>
          </w:tcPr>
          <w:p w14:paraId="534324D6" w14:textId="77777777" w:rsidR="00F417A5" w:rsidRPr="009149FD" w:rsidRDefault="00F417A5" w:rsidP="00F417A5">
            <w:pPr>
              <w:rPr>
                <w:rFonts w:ascii="Calibri" w:eastAsia="Times New Roman" w:hAnsi="Calibri"/>
                <w:b/>
                <w:bCs/>
              </w:rPr>
            </w:pPr>
            <w:r w:rsidRPr="009149FD">
              <w:rPr>
                <w:rFonts w:ascii="Calibri" w:eastAsia="Times New Roman" w:hAnsi="Calibri"/>
                <w:b/>
                <w:bCs/>
              </w:rPr>
              <w:t>Charter Approval Date:</w:t>
            </w:r>
          </w:p>
        </w:tc>
        <w:tc>
          <w:tcPr>
            <w:tcW w:w="7560" w:type="dxa"/>
            <w:gridSpan w:val="4"/>
            <w:vAlign w:val="center"/>
          </w:tcPr>
          <w:p w14:paraId="51E90C18" w14:textId="77777777" w:rsidR="00F417A5" w:rsidRPr="009149FD" w:rsidRDefault="00F417A5" w:rsidP="00F417A5">
            <w:pPr>
              <w:rPr>
                <w:rFonts w:ascii="Calibri" w:eastAsia="Times New Roman" w:hAnsi="Calibri"/>
              </w:rPr>
            </w:pPr>
            <w:r w:rsidRPr="009149FD">
              <w:rPr>
                <w:rFonts w:ascii="Calibri" w:eastAsia="Times New Roman" w:hAnsi="Calibri"/>
              </w:rPr>
              <w:t>25 June 2014 (further amended on 16 April 2015)</w:t>
            </w:r>
          </w:p>
        </w:tc>
      </w:tr>
      <w:tr w:rsidR="00F417A5" w:rsidRPr="0079799E" w14:paraId="466E68F7" w14:textId="77777777" w:rsidTr="00EA1D92">
        <w:trPr>
          <w:cantSplit/>
          <w:trHeight w:val="360"/>
        </w:trPr>
        <w:tc>
          <w:tcPr>
            <w:tcW w:w="2628" w:type="dxa"/>
            <w:gridSpan w:val="2"/>
            <w:shd w:val="clear" w:color="auto" w:fill="F2F2F2"/>
            <w:vAlign w:val="center"/>
          </w:tcPr>
          <w:p w14:paraId="33904D9B" w14:textId="64B5B3DA" w:rsidR="00F417A5" w:rsidRPr="009149FD" w:rsidRDefault="00F417A5" w:rsidP="00F417A5">
            <w:pPr>
              <w:rPr>
                <w:rFonts w:ascii="Calibri" w:eastAsia="Times New Roman" w:hAnsi="Calibri"/>
                <w:b/>
                <w:bCs/>
              </w:rPr>
            </w:pPr>
            <w:r w:rsidRPr="009149FD">
              <w:rPr>
                <w:rFonts w:ascii="Calibri" w:eastAsia="Times New Roman" w:hAnsi="Calibri"/>
                <w:b/>
                <w:bCs/>
              </w:rPr>
              <w:t xml:space="preserve">Name of </w:t>
            </w:r>
            <w:r w:rsidR="00FD75A1">
              <w:rPr>
                <w:rFonts w:ascii="Calibri" w:eastAsia="Times New Roman" w:hAnsi="Calibri"/>
                <w:b/>
                <w:bCs/>
              </w:rPr>
              <w:t>Working Group</w:t>
            </w:r>
            <w:r w:rsidRPr="009149FD">
              <w:rPr>
                <w:rFonts w:ascii="Calibri" w:eastAsia="Times New Roman" w:hAnsi="Calibri"/>
                <w:b/>
                <w:bCs/>
              </w:rPr>
              <w:t xml:space="preserve"> Chair:</w:t>
            </w:r>
          </w:p>
        </w:tc>
        <w:tc>
          <w:tcPr>
            <w:tcW w:w="7560" w:type="dxa"/>
            <w:gridSpan w:val="4"/>
            <w:vAlign w:val="center"/>
          </w:tcPr>
          <w:p w14:paraId="41FDF35F" w14:textId="77777777" w:rsidR="00F417A5" w:rsidRPr="009149FD" w:rsidRDefault="00F417A5" w:rsidP="00F417A5">
            <w:pPr>
              <w:rPr>
                <w:rFonts w:ascii="Calibri" w:eastAsia="Times New Roman" w:hAnsi="Calibri"/>
              </w:rPr>
            </w:pPr>
            <w:r w:rsidRPr="009149FD">
              <w:rPr>
                <w:rFonts w:ascii="Calibri" w:eastAsia="Times New Roman" w:hAnsi="Calibri"/>
              </w:rPr>
              <w:t>Philip Corwin and Petter Rindforth</w:t>
            </w:r>
          </w:p>
        </w:tc>
      </w:tr>
      <w:tr w:rsidR="00F417A5" w:rsidRPr="0079799E" w14:paraId="17A5EDCA" w14:textId="77777777" w:rsidTr="00EA1D92">
        <w:trPr>
          <w:cantSplit/>
          <w:trHeight w:val="360"/>
        </w:trPr>
        <w:tc>
          <w:tcPr>
            <w:tcW w:w="2628" w:type="dxa"/>
            <w:gridSpan w:val="2"/>
            <w:shd w:val="clear" w:color="auto" w:fill="F2F2F2"/>
            <w:vAlign w:val="center"/>
          </w:tcPr>
          <w:p w14:paraId="14BDA353" w14:textId="77777777" w:rsidR="00F417A5" w:rsidRPr="009149FD" w:rsidRDefault="00F417A5" w:rsidP="00F417A5">
            <w:pPr>
              <w:rPr>
                <w:rFonts w:ascii="Calibri" w:eastAsia="Times New Roman" w:hAnsi="Calibri"/>
                <w:b/>
                <w:bCs/>
              </w:rPr>
            </w:pPr>
            <w:r w:rsidRPr="009149FD">
              <w:rPr>
                <w:rFonts w:ascii="Calibri" w:eastAsia="Times New Roman" w:hAnsi="Calibri"/>
                <w:b/>
                <w:bCs/>
              </w:rPr>
              <w:t>Name(s) of Appointed Liaison(s):</w:t>
            </w:r>
          </w:p>
        </w:tc>
        <w:tc>
          <w:tcPr>
            <w:tcW w:w="7560" w:type="dxa"/>
            <w:gridSpan w:val="4"/>
            <w:vAlign w:val="center"/>
          </w:tcPr>
          <w:p w14:paraId="4A2F6797" w14:textId="77777777" w:rsidR="00F417A5" w:rsidRPr="009149FD" w:rsidRDefault="00F417A5" w:rsidP="00F417A5">
            <w:pPr>
              <w:rPr>
                <w:rFonts w:ascii="Calibri" w:eastAsia="Times New Roman" w:hAnsi="Calibri"/>
              </w:rPr>
            </w:pPr>
            <w:r w:rsidRPr="009149FD">
              <w:rPr>
                <w:rFonts w:ascii="Calibri" w:eastAsia="Times New Roman" w:hAnsi="Calibri"/>
              </w:rPr>
              <w:t>Susan Kawaguchi</w:t>
            </w:r>
          </w:p>
        </w:tc>
      </w:tr>
      <w:tr w:rsidR="00F417A5" w:rsidRPr="0079799E" w14:paraId="75C59DF9" w14:textId="77777777" w:rsidTr="00EA1D92">
        <w:trPr>
          <w:cantSplit/>
          <w:trHeight w:val="360"/>
        </w:trPr>
        <w:tc>
          <w:tcPr>
            <w:tcW w:w="2628" w:type="dxa"/>
            <w:gridSpan w:val="2"/>
            <w:shd w:val="clear" w:color="auto" w:fill="F2F2F2"/>
            <w:vAlign w:val="center"/>
          </w:tcPr>
          <w:p w14:paraId="53A0215E" w14:textId="061C8DC8" w:rsidR="00F417A5" w:rsidRPr="009149FD" w:rsidRDefault="00FD75A1" w:rsidP="00F417A5">
            <w:pPr>
              <w:rPr>
                <w:rFonts w:ascii="Calibri" w:eastAsia="Times New Roman" w:hAnsi="Calibri"/>
                <w:b/>
                <w:bCs/>
              </w:rPr>
            </w:pPr>
            <w:r>
              <w:rPr>
                <w:rFonts w:ascii="Calibri" w:eastAsia="Times New Roman" w:hAnsi="Calibri"/>
                <w:b/>
                <w:bCs/>
              </w:rPr>
              <w:t>Working Group</w:t>
            </w:r>
            <w:r w:rsidR="00F417A5" w:rsidRPr="009149FD">
              <w:rPr>
                <w:rFonts w:ascii="Calibri" w:eastAsia="Times New Roman" w:hAnsi="Calibri"/>
                <w:b/>
                <w:bCs/>
              </w:rPr>
              <w:t xml:space="preserve"> Workspace URL:</w:t>
            </w:r>
          </w:p>
        </w:tc>
        <w:tc>
          <w:tcPr>
            <w:tcW w:w="7560" w:type="dxa"/>
            <w:gridSpan w:val="4"/>
            <w:vAlign w:val="center"/>
          </w:tcPr>
          <w:p w14:paraId="412CFBD3" w14:textId="77777777" w:rsidR="00F417A5" w:rsidRPr="009149FD" w:rsidRDefault="00B35C19" w:rsidP="00F417A5">
            <w:pPr>
              <w:rPr>
                <w:rFonts w:ascii="Calibri" w:eastAsia="Times New Roman" w:hAnsi="Calibri"/>
              </w:rPr>
            </w:pPr>
            <w:hyperlink r:id="rId49" w:history="1">
              <w:r w:rsidR="00F417A5" w:rsidRPr="009149FD">
                <w:rPr>
                  <w:rStyle w:val="Hyperlink"/>
                  <w:rFonts w:ascii="Calibri" w:eastAsia="Times New Roman" w:hAnsi="Calibri"/>
                </w:rPr>
                <w:t>https://community.icann.org/x/37rhAg</w:t>
              </w:r>
            </w:hyperlink>
            <w:r w:rsidR="00F417A5" w:rsidRPr="009149FD">
              <w:rPr>
                <w:rFonts w:ascii="Calibri" w:eastAsia="Times New Roman" w:hAnsi="Calibri"/>
              </w:rPr>
              <w:t xml:space="preserve"> </w:t>
            </w:r>
          </w:p>
        </w:tc>
      </w:tr>
      <w:tr w:rsidR="00F417A5" w:rsidRPr="0079799E" w14:paraId="5FE5072E" w14:textId="77777777" w:rsidTr="00EA1D92">
        <w:trPr>
          <w:cantSplit/>
          <w:trHeight w:val="360"/>
        </w:trPr>
        <w:tc>
          <w:tcPr>
            <w:tcW w:w="2628" w:type="dxa"/>
            <w:gridSpan w:val="2"/>
            <w:shd w:val="clear" w:color="auto" w:fill="F2F2F2"/>
            <w:vAlign w:val="center"/>
          </w:tcPr>
          <w:p w14:paraId="394A4EDF" w14:textId="65897966" w:rsidR="00F417A5" w:rsidRPr="009149FD" w:rsidRDefault="00FD75A1" w:rsidP="00F417A5">
            <w:pPr>
              <w:rPr>
                <w:rFonts w:ascii="Calibri" w:eastAsia="Times New Roman" w:hAnsi="Calibri"/>
                <w:b/>
                <w:bCs/>
              </w:rPr>
            </w:pPr>
            <w:r>
              <w:rPr>
                <w:rFonts w:ascii="Calibri" w:eastAsia="Times New Roman" w:hAnsi="Calibri"/>
                <w:b/>
                <w:bCs/>
              </w:rPr>
              <w:t>Working Group</w:t>
            </w:r>
            <w:r w:rsidR="00F417A5" w:rsidRPr="009149FD">
              <w:rPr>
                <w:rFonts w:ascii="Calibri" w:eastAsia="Times New Roman" w:hAnsi="Calibri"/>
                <w:b/>
                <w:bCs/>
              </w:rPr>
              <w:t xml:space="preserve"> Mailing List:</w:t>
            </w:r>
          </w:p>
        </w:tc>
        <w:tc>
          <w:tcPr>
            <w:tcW w:w="7560" w:type="dxa"/>
            <w:gridSpan w:val="4"/>
            <w:vAlign w:val="center"/>
          </w:tcPr>
          <w:p w14:paraId="72C08CC3" w14:textId="77777777" w:rsidR="00F417A5" w:rsidRPr="009149FD" w:rsidRDefault="00B35C19" w:rsidP="00F417A5">
            <w:pPr>
              <w:rPr>
                <w:rFonts w:ascii="Calibri" w:eastAsia="Times New Roman" w:hAnsi="Calibri"/>
              </w:rPr>
            </w:pPr>
            <w:hyperlink r:id="rId50" w:history="1">
              <w:r w:rsidR="00F417A5" w:rsidRPr="009149FD">
                <w:rPr>
                  <w:rStyle w:val="Hyperlink"/>
                  <w:rFonts w:ascii="Calibri" w:eastAsia="Times New Roman" w:hAnsi="Calibri"/>
                </w:rPr>
                <w:t>http://mm.icann.org/pipermail/gnso-igo-ingo-crp/</w:t>
              </w:r>
            </w:hyperlink>
            <w:r w:rsidR="00F417A5" w:rsidRPr="009149FD">
              <w:rPr>
                <w:rFonts w:ascii="Calibri" w:eastAsia="Times New Roman" w:hAnsi="Calibri"/>
              </w:rPr>
              <w:t xml:space="preserve"> </w:t>
            </w:r>
          </w:p>
        </w:tc>
      </w:tr>
      <w:tr w:rsidR="00F417A5" w:rsidRPr="0079799E" w14:paraId="0114A6A4" w14:textId="77777777" w:rsidTr="00EA1D92">
        <w:trPr>
          <w:cantSplit/>
          <w:trHeight w:val="360"/>
        </w:trPr>
        <w:tc>
          <w:tcPr>
            <w:tcW w:w="2628" w:type="dxa"/>
            <w:gridSpan w:val="2"/>
            <w:vMerge w:val="restart"/>
            <w:shd w:val="clear" w:color="auto" w:fill="F2F2F2"/>
            <w:vAlign w:val="center"/>
          </w:tcPr>
          <w:p w14:paraId="705150BE" w14:textId="77777777" w:rsidR="00F417A5" w:rsidRPr="009149FD" w:rsidRDefault="00F417A5" w:rsidP="00F417A5">
            <w:pPr>
              <w:rPr>
                <w:rFonts w:ascii="Calibri" w:eastAsia="Times New Roman" w:hAnsi="Calibri"/>
                <w:b/>
                <w:bCs/>
              </w:rPr>
            </w:pPr>
            <w:r w:rsidRPr="009149FD">
              <w:rPr>
                <w:rFonts w:ascii="Calibri" w:eastAsia="Times New Roman" w:hAnsi="Calibri"/>
                <w:b/>
                <w:bCs/>
              </w:rPr>
              <w:t>GNSO Council Resolution:</w:t>
            </w:r>
          </w:p>
        </w:tc>
        <w:tc>
          <w:tcPr>
            <w:tcW w:w="1710" w:type="dxa"/>
            <w:shd w:val="clear" w:color="auto" w:fill="F2F2F2"/>
            <w:vAlign w:val="center"/>
          </w:tcPr>
          <w:p w14:paraId="7A936B7A" w14:textId="77777777" w:rsidR="00F417A5" w:rsidRPr="009149FD" w:rsidRDefault="00F417A5" w:rsidP="00F417A5">
            <w:pPr>
              <w:rPr>
                <w:rFonts w:ascii="Calibri" w:eastAsia="Times New Roman" w:hAnsi="Calibri"/>
                <w:b/>
                <w:bCs/>
              </w:rPr>
            </w:pPr>
            <w:r w:rsidRPr="009149FD">
              <w:rPr>
                <w:rFonts w:ascii="Calibri" w:eastAsia="Times New Roman" w:hAnsi="Calibri"/>
                <w:b/>
                <w:bCs/>
              </w:rPr>
              <w:t>Title:</w:t>
            </w:r>
          </w:p>
        </w:tc>
        <w:tc>
          <w:tcPr>
            <w:tcW w:w="5850" w:type="dxa"/>
            <w:gridSpan w:val="3"/>
            <w:vAlign w:val="center"/>
          </w:tcPr>
          <w:p w14:paraId="048F1B3D" w14:textId="77777777" w:rsidR="00F417A5" w:rsidRPr="009149FD" w:rsidRDefault="00F417A5" w:rsidP="00F417A5">
            <w:pPr>
              <w:rPr>
                <w:rFonts w:ascii="Calibri" w:eastAsia="Times New Roman" w:hAnsi="Calibri"/>
              </w:rPr>
            </w:pPr>
            <w:r w:rsidRPr="009149FD">
              <w:rPr>
                <w:rFonts w:ascii="Calibri" w:eastAsia="Times New Roman" w:hAnsi="Calibri"/>
              </w:rPr>
              <w:t>Motion to initiate a Policy Development Process (PDP) for IGO and INGO Access to Curative Rights Protection Mechanisms</w:t>
            </w:r>
          </w:p>
        </w:tc>
      </w:tr>
      <w:tr w:rsidR="00F417A5" w:rsidRPr="0079799E" w14:paraId="40D52AF5" w14:textId="77777777" w:rsidTr="00EA1D92">
        <w:trPr>
          <w:cantSplit/>
          <w:trHeight w:val="360"/>
        </w:trPr>
        <w:tc>
          <w:tcPr>
            <w:tcW w:w="2628" w:type="dxa"/>
            <w:gridSpan w:val="2"/>
            <w:vMerge/>
            <w:shd w:val="clear" w:color="auto" w:fill="F2F2F2"/>
            <w:vAlign w:val="center"/>
          </w:tcPr>
          <w:p w14:paraId="10498CE4" w14:textId="77777777" w:rsidR="00F417A5" w:rsidRPr="009149FD" w:rsidRDefault="00F417A5" w:rsidP="00F417A5">
            <w:pPr>
              <w:rPr>
                <w:rFonts w:ascii="Calibri" w:eastAsia="Times New Roman" w:hAnsi="Calibri"/>
                <w:b/>
                <w:bCs/>
              </w:rPr>
            </w:pPr>
          </w:p>
        </w:tc>
        <w:tc>
          <w:tcPr>
            <w:tcW w:w="1710" w:type="dxa"/>
            <w:shd w:val="clear" w:color="auto" w:fill="F2F2F2"/>
            <w:vAlign w:val="center"/>
          </w:tcPr>
          <w:p w14:paraId="70AEB9DA" w14:textId="77777777" w:rsidR="00F417A5" w:rsidRPr="009149FD" w:rsidRDefault="00F417A5" w:rsidP="00F417A5">
            <w:pPr>
              <w:rPr>
                <w:rFonts w:ascii="Calibri" w:eastAsia="Times New Roman" w:hAnsi="Calibri"/>
                <w:b/>
                <w:bCs/>
              </w:rPr>
            </w:pPr>
            <w:r w:rsidRPr="009149FD">
              <w:rPr>
                <w:rFonts w:ascii="Calibri" w:eastAsia="Times New Roman" w:hAnsi="Calibri"/>
                <w:b/>
                <w:bCs/>
              </w:rPr>
              <w:t>Ref # &amp; Link:</w:t>
            </w:r>
          </w:p>
        </w:tc>
        <w:tc>
          <w:tcPr>
            <w:tcW w:w="5850" w:type="dxa"/>
            <w:gridSpan w:val="3"/>
            <w:vAlign w:val="center"/>
          </w:tcPr>
          <w:p w14:paraId="7A1CE048" w14:textId="77777777" w:rsidR="00F417A5" w:rsidRPr="009149FD" w:rsidRDefault="00B35C19" w:rsidP="00F417A5">
            <w:pPr>
              <w:rPr>
                <w:rFonts w:ascii="Calibri" w:eastAsia="Times New Roman" w:hAnsi="Calibri"/>
              </w:rPr>
            </w:pPr>
            <w:hyperlink r:id="rId51" w:anchor="20140625-1" w:history="1">
              <w:r w:rsidR="00F417A5" w:rsidRPr="009149FD">
                <w:rPr>
                  <w:rStyle w:val="Hyperlink"/>
                  <w:rFonts w:ascii="Calibri" w:eastAsia="Times New Roman" w:hAnsi="Calibri"/>
                </w:rPr>
                <w:t>https://gnso.icann.org/en/council/resolutions#20140625-1</w:t>
              </w:r>
            </w:hyperlink>
            <w:r w:rsidR="00F417A5" w:rsidRPr="009149FD">
              <w:rPr>
                <w:rFonts w:ascii="Calibri" w:eastAsia="Times New Roman" w:hAnsi="Calibri"/>
              </w:rPr>
              <w:t xml:space="preserve"> (amended at  </w:t>
            </w:r>
            <w:hyperlink r:id="rId52" w:anchor="20150416-3)" w:history="1">
              <w:r w:rsidR="00F417A5" w:rsidRPr="009149FD">
                <w:rPr>
                  <w:rStyle w:val="Hyperlink"/>
                  <w:rFonts w:ascii="Calibri" w:eastAsia="Times New Roman" w:hAnsi="Calibri"/>
                </w:rPr>
                <w:t>https://gnso.icann.org/en/council/resolutions#20150416-3)</w:t>
              </w:r>
            </w:hyperlink>
            <w:r w:rsidR="00F417A5" w:rsidRPr="009149FD">
              <w:rPr>
                <w:rFonts w:ascii="Calibri" w:eastAsia="Times New Roman" w:hAnsi="Calibri"/>
              </w:rPr>
              <w:t xml:space="preserve"> </w:t>
            </w:r>
          </w:p>
        </w:tc>
      </w:tr>
      <w:tr w:rsidR="00F417A5" w:rsidRPr="0079799E" w14:paraId="65EBDAE8" w14:textId="77777777" w:rsidTr="00EA1D92">
        <w:trPr>
          <w:cantSplit/>
          <w:trHeight w:val="360"/>
        </w:trPr>
        <w:tc>
          <w:tcPr>
            <w:tcW w:w="2628" w:type="dxa"/>
            <w:gridSpan w:val="2"/>
            <w:shd w:val="clear" w:color="auto" w:fill="F2F2F2"/>
            <w:vAlign w:val="center"/>
          </w:tcPr>
          <w:p w14:paraId="4CDDDC22" w14:textId="77777777" w:rsidR="00F417A5" w:rsidRPr="009149FD" w:rsidRDefault="00F417A5" w:rsidP="00F417A5">
            <w:pPr>
              <w:rPr>
                <w:rFonts w:ascii="Calibri" w:eastAsia="Times New Roman" w:hAnsi="Calibri"/>
                <w:b/>
                <w:bCs/>
              </w:rPr>
            </w:pPr>
            <w:r w:rsidRPr="009149FD">
              <w:rPr>
                <w:rFonts w:ascii="Calibri" w:eastAsia="Times New Roman" w:hAnsi="Calibri"/>
                <w:b/>
                <w:bCs/>
              </w:rPr>
              <w:t xml:space="preserve">Important Document Links: </w:t>
            </w:r>
          </w:p>
        </w:tc>
        <w:tc>
          <w:tcPr>
            <w:tcW w:w="7560" w:type="dxa"/>
            <w:gridSpan w:val="4"/>
            <w:vAlign w:val="center"/>
          </w:tcPr>
          <w:p w14:paraId="7652EA1A" w14:textId="77777777" w:rsidR="00F417A5" w:rsidRPr="009149FD" w:rsidRDefault="00F417A5" w:rsidP="00F417A5">
            <w:pPr>
              <w:rPr>
                <w:rFonts w:ascii="Calibri" w:eastAsia="Times New Roman" w:hAnsi="Calibri"/>
              </w:rPr>
            </w:pPr>
          </w:p>
        </w:tc>
      </w:tr>
      <w:tr w:rsidR="00F417A5" w:rsidRPr="0079799E" w14:paraId="5E2D8AAB" w14:textId="77777777" w:rsidTr="00EA1D92">
        <w:trPr>
          <w:trHeight w:hRule="exact" w:val="432"/>
        </w:trPr>
        <w:tc>
          <w:tcPr>
            <w:tcW w:w="10188" w:type="dxa"/>
            <w:gridSpan w:val="6"/>
            <w:shd w:val="clear" w:color="auto" w:fill="943634"/>
            <w:vAlign w:val="center"/>
          </w:tcPr>
          <w:p w14:paraId="2439F30A" w14:textId="77777777" w:rsidR="00F417A5" w:rsidRPr="009149FD" w:rsidRDefault="00F417A5" w:rsidP="00F417A5">
            <w:pPr>
              <w:rPr>
                <w:rFonts w:ascii="Calibri" w:eastAsia="Times New Roman" w:hAnsi="Calibri"/>
                <w:b/>
                <w:bCs/>
              </w:rPr>
            </w:pPr>
            <w:r w:rsidRPr="009149FD">
              <w:rPr>
                <w:rFonts w:ascii="Calibri" w:eastAsia="Times New Roman" w:hAnsi="Calibri"/>
                <w:b/>
                <w:bCs/>
              </w:rPr>
              <w:t>Section II:  Mission, Purpose, and Deliverables</w:t>
            </w:r>
          </w:p>
        </w:tc>
      </w:tr>
      <w:tr w:rsidR="00F417A5" w:rsidRPr="0079799E" w14:paraId="345D82B2" w14:textId="77777777" w:rsidTr="00EA1D92">
        <w:trPr>
          <w:trHeight w:hRule="exact" w:val="360"/>
        </w:trPr>
        <w:tc>
          <w:tcPr>
            <w:tcW w:w="10188" w:type="dxa"/>
            <w:gridSpan w:val="6"/>
            <w:shd w:val="clear" w:color="auto" w:fill="F2F2F2"/>
            <w:vAlign w:val="center"/>
          </w:tcPr>
          <w:p w14:paraId="142D9944" w14:textId="77777777" w:rsidR="00F417A5" w:rsidRPr="009149FD" w:rsidRDefault="00F417A5" w:rsidP="00F417A5">
            <w:pPr>
              <w:rPr>
                <w:rFonts w:ascii="Calibri" w:eastAsia="Times New Roman" w:hAnsi="Calibri"/>
              </w:rPr>
            </w:pPr>
            <w:r w:rsidRPr="009149FD">
              <w:rPr>
                <w:rFonts w:ascii="Calibri" w:eastAsia="Times New Roman" w:hAnsi="Calibri"/>
                <w:b/>
                <w:bCs/>
              </w:rPr>
              <w:t>Mission &amp; Scope:</w:t>
            </w:r>
          </w:p>
        </w:tc>
      </w:tr>
      <w:tr w:rsidR="00F417A5" w:rsidRPr="0079799E" w14:paraId="58137F0D" w14:textId="77777777" w:rsidTr="00EA1D92">
        <w:trPr>
          <w:trHeight w:val="360"/>
        </w:trPr>
        <w:tc>
          <w:tcPr>
            <w:tcW w:w="10188" w:type="dxa"/>
            <w:gridSpan w:val="6"/>
          </w:tcPr>
          <w:p w14:paraId="026BBAF6" w14:textId="77777777" w:rsidR="00F417A5" w:rsidRPr="009149FD" w:rsidRDefault="00F417A5" w:rsidP="00F417A5">
            <w:pPr>
              <w:rPr>
                <w:rFonts w:ascii="Calibri" w:eastAsia="Times New Roman" w:hAnsi="Calibri"/>
                <w:b/>
                <w:bCs/>
              </w:rPr>
            </w:pPr>
            <w:r w:rsidRPr="009149FD">
              <w:rPr>
                <w:rFonts w:ascii="Calibri" w:eastAsia="Times New Roman" w:hAnsi="Calibri"/>
                <w:b/>
                <w:bCs/>
              </w:rPr>
              <w:t>Background</w:t>
            </w:r>
          </w:p>
          <w:p w14:paraId="79F0301A" w14:textId="200EB9FC" w:rsidR="00F417A5" w:rsidRPr="009149FD" w:rsidRDefault="00F417A5" w:rsidP="00F417A5">
            <w:pPr>
              <w:rPr>
                <w:rFonts w:ascii="Calibri" w:eastAsia="Times New Roman" w:hAnsi="Calibri"/>
              </w:rPr>
            </w:pPr>
            <w:r w:rsidRPr="009149FD">
              <w:rPr>
                <w:rFonts w:ascii="Calibri" w:eastAsia="Times New Roman" w:hAnsi="Calibri"/>
              </w:rPr>
              <w:t xml:space="preserve">At its meeting on 20 November 2013, the GNSO Council unanimously adopted all the consensus recommendations made by the GNSO’s PDP Working Group on the Protection of International Organization Names in All gTLDs (IGO-INGO </w:t>
            </w:r>
            <w:r w:rsidR="00FD75A1">
              <w:rPr>
                <w:rFonts w:ascii="Calibri" w:eastAsia="Times New Roman" w:hAnsi="Calibri"/>
              </w:rPr>
              <w:t>Working Group</w:t>
            </w:r>
            <w:r w:rsidRPr="009149FD">
              <w:rPr>
                <w:rFonts w:ascii="Calibri" w:eastAsia="Times New Roman" w:hAnsi="Calibri"/>
              </w:rPr>
              <w:t xml:space="preserve">) and requested an Issue Report to assist </w:t>
            </w:r>
            <w:r w:rsidRPr="009149FD">
              <w:rPr>
                <w:rFonts w:ascii="Calibri" w:eastAsia="Times New Roman" w:hAnsi="Calibri"/>
              </w:rPr>
              <w:lastRenderedPageBreak/>
              <w:t xml:space="preserve">in determining whether a PDP should be initiated in order to explore possible amendments to the Uniform Dispute Resolution Policy (UDRP) and the Uniform Rapid Suspension procedure (URS), to enable access to and use of such curative rights protection mechanisms by protected IGOs and INGOs. </w:t>
            </w:r>
          </w:p>
          <w:p w14:paraId="0E725341" w14:textId="77777777" w:rsidR="00F417A5" w:rsidRPr="009149FD" w:rsidRDefault="00F417A5" w:rsidP="00F417A5">
            <w:pPr>
              <w:rPr>
                <w:rFonts w:ascii="Calibri" w:eastAsia="Times New Roman" w:hAnsi="Calibri"/>
              </w:rPr>
            </w:pPr>
          </w:p>
          <w:p w14:paraId="52F0AE1E" w14:textId="77777777" w:rsidR="00F417A5" w:rsidRPr="009149FD" w:rsidRDefault="00F417A5" w:rsidP="00F417A5">
            <w:pPr>
              <w:rPr>
                <w:rFonts w:ascii="Calibri" w:eastAsia="Times New Roman" w:hAnsi="Calibri"/>
              </w:rPr>
            </w:pPr>
            <w:r w:rsidRPr="009149FD">
              <w:rPr>
                <w:rFonts w:ascii="Calibri" w:eastAsia="Times New Roman" w:hAnsi="Calibri"/>
              </w:rPr>
              <w:t xml:space="preserve">In 2007 a </w:t>
            </w:r>
            <w:hyperlink r:id="rId53" w:history="1">
              <w:r w:rsidRPr="009149FD">
                <w:rPr>
                  <w:rStyle w:val="Hyperlink"/>
                  <w:rFonts w:ascii="Calibri" w:eastAsia="Times New Roman" w:hAnsi="Calibri"/>
                </w:rPr>
                <w:t>GNSO Issue Report on Dispute Handling for IGO Names &amp; Abbreviations</w:t>
              </w:r>
            </w:hyperlink>
            <w:r w:rsidRPr="009149FD">
              <w:rPr>
                <w:rFonts w:ascii="Calibri" w:eastAsia="Times New Roman" w:hAnsi="Calibri"/>
              </w:rPr>
              <w:t xml:space="preserve"> had analyzed some possible methods for handling domain name disputes concerning IGO names and abbreviations, but not those of INGOs. A PDP on the topic was however not initiated due to lack of the requisite number of votes in the GNSO Council. Previously, in 2003, an ICANN Joint Working Group comprising community members from the At Large Advisory Committee (ALAC), the Government Advisory Committee (GAC) and the GNSO had also discussed various possible dispute resolution mechanisms for IGOs in response to a 2001 report on the applicability of the UDRP to certain types of identifiers (including those of IGOs) by the World Intellectual Property Organization (WIPO). The Joint Working Group failed to reach consensus on WIPO’s recommendations, and no formal action was taken by the GNSO Council or ICANN on the matter.</w:t>
            </w:r>
          </w:p>
          <w:p w14:paraId="76549601" w14:textId="77777777" w:rsidR="00F417A5" w:rsidRPr="009149FD" w:rsidRDefault="00F417A5" w:rsidP="00F417A5">
            <w:pPr>
              <w:rPr>
                <w:rFonts w:ascii="Calibri" w:eastAsia="Times New Roman" w:hAnsi="Calibri"/>
              </w:rPr>
            </w:pPr>
          </w:p>
          <w:p w14:paraId="260B8DCA" w14:textId="77777777" w:rsidR="00F417A5" w:rsidRPr="009149FD" w:rsidRDefault="00F417A5" w:rsidP="00F417A5">
            <w:pPr>
              <w:rPr>
                <w:rFonts w:ascii="Calibri" w:eastAsia="Times New Roman" w:hAnsi="Calibri"/>
              </w:rPr>
            </w:pPr>
            <w:r w:rsidRPr="009149FD">
              <w:rPr>
                <w:rFonts w:ascii="Calibri" w:eastAsia="Times New Roman" w:hAnsi="Calibri"/>
              </w:rPr>
              <w:t xml:space="preserve">In January 2012 ICANN launched the New gTLD Program, which included a number of rights-protection mechanisms specifically developed for the Program. These included objection procedures to new gTLD applications (including a legal rights objection procedure for trademark owners and organizations with registrations in the .int TLD) and the URS for second level registrations in approved new gTLDs (modeled after the UDRP). The ICANN Board also granted certain temporary protections at the top and second levels in the New gTLD Program for the Red Cross movement, the International Olympic Committee and IGOs, which were to remain in place until a permanent solution based on GAC Advice and policy recommendations from the GNSO could be developed. The GNSO’s recommendations, as approved by the GNSO Council on 20 November 2013, were submitted to the ICANN Board for consideration in February 2014. These were acknowledged by the Board in February 2014, in directing its New gTLD Program Committee (NGPC) to develop a comprehensive proposal taking into account the GAC advice received on the topic and the GNSO’s recommendations. The NGPC developed and sent a proposal to the GAC in March 2014. In April 2014 the ICANN Board adopted those GNSO recommendations that are not inconsistent with GAC advice received on the same topic and resolved to facilitate dialogue among the GAC, GNSO and other affected parties to resolve the remaining differences between GAC advice and the GNSO recommendations. </w:t>
            </w:r>
          </w:p>
          <w:p w14:paraId="244B47BD" w14:textId="77777777" w:rsidR="00F417A5" w:rsidRPr="009149FD" w:rsidRDefault="00F417A5" w:rsidP="00F417A5">
            <w:pPr>
              <w:rPr>
                <w:rFonts w:ascii="Calibri" w:eastAsia="Times New Roman" w:hAnsi="Calibri"/>
                <w:b/>
                <w:bCs/>
              </w:rPr>
            </w:pPr>
            <w:r w:rsidRPr="009149FD">
              <w:rPr>
                <w:rFonts w:ascii="Calibri" w:eastAsia="Times New Roman" w:hAnsi="Calibri"/>
                <w:b/>
                <w:bCs/>
              </w:rPr>
              <w:t>Mission and Scope</w:t>
            </w:r>
          </w:p>
          <w:p w14:paraId="770BF0D4" w14:textId="726CD6F1" w:rsidR="00F417A5" w:rsidRPr="009149FD" w:rsidRDefault="00F417A5" w:rsidP="00F417A5">
            <w:pPr>
              <w:rPr>
                <w:rFonts w:ascii="Calibri" w:eastAsia="Times New Roman" w:hAnsi="Calibri"/>
              </w:rPr>
            </w:pPr>
            <w:r w:rsidRPr="009149FD">
              <w:rPr>
                <w:rFonts w:ascii="Calibri" w:eastAsia="Times New Roman" w:hAnsi="Calibri"/>
              </w:rPr>
              <w:t>This Curative Rights Protection for IGOs and INGOs PDP Working Group (</w:t>
            </w:r>
            <w:r w:rsidR="00FD75A1">
              <w:rPr>
                <w:rFonts w:ascii="Calibri" w:eastAsia="Times New Roman" w:hAnsi="Calibri"/>
              </w:rPr>
              <w:t>Working Group</w:t>
            </w:r>
            <w:r w:rsidRPr="009149FD">
              <w:rPr>
                <w:rFonts w:ascii="Calibri" w:eastAsia="Times New Roman" w:hAnsi="Calibri"/>
              </w:rPr>
              <w:t xml:space="preserve">) is tasked to provide the GNSO Council with policy recommendations regarding whether to amend the UDRP and URS to allow access to and use of these mechanisms by IGOs and INGOs and, if so in what respects or whether a separate, narrowly-tailored dispute resolution procedure at the second level modeled on the UDRP and URS that takes into account the particular needs and specific circumstances of IGOs and INGOs should be developed. In commencing its deliberations, the </w:t>
            </w:r>
            <w:r w:rsidR="00FD75A1">
              <w:rPr>
                <w:rFonts w:ascii="Calibri" w:eastAsia="Times New Roman" w:hAnsi="Calibri"/>
              </w:rPr>
              <w:t>Working Group</w:t>
            </w:r>
            <w:r w:rsidRPr="009149FD">
              <w:rPr>
                <w:rFonts w:ascii="Calibri" w:eastAsia="Times New Roman" w:hAnsi="Calibri"/>
              </w:rPr>
              <w:t xml:space="preserve"> should at an early stage gather data and research concerning the specific topics listed in Section X of the Final Issue Report as meriting such further documentation.  </w:t>
            </w:r>
          </w:p>
          <w:p w14:paraId="2022E6AF" w14:textId="1E7FB25E" w:rsidR="00F417A5" w:rsidRPr="009149FD" w:rsidRDefault="00F417A5" w:rsidP="00F417A5">
            <w:pPr>
              <w:rPr>
                <w:rFonts w:ascii="Calibri" w:eastAsia="Times New Roman" w:hAnsi="Calibri"/>
                <w:b/>
                <w:bCs/>
              </w:rPr>
            </w:pPr>
            <w:r w:rsidRPr="009149FD">
              <w:rPr>
                <w:rFonts w:ascii="Calibri" w:eastAsia="Times New Roman" w:hAnsi="Calibri"/>
              </w:rPr>
              <w:t xml:space="preserve">As part of its deliberations, the CRP PDP </w:t>
            </w:r>
            <w:r w:rsidR="00FD75A1">
              <w:rPr>
                <w:rFonts w:ascii="Calibri" w:eastAsia="Times New Roman" w:hAnsi="Calibri"/>
              </w:rPr>
              <w:t>Working Group</w:t>
            </w:r>
            <w:r w:rsidRPr="009149FD">
              <w:rPr>
                <w:rFonts w:ascii="Calibri" w:eastAsia="Times New Roman" w:hAnsi="Calibri"/>
              </w:rPr>
              <w:t xml:space="preserve"> should, at a minimum, consider the following issues detailed in Section IX of the Final Issue Report. These are:</w:t>
            </w:r>
          </w:p>
          <w:p w14:paraId="75F8902D"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differences between the UDRP and the URS;</w:t>
            </w:r>
          </w:p>
          <w:p w14:paraId="5BC00EEC"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 xml:space="preserve">The relevance of existing protection mechanisms in the Applicant Guidebook for the New gTLD </w:t>
            </w:r>
            <w:r w:rsidRPr="009149FD">
              <w:rPr>
                <w:rFonts w:ascii="Calibri" w:eastAsia="Times New Roman" w:hAnsi="Calibri"/>
                <w:i/>
                <w:iCs/>
              </w:rPr>
              <w:lastRenderedPageBreak/>
              <w:t>Program;</w:t>
            </w:r>
          </w:p>
          <w:p w14:paraId="7209683F"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interplay between the topic under consideration in this PDP and the forthcoming GNSO review of the UDRP, URS and other rights-protection mechanisms;</w:t>
            </w:r>
          </w:p>
          <w:p w14:paraId="6DF12408"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distinctions (if any) between IGOs and INGOs for purposes of this PDP;</w:t>
            </w:r>
          </w:p>
          <w:p w14:paraId="57003D84"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potential need to distinguish between a legacy gTLD and a new gTLD launched under the New gTLD Program;</w:t>
            </w:r>
          </w:p>
          <w:p w14:paraId="3F44DF79"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potential need to clarify whether the URS is a Consensus Policy binding on ICANN’s contracted parties;</w:t>
            </w:r>
          </w:p>
          <w:p w14:paraId="503DFBB9"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need to address the issue of cost to IGOs and INGOs to use curative processes; and</w:t>
            </w:r>
          </w:p>
          <w:p w14:paraId="74EECF15" w14:textId="77777777" w:rsidR="00F417A5" w:rsidRPr="009149FD" w:rsidRDefault="00F417A5" w:rsidP="00B332D1">
            <w:pPr>
              <w:numPr>
                <w:ilvl w:val="0"/>
                <w:numId w:val="15"/>
              </w:numPr>
              <w:rPr>
                <w:rFonts w:ascii="Calibri" w:eastAsia="Times New Roman" w:hAnsi="Calibri"/>
                <w:i/>
                <w:iCs/>
              </w:rPr>
            </w:pPr>
            <w:r w:rsidRPr="009149FD">
              <w:rPr>
                <w:rFonts w:ascii="Calibri" w:eastAsia="Times New Roman" w:hAnsi="Calibri"/>
                <w:i/>
                <w:iCs/>
              </w:rPr>
              <w:t>The relevance of specific legal protections under international legal instruments and various national laws for IGOs and certain INGOs (namely, the Red Cross movement and the International Olympic Committee)</w:t>
            </w:r>
          </w:p>
          <w:p w14:paraId="088B4188" w14:textId="763CDD75" w:rsidR="00F417A5" w:rsidRPr="009149FD" w:rsidRDefault="00F417A5" w:rsidP="00F417A5">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should also include the following additional topics in its deliberations:</w:t>
            </w:r>
          </w:p>
          <w:p w14:paraId="615DBD45" w14:textId="77777777" w:rsidR="00F417A5" w:rsidRPr="009149FD" w:rsidRDefault="00F417A5" w:rsidP="00F417A5">
            <w:pPr>
              <w:rPr>
                <w:rFonts w:ascii="Calibri" w:eastAsia="Times New Roman" w:hAnsi="Calibri"/>
                <w:i/>
                <w:iCs/>
              </w:rPr>
            </w:pPr>
          </w:p>
          <w:p w14:paraId="6432E91D" w14:textId="21262F55"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 xml:space="preserve">Review the deliberations of the 2003 President’s Joint Working Group on the 2001 WIPO report as a possible starting point for the PDP </w:t>
            </w:r>
            <w:r w:rsidR="00FD75A1">
              <w:rPr>
                <w:rFonts w:ascii="Calibri" w:eastAsia="Times New Roman" w:hAnsi="Calibri"/>
                <w:i/>
                <w:iCs/>
              </w:rPr>
              <w:t>Working Group</w:t>
            </w:r>
            <w:r w:rsidRPr="009149FD">
              <w:rPr>
                <w:rFonts w:ascii="Calibri" w:eastAsia="Times New Roman" w:hAnsi="Calibri"/>
                <w:i/>
                <w:iCs/>
              </w:rPr>
              <w:t>’s work and consider whether subsequent developments such as the introduction of the New gTLD Program and the URS may mean that prior ICANN community recommendations on IGO dispute resolution are no longer applicable;</w:t>
            </w:r>
          </w:p>
          <w:p w14:paraId="1025F0B4"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 xml:space="preserve">Examine whether or not similar justifications and amendments should apply to both the UDRP and URS, or if each procedure should be treated independently and/or differently; </w:t>
            </w:r>
          </w:p>
          <w:p w14:paraId="1A8FE3D6"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Reach out to existing ICANN dispute resolution service providers for the UDRP and URS as well as experienced UDRP panelists, to seek input as to how the UDRP and/or URS might be amended to accommodate considerations particular to IGOs and INGOs;</w:t>
            </w:r>
          </w:p>
          <w:p w14:paraId="1D24564C"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Determine what (if any) are the specific different considerations (including without limitation qualifying requirements, authentication criteria and appeal processes) that should apply to IGOs and INGOs;</w:t>
            </w:r>
          </w:p>
          <w:p w14:paraId="160F5503"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Conduct research on applicable international law regarding special privileges and immunities for IGOs</w:t>
            </w:r>
          </w:p>
          <w:p w14:paraId="653D1ECB"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Conduct research on the extent to which IGOs and INGOs already have trademarks and might be covered, in whole or in part, by existing UDRP and URS proceedings;</w:t>
            </w:r>
          </w:p>
          <w:p w14:paraId="74D32F41"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Conduct research on the number and list of IGOs currently protected under Article 6ter of the Paris Convention on Intellectual Property;</w:t>
            </w:r>
          </w:p>
          <w:p w14:paraId="64C8C4D3"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 xml:space="preserve">Conduct research on the number and list of INGOs included on the United Nations list of non-governmental organizations in consultative status with the Economic and Social Council. ;  </w:t>
            </w:r>
          </w:p>
          <w:p w14:paraId="0533C85E"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 xml:space="preserve">Consider whether or not there may be practicable alternatives, other than amending the UDRP and URS, that can nonetheless provide adequate curative rights protections for IGOs and INGOs, such as the development of a specific, narrowly-tailored dispute resolution procedure modeled on the UDRP and URS, and applicable only to IGOs and/or INGOs; </w:t>
            </w:r>
          </w:p>
          <w:p w14:paraId="2E9A7F56"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Consider mechanisms that would require a very clear definition of the mission of the IGOs, its scope of operations and the regions and  countries in which it operates; the goal here being to provide a context for the IGO or INGO similar to the scope and terms of a trademark with its International Class and clear description of goods and services;</w:t>
            </w:r>
          </w:p>
          <w:p w14:paraId="7813E121" w14:textId="77777777"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lastRenderedPageBreak/>
              <w:t>Consider recommendations that incorporate fundamental principles of fair use, acknowledge free speech and freedom of expression, and balance the rights of all to use generic words and other terms and acronyms in non-confusing ways; and</w:t>
            </w:r>
          </w:p>
          <w:p w14:paraId="2DB0957E" w14:textId="0788737A" w:rsidR="00F417A5" w:rsidRPr="009149FD" w:rsidRDefault="00F417A5" w:rsidP="00B332D1">
            <w:pPr>
              <w:numPr>
                <w:ilvl w:val="0"/>
                <w:numId w:val="20"/>
              </w:numPr>
              <w:rPr>
                <w:rFonts w:ascii="Calibri" w:eastAsia="Times New Roman" w:hAnsi="Calibri"/>
                <w:i/>
                <w:iCs/>
              </w:rPr>
            </w:pPr>
            <w:r w:rsidRPr="009149FD">
              <w:rPr>
                <w:rFonts w:ascii="Calibri" w:eastAsia="Times New Roman" w:hAnsi="Calibri"/>
                <w:i/>
                <w:iCs/>
              </w:rPr>
              <w:t xml:space="preserve">Bear in mind that any recommendations relating to the UDRP and URS that are developed by this PDP </w:t>
            </w:r>
            <w:r w:rsidR="00FD75A1">
              <w:rPr>
                <w:rFonts w:ascii="Calibri" w:eastAsia="Times New Roman" w:hAnsi="Calibri"/>
                <w:i/>
                <w:iCs/>
              </w:rPr>
              <w:t>Working Group</w:t>
            </w:r>
            <w:r w:rsidRPr="009149FD">
              <w:rPr>
                <w:rFonts w:ascii="Calibri" w:eastAsia="Times New Roman" w:hAnsi="Calibri"/>
                <w:i/>
                <w:iCs/>
              </w:rPr>
              <w:t xml:space="preserve"> may be subject to further review under the GNSO’s forthcoming PDP to review the UDRP and all the rights protection mechanisms that were developed for the New gTLD Program.</w:t>
            </w:r>
          </w:p>
          <w:p w14:paraId="6A63C8D4" w14:textId="77777777" w:rsidR="00F417A5" w:rsidRPr="009149FD" w:rsidRDefault="00F417A5" w:rsidP="00F417A5">
            <w:pPr>
              <w:rPr>
                <w:rFonts w:ascii="Calibri" w:eastAsia="Times New Roman" w:hAnsi="Calibri"/>
              </w:rPr>
            </w:pPr>
          </w:p>
          <w:p w14:paraId="111C66DA" w14:textId="04362C96" w:rsidR="00F417A5" w:rsidRPr="009149FD" w:rsidRDefault="00F417A5" w:rsidP="00F417A5">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should invite participation from other ICANN Supporting Organizations and Advisory Committees, including the GAC, and from interested IGOs and INGOs. It should track any ongoing discussions between the GAC and GNSO on resolving remaining differences between GAC advice and the GNSO recommendations on RCRC and IGO acronym protection. It may also wish to consider forming sub-groups to work on particular issues or sub-topics in order to streamline its work and discussions. </w:t>
            </w:r>
          </w:p>
          <w:p w14:paraId="09A27A03" w14:textId="77777777" w:rsidR="00F417A5" w:rsidRPr="009149FD" w:rsidRDefault="00F417A5" w:rsidP="00F417A5">
            <w:pPr>
              <w:rPr>
                <w:rFonts w:ascii="Calibri" w:eastAsia="Times New Roman" w:hAnsi="Calibri"/>
              </w:rPr>
            </w:pPr>
          </w:p>
          <w:p w14:paraId="392F7D23" w14:textId="2080DE6C" w:rsidR="00F417A5" w:rsidRPr="009149FD" w:rsidRDefault="00F417A5" w:rsidP="00F417A5">
            <w:pPr>
              <w:rPr>
                <w:rFonts w:ascii="Calibri" w:eastAsia="Times New Roman" w:hAnsi="Calibri"/>
              </w:rPr>
            </w:pPr>
            <w:r w:rsidRPr="009149FD">
              <w:rPr>
                <w:rFonts w:ascii="Calibri" w:eastAsia="Times New Roman" w:hAnsi="Calibri"/>
              </w:rPr>
              <w:t xml:space="preserve">For purposes of this PDP, the </w:t>
            </w:r>
            <w:r w:rsidR="00FD75A1">
              <w:rPr>
                <w:rFonts w:ascii="Calibri" w:eastAsia="Times New Roman" w:hAnsi="Calibri"/>
              </w:rPr>
              <w:t>Working Group</w:t>
            </w:r>
            <w:r w:rsidRPr="009149FD">
              <w:rPr>
                <w:rFonts w:ascii="Calibri" w:eastAsia="Times New Roman" w:hAnsi="Calibri"/>
              </w:rPr>
              <w:t xml:space="preserve"> shall take into account any criteria for IGO or INGO protection that may be appropriate, including any that may have been developed previously, such as the list of IGO and INGO identifiers that was used by the GNSO’s prior PDP </w:t>
            </w:r>
            <w:r w:rsidR="00FD75A1">
              <w:rPr>
                <w:rFonts w:ascii="Calibri" w:eastAsia="Times New Roman" w:hAnsi="Calibri"/>
              </w:rPr>
              <w:t>Working Group</w:t>
            </w:r>
            <w:r w:rsidRPr="009149FD">
              <w:rPr>
                <w:rFonts w:ascii="Calibri" w:eastAsia="Times New Roman" w:hAnsi="Calibri"/>
              </w:rPr>
              <w:t xml:space="preserve"> on the Protection of International Organization Identifiers in All gTLDs as the basis for their consensus recommendations and the GAC list of IGOs as provided to ICANN in March 2013</w:t>
            </w:r>
            <w:r w:rsidRPr="0079799E">
              <w:rPr>
                <w:rStyle w:val="FootnoteReference"/>
                <w:rFonts w:eastAsia="Times New Roman"/>
              </w:rPr>
              <w:footnoteReference w:id="83"/>
            </w:r>
            <w:r w:rsidRPr="009149FD">
              <w:rPr>
                <w:rFonts w:ascii="Calibri" w:eastAsia="Times New Roman" w:hAnsi="Calibri"/>
              </w:rPr>
              <w:t>.</w:t>
            </w:r>
          </w:p>
          <w:p w14:paraId="6DE07C75" w14:textId="77777777" w:rsidR="00F417A5" w:rsidRPr="009149FD" w:rsidRDefault="00F417A5" w:rsidP="00F417A5">
            <w:pPr>
              <w:rPr>
                <w:rFonts w:ascii="Calibri" w:eastAsia="Times New Roman" w:hAnsi="Calibri"/>
              </w:rPr>
            </w:pPr>
          </w:p>
        </w:tc>
      </w:tr>
      <w:tr w:rsidR="00F417A5" w:rsidRPr="0079799E" w14:paraId="70912553" w14:textId="77777777" w:rsidTr="00EA1D92">
        <w:trPr>
          <w:trHeight w:hRule="exact" w:val="360"/>
        </w:trPr>
        <w:tc>
          <w:tcPr>
            <w:tcW w:w="10188" w:type="dxa"/>
            <w:gridSpan w:val="6"/>
            <w:shd w:val="clear" w:color="auto" w:fill="F2F2F2"/>
            <w:vAlign w:val="center"/>
          </w:tcPr>
          <w:p w14:paraId="7EFDFAF2" w14:textId="77777777" w:rsidR="00F417A5" w:rsidRPr="009149FD" w:rsidRDefault="00F417A5" w:rsidP="00F417A5">
            <w:pPr>
              <w:rPr>
                <w:rFonts w:ascii="Calibri" w:eastAsia="Times New Roman" w:hAnsi="Calibri"/>
                <w:b/>
                <w:bCs/>
              </w:rPr>
            </w:pPr>
            <w:r w:rsidRPr="009149FD">
              <w:rPr>
                <w:rFonts w:ascii="Calibri" w:eastAsia="Times New Roman" w:hAnsi="Calibri"/>
                <w:b/>
                <w:bCs/>
              </w:rPr>
              <w:lastRenderedPageBreak/>
              <w:t>Objectives &amp; Goals:</w:t>
            </w:r>
          </w:p>
        </w:tc>
      </w:tr>
      <w:tr w:rsidR="00F417A5" w:rsidRPr="0079799E" w14:paraId="5D50C80C" w14:textId="77777777" w:rsidTr="00EA1D92">
        <w:trPr>
          <w:trHeight w:val="360"/>
        </w:trPr>
        <w:tc>
          <w:tcPr>
            <w:tcW w:w="10188" w:type="dxa"/>
            <w:gridSpan w:val="6"/>
            <w:vAlign w:val="center"/>
          </w:tcPr>
          <w:p w14:paraId="0B51D478" w14:textId="0D2BF2EB" w:rsidR="00F417A5" w:rsidRPr="009149FD" w:rsidRDefault="00F417A5" w:rsidP="00F417A5">
            <w:pPr>
              <w:rPr>
                <w:rFonts w:ascii="Calibri" w:eastAsia="Times New Roman" w:hAnsi="Calibri"/>
              </w:rPr>
            </w:pPr>
            <w:r w:rsidRPr="009149FD">
              <w:rPr>
                <w:rFonts w:ascii="Calibri" w:eastAsia="Times New Roman" w:hAnsi="Calibri"/>
              </w:rPr>
              <w:t xml:space="preserve">To develop, at a minimum, an Initial Report and a Final Report regarding the </w:t>
            </w:r>
            <w:r w:rsidR="00FD75A1">
              <w:rPr>
                <w:rFonts w:ascii="Calibri" w:eastAsia="Times New Roman" w:hAnsi="Calibri"/>
              </w:rPr>
              <w:t>Working Group</w:t>
            </w:r>
            <w:r w:rsidRPr="009149FD">
              <w:rPr>
                <w:rFonts w:ascii="Calibri" w:eastAsia="Times New Roman" w:hAnsi="Calibri"/>
              </w:rPr>
              <w:t>’s recommendations on issues relating to the access by IGOs and INGOs to curative rights protection mechanisms, following the processes described in Annex A of the ICANN Bylaws and the GNSO PDP Manual.</w:t>
            </w:r>
          </w:p>
        </w:tc>
      </w:tr>
      <w:tr w:rsidR="00F417A5" w:rsidRPr="0079799E" w14:paraId="3FD74165" w14:textId="77777777" w:rsidTr="00EA1D92">
        <w:trPr>
          <w:trHeight w:hRule="exact" w:val="360"/>
        </w:trPr>
        <w:tc>
          <w:tcPr>
            <w:tcW w:w="10188" w:type="dxa"/>
            <w:gridSpan w:val="6"/>
            <w:shd w:val="clear" w:color="auto" w:fill="F2F2F2"/>
            <w:vAlign w:val="center"/>
          </w:tcPr>
          <w:p w14:paraId="7F1766FF" w14:textId="77777777" w:rsidR="00F417A5" w:rsidRPr="009149FD" w:rsidRDefault="00F417A5" w:rsidP="00F417A5">
            <w:pPr>
              <w:rPr>
                <w:rFonts w:ascii="Calibri" w:eastAsia="Times New Roman" w:hAnsi="Calibri"/>
                <w:b/>
                <w:bCs/>
              </w:rPr>
            </w:pPr>
            <w:r w:rsidRPr="009149FD">
              <w:rPr>
                <w:rFonts w:ascii="Calibri" w:eastAsia="Times New Roman" w:hAnsi="Calibri"/>
                <w:b/>
                <w:bCs/>
              </w:rPr>
              <w:t>Deliverables &amp; Timeframes:</w:t>
            </w:r>
          </w:p>
        </w:tc>
      </w:tr>
      <w:tr w:rsidR="00F417A5" w:rsidRPr="0079799E" w14:paraId="22712D96" w14:textId="77777777" w:rsidTr="00EA1D92">
        <w:trPr>
          <w:trHeight w:val="360"/>
        </w:trPr>
        <w:tc>
          <w:tcPr>
            <w:tcW w:w="10188" w:type="dxa"/>
            <w:gridSpan w:val="6"/>
            <w:vAlign w:val="center"/>
          </w:tcPr>
          <w:p w14:paraId="3FF483CD" w14:textId="54DDDE2E" w:rsidR="00F417A5" w:rsidRPr="009149FD" w:rsidRDefault="00F417A5" w:rsidP="00F417A5">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shall respect the timelines and deliverables as outlined in Annex A of the ICANN Bylaws and the PDP Manual. As per the GNSO Working Group Guidelines, the </w:t>
            </w:r>
            <w:r w:rsidR="00FD75A1">
              <w:rPr>
                <w:rFonts w:ascii="Calibri" w:eastAsia="Times New Roman" w:hAnsi="Calibri"/>
              </w:rPr>
              <w:t>Working Group</w:t>
            </w:r>
            <w:r w:rsidRPr="009149FD">
              <w:rPr>
                <w:rFonts w:ascii="Calibri" w:eastAsia="Times New Roman" w:hAnsi="Calibri"/>
              </w:rPr>
              <w:t xml:space="preserve"> shall develop a work plan that outlines the necessary steps and expected timing in order to achieve the milestones of the PDP as set out in Annex A of the ICANN Bylaws and the PDP Manual, and shall submit this to the GNSO Council.</w:t>
            </w:r>
          </w:p>
        </w:tc>
      </w:tr>
      <w:tr w:rsidR="00F417A5" w:rsidRPr="0079799E" w14:paraId="5C8BA074" w14:textId="77777777" w:rsidTr="00EA1D92">
        <w:trPr>
          <w:trHeight w:hRule="exact" w:val="432"/>
        </w:trPr>
        <w:tc>
          <w:tcPr>
            <w:tcW w:w="10188" w:type="dxa"/>
            <w:gridSpan w:val="6"/>
            <w:shd w:val="clear" w:color="auto" w:fill="943634"/>
            <w:vAlign w:val="center"/>
          </w:tcPr>
          <w:p w14:paraId="6AEE8C5C" w14:textId="77777777" w:rsidR="00F417A5" w:rsidRPr="009149FD" w:rsidRDefault="00F417A5" w:rsidP="00F417A5">
            <w:pPr>
              <w:rPr>
                <w:rFonts w:ascii="Calibri" w:eastAsia="Times New Roman" w:hAnsi="Calibri"/>
                <w:b/>
                <w:bCs/>
              </w:rPr>
            </w:pPr>
            <w:r w:rsidRPr="009149FD">
              <w:rPr>
                <w:rFonts w:ascii="Calibri" w:eastAsia="Times New Roman" w:hAnsi="Calibri"/>
                <w:b/>
                <w:bCs/>
              </w:rPr>
              <w:t>Section III:  Formation, Staffing, and Organization</w:t>
            </w:r>
          </w:p>
        </w:tc>
      </w:tr>
      <w:tr w:rsidR="00F417A5" w:rsidRPr="0079799E" w14:paraId="122BECCA" w14:textId="77777777" w:rsidTr="00EA1D92">
        <w:trPr>
          <w:trHeight w:hRule="exact" w:val="360"/>
        </w:trPr>
        <w:tc>
          <w:tcPr>
            <w:tcW w:w="10188" w:type="dxa"/>
            <w:gridSpan w:val="6"/>
            <w:shd w:val="clear" w:color="auto" w:fill="F2F2F2"/>
            <w:vAlign w:val="center"/>
          </w:tcPr>
          <w:p w14:paraId="739765DE" w14:textId="77777777" w:rsidR="00F417A5" w:rsidRPr="009149FD" w:rsidRDefault="00F417A5" w:rsidP="00F417A5">
            <w:pPr>
              <w:rPr>
                <w:rFonts w:ascii="Calibri" w:eastAsia="Times New Roman" w:hAnsi="Calibri"/>
                <w:b/>
                <w:bCs/>
              </w:rPr>
            </w:pPr>
            <w:r w:rsidRPr="009149FD">
              <w:rPr>
                <w:rFonts w:ascii="Calibri" w:eastAsia="Times New Roman" w:hAnsi="Calibri"/>
                <w:b/>
                <w:bCs/>
              </w:rPr>
              <w:t>Membership Criteria:</w:t>
            </w:r>
          </w:p>
        </w:tc>
      </w:tr>
      <w:tr w:rsidR="00F417A5" w:rsidRPr="0079799E" w14:paraId="1F3E3A03" w14:textId="77777777" w:rsidTr="00EA1D92">
        <w:trPr>
          <w:trHeight w:val="360"/>
        </w:trPr>
        <w:tc>
          <w:tcPr>
            <w:tcW w:w="10188" w:type="dxa"/>
            <w:gridSpan w:val="6"/>
            <w:vAlign w:val="center"/>
          </w:tcPr>
          <w:p w14:paraId="3A27ADAB" w14:textId="736CC66E" w:rsidR="00F417A5" w:rsidRPr="009149FD" w:rsidRDefault="00F417A5" w:rsidP="00F417A5">
            <w:pPr>
              <w:rPr>
                <w:rFonts w:ascii="Calibri" w:eastAsia="Times New Roman" w:hAnsi="Calibri"/>
              </w:rPr>
            </w:pPr>
            <w:r w:rsidRPr="009149FD">
              <w:rPr>
                <w:rFonts w:ascii="Calibri" w:eastAsia="Times New Roman" w:hAnsi="Calibri"/>
              </w:rPr>
              <w:lastRenderedPageBreak/>
              <w:t xml:space="preserve">The </w:t>
            </w:r>
            <w:r w:rsidR="00FD75A1">
              <w:rPr>
                <w:rFonts w:ascii="Calibri" w:eastAsia="Times New Roman" w:hAnsi="Calibri"/>
              </w:rPr>
              <w:t>Working Group</w:t>
            </w:r>
            <w:r w:rsidRPr="009149FD">
              <w:rPr>
                <w:rFonts w:ascii="Calibri" w:eastAsia="Times New Roman" w:hAnsi="Calibri"/>
              </w:rPr>
              <w:t xml:space="preserve"> will be open to all interested in participating. New members who join after certain parts of work has been completed are expected to review previous documents and meeting transcripts. </w:t>
            </w:r>
          </w:p>
        </w:tc>
      </w:tr>
      <w:tr w:rsidR="00F417A5" w:rsidRPr="0079799E" w14:paraId="22F5906F" w14:textId="77777777" w:rsidTr="00EA1D92">
        <w:trPr>
          <w:trHeight w:hRule="exact" w:val="360"/>
        </w:trPr>
        <w:tc>
          <w:tcPr>
            <w:tcW w:w="10188" w:type="dxa"/>
            <w:gridSpan w:val="6"/>
            <w:shd w:val="clear" w:color="auto" w:fill="F2F2F2"/>
            <w:vAlign w:val="center"/>
          </w:tcPr>
          <w:p w14:paraId="3144441B" w14:textId="77777777" w:rsidR="00F417A5" w:rsidRPr="009149FD" w:rsidRDefault="00F417A5" w:rsidP="00F417A5">
            <w:pPr>
              <w:rPr>
                <w:rFonts w:ascii="Calibri" w:eastAsia="Times New Roman" w:hAnsi="Calibri"/>
                <w:b/>
                <w:bCs/>
              </w:rPr>
            </w:pPr>
            <w:r w:rsidRPr="009149FD">
              <w:rPr>
                <w:rFonts w:ascii="Calibri" w:eastAsia="Times New Roman" w:hAnsi="Calibri"/>
                <w:b/>
                <w:bCs/>
              </w:rPr>
              <w:t>Group Formation, Dependencies, &amp; Dissolution:</w:t>
            </w:r>
          </w:p>
        </w:tc>
      </w:tr>
      <w:tr w:rsidR="00F417A5" w:rsidRPr="0079799E" w14:paraId="64210ED6" w14:textId="77777777" w:rsidTr="00EA1D92">
        <w:trPr>
          <w:trHeight w:val="360"/>
        </w:trPr>
        <w:tc>
          <w:tcPr>
            <w:tcW w:w="10188" w:type="dxa"/>
            <w:gridSpan w:val="6"/>
            <w:vAlign w:val="center"/>
          </w:tcPr>
          <w:p w14:paraId="41B2B6E2" w14:textId="1FB73135" w:rsidR="00F417A5" w:rsidRPr="009149FD" w:rsidRDefault="00F417A5" w:rsidP="00F417A5">
            <w:pPr>
              <w:rPr>
                <w:rFonts w:ascii="Calibri" w:eastAsia="Times New Roman" w:hAnsi="Calibri"/>
              </w:rPr>
            </w:pPr>
            <w:r w:rsidRPr="009149FD">
              <w:rPr>
                <w:rFonts w:ascii="Calibri" w:eastAsia="Times New Roman" w:hAnsi="Calibri"/>
              </w:rPr>
              <w:t xml:space="preserve">This </w:t>
            </w:r>
            <w:r w:rsidR="00FD75A1">
              <w:rPr>
                <w:rFonts w:ascii="Calibri" w:eastAsia="Times New Roman" w:hAnsi="Calibri"/>
              </w:rPr>
              <w:t>Working Group</w:t>
            </w:r>
            <w:r w:rsidRPr="009149FD">
              <w:rPr>
                <w:rFonts w:ascii="Calibri" w:eastAsia="Times New Roman" w:hAnsi="Calibri"/>
              </w:rPr>
              <w:t xml:space="preserve"> shall be a standard GNSO PDP Working Group. The GNSO Secretariat should circulate a ‘Call For Volunteers’ as widely as possible in order to ensure broad representation and participation in the </w:t>
            </w:r>
            <w:r w:rsidR="00FD75A1">
              <w:rPr>
                <w:rFonts w:ascii="Calibri" w:eastAsia="Times New Roman" w:hAnsi="Calibri"/>
              </w:rPr>
              <w:t>Working Group</w:t>
            </w:r>
            <w:r w:rsidRPr="009149FD">
              <w:rPr>
                <w:rFonts w:ascii="Calibri" w:eastAsia="Times New Roman" w:hAnsi="Calibri"/>
              </w:rPr>
              <w:t xml:space="preserve">, including: </w:t>
            </w:r>
          </w:p>
          <w:p w14:paraId="001EDDAA" w14:textId="77777777" w:rsidR="00F417A5" w:rsidRPr="009149FD" w:rsidRDefault="00F417A5" w:rsidP="00F417A5">
            <w:pPr>
              <w:rPr>
                <w:rFonts w:ascii="Calibri" w:eastAsia="Times New Roman" w:hAnsi="Calibri"/>
              </w:rPr>
            </w:pPr>
            <w:r w:rsidRPr="009149FD">
              <w:rPr>
                <w:rFonts w:ascii="Calibri" w:eastAsia="Times New Roman" w:hAnsi="Calibri"/>
              </w:rPr>
              <w:t xml:space="preserve">-          Publication of announcement on relevant ICANN web sites including but not limited to the GNSO and other Supporting Organizations and Advisory Committee web pages; and </w:t>
            </w:r>
          </w:p>
          <w:p w14:paraId="3B2A62E7" w14:textId="77777777" w:rsidR="00F417A5" w:rsidRPr="009149FD" w:rsidRDefault="00F417A5" w:rsidP="00F417A5">
            <w:pPr>
              <w:rPr>
                <w:rFonts w:ascii="Calibri" w:eastAsia="Times New Roman" w:hAnsi="Calibri"/>
              </w:rPr>
            </w:pPr>
            <w:r w:rsidRPr="009149FD">
              <w:rPr>
                <w:rFonts w:ascii="Calibri" w:eastAsia="Times New Roman" w:hAnsi="Calibri"/>
              </w:rPr>
              <w:t xml:space="preserve">-          Distribution of the announcement to GNSO Stakeholder Groups, Constituencies and other ICANN Supporting Organizations and Advisory Committees </w:t>
            </w:r>
          </w:p>
        </w:tc>
      </w:tr>
      <w:tr w:rsidR="00F417A5" w:rsidRPr="0079799E" w14:paraId="1D137DA1" w14:textId="77777777" w:rsidTr="00EA1D92">
        <w:trPr>
          <w:trHeight w:hRule="exact" w:val="360"/>
        </w:trPr>
        <w:tc>
          <w:tcPr>
            <w:tcW w:w="10188" w:type="dxa"/>
            <w:gridSpan w:val="6"/>
            <w:shd w:val="clear" w:color="auto" w:fill="F2F2F2"/>
            <w:vAlign w:val="center"/>
          </w:tcPr>
          <w:p w14:paraId="63430494" w14:textId="77777777" w:rsidR="00F417A5" w:rsidRPr="009149FD" w:rsidRDefault="00F417A5" w:rsidP="00F417A5">
            <w:pPr>
              <w:rPr>
                <w:rFonts w:ascii="Calibri" w:eastAsia="Times New Roman" w:hAnsi="Calibri"/>
                <w:b/>
                <w:bCs/>
              </w:rPr>
            </w:pPr>
            <w:r w:rsidRPr="009149FD">
              <w:rPr>
                <w:rFonts w:ascii="Calibri" w:eastAsia="Times New Roman" w:hAnsi="Calibri"/>
                <w:b/>
                <w:bCs/>
              </w:rPr>
              <w:t>Working Group Roles, Functions, &amp; Duties:</w:t>
            </w:r>
          </w:p>
        </w:tc>
      </w:tr>
      <w:tr w:rsidR="00F417A5" w:rsidRPr="0079799E" w14:paraId="185125D9" w14:textId="77777777" w:rsidTr="00EA1D92">
        <w:trPr>
          <w:trHeight w:val="360"/>
        </w:trPr>
        <w:tc>
          <w:tcPr>
            <w:tcW w:w="10188" w:type="dxa"/>
            <w:gridSpan w:val="6"/>
            <w:vAlign w:val="center"/>
          </w:tcPr>
          <w:p w14:paraId="0FC7577E" w14:textId="3BA04F74" w:rsidR="00F417A5" w:rsidRPr="009149FD" w:rsidRDefault="00F417A5" w:rsidP="00F417A5">
            <w:pPr>
              <w:rPr>
                <w:rFonts w:ascii="Calibri" w:eastAsia="Times New Roman" w:hAnsi="Calibri"/>
              </w:rPr>
            </w:pPr>
            <w:r w:rsidRPr="009149FD">
              <w:rPr>
                <w:rFonts w:ascii="Calibri" w:eastAsia="Times New Roman" w:hAnsi="Calibri"/>
              </w:rPr>
              <w:t xml:space="preserve">The ICANN Staff assigned to the </w:t>
            </w:r>
            <w:r w:rsidR="00FD75A1">
              <w:rPr>
                <w:rFonts w:ascii="Calibri" w:eastAsia="Times New Roman" w:hAnsi="Calibri"/>
              </w:rPr>
              <w:t>Working Group</w:t>
            </w:r>
            <w:r w:rsidRPr="009149FD">
              <w:rPr>
                <w:rFonts w:ascii="Calibri" w:eastAsia="Times New Roman" w:hAnsi="Calibri"/>
              </w:rPr>
              <w:t xml:space="preserve"> will fully support the work of the Working Group as requested by the Chair including meeting support, document drafting, editing and distribution and other substantive contributions when deemed appropriate. </w:t>
            </w:r>
            <w:r w:rsidRPr="009149FD">
              <w:rPr>
                <w:rFonts w:ascii="Calibri" w:eastAsia="Times New Roman" w:hAnsi="Calibri"/>
              </w:rPr>
              <w:br/>
              <w:t xml:space="preserve">Staff assignments to the Working Group: </w:t>
            </w:r>
          </w:p>
          <w:p w14:paraId="6D74339E" w14:textId="77777777" w:rsidR="00F417A5" w:rsidRPr="009149FD" w:rsidRDefault="00F417A5" w:rsidP="00F417A5">
            <w:pPr>
              <w:rPr>
                <w:rFonts w:ascii="Calibri" w:eastAsia="Times New Roman" w:hAnsi="Calibri"/>
              </w:rPr>
            </w:pPr>
            <w:r w:rsidRPr="009149FD">
              <w:rPr>
                <w:rFonts w:ascii="Calibri" w:eastAsia="Times New Roman" w:hAnsi="Calibri"/>
              </w:rPr>
              <w:sym w:font="Symbol" w:char="F0B7"/>
            </w:r>
            <w:r w:rsidRPr="009149FD">
              <w:rPr>
                <w:rFonts w:ascii="Calibri" w:eastAsia="Times New Roman" w:hAnsi="Calibri"/>
              </w:rPr>
              <w:t xml:space="preserve">        GNSO Secretariat </w:t>
            </w:r>
          </w:p>
          <w:p w14:paraId="1DED331B" w14:textId="77777777" w:rsidR="00F417A5" w:rsidRPr="009149FD" w:rsidRDefault="00F417A5" w:rsidP="00F417A5">
            <w:pPr>
              <w:rPr>
                <w:rFonts w:ascii="Calibri" w:eastAsia="Times New Roman" w:hAnsi="Calibri"/>
              </w:rPr>
            </w:pPr>
            <w:r w:rsidRPr="009149FD">
              <w:rPr>
                <w:rFonts w:ascii="Calibri" w:eastAsia="Times New Roman" w:hAnsi="Calibri"/>
              </w:rPr>
              <w:sym w:font="Symbol" w:char="F0B7"/>
            </w:r>
            <w:r w:rsidRPr="009149FD">
              <w:rPr>
                <w:rFonts w:ascii="Calibri" w:eastAsia="Times New Roman" w:hAnsi="Calibri"/>
              </w:rPr>
              <w:t xml:space="preserve">        ICANN policy staff members (Berry Cobb &amp; Mary Wong) </w:t>
            </w:r>
          </w:p>
          <w:p w14:paraId="2FCE4C48" w14:textId="0D324F98" w:rsidR="00F417A5" w:rsidRPr="009149FD" w:rsidRDefault="00F417A5" w:rsidP="00F417A5">
            <w:pPr>
              <w:rPr>
                <w:rFonts w:ascii="Calibri" w:eastAsia="Times New Roman" w:hAnsi="Calibri"/>
              </w:rPr>
            </w:pPr>
            <w:r w:rsidRPr="009149FD">
              <w:rPr>
                <w:rFonts w:ascii="Calibri" w:eastAsia="Times New Roman" w:hAnsi="Calibri"/>
              </w:rPr>
              <w:t xml:space="preserve">The standard </w:t>
            </w:r>
            <w:r w:rsidR="00FD75A1">
              <w:rPr>
                <w:rFonts w:ascii="Calibri" w:eastAsia="Times New Roman" w:hAnsi="Calibri"/>
              </w:rPr>
              <w:t>Working Group</w:t>
            </w:r>
            <w:r w:rsidRPr="009149FD">
              <w:rPr>
                <w:rFonts w:ascii="Calibri" w:eastAsia="Times New Roman" w:hAnsi="Calibri"/>
              </w:rPr>
              <w:t xml:space="preserve"> roles, functions &amp; duties shall be those specified in Section 2.2 of the GNSO Working Group Guidelines. </w:t>
            </w:r>
          </w:p>
        </w:tc>
      </w:tr>
      <w:tr w:rsidR="00F417A5" w:rsidRPr="0079799E" w14:paraId="4E21B33F" w14:textId="77777777" w:rsidTr="00EA1D92">
        <w:trPr>
          <w:trHeight w:hRule="exact" w:val="360"/>
        </w:trPr>
        <w:tc>
          <w:tcPr>
            <w:tcW w:w="10188" w:type="dxa"/>
            <w:gridSpan w:val="6"/>
            <w:shd w:val="clear" w:color="auto" w:fill="F2F2F2"/>
            <w:vAlign w:val="center"/>
          </w:tcPr>
          <w:p w14:paraId="7C25B871" w14:textId="77777777" w:rsidR="00F417A5" w:rsidRPr="009149FD" w:rsidRDefault="00F417A5" w:rsidP="00F417A5">
            <w:pPr>
              <w:rPr>
                <w:rFonts w:ascii="Calibri" w:eastAsia="Times New Roman" w:hAnsi="Calibri"/>
                <w:b/>
                <w:bCs/>
              </w:rPr>
            </w:pPr>
            <w:r w:rsidRPr="009149FD">
              <w:rPr>
                <w:rFonts w:ascii="Calibri" w:eastAsia="Times New Roman" w:hAnsi="Calibri"/>
                <w:b/>
                <w:bCs/>
              </w:rPr>
              <w:t>Statements of Interest (SOI) Guidelines:</w:t>
            </w:r>
          </w:p>
        </w:tc>
      </w:tr>
      <w:tr w:rsidR="00F417A5" w:rsidRPr="0079799E" w14:paraId="09838B1B" w14:textId="77777777" w:rsidTr="00EA1D92">
        <w:trPr>
          <w:trHeight w:val="360"/>
        </w:trPr>
        <w:tc>
          <w:tcPr>
            <w:tcW w:w="10188" w:type="dxa"/>
            <w:gridSpan w:val="6"/>
            <w:vAlign w:val="center"/>
          </w:tcPr>
          <w:p w14:paraId="7DE65CD0" w14:textId="2C6CFDAD" w:rsidR="00F417A5" w:rsidRPr="009149FD" w:rsidRDefault="00F417A5" w:rsidP="00F417A5">
            <w:pPr>
              <w:rPr>
                <w:rFonts w:ascii="Calibri" w:eastAsia="Times New Roman" w:hAnsi="Calibri"/>
              </w:rPr>
            </w:pPr>
            <w:r w:rsidRPr="009149FD">
              <w:rPr>
                <w:rFonts w:ascii="Calibri" w:eastAsia="Times New Roman" w:hAnsi="Calibri"/>
              </w:rPr>
              <w:t xml:space="preserve">Each member of the </w:t>
            </w:r>
            <w:r w:rsidR="00FD75A1">
              <w:rPr>
                <w:rFonts w:ascii="Calibri" w:eastAsia="Times New Roman" w:hAnsi="Calibri"/>
              </w:rPr>
              <w:t>Working Group</w:t>
            </w:r>
            <w:r w:rsidRPr="009149FD">
              <w:rPr>
                <w:rFonts w:ascii="Calibri" w:eastAsia="Times New Roman" w:hAnsi="Calibri"/>
              </w:rPr>
              <w:t xml:space="preserve"> is required to submit an SOI in accordance with Section 5 of the GNSO Operating Procedures.</w:t>
            </w:r>
          </w:p>
        </w:tc>
      </w:tr>
      <w:tr w:rsidR="00F417A5" w:rsidRPr="0079799E" w14:paraId="37F841FC" w14:textId="77777777" w:rsidTr="00EA1D92">
        <w:trPr>
          <w:trHeight w:hRule="exact" w:val="432"/>
        </w:trPr>
        <w:tc>
          <w:tcPr>
            <w:tcW w:w="10188" w:type="dxa"/>
            <w:gridSpan w:val="6"/>
            <w:shd w:val="clear" w:color="auto" w:fill="943634"/>
            <w:vAlign w:val="center"/>
          </w:tcPr>
          <w:p w14:paraId="167C41E2" w14:textId="77777777" w:rsidR="00F417A5" w:rsidRPr="009149FD" w:rsidRDefault="00F417A5" w:rsidP="00F417A5">
            <w:pPr>
              <w:rPr>
                <w:rFonts w:ascii="Calibri" w:eastAsia="Times New Roman" w:hAnsi="Calibri"/>
                <w:b/>
                <w:bCs/>
              </w:rPr>
            </w:pPr>
            <w:r w:rsidRPr="009149FD">
              <w:rPr>
                <w:rFonts w:ascii="Calibri" w:eastAsia="Times New Roman" w:hAnsi="Calibri"/>
                <w:b/>
                <w:bCs/>
              </w:rPr>
              <w:t>Section IV:  Rules of Engagement</w:t>
            </w:r>
          </w:p>
        </w:tc>
      </w:tr>
      <w:tr w:rsidR="00F417A5" w:rsidRPr="0079799E" w14:paraId="37BD84C2" w14:textId="77777777" w:rsidTr="00EA1D92">
        <w:trPr>
          <w:trHeight w:hRule="exact" w:val="360"/>
        </w:trPr>
        <w:tc>
          <w:tcPr>
            <w:tcW w:w="10188" w:type="dxa"/>
            <w:gridSpan w:val="6"/>
            <w:shd w:val="clear" w:color="auto" w:fill="F2F2F2"/>
            <w:vAlign w:val="center"/>
          </w:tcPr>
          <w:p w14:paraId="4A0833F1" w14:textId="77777777" w:rsidR="00F417A5" w:rsidRPr="009149FD" w:rsidRDefault="00F417A5" w:rsidP="00F417A5">
            <w:pPr>
              <w:rPr>
                <w:rFonts w:ascii="Calibri" w:eastAsia="Times New Roman" w:hAnsi="Calibri"/>
                <w:b/>
                <w:bCs/>
              </w:rPr>
            </w:pPr>
            <w:r w:rsidRPr="009149FD">
              <w:rPr>
                <w:rFonts w:ascii="Calibri" w:eastAsia="Times New Roman" w:hAnsi="Calibri"/>
                <w:b/>
                <w:bCs/>
              </w:rPr>
              <w:t>Decision-Making Methodologies:</w:t>
            </w:r>
          </w:p>
        </w:tc>
      </w:tr>
      <w:tr w:rsidR="00F417A5" w:rsidRPr="0079799E" w14:paraId="68361649" w14:textId="77777777" w:rsidTr="00EA1D92">
        <w:trPr>
          <w:trHeight w:val="360"/>
        </w:trPr>
        <w:tc>
          <w:tcPr>
            <w:tcW w:w="10188" w:type="dxa"/>
            <w:gridSpan w:val="6"/>
            <w:vAlign w:val="center"/>
          </w:tcPr>
          <w:p w14:paraId="7C9AE901" w14:textId="77777777" w:rsidR="00F417A5" w:rsidRPr="009149FD" w:rsidRDefault="00F417A5" w:rsidP="00F417A5">
            <w:pPr>
              <w:rPr>
                <w:rFonts w:ascii="Calibri" w:eastAsia="Times New Roman" w:hAnsi="Calibri"/>
              </w:rPr>
            </w:pPr>
            <w:r w:rsidRPr="009149FD">
              <w:rPr>
                <w:rFonts w:ascii="Calibri" w:eastAsia="Times New Roman" w:hAnsi="Calibri"/>
              </w:rPr>
              <w:t>The Chair will be responsible for designating each position as having one of the following designations:</w:t>
            </w:r>
          </w:p>
          <w:p w14:paraId="5DE9C618" w14:textId="77777777" w:rsidR="00F417A5" w:rsidRPr="009149FD" w:rsidRDefault="00F417A5" w:rsidP="00B332D1">
            <w:pPr>
              <w:numPr>
                <w:ilvl w:val="0"/>
                <w:numId w:val="16"/>
              </w:numPr>
              <w:rPr>
                <w:rFonts w:ascii="Calibri" w:eastAsia="Times New Roman" w:hAnsi="Calibri"/>
              </w:rPr>
            </w:pPr>
            <w:r w:rsidRPr="009149FD">
              <w:rPr>
                <w:rFonts w:ascii="Calibri" w:eastAsia="Times New Roman" w:hAnsi="Calibri"/>
                <w:b/>
                <w:bCs/>
                <w:u w:val="single"/>
              </w:rPr>
              <w:t>Full consensus</w:t>
            </w:r>
            <w:r w:rsidRPr="009149FD">
              <w:rPr>
                <w:rFonts w:ascii="Calibri" w:eastAsia="Times New Roman" w:hAnsi="Calibri"/>
              </w:rPr>
              <w:t xml:space="preserve"> - when no one in the group speaks against the recommendation in its last readings.  This is also sometimes referred to as </w:t>
            </w:r>
            <w:r w:rsidRPr="009149FD">
              <w:rPr>
                <w:rFonts w:ascii="Calibri" w:eastAsia="Times New Roman" w:hAnsi="Calibri"/>
                <w:b/>
                <w:bCs/>
                <w:u w:val="single"/>
              </w:rPr>
              <w:t>Unanimous Consensus.</w:t>
            </w:r>
          </w:p>
          <w:p w14:paraId="6C6174F0" w14:textId="50AFD624" w:rsidR="00F417A5" w:rsidRPr="009149FD" w:rsidRDefault="00F417A5" w:rsidP="00B332D1">
            <w:pPr>
              <w:numPr>
                <w:ilvl w:val="0"/>
                <w:numId w:val="16"/>
              </w:numPr>
              <w:rPr>
                <w:rFonts w:ascii="Calibri" w:eastAsia="Times New Roman" w:hAnsi="Calibri"/>
              </w:rPr>
            </w:pPr>
            <w:r w:rsidRPr="009149FD">
              <w:rPr>
                <w:rFonts w:ascii="Calibri" w:eastAsia="Times New Roman" w:hAnsi="Calibri"/>
                <w:b/>
                <w:bCs/>
                <w:u w:val="single"/>
              </w:rPr>
              <w:t>Consensus</w:t>
            </w:r>
            <w:r w:rsidRPr="009149FD">
              <w:rPr>
                <w:rFonts w:ascii="Calibri" w:eastAsia="Times New Roman" w:hAnsi="Calibri"/>
              </w:rPr>
              <w:t xml:space="preserve"> - a position where only a small minority disagrees, but most agree. </w:t>
            </w:r>
            <w:r w:rsidRPr="009149FD">
              <w:rPr>
                <w:rFonts w:ascii="Calibri" w:eastAsia="Times New Roman" w:hAnsi="Calibri"/>
                <w:i/>
                <w:iCs/>
              </w:rPr>
              <w:t xml:space="preserve">[Note: For those that are unfamiliar with ICANN usage, you may associate the definition of ‘Consensus’ with other definitions and terms of art such as rough consensus or near consensus. It should be noted, however, that in the case of a GNSO PDP </w:t>
            </w:r>
            <w:r w:rsidR="00FD75A1">
              <w:rPr>
                <w:rFonts w:ascii="Calibri" w:eastAsia="Times New Roman" w:hAnsi="Calibri"/>
                <w:i/>
                <w:iCs/>
              </w:rPr>
              <w:t>Working Group</w:t>
            </w:r>
            <w:r w:rsidRPr="009149FD">
              <w:rPr>
                <w:rFonts w:ascii="Calibri" w:eastAsia="Times New Roman" w:hAnsi="Calibri"/>
                <w:i/>
                <w:iCs/>
              </w:rPr>
              <w:t>, all reports, especially Final Reports, must restrict themselves to the term ‘Consensus’ as this may have legal implications.]</w:t>
            </w:r>
          </w:p>
          <w:p w14:paraId="71CFFC71" w14:textId="77777777" w:rsidR="00F417A5" w:rsidRPr="009149FD" w:rsidRDefault="00F417A5" w:rsidP="00B332D1">
            <w:pPr>
              <w:numPr>
                <w:ilvl w:val="0"/>
                <w:numId w:val="16"/>
              </w:numPr>
              <w:rPr>
                <w:rFonts w:ascii="Calibri" w:eastAsia="Times New Roman" w:hAnsi="Calibri"/>
                <w:b/>
                <w:bCs/>
                <w:u w:val="single"/>
              </w:rPr>
            </w:pPr>
            <w:r w:rsidRPr="009149FD">
              <w:rPr>
                <w:rFonts w:ascii="Calibri" w:eastAsia="Times New Roman" w:hAnsi="Calibri"/>
                <w:b/>
                <w:bCs/>
                <w:u w:val="single"/>
              </w:rPr>
              <w:t xml:space="preserve">Strong support but significant opposition </w:t>
            </w:r>
            <w:r w:rsidRPr="009149FD">
              <w:rPr>
                <w:rFonts w:ascii="Calibri" w:eastAsia="Times New Roman" w:hAnsi="Calibri"/>
              </w:rPr>
              <w:t>- a position where, while most of the group supports a recommendation, there is a significant number of those who do not support it.</w:t>
            </w:r>
          </w:p>
          <w:p w14:paraId="53147290" w14:textId="77777777" w:rsidR="00F417A5" w:rsidRPr="009149FD" w:rsidRDefault="00F417A5" w:rsidP="00B332D1">
            <w:pPr>
              <w:numPr>
                <w:ilvl w:val="0"/>
                <w:numId w:val="16"/>
              </w:numPr>
              <w:rPr>
                <w:rFonts w:ascii="Calibri" w:eastAsia="Times New Roman" w:hAnsi="Calibri"/>
              </w:rPr>
            </w:pPr>
            <w:r w:rsidRPr="009149FD">
              <w:rPr>
                <w:rFonts w:ascii="Calibri" w:eastAsia="Times New Roman" w:hAnsi="Calibri"/>
                <w:b/>
                <w:bCs/>
                <w:u w:val="single"/>
              </w:rPr>
              <w:t>Divergence</w:t>
            </w:r>
            <w:r w:rsidRPr="009149FD">
              <w:rPr>
                <w:rFonts w:ascii="Calibri" w:eastAsia="Times New Roman" w:hAnsi="Calibri"/>
              </w:rPr>
              <w:t xml:space="preserve"> (also referred to as </w:t>
            </w:r>
            <w:r w:rsidRPr="009149FD">
              <w:rPr>
                <w:rFonts w:ascii="Calibri" w:eastAsia="Times New Roman" w:hAnsi="Calibri"/>
                <w:b/>
                <w:bCs/>
                <w:u w:val="single"/>
              </w:rPr>
              <w:t>No Consensus</w:t>
            </w:r>
            <w:r w:rsidRPr="009149FD">
              <w:rPr>
                <w:rFonts w:ascii="Calibri" w:eastAsia="Times New Roman" w:hAnsi="Calibri"/>
              </w:rPr>
              <w:t>) - a position where there is no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527BCD5C" w14:textId="77777777" w:rsidR="00F417A5" w:rsidRPr="009149FD" w:rsidRDefault="00F417A5" w:rsidP="00B332D1">
            <w:pPr>
              <w:numPr>
                <w:ilvl w:val="0"/>
                <w:numId w:val="17"/>
              </w:numPr>
              <w:rPr>
                <w:rFonts w:ascii="Calibri" w:eastAsia="Times New Roman" w:hAnsi="Calibri"/>
              </w:rPr>
            </w:pPr>
            <w:r w:rsidRPr="009149FD">
              <w:rPr>
                <w:rFonts w:ascii="Calibri" w:eastAsia="Times New Roman" w:hAnsi="Calibri"/>
                <w:b/>
                <w:bCs/>
                <w:u w:val="single"/>
              </w:rPr>
              <w:t>Minority View</w:t>
            </w:r>
            <w:r w:rsidRPr="009149FD">
              <w:rPr>
                <w:rFonts w:ascii="Calibri" w:eastAsia="Times New Roman" w:hAnsi="Calibri"/>
              </w:rPr>
              <w:t xml:space="preserve"> - refers to a proposal where a small number of people support the </w:t>
            </w:r>
            <w:r w:rsidRPr="009149FD">
              <w:rPr>
                <w:rFonts w:ascii="Calibri" w:eastAsia="Times New Roman" w:hAnsi="Calibri"/>
              </w:rPr>
              <w:lastRenderedPageBreak/>
              <w:t xml:space="preserve">recommendation.  This can happen in response to </w:t>
            </w:r>
            <w:r w:rsidRPr="009149FD">
              <w:rPr>
                <w:rFonts w:ascii="Calibri" w:eastAsia="Times New Roman" w:hAnsi="Calibri"/>
                <w:b/>
                <w:bCs/>
                <w:u w:val="single"/>
              </w:rPr>
              <w:t>Consensus</w:t>
            </w:r>
            <w:r w:rsidRPr="009149FD">
              <w:rPr>
                <w:rFonts w:ascii="Calibri" w:eastAsia="Times New Roman" w:hAnsi="Calibri"/>
              </w:rPr>
              <w:t xml:space="preserve">, </w:t>
            </w:r>
            <w:r w:rsidRPr="009149FD">
              <w:rPr>
                <w:rFonts w:ascii="Calibri" w:eastAsia="Times New Roman" w:hAnsi="Calibri"/>
                <w:b/>
                <w:bCs/>
                <w:u w:val="single"/>
              </w:rPr>
              <w:t>Strong support but significant opposition</w:t>
            </w:r>
            <w:r w:rsidRPr="009149FD">
              <w:rPr>
                <w:rFonts w:ascii="Calibri" w:eastAsia="Times New Roman" w:hAnsi="Calibri"/>
              </w:rPr>
              <w:t xml:space="preserve">, or </w:t>
            </w:r>
            <w:r w:rsidRPr="009149FD">
              <w:rPr>
                <w:rFonts w:ascii="Calibri" w:eastAsia="Times New Roman" w:hAnsi="Calibri"/>
                <w:b/>
                <w:bCs/>
                <w:u w:val="single"/>
              </w:rPr>
              <w:t>No Consensus;</w:t>
            </w:r>
            <w:r w:rsidRPr="009149FD">
              <w:rPr>
                <w:rFonts w:ascii="Calibri" w:eastAsia="Times New Roman" w:hAnsi="Calibri"/>
              </w:rPr>
              <w:t xml:space="preserve"> or it can happen in cases where there is neither support nor opposition to a suggestion made by a small number of individuals.</w:t>
            </w:r>
          </w:p>
          <w:p w14:paraId="72823476" w14:textId="77777777" w:rsidR="00F417A5" w:rsidRPr="009149FD" w:rsidRDefault="00F417A5" w:rsidP="00F417A5">
            <w:pPr>
              <w:rPr>
                <w:rFonts w:ascii="Calibri" w:eastAsia="Times New Roman" w:hAnsi="Calibri"/>
              </w:rPr>
            </w:pPr>
          </w:p>
          <w:p w14:paraId="08237E3E" w14:textId="7BD50C3F" w:rsidR="00F417A5" w:rsidRPr="009149FD" w:rsidRDefault="00F417A5" w:rsidP="00F417A5">
            <w:pPr>
              <w:rPr>
                <w:rFonts w:ascii="Calibri" w:eastAsia="Times New Roman" w:hAnsi="Calibri"/>
              </w:rPr>
            </w:pPr>
            <w:r w:rsidRPr="009149FD">
              <w:rPr>
                <w:rFonts w:ascii="Calibri" w:eastAsia="Times New Roman" w:hAnsi="Calibri"/>
              </w:rPr>
              <w:t xml:space="preserve">In cases of </w:t>
            </w:r>
            <w:r w:rsidRPr="009149FD">
              <w:rPr>
                <w:rFonts w:ascii="Calibri" w:eastAsia="Times New Roman" w:hAnsi="Calibri"/>
                <w:b/>
                <w:bCs/>
                <w:u w:val="single"/>
              </w:rPr>
              <w:t>Consensus</w:t>
            </w:r>
            <w:r w:rsidRPr="009149FD">
              <w:rPr>
                <w:rFonts w:ascii="Calibri" w:eastAsia="Times New Roman" w:hAnsi="Calibri"/>
              </w:rPr>
              <w:t xml:space="preserve">, </w:t>
            </w:r>
            <w:r w:rsidRPr="009149FD">
              <w:rPr>
                <w:rFonts w:ascii="Calibri" w:eastAsia="Times New Roman" w:hAnsi="Calibri"/>
                <w:b/>
                <w:bCs/>
                <w:u w:val="single"/>
              </w:rPr>
              <w:t>Strong support but significant opposition</w:t>
            </w:r>
            <w:r w:rsidRPr="009149FD">
              <w:rPr>
                <w:rFonts w:ascii="Calibri" w:eastAsia="Times New Roman" w:hAnsi="Calibri"/>
              </w:rPr>
              <w:t xml:space="preserve">, and </w:t>
            </w:r>
            <w:r w:rsidRPr="009149FD">
              <w:rPr>
                <w:rFonts w:ascii="Calibri" w:eastAsia="Times New Roman" w:hAnsi="Calibri"/>
                <w:b/>
                <w:bCs/>
                <w:u w:val="single"/>
              </w:rPr>
              <w:t>No Consensus</w:t>
            </w:r>
            <w:r w:rsidRPr="009149FD">
              <w:rPr>
                <w:rFonts w:ascii="Calibri" w:eastAsia="Times New Roman" w:hAnsi="Calibri"/>
              </w:rPr>
              <w:t xml:space="preserve">, an effort should be made to document variances in viewpoint and to present any </w:t>
            </w:r>
            <w:r w:rsidRPr="009149FD">
              <w:rPr>
                <w:rFonts w:ascii="Calibri" w:eastAsia="Times New Roman" w:hAnsi="Calibri"/>
                <w:b/>
                <w:bCs/>
                <w:u w:val="single"/>
              </w:rPr>
              <w:t>Minority View</w:t>
            </w:r>
            <w:r w:rsidRPr="009149FD">
              <w:rPr>
                <w:rFonts w:ascii="Calibri" w:eastAsia="Times New Roman" w:hAnsi="Calibri"/>
              </w:rPr>
              <w:t xml:space="preserve"> recommendations that may have been made.  Documentation of </w:t>
            </w:r>
            <w:r w:rsidRPr="009149FD">
              <w:rPr>
                <w:rFonts w:ascii="Calibri" w:eastAsia="Times New Roman" w:hAnsi="Calibri"/>
                <w:b/>
                <w:bCs/>
                <w:u w:val="single"/>
              </w:rPr>
              <w:t>Minority View</w:t>
            </w:r>
            <w:r w:rsidRPr="009149FD">
              <w:rPr>
                <w:rFonts w:ascii="Calibri" w:eastAsia="Times New Roman" w:hAnsi="Calibri"/>
              </w:rPr>
              <w:t xml:space="preserve"> recommendations normally depends on text offered by the proponent(s).  In all cases of </w:t>
            </w:r>
            <w:r w:rsidRPr="009149FD">
              <w:rPr>
                <w:rFonts w:ascii="Calibri" w:eastAsia="Times New Roman" w:hAnsi="Calibri"/>
                <w:b/>
                <w:bCs/>
                <w:u w:val="single"/>
              </w:rPr>
              <w:t>Divergence,</w:t>
            </w:r>
            <w:r w:rsidRPr="009149FD">
              <w:rPr>
                <w:rFonts w:ascii="Calibri" w:eastAsia="Times New Roman" w:hAnsi="Calibri"/>
              </w:rPr>
              <w:t xml:space="preserve"> the </w:t>
            </w:r>
            <w:r w:rsidR="00FD75A1">
              <w:rPr>
                <w:rFonts w:ascii="Calibri" w:eastAsia="Times New Roman" w:hAnsi="Calibri"/>
              </w:rPr>
              <w:t>Working Group</w:t>
            </w:r>
            <w:r w:rsidRPr="009149FD">
              <w:rPr>
                <w:rFonts w:ascii="Calibri" w:eastAsia="Times New Roman" w:hAnsi="Calibri"/>
              </w:rPr>
              <w:t xml:space="preserve"> Chair should encourage the submission of minority viewpoint(s).</w:t>
            </w:r>
          </w:p>
          <w:p w14:paraId="54AECF3D" w14:textId="77777777" w:rsidR="00F417A5" w:rsidRPr="009149FD" w:rsidRDefault="00F417A5" w:rsidP="00F417A5">
            <w:pPr>
              <w:rPr>
                <w:rFonts w:ascii="Calibri" w:eastAsia="Times New Roman" w:hAnsi="Calibri"/>
              </w:rPr>
            </w:pPr>
          </w:p>
          <w:p w14:paraId="51513246" w14:textId="77777777" w:rsidR="00F417A5" w:rsidRPr="009149FD" w:rsidRDefault="00F417A5" w:rsidP="00F417A5">
            <w:pPr>
              <w:rPr>
                <w:rFonts w:ascii="Calibri" w:eastAsia="Times New Roman" w:hAnsi="Calibri"/>
              </w:rPr>
            </w:pPr>
            <w:r w:rsidRPr="009149FD">
              <w:rPr>
                <w:rFonts w:ascii="Calibri" w:eastAsia="Times New Roman" w:hAnsi="Calibri"/>
              </w:rPr>
              <w:t>The recommended method for discovering the consensus level designation on recommendations should work as follows:</w:t>
            </w:r>
          </w:p>
          <w:p w14:paraId="33027C79" w14:textId="77777777" w:rsidR="00F417A5" w:rsidRPr="009149FD" w:rsidRDefault="00F417A5" w:rsidP="00B332D1">
            <w:pPr>
              <w:numPr>
                <w:ilvl w:val="0"/>
                <w:numId w:val="18"/>
              </w:numPr>
              <w:rPr>
                <w:rFonts w:ascii="Calibri" w:eastAsia="Times New Roman" w:hAnsi="Calibri"/>
              </w:rPr>
            </w:pPr>
            <w:r w:rsidRPr="009149FD">
              <w:rPr>
                <w:rFonts w:ascii="Calibri" w:eastAsia="Times New Roman" w:hAnsi="Calibri"/>
              </w:rPr>
              <w:t>After the group has discussed an issue long enough for all issues to have been raised, understood and discussed, the Chair, or Co-Chairs, make an evaluation of the designation and publish it for the group to review.</w:t>
            </w:r>
          </w:p>
          <w:p w14:paraId="016E0E05" w14:textId="77777777" w:rsidR="00F417A5" w:rsidRPr="009149FD" w:rsidRDefault="00F417A5" w:rsidP="00B332D1">
            <w:pPr>
              <w:numPr>
                <w:ilvl w:val="0"/>
                <w:numId w:val="18"/>
              </w:numPr>
              <w:rPr>
                <w:rFonts w:ascii="Calibri" w:eastAsia="Times New Roman" w:hAnsi="Calibri"/>
              </w:rPr>
            </w:pPr>
            <w:r w:rsidRPr="009149FD">
              <w:rPr>
                <w:rFonts w:ascii="Calibri" w:eastAsia="Times New Roman" w:hAnsi="Calibri"/>
              </w:rPr>
              <w:t>After the group has discussed the Chair's estimation of designation, the Chair, or Co-Chairs, should reevaluate and publish an updated evaluation.</w:t>
            </w:r>
          </w:p>
          <w:p w14:paraId="761C840B" w14:textId="77777777" w:rsidR="00F417A5" w:rsidRPr="009149FD" w:rsidRDefault="00F417A5" w:rsidP="00B332D1">
            <w:pPr>
              <w:numPr>
                <w:ilvl w:val="0"/>
                <w:numId w:val="18"/>
              </w:numPr>
              <w:rPr>
                <w:rFonts w:ascii="Calibri" w:eastAsia="Times New Roman" w:hAnsi="Calibri"/>
              </w:rPr>
            </w:pPr>
            <w:r w:rsidRPr="009149FD">
              <w:rPr>
                <w:rFonts w:ascii="Calibri" w:eastAsia="Times New Roman" w:hAnsi="Calibri"/>
              </w:rPr>
              <w:t>Steps (i) and (ii) should continue until the Chair/Co-Chairs make an evaluation that is accepted by the group.</w:t>
            </w:r>
          </w:p>
          <w:p w14:paraId="3F029CF9" w14:textId="77777777" w:rsidR="00F417A5" w:rsidRPr="009149FD" w:rsidRDefault="00F417A5" w:rsidP="00B332D1">
            <w:pPr>
              <w:numPr>
                <w:ilvl w:val="0"/>
                <w:numId w:val="18"/>
              </w:numPr>
              <w:rPr>
                <w:rFonts w:ascii="Calibri" w:eastAsia="Times New Roman" w:hAnsi="Calibri"/>
              </w:rPr>
            </w:pPr>
            <w:r w:rsidRPr="009149FD">
              <w:rPr>
                <w:rFonts w:ascii="Calibri" w:eastAsia="Times New Roman" w:hAnsi="Calibri"/>
              </w:rPr>
              <w:t>In rare cases, a Chair may decide that the use of polls is reasonable. Some of the reasons for this might be:</w:t>
            </w:r>
          </w:p>
          <w:p w14:paraId="624CCEF4" w14:textId="77777777" w:rsidR="00F417A5" w:rsidRPr="009149FD" w:rsidRDefault="00F417A5" w:rsidP="00B332D1">
            <w:pPr>
              <w:numPr>
                <w:ilvl w:val="1"/>
                <w:numId w:val="18"/>
              </w:numPr>
              <w:rPr>
                <w:rFonts w:ascii="Calibri" w:eastAsia="Times New Roman" w:hAnsi="Calibri"/>
              </w:rPr>
            </w:pPr>
            <w:r w:rsidRPr="009149FD">
              <w:rPr>
                <w:rFonts w:ascii="Calibri" w:eastAsia="Times New Roman" w:hAnsi="Calibri"/>
              </w:rPr>
              <w:t>A decision needs to be made within a time frame that does not allow for the natural process of iteration and settling on a designation to occur.</w:t>
            </w:r>
          </w:p>
          <w:p w14:paraId="37AC3FF5" w14:textId="77777777" w:rsidR="00F417A5" w:rsidRPr="009149FD" w:rsidRDefault="00F417A5" w:rsidP="00B332D1">
            <w:pPr>
              <w:numPr>
                <w:ilvl w:val="1"/>
                <w:numId w:val="18"/>
              </w:numPr>
              <w:rPr>
                <w:rFonts w:ascii="Calibri" w:eastAsia="Times New Roman" w:hAnsi="Calibri"/>
              </w:rPr>
            </w:pPr>
            <w:r w:rsidRPr="009149FD">
              <w:rPr>
                <w:rFonts w:ascii="Calibri" w:eastAsia="Times New Roman" w:hAnsi="Calibri"/>
              </w:rPr>
              <w:t xml:space="preserve">It becomes obvious after several iterations that it is impossible to arrive at a designation. This will happen most often when trying to discriminate between </w:t>
            </w:r>
            <w:r w:rsidRPr="009149FD">
              <w:rPr>
                <w:rFonts w:ascii="Calibri" w:eastAsia="Times New Roman" w:hAnsi="Calibri"/>
                <w:b/>
                <w:bCs/>
                <w:u w:val="single"/>
              </w:rPr>
              <w:t>Consensus</w:t>
            </w:r>
            <w:r w:rsidRPr="009149FD">
              <w:rPr>
                <w:rFonts w:ascii="Calibri" w:eastAsia="Times New Roman" w:hAnsi="Calibri"/>
              </w:rPr>
              <w:t xml:space="preserve"> and </w:t>
            </w:r>
            <w:r w:rsidRPr="009149FD">
              <w:rPr>
                <w:rFonts w:ascii="Calibri" w:eastAsia="Times New Roman" w:hAnsi="Calibri"/>
                <w:b/>
                <w:bCs/>
                <w:u w:val="single"/>
              </w:rPr>
              <w:t>Strong support but Significant Opposition</w:t>
            </w:r>
            <w:r w:rsidRPr="009149FD">
              <w:rPr>
                <w:rFonts w:ascii="Calibri" w:eastAsia="Times New Roman" w:hAnsi="Calibri"/>
              </w:rPr>
              <w:t xml:space="preserve"> or between </w:t>
            </w:r>
            <w:r w:rsidRPr="009149FD">
              <w:rPr>
                <w:rFonts w:ascii="Calibri" w:eastAsia="Times New Roman" w:hAnsi="Calibri"/>
                <w:b/>
                <w:bCs/>
                <w:u w:val="single"/>
              </w:rPr>
              <w:t>Strong support but Significant Opposition</w:t>
            </w:r>
            <w:r w:rsidRPr="009149FD">
              <w:rPr>
                <w:rFonts w:ascii="Calibri" w:eastAsia="Times New Roman" w:hAnsi="Calibri"/>
              </w:rPr>
              <w:t xml:space="preserve"> and </w:t>
            </w:r>
            <w:r w:rsidRPr="009149FD">
              <w:rPr>
                <w:rFonts w:ascii="Calibri" w:eastAsia="Times New Roman" w:hAnsi="Calibri"/>
                <w:b/>
                <w:bCs/>
                <w:u w:val="single"/>
              </w:rPr>
              <w:t>Divergence.</w:t>
            </w:r>
          </w:p>
          <w:p w14:paraId="661E6142" w14:textId="77777777" w:rsidR="00F417A5" w:rsidRPr="009149FD" w:rsidRDefault="00F417A5" w:rsidP="00F417A5">
            <w:pPr>
              <w:rPr>
                <w:rFonts w:ascii="Calibri" w:eastAsia="Times New Roman" w:hAnsi="Calibri"/>
              </w:rPr>
            </w:pPr>
          </w:p>
          <w:p w14:paraId="36861737" w14:textId="77777777" w:rsidR="00F417A5" w:rsidRPr="009149FD" w:rsidRDefault="00F417A5" w:rsidP="00F417A5">
            <w:pPr>
              <w:rPr>
                <w:rFonts w:ascii="Calibri" w:eastAsia="Times New Roman" w:hAnsi="Calibri"/>
              </w:rPr>
            </w:pPr>
            <w:r w:rsidRPr="009149FD">
              <w:rPr>
                <w:rFonts w:ascii="Calibri" w:eastAsia="Times New Roman" w:hAnsi="Calibri"/>
              </w:rPr>
              <w:t xml:space="preserve">Care should be taken in using polls that they do not become votes.  A liability with the use of polls is that, in situations where there is </w:t>
            </w:r>
            <w:r w:rsidRPr="009149FD">
              <w:rPr>
                <w:rFonts w:ascii="Calibri" w:eastAsia="Times New Roman" w:hAnsi="Calibri"/>
                <w:b/>
                <w:bCs/>
                <w:u w:val="single"/>
              </w:rPr>
              <w:t>Divergence</w:t>
            </w:r>
            <w:r w:rsidRPr="009149FD">
              <w:rPr>
                <w:rFonts w:ascii="Calibri" w:eastAsia="Times New Roman" w:hAnsi="Calibri"/>
              </w:rPr>
              <w:t xml:space="preserve"> or </w:t>
            </w:r>
            <w:r w:rsidRPr="009149FD">
              <w:rPr>
                <w:rFonts w:ascii="Calibri" w:eastAsia="Times New Roman" w:hAnsi="Calibri"/>
                <w:b/>
                <w:bCs/>
                <w:u w:val="single"/>
              </w:rPr>
              <w:t>Strong Opposition</w:t>
            </w:r>
            <w:r w:rsidRPr="009149FD">
              <w:rPr>
                <w:rFonts w:ascii="Calibri" w:eastAsia="Times New Roman" w:hAnsi="Calibri"/>
              </w:rPr>
              <w:t>, there are often disagreements about the meanings of the poll questions or of the poll results.</w:t>
            </w:r>
          </w:p>
          <w:p w14:paraId="51356495" w14:textId="77777777" w:rsidR="00F417A5" w:rsidRPr="009149FD" w:rsidRDefault="00F417A5" w:rsidP="00F417A5">
            <w:pPr>
              <w:rPr>
                <w:rFonts w:ascii="Calibri" w:eastAsia="Times New Roman" w:hAnsi="Calibri"/>
              </w:rPr>
            </w:pPr>
          </w:p>
          <w:p w14:paraId="08608C89" w14:textId="58AADE17" w:rsidR="00F417A5" w:rsidRPr="009149FD" w:rsidRDefault="00F417A5" w:rsidP="00F417A5">
            <w:pPr>
              <w:rPr>
                <w:rFonts w:ascii="Calibri" w:eastAsia="Times New Roman" w:hAnsi="Calibri"/>
              </w:rPr>
            </w:pPr>
            <w:r w:rsidRPr="009149FD">
              <w:rPr>
                <w:rFonts w:ascii="Calibri" w:eastAsia="Times New Roman" w:hAnsi="Calibri"/>
              </w:rPr>
              <w:t xml:space="preserve">Based upon the </w:t>
            </w:r>
            <w:r w:rsidR="00FD75A1">
              <w:rPr>
                <w:rFonts w:ascii="Calibri" w:eastAsia="Times New Roman" w:hAnsi="Calibri"/>
              </w:rPr>
              <w:t>Working Group</w:t>
            </w:r>
            <w:r w:rsidRPr="009149FD">
              <w:rPr>
                <w:rFonts w:ascii="Calibri" w:eastAsia="Times New Roman" w:hAnsi="Calibri"/>
              </w:rPr>
              <w:t xml:space="preserve">'s needs, the Chair may direct that </w:t>
            </w:r>
            <w:r w:rsidR="00FD75A1">
              <w:rPr>
                <w:rFonts w:ascii="Calibri" w:eastAsia="Times New Roman" w:hAnsi="Calibri"/>
              </w:rPr>
              <w:t>Working Group</w:t>
            </w:r>
            <w:r w:rsidRPr="009149FD">
              <w:rPr>
                <w:rFonts w:ascii="Calibri" w:eastAsia="Times New Roman" w:hAnsi="Calibri"/>
              </w:rPr>
              <w:t xml:space="preserve"> participants do not have to have their name explicitly associated with any Full Consensus or Consensus views/positions.  However, in all other cases and in those cases where a group member represents the minority viewpoint, their name must be explicitly linked, especially in those cases where polls where taken.</w:t>
            </w:r>
          </w:p>
          <w:p w14:paraId="7AFC2687" w14:textId="77777777" w:rsidR="00F417A5" w:rsidRPr="009149FD" w:rsidRDefault="00F417A5" w:rsidP="00F417A5">
            <w:pPr>
              <w:rPr>
                <w:rFonts w:ascii="Calibri" w:eastAsia="Times New Roman" w:hAnsi="Calibri"/>
              </w:rPr>
            </w:pPr>
          </w:p>
          <w:p w14:paraId="365F032D" w14:textId="04E4466A" w:rsidR="00F417A5" w:rsidRPr="009149FD" w:rsidRDefault="00F417A5" w:rsidP="00F417A5">
            <w:pPr>
              <w:rPr>
                <w:rFonts w:ascii="Calibri" w:eastAsia="Times New Roman" w:hAnsi="Calibri"/>
              </w:rPr>
            </w:pPr>
            <w:r w:rsidRPr="009149FD">
              <w:rPr>
                <w:rFonts w:ascii="Calibri" w:eastAsia="Times New Roman" w:hAnsi="Calibri"/>
              </w:rPr>
              <w:t xml:space="preserve">Consensus calls should always involve the entire </w:t>
            </w:r>
            <w:r w:rsidR="00FD75A1">
              <w:rPr>
                <w:rFonts w:ascii="Calibri" w:eastAsia="Times New Roman" w:hAnsi="Calibri"/>
              </w:rPr>
              <w:t>Working Group</w:t>
            </w:r>
            <w:r w:rsidRPr="009149FD">
              <w:rPr>
                <w:rFonts w:ascii="Calibri" w:eastAsia="Times New Roman" w:hAnsi="Calibri"/>
              </w:rPr>
              <w:t xml:space="preserve"> and, for this reason, should take place on the designated mailing list to ensure that all </w:t>
            </w:r>
            <w:r w:rsidR="00FD75A1">
              <w:rPr>
                <w:rFonts w:ascii="Calibri" w:eastAsia="Times New Roman" w:hAnsi="Calibri"/>
              </w:rPr>
              <w:t>Working Group</w:t>
            </w:r>
            <w:r w:rsidRPr="009149FD">
              <w:rPr>
                <w:rFonts w:ascii="Calibri" w:eastAsia="Times New Roman" w:hAnsi="Calibri"/>
              </w:rPr>
              <w:t xml:space="preserve"> members have the opportunity to fully participate in the consensus process.  It is the role of the Chair to designate which level of consensus has been reached and to announce this designation to the </w:t>
            </w:r>
            <w:r w:rsidR="00FD75A1">
              <w:rPr>
                <w:rFonts w:ascii="Calibri" w:eastAsia="Times New Roman" w:hAnsi="Calibri"/>
              </w:rPr>
              <w:t>Working Group</w:t>
            </w:r>
            <w:r w:rsidRPr="009149FD">
              <w:rPr>
                <w:rFonts w:ascii="Calibri" w:eastAsia="Times New Roman" w:hAnsi="Calibri"/>
              </w:rPr>
              <w:t xml:space="preserve">. </w:t>
            </w:r>
            <w:r w:rsidR="00FD75A1">
              <w:rPr>
                <w:rFonts w:ascii="Calibri" w:eastAsia="Times New Roman" w:hAnsi="Calibri"/>
              </w:rPr>
              <w:t>Working Group</w:t>
            </w:r>
            <w:r w:rsidRPr="009149FD">
              <w:rPr>
                <w:rFonts w:ascii="Calibri" w:eastAsia="Times New Roman" w:hAnsi="Calibri"/>
              </w:rPr>
              <w:t xml:space="preserve"> member(s) should be able to challenge the designation of the Chair as part of the </w:t>
            </w:r>
            <w:r w:rsidR="00FD75A1">
              <w:rPr>
                <w:rFonts w:ascii="Calibri" w:eastAsia="Times New Roman" w:hAnsi="Calibri"/>
              </w:rPr>
              <w:t>Working Group</w:t>
            </w:r>
            <w:r w:rsidRPr="009149FD">
              <w:rPr>
                <w:rFonts w:ascii="Calibri" w:eastAsia="Times New Roman" w:hAnsi="Calibri"/>
              </w:rPr>
              <w:t xml:space="preserve"> discussion.  However, if disagreement persists, </w:t>
            </w:r>
            <w:r w:rsidR="00FD75A1">
              <w:rPr>
                <w:rFonts w:ascii="Calibri" w:eastAsia="Times New Roman" w:hAnsi="Calibri"/>
              </w:rPr>
              <w:t>Working Group</w:t>
            </w:r>
            <w:r w:rsidRPr="009149FD">
              <w:rPr>
                <w:rFonts w:ascii="Calibri" w:eastAsia="Times New Roman" w:hAnsi="Calibri"/>
              </w:rPr>
              <w:t xml:space="preserve"> members may use the process set forth below to challenge the designation.</w:t>
            </w:r>
          </w:p>
          <w:p w14:paraId="7609B22E" w14:textId="77777777" w:rsidR="00F417A5" w:rsidRPr="009149FD" w:rsidRDefault="00F417A5" w:rsidP="00F417A5">
            <w:pPr>
              <w:rPr>
                <w:rFonts w:ascii="Calibri" w:eastAsia="Times New Roman" w:hAnsi="Calibri"/>
              </w:rPr>
            </w:pPr>
          </w:p>
          <w:p w14:paraId="6D0590EF" w14:textId="4CE07D9B" w:rsidR="00F417A5" w:rsidRPr="009149FD" w:rsidRDefault="00F417A5" w:rsidP="00F417A5">
            <w:pPr>
              <w:rPr>
                <w:rFonts w:ascii="Calibri" w:eastAsia="Times New Roman" w:hAnsi="Calibri"/>
              </w:rPr>
            </w:pPr>
            <w:r w:rsidRPr="009149FD">
              <w:rPr>
                <w:rFonts w:ascii="Calibri" w:eastAsia="Times New Roman" w:hAnsi="Calibri"/>
              </w:rPr>
              <w:t xml:space="preserve">If several participants (see Note 1 below) in a </w:t>
            </w:r>
            <w:r w:rsidR="00FD75A1">
              <w:rPr>
                <w:rFonts w:ascii="Calibri" w:eastAsia="Times New Roman" w:hAnsi="Calibri"/>
              </w:rPr>
              <w:t>Working Group</w:t>
            </w:r>
            <w:r w:rsidRPr="009149FD">
              <w:rPr>
                <w:rFonts w:ascii="Calibri" w:eastAsia="Times New Roman" w:hAnsi="Calibri"/>
              </w:rPr>
              <w:t xml:space="preserve"> disagree with the designation given to a position by the Chair or any other consensus call, they may follow these steps sequentially:</w:t>
            </w:r>
          </w:p>
          <w:p w14:paraId="09961557" w14:textId="2CD39670" w:rsidR="00F417A5" w:rsidRPr="009149FD" w:rsidRDefault="00F417A5" w:rsidP="00B332D1">
            <w:pPr>
              <w:numPr>
                <w:ilvl w:val="0"/>
                <w:numId w:val="19"/>
              </w:numPr>
              <w:rPr>
                <w:rFonts w:ascii="Calibri" w:eastAsia="Times New Roman" w:hAnsi="Calibri"/>
              </w:rPr>
            </w:pPr>
            <w:r w:rsidRPr="009149FD">
              <w:rPr>
                <w:rFonts w:ascii="Calibri" w:eastAsia="Times New Roman" w:hAnsi="Calibri"/>
              </w:rPr>
              <w:t xml:space="preserve">Send email to the Chair, copying the </w:t>
            </w:r>
            <w:r w:rsidR="00FD75A1">
              <w:rPr>
                <w:rFonts w:ascii="Calibri" w:eastAsia="Times New Roman" w:hAnsi="Calibri"/>
              </w:rPr>
              <w:t>Working Group</w:t>
            </w:r>
            <w:r w:rsidRPr="009149FD">
              <w:rPr>
                <w:rFonts w:ascii="Calibri" w:eastAsia="Times New Roman" w:hAnsi="Calibri"/>
              </w:rPr>
              <w:t xml:space="preserve"> explaining why the decision is believed to be in error.</w:t>
            </w:r>
          </w:p>
          <w:p w14:paraId="5DBD6F77" w14:textId="77777777" w:rsidR="00F417A5" w:rsidRPr="009149FD" w:rsidRDefault="00F417A5" w:rsidP="00B332D1">
            <w:pPr>
              <w:numPr>
                <w:ilvl w:val="0"/>
                <w:numId w:val="19"/>
              </w:numPr>
              <w:rPr>
                <w:rFonts w:ascii="Calibri" w:eastAsia="Times New Roman" w:hAnsi="Calibri"/>
              </w:rPr>
            </w:pPr>
            <w:r w:rsidRPr="009149FD">
              <w:rPr>
                <w:rFonts w:ascii="Calibri" w:eastAsia="Times New Roman" w:hAnsi="Calibri"/>
              </w:rPr>
              <w:t xml:space="preserve">If the Chair still disagrees with the complainants, the Chair will forward the appeal to the liaison(s) from the Chartering Organization (CO).  The Chair must explain his or her reasoning in the response to the complainants and in the submission to the liaison(s). If the liaison(s) supports the Chair's position, the liaison(s) will provide their response to the complainants.  The liaison(s) must explain their reasoning in the response.  If the liaison(s) disagrees with the Chair, the liaison(s) will forward the appeal to the CO.  Should the complainants disagree with the liaison(s)’s support of the Chair’s determination, the complainants may appeal to the Chair of the CO or their designated representative.  If the CO agrees with the complainants’ position, the CO should recommend remedial action to the Chair. </w:t>
            </w:r>
          </w:p>
          <w:p w14:paraId="4769FF4C" w14:textId="288E3DBB" w:rsidR="00F417A5" w:rsidRPr="009149FD" w:rsidRDefault="00F417A5" w:rsidP="00B332D1">
            <w:pPr>
              <w:numPr>
                <w:ilvl w:val="0"/>
                <w:numId w:val="19"/>
              </w:numPr>
              <w:rPr>
                <w:rFonts w:ascii="Calibri" w:eastAsia="Times New Roman" w:hAnsi="Calibri"/>
              </w:rPr>
            </w:pPr>
            <w:r w:rsidRPr="009149FD">
              <w:rPr>
                <w:rFonts w:ascii="Calibri" w:eastAsia="Times New Roman" w:hAnsi="Calibri"/>
              </w:rPr>
              <w:t xml:space="preserve">In the event of any appeal, the CO will attach a statement of the appeal to the </w:t>
            </w:r>
            <w:r w:rsidR="00FD75A1">
              <w:rPr>
                <w:rFonts w:ascii="Calibri" w:eastAsia="Times New Roman" w:hAnsi="Calibri"/>
              </w:rPr>
              <w:t>Working Group</w:t>
            </w:r>
            <w:r w:rsidRPr="009149FD">
              <w:rPr>
                <w:rFonts w:ascii="Calibri" w:eastAsia="Times New Roman" w:hAnsi="Calibri"/>
              </w:rPr>
              <w:t xml:space="preserve"> and/or Board report.  This statement should include all of the documentation from all steps in the appeals process and should include a statement from the CO (see Note 2 below).</w:t>
            </w:r>
          </w:p>
          <w:p w14:paraId="4873E2FF" w14:textId="77777777" w:rsidR="00F417A5" w:rsidRPr="009149FD" w:rsidRDefault="00F417A5" w:rsidP="00F417A5">
            <w:pPr>
              <w:rPr>
                <w:rFonts w:ascii="Calibri" w:eastAsia="Times New Roman" w:hAnsi="Calibri"/>
              </w:rPr>
            </w:pPr>
          </w:p>
          <w:p w14:paraId="20D8290E" w14:textId="77777777" w:rsidR="00F417A5" w:rsidRPr="009149FD" w:rsidRDefault="00F417A5" w:rsidP="00F417A5">
            <w:pPr>
              <w:rPr>
                <w:rFonts w:ascii="Calibri" w:eastAsia="Times New Roman" w:hAnsi="Calibri"/>
              </w:rPr>
            </w:pPr>
            <w:r w:rsidRPr="009149FD">
              <w:rPr>
                <w:rFonts w:ascii="Calibri" w:eastAsia="Times New Roman" w:hAnsi="Calibri"/>
                <w:u w:val="single"/>
              </w:rPr>
              <w:t>Note 1</w:t>
            </w:r>
            <w:r w:rsidRPr="009149FD">
              <w:rPr>
                <w:rFonts w:ascii="Calibri" w:eastAsia="Times New Roman" w:hAnsi="Calibri"/>
              </w:rPr>
              <w:t>:  Any Working Group member may raise an issue for reconsideration; however, a formal appeal will require that that a single member demonstrates a sufficient amount of support before a formal appeal process can be invoked. In those cases where a single Working Group member is seeking reconsideration, the member will advise the Chair and/or Liaison(s) of their issue and the Chair and/or Liaison(s) will work with the dissenting member to investigate the issue and to determine if there is sufficient support for the reconsideration to initiate a formal appeal process.</w:t>
            </w:r>
          </w:p>
          <w:p w14:paraId="1FABBE74" w14:textId="77777777" w:rsidR="00F417A5" w:rsidRPr="009149FD" w:rsidRDefault="00F417A5" w:rsidP="00F417A5">
            <w:pPr>
              <w:rPr>
                <w:rFonts w:ascii="Calibri" w:eastAsia="Times New Roman" w:hAnsi="Calibri"/>
              </w:rPr>
            </w:pPr>
          </w:p>
          <w:p w14:paraId="1AB61CBE" w14:textId="77777777" w:rsidR="00F417A5" w:rsidRPr="009149FD" w:rsidRDefault="00F417A5" w:rsidP="00F417A5">
            <w:pPr>
              <w:rPr>
                <w:rFonts w:ascii="Calibri" w:eastAsia="Times New Roman" w:hAnsi="Calibri"/>
              </w:rPr>
            </w:pPr>
            <w:r w:rsidRPr="009149FD">
              <w:rPr>
                <w:rFonts w:ascii="Calibri" w:eastAsia="Times New Roman" w:hAnsi="Calibri"/>
                <w:u w:val="single"/>
              </w:rPr>
              <w:t>Note 2</w:t>
            </w:r>
            <w:r w:rsidRPr="009149FD">
              <w:rPr>
                <w:rFonts w:ascii="Calibri" w:eastAsia="Times New Roman" w:hAnsi="Calibri"/>
              </w:rPr>
              <w:t>:  It should be noted that ICANN also has other conflict resolution mechanisms available that could be considered in case any of the parties are dissatisfied with the outcome of this process.</w:t>
            </w:r>
          </w:p>
          <w:p w14:paraId="57796C21" w14:textId="77777777" w:rsidR="00F417A5" w:rsidRPr="009149FD" w:rsidRDefault="00F417A5" w:rsidP="00F417A5">
            <w:pPr>
              <w:rPr>
                <w:rFonts w:ascii="Calibri" w:eastAsia="Times New Roman" w:hAnsi="Calibri"/>
              </w:rPr>
            </w:pPr>
          </w:p>
        </w:tc>
      </w:tr>
      <w:tr w:rsidR="00F417A5" w:rsidRPr="0079799E" w14:paraId="2A4A0B3A" w14:textId="77777777" w:rsidTr="00EA1D92">
        <w:trPr>
          <w:trHeight w:hRule="exact" w:val="360"/>
        </w:trPr>
        <w:tc>
          <w:tcPr>
            <w:tcW w:w="10188" w:type="dxa"/>
            <w:gridSpan w:val="6"/>
            <w:shd w:val="clear" w:color="auto" w:fill="F2F2F2"/>
            <w:vAlign w:val="center"/>
          </w:tcPr>
          <w:p w14:paraId="7E01E8B9" w14:textId="77777777" w:rsidR="00F417A5" w:rsidRPr="009149FD" w:rsidRDefault="00F417A5" w:rsidP="00F417A5">
            <w:pPr>
              <w:rPr>
                <w:rFonts w:ascii="Calibri" w:eastAsia="Times New Roman" w:hAnsi="Calibri"/>
                <w:b/>
                <w:bCs/>
              </w:rPr>
            </w:pPr>
            <w:r w:rsidRPr="009149FD">
              <w:rPr>
                <w:rFonts w:ascii="Calibri" w:eastAsia="Times New Roman" w:hAnsi="Calibri"/>
                <w:b/>
                <w:bCs/>
              </w:rPr>
              <w:lastRenderedPageBreak/>
              <w:t>Status Reporting:</w:t>
            </w:r>
          </w:p>
        </w:tc>
      </w:tr>
      <w:tr w:rsidR="00F417A5" w:rsidRPr="0079799E" w14:paraId="355F1CBC" w14:textId="77777777" w:rsidTr="00EA1D92">
        <w:trPr>
          <w:trHeight w:val="360"/>
        </w:trPr>
        <w:tc>
          <w:tcPr>
            <w:tcW w:w="10188" w:type="dxa"/>
            <w:gridSpan w:val="6"/>
            <w:vAlign w:val="center"/>
          </w:tcPr>
          <w:p w14:paraId="759D7A06" w14:textId="661C9963" w:rsidR="00F417A5" w:rsidRPr="009149FD" w:rsidRDefault="00F417A5" w:rsidP="00F417A5">
            <w:pPr>
              <w:rPr>
                <w:rFonts w:ascii="Calibri" w:eastAsia="Times New Roman" w:hAnsi="Calibri"/>
              </w:rPr>
            </w:pPr>
            <w:r w:rsidRPr="009149FD">
              <w:rPr>
                <w:rFonts w:ascii="Calibri" w:eastAsia="Times New Roman" w:hAnsi="Calibri"/>
              </w:rPr>
              <w:t xml:space="preserve">As requested by the GNSO Council, taking into account the recommendation of the Council liaison(s) to the </w:t>
            </w:r>
            <w:r w:rsidR="00FD75A1">
              <w:rPr>
                <w:rFonts w:ascii="Calibri" w:eastAsia="Times New Roman" w:hAnsi="Calibri"/>
              </w:rPr>
              <w:t>Working Group</w:t>
            </w:r>
            <w:r w:rsidRPr="009149FD">
              <w:rPr>
                <w:rFonts w:ascii="Calibri" w:eastAsia="Times New Roman" w:hAnsi="Calibri"/>
              </w:rPr>
              <w:t>.</w:t>
            </w:r>
          </w:p>
        </w:tc>
      </w:tr>
      <w:tr w:rsidR="00F417A5" w:rsidRPr="0079799E" w14:paraId="11DD49E9" w14:textId="77777777" w:rsidTr="00EA1D92">
        <w:trPr>
          <w:trHeight w:hRule="exact" w:val="360"/>
        </w:trPr>
        <w:tc>
          <w:tcPr>
            <w:tcW w:w="10188" w:type="dxa"/>
            <w:gridSpan w:val="6"/>
            <w:shd w:val="clear" w:color="auto" w:fill="F2F2F2"/>
            <w:vAlign w:val="center"/>
          </w:tcPr>
          <w:p w14:paraId="1CDE2926" w14:textId="77777777" w:rsidR="00F417A5" w:rsidRPr="009149FD" w:rsidRDefault="00F417A5" w:rsidP="00F417A5">
            <w:pPr>
              <w:rPr>
                <w:rFonts w:ascii="Calibri" w:eastAsia="Times New Roman" w:hAnsi="Calibri"/>
                <w:b/>
                <w:bCs/>
              </w:rPr>
            </w:pPr>
            <w:r w:rsidRPr="009149FD">
              <w:rPr>
                <w:rFonts w:ascii="Calibri" w:eastAsia="Times New Roman" w:hAnsi="Calibri"/>
                <w:b/>
                <w:bCs/>
              </w:rPr>
              <w:t>Problem/Issue Escalation &amp; Resolution Processes:</w:t>
            </w:r>
          </w:p>
        </w:tc>
      </w:tr>
      <w:tr w:rsidR="00F417A5" w:rsidRPr="0079799E" w14:paraId="0CA85D6A" w14:textId="77777777" w:rsidTr="00EA1D92">
        <w:trPr>
          <w:trHeight w:val="360"/>
        </w:trPr>
        <w:tc>
          <w:tcPr>
            <w:tcW w:w="10188" w:type="dxa"/>
            <w:gridSpan w:val="6"/>
            <w:vAlign w:val="center"/>
          </w:tcPr>
          <w:p w14:paraId="71691E79" w14:textId="03100852" w:rsidR="00F417A5" w:rsidRPr="009149FD" w:rsidRDefault="00F417A5" w:rsidP="00F417A5">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will adhere to </w:t>
            </w:r>
            <w:hyperlink r:id="rId54" w:history="1">
              <w:r w:rsidRPr="009149FD">
                <w:rPr>
                  <w:rStyle w:val="Hyperlink"/>
                  <w:rFonts w:ascii="Calibri" w:eastAsia="Times New Roman" w:hAnsi="Calibri"/>
                </w:rPr>
                <w:t>ICANN’s Expected Standards of Behavior</w:t>
              </w:r>
            </w:hyperlink>
            <w:r w:rsidRPr="009149FD">
              <w:rPr>
                <w:rFonts w:ascii="Calibri" w:eastAsia="Times New Roman" w:hAnsi="Calibri"/>
              </w:rPr>
              <w:t xml:space="preserve"> as documented in Section F of the ICANN Accountability and Transparency Frameworks and Principles, January 2008. </w:t>
            </w:r>
          </w:p>
          <w:p w14:paraId="68C2F5F3" w14:textId="77777777" w:rsidR="00F417A5" w:rsidRPr="009149FD" w:rsidRDefault="00F417A5" w:rsidP="00F417A5">
            <w:pPr>
              <w:rPr>
                <w:rFonts w:ascii="Calibri" w:eastAsia="Times New Roman" w:hAnsi="Calibri"/>
              </w:rPr>
            </w:pPr>
          </w:p>
          <w:p w14:paraId="1A625DFF" w14:textId="73BF619D" w:rsidR="00F417A5" w:rsidRPr="009149FD" w:rsidRDefault="00F417A5" w:rsidP="00F417A5">
            <w:pPr>
              <w:rPr>
                <w:rFonts w:ascii="Calibri" w:eastAsia="Times New Roman" w:hAnsi="Calibri"/>
              </w:rPr>
            </w:pPr>
            <w:r w:rsidRPr="009149FD">
              <w:rPr>
                <w:rFonts w:ascii="Calibri" w:eastAsia="Times New Roman" w:hAnsi="Calibri"/>
              </w:rPr>
              <w:t xml:space="preserve">If a </w:t>
            </w:r>
            <w:r w:rsidR="00FD75A1">
              <w:rPr>
                <w:rFonts w:ascii="Calibri" w:eastAsia="Times New Roman" w:hAnsi="Calibri"/>
              </w:rPr>
              <w:t>Working Group</w:t>
            </w:r>
            <w:r w:rsidRPr="009149FD">
              <w:rPr>
                <w:rFonts w:ascii="Calibri" w:eastAsia="Times New Roman" w:hAnsi="Calibri"/>
              </w:rPr>
              <w:t xml:space="preserve"> member feels that these standards are being abused, the affected party should appeal first to the Chair and Liaison(s) and, if unsatisfactorily resolved, to the Chair of the CO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t>
            </w:r>
            <w:r w:rsidR="00FD75A1">
              <w:rPr>
                <w:rFonts w:ascii="Calibri" w:eastAsia="Times New Roman" w:hAnsi="Calibri"/>
              </w:rPr>
              <w:t>Working Group</w:t>
            </w:r>
            <w:r w:rsidRPr="009149FD">
              <w:rPr>
                <w:rFonts w:ascii="Calibri" w:eastAsia="Times New Roman" w:hAnsi="Calibri"/>
              </w:rPr>
              <w:t xml:space="preserve"> members make </w:t>
            </w:r>
            <w:r w:rsidRPr="009149FD">
              <w:rPr>
                <w:rFonts w:ascii="Calibri" w:eastAsia="Times New Roman" w:hAnsi="Calibri"/>
              </w:rPr>
              <w:lastRenderedPageBreak/>
              <w:t>every effort to respect the principles outlined in ICANN’s Expected Standards of Behavior as referenced above.</w:t>
            </w:r>
          </w:p>
          <w:p w14:paraId="4ABCB6A2" w14:textId="77777777" w:rsidR="00F417A5" w:rsidRPr="009149FD" w:rsidRDefault="00F417A5" w:rsidP="00F417A5">
            <w:pPr>
              <w:rPr>
                <w:rFonts w:ascii="Calibri" w:eastAsia="Times New Roman" w:hAnsi="Calibri"/>
              </w:rPr>
            </w:pPr>
          </w:p>
          <w:p w14:paraId="44B74B21" w14:textId="77777777" w:rsidR="00F417A5" w:rsidRPr="009149FD" w:rsidRDefault="00F417A5" w:rsidP="00F417A5">
            <w:pPr>
              <w:rPr>
                <w:rFonts w:ascii="Calibri" w:eastAsia="Times New Roman" w:hAnsi="Calibri"/>
              </w:rPr>
            </w:pPr>
            <w:r w:rsidRPr="009149FD">
              <w:rPr>
                <w:rFonts w:ascii="Calibri" w:eastAsia="Times New Roman" w:hAnsi="Calibri"/>
              </w:rPr>
              <w:t>The Chair, in consultation with the CO liaison(s), is empowered to restrict the participation of someone who seriously disrupts the Working Group.  Any such restriction will be reviewed by the CO.  Generally, the participant should first be warned privately, and then warned publicly before such a restriction is put into place. In extreme circumstances, this requirement may be bypassed.</w:t>
            </w:r>
          </w:p>
          <w:p w14:paraId="46CA0881" w14:textId="77777777" w:rsidR="00F417A5" w:rsidRPr="009149FD" w:rsidRDefault="00F417A5" w:rsidP="00F417A5">
            <w:pPr>
              <w:rPr>
                <w:rFonts w:ascii="Calibri" w:eastAsia="Times New Roman" w:hAnsi="Calibri"/>
              </w:rPr>
            </w:pPr>
          </w:p>
          <w:p w14:paraId="4FB51CB2" w14:textId="2B134561" w:rsidR="00F417A5" w:rsidRPr="009149FD" w:rsidRDefault="00F417A5" w:rsidP="00F417A5">
            <w:pPr>
              <w:rPr>
                <w:rFonts w:ascii="Calibri" w:eastAsia="Times New Roman" w:hAnsi="Calibri"/>
              </w:rPr>
            </w:pPr>
            <w:r w:rsidRPr="009149FD">
              <w:rPr>
                <w:rFonts w:ascii="Calibri" w:eastAsia="Times New Roman" w:hAnsi="Calibri"/>
              </w:rPr>
              <w:t xml:space="preserve">Any </w:t>
            </w:r>
            <w:r w:rsidR="00FD75A1">
              <w:rPr>
                <w:rFonts w:ascii="Calibri" w:eastAsia="Times New Roman" w:hAnsi="Calibri"/>
              </w:rPr>
              <w:t>Working Group</w:t>
            </w:r>
            <w:r w:rsidRPr="009149FD">
              <w:rPr>
                <w:rFonts w:ascii="Calibri" w:eastAsia="Times New Roman" w:hAnsi="Calibri"/>
              </w:rPr>
              <w:t xml:space="preserve"> member that believes that his/her contributions are being systematically ignored or discounted or wants to appeal a decision of the </w:t>
            </w:r>
            <w:r w:rsidR="00FD75A1">
              <w:rPr>
                <w:rFonts w:ascii="Calibri" w:eastAsia="Times New Roman" w:hAnsi="Calibri"/>
              </w:rPr>
              <w:t>Working Group</w:t>
            </w:r>
            <w:r w:rsidRPr="009149FD">
              <w:rPr>
                <w:rFonts w:ascii="Calibri" w:eastAsia="Times New Roman" w:hAnsi="Calibri"/>
              </w:rPr>
              <w:t xml:space="preserve"> or CO should first discuss the circumstances with the </w:t>
            </w:r>
            <w:r w:rsidR="00FD75A1">
              <w:rPr>
                <w:rFonts w:ascii="Calibri" w:eastAsia="Times New Roman" w:hAnsi="Calibri"/>
              </w:rPr>
              <w:t>Working Group</w:t>
            </w:r>
            <w:r w:rsidRPr="009149FD">
              <w:rPr>
                <w:rFonts w:ascii="Calibri" w:eastAsia="Times New Roman" w:hAnsi="Calibri"/>
              </w:rPr>
              <w:t xml:space="preserve"> Chair.  In the event that the matter cannot be resolved satisfactorily, the </w:t>
            </w:r>
            <w:r w:rsidR="00FD75A1">
              <w:rPr>
                <w:rFonts w:ascii="Calibri" w:eastAsia="Times New Roman" w:hAnsi="Calibri"/>
              </w:rPr>
              <w:t>Working Group</w:t>
            </w:r>
            <w:r w:rsidRPr="009149FD">
              <w:rPr>
                <w:rFonts w:ascii="Calibri" w:eastAsia="Times New Roman" w:hAnsi="Calibri"/>
              </w:rPr>
              <w:t xml:space="preserve"> member should request an opportunity to discuss the situation with the Chair of the CO or their designated representative. </w:t>
            </w:r>
          </w:p>
          <w:p w14:paraId="721ABEB7" w14:textId="77777777" w:rsidR="00F417A5" w:rsidRPr="009149FD" w:rsidRDefault="00F417A5" w:rsidP="00F417A5">
            <w:pPr>
              <w:rPr>
                <w:rFonts w:ascii="Calibri" w:eastAsia="Times New Roman" w:hAnsi="Calibri"/>
              </w:rPr>
            </w:pPr>
          </w:p>
          <w:p w14:paraId="07135B75" w14:textId="09FB09A2" w:rsidR="00F417A5" w:rsidRPr="009149FD" w:rsidRDefault="00F417A5" w:rsidP="00F417A5">
            <w:pPr>
              <w:rPr>
                <w:rFonts w:ascii="Calibri" w:eastAsia="Times New Roman" w:hAnsi="Calibri"/>
              </w:rPr>
            </w:pPr>
            <w:r w:rsidRPr="009149FD">
              <w:rPr>
                <w:rFonts w:ascii="Calibri" w:eastAsia="Times New Roman" w:hAnsi="Calibri"/>
              </w:rPr>
              <w:t xml:space="preserve">In addition, if any member of the </w:t>
            </w:r>
            <w:r w:rsidR="00FD75A1">
              <w:rPr>
                <w:rFonts w:ascii="Calibri" w:eastAsia="Times New Roman" w:hAnsi="Calibri"/>
              </w:rPr>
              <w:t>Working Group</w:t>
            </w:r>
            <w:r w:rsidRPr="009149FD">
              <w:rPr>
                <w:rFonts w:ascii="Calibri" w:eastAsia="Times New Roman" w:hAnsi="Calibri"/>
              </w:rPr>
              <w:t xml:space="preserve"> is of the opinion that someone is not performing their role according to the criteria outlined in this Charter, the same appeals process may be invoked.</w:t>
            </w:r>
          </w:p>
        </w:tc>
      </w:tr>
      <w:tr w:rsidR="00F417A5" w:rsidRPr="0079799E" w14:paraId="55417C0D" w14:textId="77777777" w:rsidTr="00EA1D92">
        <w:trPr>
          <w:trHeight w:hRule="exact" w:val="360"/>
        </w:trPr>
        <w:tc>
          <w:tcPr>
            <w:tcW w:w="10188" w:type="dxa"/>
            <w:gridSpan w:val="6"/>
            <w:shd w:val="clear" w:color="auto" w:fill="F2F2F2"/>
            <w:vAlign w:val="center"/>
          </w:tcPr>
          <w:p w14:paraId="3214710B" w14:textId="77777777" w:rsidR="00F417A5" w:rsidRPr="009149FD" w:rsidRDefault="00F417A5" w:rsidP="00F417A5">
            <w:pPr>
              <w:rPr>
                <w:rFonts w:ascii="Calibri" w:eastAsia="Times New Roman" w:hAnsi="Calibri"/>
                <w:b/>
                <w:bCs/>
              </w:rPr>
            </w:pPr>
            <w:r w:rsidRPr="009149FD">
              <w:rPr>
                <w:rFonts w:ascii="Calibri" w:eastAsia="Times New Roman" w:hAnsi="Calibri"/>
                <w:b/>
                <w:bCs/>
              </w:rPr>
              <w:lastRenderedPageBreak/>
              <w:t>Closure &amp; Working Group Self-Assessment:</w:t>
            </w:r>
          </w:p>
        </w:tc>
      </w:tr>
      <w:tr w:rsidR="00F417A5" w:rsidRPr="0079799E" w14:paraId="6F537763" w14:textId="77777777" w:rsidTr="00EA1D92">
        <w:trPr>
          <w:trHeight w:val="360"/>
        </w:trPr>
        <w:tc>
          <w:tcPr>
            <w:tcW w:w="10188" w:type="dxa"/>
            <w:gridSpan w:val="6"/>
            <w:vAlign w:val="center"/>
          </w:tcPr>
          <w:p w14:paraId="4C40DC62" w14:textId="5865FF8C" w:rsidR="00F417A5" w:rsidRPr="009149FD" w:rsidRDefault="00F417A5" w:rsidP="00F417A5">
            <w:pPr>
              <w:rPr>
                <w:rFonts w:ascii="Calibri" w:eastAsia="Times New Roman" w:hAnsi="Calibri"/>
              </w:rPr>
            </w:pPr>
            <w:r w:rsidRPr="009149FD">
              <w:rPr>
                <w:rFonts w:ascii="Calibri" w:eastAsia="Times New Roman" w:hAnsi="Calibri"/>
              </w:rPr>
              <w:t xml:space="preserve">The </w:t>
            </w:r>
            <w:r w:rsidR="00FD75A1">
              <w:rPr>
                <w:rFonts w:ascii="Calibri" w:eastAsia="Times New Roman" w:hAnsi="Calibri"/>
              </w:rPr>
              <w:t>Working Group</w:t>
            </w:r>
            <w:r w:rsidRPr="009149FD">
              <w:rPr>
                <w:rFonts w:ascii="Calibri" w:eastAsia="Times New Roman" w:hAnsi="Calibri"/>
              </w:rPr>
              <w:t xml:space="preserve"> will close upon the delivery of the Final Report, unless assigned additional tasks or follow-up by the GNSO Council.</w:t>
            </w:r>
          </w:p>
        </w:tc>
      </w:tr>
      <w:tr w:rsidR="00F417A5" w:rsidRPr="0079799E" w14:paraId="6385F0C0" w14:textId="77777777" w:rsidTr="00EA1D92">
        <w:trPr>
          <w:trHeight w:hRule="exact" w:val="432"/>
        </w:trPr>
        <w:tc>
          <w:tcPr>
            <w:tcW w:w="10188" w:type="dxa"/>
            <w:gridSpan w:val="6"/>
            <w:shd w:val="clear" w:color="auto" w:fill="943634"/>
            <w:vAlign w:val="center"/>
          </w:tcPr>
          <w:p w14:paraId="7017FE5C" w14:textId="77777777" w:rsidR="00F417A5" w:rsidRPr="009149FD" w:rsidRDefault="00F417A5" w:rsidP="00F417A5">
            <w:pPr>
              <w:rPr>
                <w:rFonts w:ascii="Calibri" w:eastAsia="Times New Roman" w:hAnsi="Calibri"/>
                <w:b/>
                <w:bCs/>
              </w:rPr>
            </w:pPr>
            <w:r w:rsidRPr="009149FD">
              <w:rPr>
                <w:rFonts w:ascii="Calibri" w:eastAsia="Times New Roman" w:hAnsi="Calibri"/>
                <w:b/>
                <w:bCs/>
              </w:rPr>
              <w:t>Section V:  Charter Document History</w:t>
            </w:r>
          </w:p>
        </w:tc>
      </w:tr>
      <w:tr w:rsidR="00F417A5" w:rsidRPr="0079799E" w14:paraId="6EC92FFF" w14:textId="77777777" w:rsidTr="00EA1D92">
        <w:trPr>
          <w:trHeight w:val="360"/>
        </w:trPr>
        <w:tc>
          <w:tcPr>
            <w:tcW w:w="10188" w:type="dxa"/>
            <w:gridSpan w:val="6"/>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075"/>
              <w:gridCol w:w="2160"/>
              <w:gridCol w:w="6722"/>
            </w:tblGrid>
            <w:tr w:rsidR="00F417A5" w:rsidRPr="0079799E" w14:paraId="6D82247F" w14:textId="77777777" w:rsidTr="00EA1D92">
              <w:tc>
                <w:tcPr>
                  <w:tcW w:w="1075" w:type="dxa"/>
                  <w:tcBorders>
                    <w:top w:val="single" w:sz="4" w:space="0" w:color="auto"/>
                    <w:left w:val="single" w:sz="4" w:space="0" w:color="auto"/>
                    <w:bottom w:val="single" w:sz="4" w:space="0" w:color="auto"/>
                    <w:right w:val="single" w:sz="4" w:space="0" w:color="auto"/>
                  </w:tcBorders>
                </w:tcPr>
                <w:p w14:paraId="2471F428" w14:textId="77777777" w:rsidR="00F417A5" w:rsidRPr="009149FD" w:rsidRDefault="00F417A5" w:rsidP="00F417A5">
                  <w:pPr>
                    <w:rPr>
                      <w:rFonts w:ascii="Calibri" w:eastAsia="Times New Roman" w:hAnsi="Calibri"/>
                      <w:b/>
                      <w:bCs/>
                    </w:rPr>
                  </w:pPr>
                  <w:r w:rsidRPr="009149FD">
                    <w:rPr>
                      <w:rFonts w:ascii="Calibri" w:eastAsia="Times New Roman" w:hAnsi="Calibri"/>
                      <w:b/>
                      <w:bCs/>
                    </w:rPr>
                    <w:t>Version</w:t>
                  </w:r>
                </w:p>
              </w:tc>
              <w:tc>
                <w:tcPr>
                  <w:tcW w:w="2160" w:type="dxa"/>
                  <w:tcBorders>
                    <w:top w:val="single" w:sz="4" w:space="0" w:color="auto"/>
                    <w:left w:val="single" w:sz="4" w:space="0" w:color="auto"/>
                    <w:bottom w:val="single" w:sz="4" w:space="0" w:color="auto"/>
                    <w:right w:val="single" w:sz="4" w:space="0" w:color="auto"/>
                  </w:tcBorders>
                </w:tcPr>
                <w:p w14:paraId="42B0666B" w14:textId="77777777" w:rsidR="00F417A5" w:rsidRPr="009149FD" w:rsidRDefault="00F417A5" w:rsidP="00F417A5">
                  <w:pPr>
                    <w:rPr>
                      <w:rFonts w:ascii="Calibri" w:eastAsia="Times New Roman" w:hAnsi="Calibri"/>
                      <w:b/>
                      <w:bCs/>
                    </w:rPr>
                  </w:pPr>
                  <w:r w:rsidRPr="009149FD">
                    <w:rPr>
                      <w:rFonts w:ascii="Calibri" w:eastAsia="Times New Roman" w:hAnsi="Calibri"/>
                      <w:b/>
                      <w:bCs/>
                    </w:rPr>
                    <w:t>Date</w:t>
                  </w:r>
                </w:p>
              </w:tc>
              <w:tc>
                <w:tcPr>
                  <w:tcW w:w="6722" w:type="dxa"/>
                  <w:tcBorders>
                    <w:top w:val="single" w:sz="4" w:space="0" w:color="auto"/>
                    <w:left w:val="single" w:sz="4" w:space="0" w:color="auto"/>
                    <w:bottom w:val="single" w:sz="4" w:space="0" w:color="auto"/>
                    <w:right w:val="single" w:sz="4" w:space="0" w:color="auto"/>
                  </w:tcBorders>
                </w:tcPr>
                <w:p w14:paraId="0455E014" w14:textId="77777777" w:rsidR="00F417A5" w:rsidRPr="009149FD" w:rsidRDefault="00F417A5" w:rsidP="00F417A5">
                  <w:pPr>
                    <w:rPr>
                      <w:rFonts w:ascii="Calibri" w:eastAsia="Times New Roman" w:hAnsi="Calibri"/>
                      <w:b/>
                      <w:bCs/>
                    </w:rPr>
                  </w:pPr>
                  <w:r w:rsidRPr="009149FD">
                    <w:rPr>
                      <w:rFonts w:ascii="Calibri" w:eastAsia="Times New Roman" w:hAnsi="Calibri"/>
                      <w:b/>
                      <w:bCs/>
                    </w:rPr>
                    <w:t>Description</w:t>
                  </w:r>
                </w:p>
              </w:tc>
            </w:tr>
            <w:tr w:rsidR="00F417A5" w:rsidRPr="0079799E" w14:paraId="74FDDA28" w14:textId="77777777" w:rsidTr="00EA1D92">
              <w:tc>
                <w:tcPr>
                  <w:tcW w:w="1075" w:type="dxa"/>
                  <w:tcBorders>
                    <w:top w:val="single" w:sz="4" w:space="0" w:color="auto"/>
                    <w:left w:val="single" w:sz="4" w:space="0" w:color="auto"/>
                    <w:bottom w:val="single" w:sz="4" w:space="0" w:color="auto"/>
                    <w:right w:val="single" w:sz="4" w:space="0" w:color="auto"/>
                  </w:tcBorders>
                </w:tcPr>
                <w:p w14:paraId="34BF160C" w14:textId="77777777" w:rsidR="00F417A5" w:rsidRPr="009149FD" w:rsidRDefault="00F417A5" w:rsidP="00F417A5">
                  <w:pPr>
                    <w:rPr>
                      <w:rFonts w:ascii="Calibri" w:eastAsia="Times New Roman" w:hAnsi="Calibri"/>
                    </w:rPr>
                  </w:pPr>
                </w:p>
              </w:tc>
              <w:tc>
                <w:tcPr>
                  <w:tcW w:w="2160" w:type="dxa"/>
                  <w:tcBorders>
                    <w:top w:val="single" w:sz="4" w:space="0" w:color="auto"/>
                    <w:left w:val="single" w:sz="4" w:space="0" w:color="auto"/>
                    <w:bottom w:val="single" w:sz="4" w:space="0" w:color="auto"/>
                    <w:right w:val="single" w:sz="4" w:space="0" w:color="auto"/>
                  </w:tcBorders>
                </w:tcPr>
                <w:p w14:paraId="21BD9238" w14:textId="77777777" w:rsidR="00F417A5" w:rsidRPr="009149FD" w:rsidRDefault="00F417A5" w:rsidP="00F417A5">
                  <w:pPr>
                    <w:rPr>
                      <w:rFonts w:ascii="Calibri" w:eastAsia="Times New Roman" w:hAnsi="Calibri"/>
                    </w:rPr>
                  </w:pPr>
                </w:p>
              </w:tc>
              <w:tc>
                <w:tcPr>
                  <w:tcW w:w="6722" w:type="dxa"/>
                  <w:tcBorders>
                    <w:top w:val="single" w:sz="4" w:space="0" w:color="auto"/>
                    <w:left w:val="single" w:sz="4" w:space="0" w:color="auto"/>
                    <w:bottom w:val="single" w:sz="4" w:space="0" w:color="auto"/>
                    <w:right w:val="single" w:sz="4" w:space="0" w:color="auto"/>
                  </w:tcBorders>
                </w:tcPr>
                <w:p w14:paraId="009F293E" w14:textId="77777777" w:rsidR="00F417A5" w:rsidRPr="009149FD" w:rsidRDefault="00F417A5" w:rsidP="00F417A5">
                  <w:pPr>
                    <w:rPr>
                      <w:rFonts w:ascii="Calibri" w:eastAsia="Times New Roman" w:hAnsi="Calibri"/>
                    </w:rPr>
                  </w:pPr>
                </w:p>
              </w:tc>
            </w:tr>
            <w:tr w:rsidR="00F417A5" w:rsidRPr="0079799E" w14:paraId="72280F51" w14:textId="77777777" w:rsidTr="00EA1D92">
              <w:tc>
                <w:tcPr>
                  <w:tcW w:w="1075" w:type="dxa"/>
                  <w:tcBorders>
                    <w:top w:val="single" w:sz="4" w:space="0" w:color="auto"/>
                    <w:left w:val="single" w:sz="4" w:space="0" w:color="auto"/>
                    <w:bottom w:val="single" w:sz="4" w:space="0" w:color="auto"/>
                    <w:right w:val="single" w:sz="4" w:space="0" w:color="auto"/>
                  </w:tcBorders>
                </w:tcPr>
                <w:p w14:paraId="49A717EF" w14:textId="77777777" w:rsidR="00F417A5" w:rsidRPr="009149FD" w:rsidRDefault="00F417A5" w:rsidP="00F417A5">
                  <w:pPr>
                    <w:rPr>
                      <w:rFonts w:ascii="Calibri" w:eastAsia="Times New Roman" w:hAnsi="Calibri"/>
                    </w:rPr>
                  </w:pPr>
                </w:p>
              </w:tc>
              <w:tc>
                <w:tcPr>
                  <w:tcW w:w="2160" w:type="dxa"/>
                  <w:tcBorders>
                    <w:top w:val="single" w:sz="4" w:space="0" w:color="auto"/>
                    <w:left w:val="single" w:sz="4" w:space="0" w:color="auto"/>
                    <w:bottom w:val="single" w:sz="4" w:space="0" w:color="auto"/>
                    <w:right w:val="single" w:sz="4" w:space="0" w:color="auto"/>
                  </w:tcBorders>
                </w:tcPr>
                <w:p w14:paraId="2A4E0451" w14:textId="77777777" w:rsidR="00F417A5" w:rsidRPr="009149FD" w:rsidRDefault="00F417A5" w:rsidP="00F417A5">
                  <w:pPr>
                    <w:rPr>
                      <w:rFonts w:ascii="Calibri" w:eastAsia="Times New Roman" w:hAnsi="Calibri"/>
                    </w:rPr>
                  </w:pPr>
                </w:p>
              </w:tc>
              <w:tc>
                <w:tcPr>
                  <w:tcW w:w="6722" w:type="dxa"/>
                  <w:tcBorders>
                    <w:top w:val="single" w:sz="4" w:space="0" w:color="auto"/>
                    <w:left w:val="single" w:sz="4" w:space="0" w:color="auto"/>
                    <w:bottom w:val="single" w:sz="4" w:space="0" w:color="auto"/>
                    <w:right w:val="single" w:sz="4" w:space="0" w:color="auto"/>
                  </w:tcBorders>
                </w:tcPr>
                <w:p w14:paraId="0E085EC3" w14:textId="77777777" w:rsidR="00F417A5" w:rsidRPr="009149FD" w:rsidRDefault="00F417A5" w:rsidP="00F417A5">
                  <w:pPr>
                    <w:rPr>
                      <w:rFonts w:ascii="Calibri" w:eastAsia="Times New Roman" w:hAnsi="Calibri"/>
                    </w:rPr>
                  </w:pPr>
                </w:p>
              </w:tc>
            </w:tr>
            <w:tr w:rsidR="00F417A5" w:rsidRPr="0079799E" w14:paraId="507506D9" w14:textId="77777777" w:rsidTr="00EA1D92">
              <w:tc>
                <w:tcPr>
                  <w:tcW w:w="1075" w:type="dxa"/>
                  <w:tcBorders>
                    <w:top w:val="single" w:sz="4" w:space="0" w:color="auto"/>
                    <w:left w:val="single" w:sz="4" w:space="0" w:color="auto"/>
                    <w:bottom w:val="single" w:sz="4" w:space="0" w:color="auto"/>
                    <w:right w:val="single" w:sz="4" w:space="0" w:color="auto"/>
                  </w:tcBorders>
                </w:tcPr>
                <w:p w14:paraId="05E08446" w14:textId="77777777" w:rsidR="00F417A5" w:rsidRPr="009149FD" w:rsidRDefault="00F417A5" w:rsidP="00F417A5">
                  <w:pPr>
                    <w:rPr>
                      <w:rFonts w:ascii="Calibri" w:eastAsia="Times New Roman" w:hAnsi="Calibri"/>
                    </w:rPr>
                  </w:pPr>
                </w:p>
              </w:tc>
              <w:tc>
                <w:tcPr>
                  <w:tcW w:w="2160" w:type="dxa"/>
                  <w:tcBorders>
                    <w:top w:val="single" w:sz="4" w:space="0" w:color="auto"/>
                    <w:left w:val="single" w:sz="4" w:space="0" w:color="auto"/>
                    <w:bottom w:val="single" w:sz="4" w:space="0" w:color="auto"/>
                    <w:right w:val="single" w:sz="4" w:space="0" w:color="auto"/>
                  </w:tcBorders>
                </w:tcPr>
                <w:p w14:paraId="113F2FFF" w14:textId="77777777" w:rsidR="00F417A5" w:rsidRPr="009149FD" w:rsidRDefault="00F417A5" w:rsidP="00F417A5">
                  <w:pPr>
                    <w:rPr>
                      <w:rFonts w:ascii="Calibri" w:eastAsia="Times New Roman" w:hAnsi="Calibri"/>
                    </w:rPr>
                  </w:pPr>
                </w:p>
              </w:tc>
              <w:tc>
                <w:tcPr>
                  <w:tcW w:w="6722" w:type="dxa"/>
                  <w:tcBorders>
                    <w:top w:val="single" w:sz="4" w:space="0" w:color="auto"/>
                    <w:left w:val="single" w:sz="4" w:space="0" w:color="auto"/>
                    <w:bottom w:val="single" w:sz="4" w:space="0" w:color="auto"/>
                    <w:right w:val="single" w:sz="4" w:space="0" w:color="auto"/>
                  </w:tcBorders>
                </w:tcPr>
                <w:p w14:paraId="402116D0" w14:textId="77777777" w:rsidR="00F417A5" w:rsidRPr="009149FD" w:rsidRDefault="00F417A5" w:rsidP="00F417A5">
                  <w:pPr>
                    <w:rPr>
                      <w:rFonts w:ascii="Calibri" w:eastAsia="Times New Roman" w:hAnsi="Calibri"/>
                    </w:rPr>
                  </w:pPr>
                </w:p>
              </w:tc>
            </w:tr>
            <w:tr w:rsidR="00F417A5" w:rsidRPr="0079799E" w14:paraId="5D8139C3" w14:textId="77777777" w:rsidTr="00EA1D92">
              <w:tc>
                <w:tcPr>
                  <w:tcW w:w="1075" w:type="dxa"/>
                  <w:tcBorders>
                    <w:top w:val="single" w:sz="4" w:space="0" w:color="auto"/>
                    <w:left w:val="single" w:sz="4" w:space="0" w:color="auto"/>
                    <w:bottom w:val="single" w:sz="4" w:space="0" w:color="auto"/>
                    <w:right w:val="single" w:sz="4" w:space="0" w:color="auto"/>
                  </w:tcBorders>
                </w:tcPr>
                <w:p w14:paraId="34949224" w14:textId="77777777" w:rsidR="00F417A5" w:rsidRPr="009149FD" w:rsidRDefault="00F417A5" w:rsidP="00F417A5">
                  <w:pPr>
                    <w:rPr>
                      <w:rFonts w:ascii="Calibri" w:eastAsia="Times New Roman" w:hAnsi="Calibri"/>
                    </w:rPr>
                  </w:pPr>
                </w:p>
              </w:tc>
              <w:tc>
                <w:tcPr>
                  <w:tcW w:w="2160" w:type="dxa"/>
                  <w:tcBorders>
                    <w:top w:val="single" w:sz="4" w:space="0" w:color="auto"/>
                    <w:left w:val="single" w:sz="4" w:space="0" w:color="auto"/>
                    <w:bottom w:val="single" w:sz="4" w:space="0" w:color="auto"/>
                    <w:right w:val="single" w:sz="4" w:space="0" w:color="auto"/>
                  </w:tcBorders>
                </w:tcPr>
                <w:p w14:paraId="42B74AB7" w14:textId="77777777" w:rsidR="00F417A5" w:rsidRPr="009149FD" w:rsidRDefault="00F417A5" w:rsidP="00F417A5">
                  <w:pPr>
                    <w:rPr>
                      <w:rFonts w:ascii="Calibri" w:eastAsia="Times New Roman" w:hAnsi="Calibri"/>
                    </w:rPr>
                  </w:pPr>
                </w:p>
              </w:tc>
              <w:tc>
                <w:tcPr>
                  <w:tcW w:w="6722" w:type="dxa"/>
                  <w:tcBorders>
                    <w:top w:val="single" w:sz="4" w:space="0" w:color="auto"/>
                    <w:left w:val="single" w:sz="4" w:space="0" w:color="auto"/>
                    <w:bottom w:val="single" w:sz="4" w:space="0" w:color="auto"/>
                    <w:right w:val="single" w:sz="4" w:space="0" w:color="auto"/>
                  </w:tcBorders>
                </w:tcPr>
                <w:p w14:paraId="0CBA2DF1" w14:textId="77777777" w:rsidR="00F417A5" w:rsidRPr="009149FD" w:rsidRDefault="00F417A5" w:rsidP="00F417A5">
                  <w:pPr>
                    <w:rPr>
                      <w:rFonts w:ascii="Calibri" w:eastAsia="Times New Roman" w:hAnsi="Calibri"/>
                    </w:rPr>
                  </w:pPr>
                </w:p>
              </w:tc>
            </w:tr>
            <w:tr w:rsidR="00F417A5" w:rsidRPr="0079799E" w14:paraId="4B011AE7" w14:textId="77777777" w:rsidTr="00EA1D92">
              <w:tc>
                <w:tcPr>
                  <w:tcW w:w="1075" w:type="dxa"/>
                  <w:tcBorders>
                    <w:top w:val="single" w:sz="4" w:space="0" w:color="auto"/>
                    <w:left w:val="single" w:sz="4" w:space="0" w:color="auto"/>
                    <w:bottom w:val="single" w:sz="4" w:space="0" w:color="auto"/>
                    <w:right w:val="single" w:sz="4" w:space="0" w:color="auto"/>
                  </w:tcBorders>
                </w:tcPr>
                <w:p w14:paraId="4191C50E" w14:textId="77777777" w:rsidR="00F417A5" w:rsidRPr="009149FD" w:rsidRDefault="00F417A5" w:rsidP="00F417A5">
                  <w:pPr>
                    <w:rPr>
                      <w:rFonts w:ascii="Calibri" w:eastAsia="Times New Roman" w:hAnsi="Calibri"/>
                    </w:rPr>
                  </w:pPr>
                </w:p>
              </w:tc>
              <w:tc>
                <w:tcPr>
                  <w:tcW w:w="2160" w:type="dxa"/>
                  <w:tcBorders>
                    <w:top w:val="single" w:sz="4" w:space="0" w:color="auto"/>
                    <w:left w:val="single" w:sz="4" w:space="0" w:color="auto"/>
                    <w:bottom w:val="single" w:sz="4" w:space="0" w:color="auto"/>
                    <w:right w:val="single" w:sz="4" w:space="0" w:color="auto"/>
                  </w:tcBorders>
                </w:tcPr>
                <w:p w14:paraId="1041946A" w14:textId="77777777" w:rsidR="00F417A5" w:rsidRPr="009149FD" w:rsidRDefault="00F417A5" w:rsidP="00F417A5">
                  <w:pPr>
                    <w:rPr>
                      <w:rFonts w:ascii="Calibri" w:eastAsia="Times New Roman" w:hAnsi="Calibri"/>
                    </w:rPr>
                  </w:pPr>
                </w:p>
              </w:tc>
              <w:tc>
                <w:tcPr>
                  <w:tcW w:w="6722" w:type="dxa"/>
                  <w:tcBorders>
                    <w:top w:val="single" w:sz="4" w:space="0" w:color="auto"/>
                    <w:left w:val="single" w:sz="4" w:space="0" w:color="auto"/>
                    <w:bottom w:val="single" w:sz="4" w:space="0" w:color="auto"/>
                    <w:right w:val="single" w:sz="4" w:space="0" w:color="auto"/>
                  </w:tcBorders>
                </w:tcPr>
                <w:p w14:paraId="3EE75051" w14:textId="77777777" w:rsidR="00F417A5" w:rsidRPr="009149FD" w:rsidRDefault="00F417A5" w:rsidP="00F417A5">
                  <w:pPr>
                    <w:rPr>
                      <w:rFonts w:ascii="Calibri" w:eastAsia="Times New Roman" w:hAnsi="Calibri"/>
                    </w:rPr>
                  </w:pPr>
                </w:p>
              </w:tc>
            </w:tr>
            <w:tr w:rsidR="00F417A5" w:rsidRPr="0079799E" w14:paraId="295F9C5F" w14:textId="77777777" w:rsidTr="00EA1D92">
              <w:tc>
                <w:tcPr>
                  <w:tcW w:w="1075" w:type="dxa"/>
                  <w:tcBorders>
                    <w:top w:val="single" w:sz="4" w:space="0" w:color="auto"/>
                    <w:left w:val="single" w:sz="4" w:space="0" w:color="auto"/>
                    <w:bottom w:val="single" w:sz="4" w:space="0" w:color="auto"/>
                    <w:right w:val="single" w:sz="4" w:space="0" w:color="auto"/>
                  </w:tcBorders>
                </w:tcPr>
                <w:p w14:paraId="0471E3D7" w14:textId="77777777" w:rsidR="00F417A5" w:rsidRPr="009149FD" w:rsidRDefault="00F417A5" w:rsidP="00F417A5">
                  <w:pPr>
                    <w:rPr>
                      <w:rFonts w:ascii="Calibri" w:eastAsia="Times New Roman" w:hAnsi="Calibri"/>
                    </w:rPr>
                  </w:pPr>
                </w:p>
              </w:tc>
              <w:tc>
                <w:tcPr>
                  <w:tcW w:w="2160" w:type="dxa"/>
                  <w:tcBorders>
                    <w:top w:val="single" w:sz="4" w:space="0" w:color="auto"/>
                    <w:left w:val="single" w:sz="4" w:space="0" w:color="auto"/>
                    <w:bottom w:val="single" w:sz="4" w:space="0" w:color="auto"/>
                    <w:right w:val="single" w:sz="4" w:space="0" w:color="auto"/>
                  </w:tcBorders>
                </w:tcPr>
                <w:p w14:paraId="203E735E" w14:textId="77777777" w:rsidR="00F417A5" w:rsidRPr="009149FD" w:rsidRDefault="00F417A5" w:rsidP="00F417A5">
                  <w:pPr>
                    <w:rPr>
                      <w:rFonts w:ascii="Calibri" w:eastAsia="Times New Roman" w:hAnsi="Calibri"/>
                    </w:rPr>
                  </w:pPr>
                </w:p>
              </w:tc>
              <w:tc>
                <w:tcPr>
                  <w:tcW w:w="6722" w:type="dxa"/>
                  <w:tcBorders>
                    <w:top w:val="single" w:sz="4" w:space="0" w:color="auto"/>
                    <w:left w:val="single" w:sz="4" w:space="0" w:color="auto"/>
                    <w:bottom w:val="single" w:sz="4" w:space="0" w:color="auto"/>
                    <w:right w:val="single" w:sz="4" w:space="0" w:color="auto"/>
                  </w:tcBorders>
                </w:tcPr>
                <w:p w14:paraId="16DCA2D6" w14:textId="77777777" w:rsidR="00F417A5" w:rsidRPr="009149FD" w:rsidRDefault="00F417A5" w:rsidP="00F417A5">
                  <w:pPr>
                    <w:rPr>
                      <w:rFonts w:ascii="Calibri" w:eastAsia="Times New Roman" w:hAnsi="Calibri"/>
                    </w:rPr>
                  </w:pPr>
                </w:p>
              </w:tc>
            </w:tr>
          </w:tbl>
          <w:p w14:paraId="53FEBDEE" w14:textId="77777777" w:rsidR="00F417A5" w:rsidRPr="009149FD" w:rsidRDefault="00F417A5" w:rsidP="00F417A5">
            <w:pPr>
              <w:rPr>
                <w:rFonts w:ascii="Calibri" w:eastAsia="Times New Roman" w:hAnsi="Calibri"/>
              </w:rPr>
            </w:pPr>
          </w:p>
        </w:tc>
      </w:tr>
      <w:tr w:rsidR="00F417A5" w:rsidRPr="0079799E" w14:paraId="372F7A54" w14:textId="77777777" w:rsidTr="00EA1D92">
        <w:trPr>
          <w:trHeight w:val="360"/>
        </w:trPr>
        <w:tc>
          <w:tcPr>
            <w:tcW w:w="1818" w:type="dxa"/>
            <w:shd w:val="clear" w:color="auto" w:fill="F2F2F2"/>
            <w:vAlign w:val="center"/>
          </w:tcPr>
          <w:p w14:paraId="37432FFD" w14:textId="77777777" w:rsidR="00F417A5" w:rsidRPr="009149FD" w:rsidRDefault="00F417A5" w:rsidP="00F417A5">
            <w:pPr>
              <w:rPr>
                <w:rFonts w:ascii="Calibri" w:eastAsia="Times New Roman" w:hAnsi="Calibri"/>
                <w:b/>
                <w:bCs/>
              </w:rPr>
            </w:pPr>
            <w:r w:rsidRPr="009149FD">
              <w:rPr>
                <w:rFonts w:ascii="Calibri" w:eastAsia="Times New Roman" w:hAnsi="Calibri"/>
                <w:b/>
                <w:bCs/>
              </w:rPr>
              <w:t>Staff Contact:</w:t>
            </w:r>
          </w:p>
        </w:tc>
        <w:tc>
          <w:tcPr>
            <w:tcW w:w="3870" w:type="dxa"/>
            <w:gridSpan w:val="3"/>
            <w:vAlign w:val="center"/>
          </w:tcPr>
          <w:p w14:paraId="2794DB8C" w14:textId="77777777" w:rsidR="00F417A5" w:rsidRPr="009149FD" w:rsidRDefault="00F417A5" w:rsidP="00F417A5">
            <w:pPr>
              <w:rPr>
                <w:rFonts w:ascii="Calibri" w:eastAsia="Times New Roman" w:hAnsi="Calibri"/>
              </w:rPr>
            </w:pPr>
            <w:r w:rsidRPr="009149FD">
              <w:rPr>
                <w:rFonts w:ascii="Calibri" w:eastAsia="Times New Roman" w:hAnsi="Calibri"/>
              </w:rPr>
              <w:t>Mary Wong</w:t>
            </w:r>
          </w:p>
        </w:tc>
        <w:tc>
          <w:tcPr>
            <w:tcW w:w="990" w:type="dxa"/>
            <w:shd w:val="clear" w:color="auto" w:fill="F2F2F2"/>
            <w:vAlign w:val="center"/>
          </w:tcPr>
          <w:p w14:paraId="14B74D26" w14:textId="77777777" w:rsidR="00F417A5" w:rsidRPr="009149FD" w:rsidRDefault="00F417A5" w:rsidP="00F417A5">
            <w:pPr>
              <w:rPr>
                <w:rFonts w:ascii="Calibri" w:eastAsia="Times New Roman" w:hAnsi="Calibri"/>
                <w:b/>
                <w:bCs/>
              </w:rPr>
            </w:pPr>
            <w:r w:rsidRPr="009149FD">
              <w:rPr>
                <w:rFonts w:ascii="Calibri" w:eastAsia="Times New Roman" w:hAnsi="Calibri"/>
                <w:b/>
                <w:bCs/>
              </w:rPr>
              <w:t>Email:</w:t>
            </w:r>
          </w:p>
        </w:tc>
        <w:tc>
          <w:tcPr>
            <w:tcW w:w="3510" w:type="dxa"/>
            <w:vAlign w:val="center"/>
          </w:tcPr>
          <w:p w14:paraId="571762A0" w14:textId="77777777" w:rsidR="00F417A5" w:rsidRPr="009149FD" w:rsidRDefault="00B35C19" w:rsidP="00F417A5">
            <w:pPr>
              <w:rPr>
                <w:rFonts w:ascii="Calibri" w:eastAsia="Times New Roman" w:hAnsi="Calibri"/>
              </w:rPr>
            </w:pPr>
            <w:hyperlink r:id="rId55" w:history="1">
              <w:r w:rsidR="00F417A5" w:rsidRPr="009149FD">
                <w:rPr>
                  <w:rStyle w:val="Hyperlink"/>
                  <w:rFonts w:ascii="Calibri" w:eastAsia="Times New Roman" w:hAnsi="Calibri"/>
                </w:rPr>
                <w:t>Policy-staff@icann.org</w:t>
              </w:r>
            </w:hyperlink>
          </w:p>
        </w:tc>
      </w:tr>
    </w:tbl>
    <w:p w14:paraId="3374B911" w14:textId="77777777" w:rsidR="00F417A5" w:rsidRPr="009149FD" w:rsidRDefault="00F417A5" w:rsidP="00F417A5">
      <w:pPr>
        <w:rPr>
          <w:rFonts w:ascii="Calibri" w:eastAsia="Times New Roman" w:hAnsi="Calibri"/>
        </w:rPr>
      </w:pPr>
    </w:p>
    <w:p w14:paraId="4F4BAA64" w14:textId="0FAD5905" w:rsidR="00463AB0" w:rsidRPr="009149FD" w:rsidRDefault="00F417A5" w:rsidP="00F417A5">
      <w:pPr>
        <w:rPr>
          <w:rFonts w:ascii="Calibri" w:eastAsia="Times New Roman" w:hAnsi="Calibri"/>
        </w:rPr>
      </w:pPr>
      <w:r w:rsidRPr="009149FD" w:rsidDel="007576E6">
        <w:rPr>
          <w:rFonts w:ascii="Calibri" w:eastAsia="Times New Roman" w:hAnsi="Calibri"/>
        </w:rPr>
        <w:t xml:space="preserve"> </w:t>
      </w:r>
    </w:p>
    <w:p w14:paraId="24D49792" w14:textId="77777777" w:rsidR="00DF22A3" w:rsidRPr="009149FD" w:rsidRDefault="00DF22A3" w:rsidP="00DF22A3">
      <w:pPr>
        <w:rPr>
          <w:rFonts w:ascii="Calibri" w:eastAsia="Times New Roman" w:hAnsi="Calibri"/>
        </w:rPr>
      </w:pPr>
    </w:p>
    <w:p w14:paraId="0AC77C55" w14:textId="77777777" w:rsidR="00DF22A3" w:rsidRPr="009149FD" w:rsidRDefault="00DF22A3" w:rsidP="00DF22A3">
      <w:pPr>
        <w:rPr>
          <w:rFonts w:ascii="Calibri" w:eastAsia="Times New Roman" w:hAnsi="Calibri"/>
        </w:rPr>
      </w:pPr>
      <w:r w:rsidRPr="009149FD">
        <w:rPr>
          <w:rFonts w:ascii="Calibri" w:eastAsia="Times New Roman" w:hAnsi="Calibri"/>
        </w:rPr>
        <w:t xml:space="preserve"> </w:t>
      </w:r>
    </w:p>
    <w:p w14:paraId="21F97683" w14:textId="77777777" w:rsidR="00DF22A3" w:rsidRPr="009149FD" w:rsidRDefault="00DF22A3" w:rsidP="00DF22A3">
      <w:pPr>
        <w:rPr>
          <w:rFonts w:ascii="Calibri" w:hAnsi="Calibri"/>
        </w:rPr>
      </w:pPr>
    </w:p>
    <w:p w14:paraId="7A444AD1" w14:textId="77777777" w:rsidR="002C4A83" w:rsidRPr="009149FD" w:rsidRDefault="002C4A83" w:rsidP="002C4A83">
      <w:pPr>
        <w:rPr>
          <w:rFonts w:ascii="Calibri" w:hAnsi="Calibri"/>
        </w:rPr>
      </w:pPr>
    </w:p>
    <w:p w14:paraId="5D0EE603" w14:textId="4635195E" w:rsidR="00463AB0" w:rsidRPr="009149FD" w:rsidRDefault="00463AB0" w:rsidP="00BC5127">
      <w:pPr>
        <w:rPr>
          <w:rFonts w:ascii="Calibri" w:hAnsi="Calibri"/>
        </w:rPr>
      </w:pPr>
      <w:r w:rsidRPr="009149FD">
        <w:rPr>
          <w:rFonts w:ascii="Calibri" w:hAnsi="Calibri"/>
        </w:rPr>
        <w:br w:type="page"/>
      </w:r>
    </w:p>
    <w:p w14:paraId="1F9ADA42" w14:textId="56A92926" w:rsidR="00463AB0" w:rsidRPr="009149FD" w:rsidRDefault="00463AB0" w:rsidP="00D8510C">
      <w:pPr>
        <w:pStyle w:val="Heading1"/>
        <w:rPr>
          <w:rFonts w:ascii="Calibri" w:hAnsi="Calibri"/>
        </w:rPr>
      </w:pPr>
      <w:bookmarkStart w:id="523" w:name="_Toc518658698"/>
      <w:r w:rsidRPr="009149FD">
        <w:rPr>
          <w:rFonts w:ascii="Calibri" w:hAnsi="Calibri"/>
        </w:rPr>
        <w:t xml:space="preserve">Annex </w:t>
      </w:r>
      <w:r w:rsidR="00BC5127">
        <w:rPr>
          <w:rFonts w:ascii="Calibri" w:hAnsi="Calibri"/>
        </w:rPr>
        <w:t>B</w:t>
      </w:r>
      <w:r w:rsidR="00BC5127" w:rsidRPr="009149FD">
        <w:rPr>
          <w:rFonts w:ascii="Calibri" w:hAnsi="Calibri"/>
        </w:rPr>
        <w:t xml:space="preserve"> </w:t>
      </w:r>
      <w:r w:rsidRPr="009149FD">
        <w:rPr>
          <w:rFonts w:ascii="Calibri" w:hAnsi="Calibri"/>
        </w:rPr>
        <w:t xml:space="preserve">– </w:t>
      </w:r>
      <w:r w:rsidR="00054C61">
        <w:rPr>
          <w:rFonts w:ascii="Calibri" w:hAnsi="Calibri"/>
        </w:rPr>
        <w:t>Minority Statements</w:t>
      </w:r>
      <w:bookmarkEnd w:id="523"/>
    </w:p>
    <w:p w14:paraId="52BF0B98" w14:textId="77777777" w:rsidR="007576E6" w:rsidRPr="009149FD" w:rsidRDefault="007576E6" w:rsidP="00E53308">
      <w:pPr>
        <w:rPr>
          <w:rFonts w:ascii="Calibri" w:eastAsia="Times New Roman" w:hAnsi="Calibri"/>
        </w:rPr>
        <w:sectPr w:rsidR="007576E6" w:rsidRPr="009149FD" w:rsidSect="00E75AB4">
          <w:footnotePr>
            <w:numRestart w:val="eachSect"/>
          </w:footnotePr>
          <w:pgSz w:w="12240" w:h="15840"/>
          <w:pgMar w:top="1440" w:right="1800" w:bottom="1440" w:left="1800" w:header="720" w:footer="720" w:gutter="0"/>
          <w:cols w:space="720"/>
          <w:docGrid w:linePitch="360"/>
        </w:sectPr>
      </w:pPr>
    </w:p>
    <w:p w14:paraId="49731A81" w14:textId="2B6BCFCB" w:rsidR="005F6B10" w:rsidRPr="009149FD" w:rsidRDefault="001E414B" w:rsidP="00D8510C">
      <w:pPr>
        <w:pStyle w:val="Heading1"/>
        <w:rPr>
          <w:rFonts w:ascii="Calibri" w:hAnsi="Calibri"/>
        </w:rPr>
      </w:pPr>
      <w:bookmarkStart w:id="524" w:name="_Toc518658699"/>
      <w:r w:rsidRPr="009149FD">
        <w:rPr>
          <w:rFonts w:ascii="Calibri" w:hAnsi="Calibri"/>
        </w:rPr>
        <w:lastRenderedPageBreak/>
        <w:t>Annex</w:t>
      </w:r>
      <w:r w:rsidR="00700AFF" w:rsidRPr="009149FD">
        <w:rPr>
          <w:rFonts w:ascii="Calibri" w:hAnsi="Calibri"/>
        </w:rPr>
        <w:t xml:space="preserve"> </w:t>
      </w:r>
      <w:r w:rsidR="00BC5127">
        <w:rPr>
          <w:rFonts w:ascii="Calibri" w:hAnsi="Calibri"/>
        </w:rPr>
        <w:t>C</w:t>
      </w:r>
      <w:r w:rsidR="00BC5127" w:rsidRPr="009149FD">
        <w:rPr>
          <w:rFonts w:ascii="Calibri" w:hAnsi="Calibri"/>
        </w:rPr>
        <w:t xml:space="preserve"> </w:t>
      </w:r>
      <w:r w:rsidR="004C3DE0" w:rsidRPr="009149FD">
        <w:rPr>
          <w:rFonts w:ascii="Calibri" w:hAnsi="Calibri"/>
        </w:rPr>
        <w:t xml:space="preserve">– </w:t>
      </w:r>
      <w:r w:rsidR="00AE6370" w:rsidRPr="009149FD">
        <w:rPr>
          <w:rFonts w:ascii="Calibri" w:hAnsi="Calibri"/>
        </w:rPr>
        <w:t xml:space="preserve">Text of </w:t>
      </w:r>
      <w:r w:rsidR="00115C62" w:rsidRPr="009149FD">
        <w:rPr>
          <w:rFonts w:ascii="Calibri" w:hAnsi="Calibri"/>
        </w:rPr>
        <w:t>Article 6</w:t>
      </w:r>
      <w:r w:rsidR="00115C62" w:rsidRPr="009149FD">
        <w:rPr>
          <w:rFonts w:ascii="Calibri" w:hAnsi="Calibri"/>
          <w:i/>
        </w:rPr>
        <w:t>ter</w:t>
      </w:r>
      <w:r w:rsidR="00115C62" w:rsidRPr="009149FD">
        <w:rPr>
          <w:rFonts w:ascii="Calibri" w:hAnsi="Calibri"/>
        </w:rPr>
        <w:t xml:space="preserve"> of the Paris Convention</w:t>
      </w:r>
      <w:r w:rsidR="00AE6370" w:rsidRPr="009149FD">
        <w:rPr>
          <w:rFonts w:ascii="Calibri" w:hAnsi="Calibri"/>
        </w:rPr>
        <w:t xml:space="preserve"> for the Protection of Industrial Property</w:t>
      </w:r>
      <w:bookmarkEnd w:id="524"/>
    </w:p>
    <w:p w14:paraId="5FCCA259" w14:textId="77777777" w:rsidR="00700AFF" w:rsidRPr="009149FD" w:rsidRDefault="00700AFF" w:rsidP="00700AFF">
      <w:pPr>
        <w:rPr>
          <w:rFonts w:ascii="Calibri" w:hAnsi="Calibri"/>
        </w:rPr>
      </w:pPr>
    </w:p>
    <w:p w14:paraId="487D2838" w14:textId="6E3EC976" w:rsidR="00700AFF" w:rsidRPr="009149FD" w:rsidRDefault="00115C62" w:rsidP="00700AFF">
      <w:pPr>
        <w:pStyle w:val="Heading2"/>
        <w:rPr>
          <w:rFonts w:ascii="Calibri" w:hAnsi="Calibri"/>
        </w:rPr>
      </w:pPr>
      <w:r w:rsidRPr="009149FD">
        <w:rPr>
          <w:rFonts w:ascii="Calibri" w:hAnsi="Calibri"/>
        </w:rPr>
        <w:t>Full Text of Article 6ter of the Paris Convention</w:t>
      </w:r>
      <w:r w:rsidR="00E75AB4" w:rsidRPr="0079799E">
        <w:rPr>
          <w:rStyle w:val="FootnoteReference"/>
        </w:rPr>
        <w:footnoteReference w:id="84"/>
      </w:r>
    </w:p>
    <w:p w14:paraId="613A4AE6" w14:textId="77777777" w:rsidR="000A6E00" w:rsidRPr="009149FD" w:rsidRDefault="000A6E00" w:rsidP="000B7FAB">
      <w:pPr>
        <w:rPr>
          <w:rFonts w:ascii="Calibri" w:hAnsi="Calibri"/>
        </w:rPr>
      </w:pPr>
    </w:p>
    <w:p w14:paraId="0F13E0E2" w14:textId="77777777" w:rsidR="00115C62" w:rsidRPr="009149FD" w:rsidRDefault="00115C62" w:rsidP="00115C62">
      <w:pPr>
        <w:rPr>
          <w:rFonts w:ascii="Calibri" w:hAnsi="Calibri"/>
          <w:b/>
        </w:rPr>
      </w:pPr>
      <w:r w:rsidRPr="009149FD">
        <w:rPr>
          <w:rFonts w:ascii="Calibri" w:hAnsi="Calibri"/>
          <w:b/>
        </w:rPr>
        <w:t>Article 6ter of the Paris Convention</w:t>
      </w:r>
    </w:p>
    <w:p w14:paraId="08A6F241" w14:textId="77777777" w:rsidR="00115C62" w:rsidRPr="009149FD" w:rsidRDefault="00115C62" w:rsidP="00115C62">
      <w:pPr>
        <w:rPr>
          <w:rFonts w:ascii="Calibri" w:hAnsi="Calibri"/>
        </w:rPr>
      </w:pPr>
    </w:p>
    <w:p w14:paraId="07A86B47" w14:textId="77777777" w:rsidR="00115C62" w:rsidRPr="009149FD" w:rsidRDefault="00115C62" w:rsidP="00115C62">
      <w:pPr>
        <w:ind w:left="720"/>
        <w:rPr>
          <w:rFonts w:ascii="Calibri" w:hAnsi="Calibri"/>
          <w:b/>
        </w:rPr>
      </w:pPr>
      <w:r w:rsidRPr="009149FD">
        <w:rPr>
          <w:rFonts w:ascii="Calibri" w:hAnsi="Calibri"/>
          <w:b/>
        </w:rPr>
        <w:t>Marks: Prohibitions concerning State Emblems, Official Hallmarks, and Emblems of Intergovernmental Organizations</w:t>
      </w:r>
    </w:p>
    <w:p w14:paraId="63283717" w14:textId="77777777" w:rsidR="00115C62" w:rsidRPr="009149FD" w:rsidRDefault="00115C62" w:rsidP="00115C62">
      <w:pPr>
        <w:ind w:left="720"/>
        <w:rPr>
          <w:rFonts w:ascii="Calibri" w:hAnsi="Calibri"/>
        </w:rPr>
      </w:pPr>
    </w:p>
    <w:p w14:paraId="18D66552" w14:textId="77777777" w:rsidR="00115C62" w:rsidRPr="009149FD" w:rsidRDefault="00115C62" w:rsidP="00115C62">
      <w:pPr>
        <w:ind w:left="720"/>
        <w:rPr>
          <w:rFonts w:ascii="Calibri" w:hAnsi="Calibri"/>
        </w:rPr>
      </w:pPr>
      <w:r w:rsidRPr="009149FD">
        <w:rPr>
          <w:rFonts w:ascii="Calibri" w:hAnsi="Calibri"/>
        </w:rPr>
        <w:t>(1) (a) The countries of the Union agree to refuse or to invalidate the registration, and to prohibit by appropriate measures the use, without authorization by the competent authorities, either as trademarks or as elements of trademarks, of armorial bearings, flags, and other State emblems, of the countries of the Union, official signs and hallmarks indicating control and warranty adopted by them, and any imitation from a heraldic point of view.</w:t>
      </w:r>
    </w:p>
    <w:p w14:paraId="73F9A6D8" w14:textId="77777777" w:rsidR="00115C62" w:rsidRPr="009149FD" w:rsidRDefault="00115C62" w:rsidP="00115C62">
      <w:pPr>
        <w:ind w:left="720"/>
        <w:rPr>
          <w:rFonts w:ascii="Calibri" w:hAnsi="Calibri"/>
        </w:rPr>
      </w:pPr>
    </w:p>
    <w:p w14:paraId="4B82A52E" w14:textId="77777777" w:rsidR="00115C62" w:rsidRPr="009149FD" w:rsidRDefault="00115C62" w:rsidP="00115C62">
      <w:pPr>
        <w:ind w:left="720"/>
        <w:rPr>
          <w:rFonts w:ascii="Calibri" w:hAnsi="Calibri"/>
        </w:rPr>
      </w:pPr>
      <w:r w:rsidRPr="009149FD">
        <w:rPr>
          <w:rFonts w:ascii="Calibri" w:hAnsi="Calibri"/>
        </w:rPr>
        <w:t>(b) The provisions of subparagraph (a), above, shall apply equally to armorial bearings, flags, other emblems, abbreviations, and names, of international intergovernmental organizations of which one or more countries of the Union are members, with the exception of armorial bearings, flags, other emblems, abbreviations, and names, that are already the subject of international agreements in force, intended to ensure their protection.</w:t>
      </w:r>
    </w:p>
    <w:p w14:paraId="6E07A129" w14:textId="77777777" w:rsidR="00115C62" w:rsidRPr="009149FD" w:rsidRDefault="00115C62" w:rsidP="00115C62">
      <w:pPr>
        <w:ind w:left="720"/>
        <w:rPr>
          <w:rFonts w:ascii="Calibri" w:hAnsi="Calibri"/>
        </w:rPr>
      </w:pPr>
    </w:p>
    <w:p w14:paraId="35BE9EBA" w14:textId="77777777" w:rsidR="00115C62" w:rsidRPr="009149FD" w:rsidRDefault="00115C62" w:rsidP="00115C62">
      <w:pPr>
        <w:ind w:left="720"/>
        <w:rPr>
          <w:rFonts w:ascii="Calibri" w:hAnsi="Calibri"/>
        </w:rPr>
      </w:pPr>
      <w:r w:rsidRPr="009149FD">
        <w:rPr>
          <w:rFonts w:ascii="Calibri" w:hAnsi="Calibri"/>
        </w:rPr>
        <w:t>(c) No country of the Union shall be required to apply the provisions of subparagraph (b), above, to the prejudice of the owners of rights acquired in good faith before the entry into force, in that country, of this Convention. The countries of the Union shall not be required to apply the said provisions when the use or registration referred to in subparagraph (a), above, is not of such a nature as to suggest to the public that a connection exists between the organization concerned and the armorial bearings, flags, emblems, abbreviations, and names, or if such use or registration is probably not of such a nature as to mislead the public as to the existence of a connection between the user and the organization.</w:t>
      </w:r>
    </w:p>
    <w:p w14:paraId="6CDC10B9" w14:textId="77777777" w:rsidR="00115C62" w:rsidRPr="009149FD" w:rsidRDefault="00115C62" w:rsidP="00115C62">
      <w:pPr>
        <w:ind w:left="720"/>
        <w:rPr>
          <w:rFonts w:ascii="Calibri" w:hAnsi="Calibri"/>
        </w:rPr>
      </w:pPr>
    </w:p>
    <w:p w14:paraId="517A6A2A" w14:textId="77777777" w:rsidR="00115C62" w:rsidRPr="009149FD" w:rsidRDefault="00115C62" w:rsidP="00115C62">
      <w:pPr>
        <w:ind w:left="720"/>
        <w:rPr>
          <w:rFonts w:ascii="Calibri" w:hAnsi="Calibri"/>
        </w:rPr>
      </w:pPr>
      <w:r w:rsidRPr="009149FD">
        <w:rPr>
          <w:rFonts w:ascii="Calibri" w:hAnsi="Calibri"/>
        </w:rPr>
        <w:t>(2) Prohibition of the use of official signs and hallmarks indicating control and warranty shall apply solely in cases where the marks in which they are incorporated are intended to be used on goods of the same or a similar kind.</w:t>
      </w:r>
    </w:p>
    <w:p w14:paraId="6047A8E5" w14:textId="77777777" w:rsidR="00115C62" w:rsidRPr="009149FD" w:rsidRDefault="00115C62" w:rsidP="00115C62">
      <w:pPr>
        <w:ind w:left="720"/>
        <w:rPr>
          <w:rFonts w:ascii="Calibri" w:hAnsi="Calibri"/>
        </w:rPr>
      </w:pPr>
    </w:p>
    <w:p w14:paraId="382738A7" w14:textId="77777777" w:rsidR="00115C62" w:rsidRPr="009149FD" w:rsidRDefault="00115C62" w:rsidP="00115C62">
      <w:pPr>
        <w:ind w:left="720"/>
        <w:rPr>
          <w:rFonts w:ascii="Calibri" w:hAnsi="Calibri"/>
        </w:rPr>
      </w:pPr>
      <w:r w:rsidRPr="009149FD">
        <w:rPr>
          <w:rFonts w:ascii="Calibri" w:hAnsi="Calibri"/>
        </w:rPr>
        <w:t>(3) (a) For the application of these provisions, the countries of the Union agree to communicate reciprocally, through the intermediary of the International Bureau, the list of State emblems, and official signs and hallmarks indicating control and warranty, which they desire, or may hereafter desire, to place wholly or within certain limits under the protection of this Article, and all subsequent modifications of such list. Each country of the Union shall in due course make available to the public the lists so communicated. Nevertheless such communication is not obligatory in respect of flags of States.</w:t>
      </w:r>
    </w:p>
    <w:p w14:paraId="53B521E1" w14:textId="77777777" w:rsidR="00115C62" w:rsidRPr="009149FD" w:rsidRDefault="00115C62" w:rsidP="00115C62">
      <w:pPr>
        <w:ind w:left="720"/>
        <w:rPr>
          <w:rFonts w:ascii="Calibri" w:hAnsi="Calibri"/>
        </w:rPr>
      </w:pPr>
    </w:p>
    <w:p w14:paraId="66E18BF4" w14:textId="77777777" w:rsidR="00115C62" w:rsidRPr="009149FD" w:rsidRDefault="00115C62" w:rsidP="00115C62">
      <w:pPr>
        <w:ind w:left="720"/>
        <w:rPr>
          <w:rFonts w:ascii="Calibri" w:hAnsi="Calibri"/>
        </w:rPr>
      </w:pPr>
      <w:r w:rsidRPr="009149FD">
        <w:rPr>
          <w:rFonts w:ascii="Calibri" w:hAnsi="Calibri"/>
        </w:rPr>
        <w:t>(b) The provisions of subparagraph (b) of paragraph (1) of this Article shall apply only to such armorial bearings, flags, other emblems, abbreviations, and names, of international intergovernmental organizations as the latter have communicated to the countries of the Union through the intermediary of the International Bureau.</w:t>
      </w:r>
    </w:p>
    <w:p w14:paraId="75C2F9F6" w14:textId="77777777" w:rsidR="00115C62" w:rsidRPr="009149FD" w:rsidRDefault="00115C62" w:rsidP="00115C62">
      <w:pPr>
        <w:ind w:left="720"/>
        <w:rPr>
          <w:rFonts w:ascii="Calibri" w:hAnsi="Calibri"/>
        </w:rPr>
      </w:pPr>
    </w:p>
    <w:p w14:paraId="53FC48E7" w14:textId="77777777" w:rsidR="00115C62" w:rsidRPr="009149FD" w:rsidRDefault="00115C62" w:rsidP="00115C62">
      <w:pPr>
        <w:ind w:left="720"/>
        <w:rPr>
          <w:rFonts w:ascii="Calibri" w:hAnsi="Calibri"/>
        </w:rPr>
      </w:pPr>
      <w:r w:rsidRPr="009149FD">
        <w:rPr>
          <w:rFonts w:ascii="Calibri" w:hAnsi="Calibri"/>
        </w:rPr>
        <w:t>(4) Any country of the Union may, within a period of twelve months from the receipt of the notification, transmit its objections, if any, through the intermediary of the International Bureau, to the country or international intergovernmental organization concerned.</w:t>
      </w:r>
    </w:p>
    <w:p w14:paraId="1085AD8C" w14:textId="77777777" w:rsidR="00115C62" w:rsidRPr="009149FD" w:rsidRDefault="00115C62" w:rsidP="00115C62">
      <w:pPr>
        <w:ind w:left="720"/>
        <w:rPr>
          <w:rFonts w:ascii="Calibri" w:hAnsi="Calibri"/>
        </w:rPr>
      </w:pPr>
    </w:p>
    <w:p w14:paraId="735F8F5A" w14:textId="77777777" w:rsidR="00115C62" w:rsidRPr="009149FD" w:rsidRDefault="00115C62" w:rsidP="00115C62">
      <w:pPr>
        <w:ind w:left="720"/>
        <w:rPr>
          <w:rFonts w:ascii="Calibri" w:hAnsi="Calibri"/>
        </w:rPr>
      </w:pPr>
      <w:r w:rsidRPr="009149FD">
        <w:rPr>
          <w:rFonts w:ascii="Calibri" w:hAnsi="Calibri"/>
        </w:rPr>
        <w:t>(5) In the case of State flags, the measures prescribed by paragraph (1), above, shall apply solely to marks registered after November 6, 1925.</w:t>
      </w:r>
    </w:p>
    <w:p w14:paraId="340B5214" w14:textId="77777777" w:rsidR="00115C62" w:rsidRPr="009149FD" w:rsidRDefault="00115C62" w:rsidP="00115C62">
      <w:pPr>
        <w:ind w:left="720"/>
        <w:rPr>
          <w:rFonts w:ascii="Calibri" w:hAnsi="Calibri"/>
        </w:rPr>
      </w:pPr>
    </w:p>
    <w:p w14:paraId="31588FC6" w14:textId="77777777" w:rsidR="00115C62" w:rsidRPr="009149FD" w:rsidRDefault="00115C62" w:rsidP="00115C62">
      <w:pPr>
        <w:ind w:left="720"/>
        <w:rPr>
          <w:rFonts w:ascii="Calibri" w:hAnsi="Calibri"/>
        </w:rPr>
      </w:pPr>
      <w:r w:rsidRPr="009149FD">
        <w:rPr>
          <w:rFonts w:ascii="Calibri" w:hAnsi="Calibri"/>
        </w:rPr>
        <w:t>(6) In the case of State emblems other than flags, and of official signs and hallmarks of the countries of the Union, and in the case of armorial bearings, flags, other emblems, abbreviations, and names, of international intergovernmental organizations, these provisions shall apply only to marks registered more than two months after receipt of the communication provided for in paragraph (3), above.</w:t>
      </w:r>
    </w:p>
    <w:p w14:paraId="2D9075D9" w14:textId="77777777" w:rsidR="00115C62" w:rsidRPr="009149FD" w:rsidRDefault="00115C62" w:rsidP="00115C62">
      <w:pPr>
        <w:ind w:left="720"/>
        <w:rPr>
          <w:rFonts w:ascii="Calibri" w:hAnsi="Calibri"/>
        </w:rPr>
      </w:pPr>
    </w:p>
    <w:p w14:paraId="1A05D449" w14:textId="77777777" w:rsidR="00115C62" w:rsidRPr="009149FD" w:rsidRDefault="00115C62" w:rsidP="00115C62">
      <w:pPr>
        <w:ind w:left="720"/>
        <w:rPr>
          <w:rFonts w:ascii="Calibri" w:hAnsi="Calibri"/>
        </w:rPr>
      </w:pPr>
      <w:r w:rsidRPr="009149FD">
        <w:rPr>
          <w:rFonts w:ascii="Calibri" w:hAnsi="Calibri"/>
        </w:rPr>
        <w:t>(7) In cases of bad faith, the countries shall have the right to cancel even those marks incorporating State emblems, signs, and hallmarks, which were registered before November 6, 1925.</w:t>
      </w:r>
    </w:p>
    <w:p w14:paraId="6CADAED0" w14:textId="77777777" w:rsidR="00115C62" w:rsidRPr="009149FD" w:rsidRDefault="00115C62" w:rsidP="00115C62">
      <w:pPr>
        <w:ind w:left="720"/>
        <w:rPr>
          <w:rFonts w:ascii="Calibri" w:hAnsi="Calibri"/>
        </w:rPr>
      </w:pPr>
    </w:p>
    <w:p w14:paraId="5E18478A" w14:textId="77777777" w:rsidR="00115C62" w:rsidRPr="009149FD" w:rsidRDefault="00115C62" w:rsidP="00115C62">
      <w:pPr>
        <w:ind w:left="720"/>
        <w:rPr>
          <w:rFonts w:ascii="Calibri" w:hAnsi="Calibri"/>
        </w:rPr>
      </w:pPr>
      <w:r w:rsidRPr="009149FD">
        <w:rPr>
          <w:rFonts w:ascii="Calibri" w:hAnsi="Calibri"/>
        </w:rPr>
        <w:t>(8) Nationals of any country who are authorized to make use of the State emblems, signs, and hallmarks, of their country may use them even if they are similar to those of another country.</w:t>
      </w:r>
    </w:p>
    <w:p w14:paraId="647D5B36" w14:textId="77777777" w:rsidR="00115C62" w:rsidRPr="009149FD" w:rsidRDefault="00115C62" w:rsidP="00115C62">
      <w:pPr>
        <w:ind w:left="720"/>
        <w:rPr>
          <w:rFonts w:ascii="Calibri" w:hAnsi="Calibri"/>
        </w:rPr>
      </w:pPr>
    </w:p>
    <w:p w14:paraId="38211DE7" w14:textId="77777777" w:rsidR="00115C62" w:rsidRPr="009149FD" w:rsidRDefault="00115C62" w:rsidP="00115C62">
      <w:pPr>
        <w:ind w:left="720"/>
        <w:rPr>
          <w:rFonts w:ascii="Calibri" w:hAnsi="Calibri"/>
        </w:rPr>
      </w:pPr>
      <w:r w:rsidRPr="009149FD">
        <w:rPr>
          <w:rFonts w:ascii="Calibri" w:hAnsi="Calibri"/>
        </w:rPr>
        <w:t>(9) The countries of the Union undertake to prohibit the unauthorized use in trade of the State armorial bearings of the other countries of the Union, when the use is of such a nature as to be misleading as to the origin of the goods.</w:t>
      </w:r>
    </w:p>
    <w:p w14:paraId="69850759" w14:textId="77777777" w:rsidR="00115C62" w:rsidRPr="009149FD" w:rsidRDefault="00115C62" w:rsidP="00115C62">
      <w:pPr>
        <w:ind w:left="720"/>
        <w:rPr>
          <w:rFonts w:ascii="Calibri" w:hAnsi="Calibri"/>
        </w:rPr>
      </w:pPr>
    </w:p>
    <w:p w14:paraId="4AB6068A" w14:textId="2AF8B47B" w:rsidR="004B109B" w:rsidRPr="009149FD" w:rsidRDefault="00115C62" w:rsidP="00115C62">
      <w:pPr>
        <w:ind w:left="720"/>
        <w:rPr>
          <w:rFonts w:ascii="Calibri" w:hAnsi="Calibri"/>
        </w:rPr>
      </w:pPr>
      <w:r w:rsidRPr="009149FD">
        <w:rPr>
          <w:rFonts w:ascii="Calibri" w:hAnsi="Calibri"/>
        </w:rPr>
        <w:t xml:space="preserve">(10) The above provisions shall not prevent the countries from exercising the right given in paragraph (3) of Article 6quinquies, Section B, to refuse or to invalidate the registration of marks incorporating, without authorization, armorial bearings, flags, other State emblems, or official signs and hallmarks adopted by a country of </w:t>
      </w:r>
      <w:r w:rsidRPr="009149FD">
        <w:rPr>
          <w:rFonts w:ascii="Calibri" w:hAnsi="Calibri"/>
        </w:rPr>
        <w:lastRenderedPageBreak/>
        <w:t>the Union, as well as the distinctive signs of international intergovernmental organizations referred to in paragraph (1), above".</w:t>
      </w:r>
    </w:p>
    <w:p w14:paraId="4425CA34" w14:textId="77777777" w:rsidR="004B109B" w:rsidRPr="009149FD" w:rsidRDefault="004B109B" w:rsidP="00115C62">
      <w:pPr>
        <w:ind w:left="720"/>
        <w:rPr>
          <w:rFonts w:ascii="Calibri" w:hAnsi="Calibri"/>
        </w:rPr>
      </w:pPr>
    </w:p>
    <w:p w14:paraId="2F16D200" w14:textId="77777777" w:rsidR="004B109B" w:rsidRPr="009149FD" w:rsidRDefault="004B109B" w:rsidP="00115C62">
      <w:pPr>
        <w:ind w:left="720"/>
        <w:rPr>
          <w:rFonts w:ascii="Calibri" w:hAnsi="Calibri"/>
        </w:rPr>
      </w:pPr>
    </w:p>
    <w:p w14:paraId="4C1A1DBB" w14:textId="77777777" w:rsidR="00070EE7" w:rsidRPr="009149FD" w:rsidRDefault="00070EE7" w:rsidP="00115C62">
      <w:pPr>
        <w:ind w:left="720"/>
        <w:rPr>
          <w:rFonts w:ascii="Calibri" w:hAnsi="Calibri"/>
        </w:rPr>
        <w:sectPr w:rsidR="00070EE7" w:rsidRPr="009149FD" w:rsidSect="004D75B6">
          <w:headerReference w:type="default" r:id="rId56"/>
          <w:footnotePr>
            <w:numRestart w:val="eachSect"/>
          </w:footnotePr>
          <w:pgSz w:w="12240" w:h="15840"/>
          <w:pgMar w:top="1267" w:right="1699" w:bottom="691" w:left="1699" w:header="763" w:footer="763" w:gutter="0"/>
          <w:cols w:space="720"/>
        </w:sectPr>
      </w:pPr>
    </w:p>
    <w:p w14:paraId="27BB621C" w14:textId="79B5BCD5" w:rsidR="00070EE7" w:rsidRPr="009149FD" w:rsidRDefault="00070EE7" w:rsidP="00115C62">
      <w:pPr>
        <w:ind w:left="720"/>
        <w:rPr>
          <w:rFonts w:ascii="Calibri" w:hAnsi="Calibri"/>
        </w:rPr>
      </w:pPr>
    </w:p>
    <w:p w14:paraId="4EA8C374" w14:textId="77777777" w:rsidR="004B109B" w:rsidRPr="009149FD" w:rsidRDefault="004B109B" w:rsidP="00115C62">
      <w:pPr>
        <w:ind w:left="720"/>
        <w:rPr>
          <w:rFonts w:ascii="Calibri" w:hAnsi="Calibri"/>
        </w:rPr>
      </w:pPr>
    </w:p>
    <w:p w14:paraId="5074A4D6" w14:textId="6A2F5264" w:rsidR="001E414B" w:rsidRPr="009149FD" w:rsidRDefault="004B109B" w:rsidP="00E10D3B">
      <w:pPr>
        <w:pStyle w:val="Heading1"/>
        <w:rPr>
          <w:rFonts w:ascii="Calibri" w:hAnsi="Calibri"/>
        </w:rPr>
      </w:pPr>
      <w:bookmarkStart w:id="527" w:name="_Toc518658700"/>
      <w:r w:rsidRPr="009149FD">
        <w:rPr>
          <w:rFonts w:ascii="Calibri" w:hAnsi="Calibri"/>
        </w:rPr>
        <w:t>A</w:t>
      </w:r>
      <w:r w:rsidR="00DC41B8" w:rsidRPr="009149FD">
        <w:rPr>
          <w:rFonts w:ascii="Calibri" w:hAnsi="Calibri"/>
        </w:rPr>
        <w:t xml:space="preserve">nnex </w:t>
      </w:r>
      <w:r w:rsidR="00BC5127">
        <w:rPr>
          <w:rFonts w:ascii="Calibri" w:hAnsi="Calibri"/>
        </w:rPr>
        <w:t>D</w:t>
      </w:r>
      <w:r w:rsidR="00BC5127" w:rsidRPr="009149FD">
        <w:rPr>
          <w:rFonts w:ascii="Calibri" w:hAnsi="Calibri"/>
        </w:rPr>
        <w:t xml:space="preserve"> </w:t>
      </w:r>
      <w:r w:rsidR="00DC41B8" w:rsidRPr="009149FD">
        <w:rPr>
          <w:rFonts w:ascii="Calibri" w:hAnsi="Calibri"/>
        </w:rPr>
        <w:t xml:space="preserve">- </w:t>
      </w:r>
      <w:r w:rsidR="000D3BFA" w:rsidRPr="009149FD">
        <w:rPr>
          <w:rFonts w:ascii="Calibri" w:hAnsi="Calibri"/>
        </w:rPr>
        <w:t>Text of Final IGO Small Group Proposal and Accompanying Board Letter</w:t>
      </w:r>
      <w:bookmarkEnd w:id="527"/>
    </w:p>
    <w:p w14:paraId="1FBF53C0" w14:textId="77777777" w:rsidR="0025177A" w:rsidRPr="009149FD" w:rsidRDefault="0025177A" w:rsidP="0025177A">
      <w:pPr>
        <w:rPr>
          <w:rFonts w:ascii="Calibri" w:hAnsi="Calibri"/>
          <w:lang w:eastAsia="ar-SA"/>
        </w:rPr>
      </w:pPr>
    </w:p>
    <w:p w14:paraId="09FCB85B" w14:textId="77777777" w:rsidR="0025177A" w:rsidRPr="009149FD" w:rsidRDefault="0025177A" w:rsidP="0025177A">
      <w:pPr>
        <w:rPr>
          <w:rFonts w:ascii="Calibri" w:hAnsi="Calibri"/>
          <w:lang w:eastAsia="ar-SA"/>
        </w:rPr>
      </w:pPr>
      <w:r w:rsidRPr="009149FD">
        <w:rPr>
          <w:rFonts w:ascii="Calibri" w:hAnsi="Calibri"/>
          <w:lang w:eastAsia="ar-SA"/>
        </w:rPr>
        <w:t xml:space="preserve">4 October 2016 </w:t>
      </w:r>
    </w:p>
    <w:p w14:paraId="3F393919"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11505D36" w14:textId="77777777" w:rsidR="0025177A" w:rsidRPr="009149FD" w:rsidRDefault="0025177A" w:rsidP="0025177A">
      <w:pPr>
        <w:rPr>
          <w:rFonts w:ascii="Calibri" w:hAnsi="Calibri"/>
          <w:lang w:eastAsia="ar-SA"/>
        </w:rPr>
      </w:pPr>
      <w:r w:rsidRPr="009149FD">
        <w:rPr>
          <w:rFonts w:ascii="Calibri" w:hAnsi="Calibri"/>
          <w:lang w:eastAsia="ar-SA"/>
        </w:rPr>
        <w:t xml:space="preserve">Dr. Stephen D. Crocker, Chair </w:t>
      </w:r>
    </w:p>
    <w:p w14:paraId="53148E06" w14:textId="07908DEE" w:rsidR="0025177A" w:rsidRPr="009149FD" w:rsidRDefault="0025177A" w:rsidP="0025177A">
      <w:pPr>
        <w:rPr>
          <w:rFonts w:ascii="Calibri" w:hAnsi="Calibri"/>
          <w:lang w:eastAsia="ar-SA"/>
        </w:rPr>
      </w:pPr>
      <w:r w:rsidRPr="009149FD">
        <w:rPr>
          <w:rFonts w:ascii="Calibri" w:hAnsi="Calibri"/>
          <w:lang w:eastAsia="ar-SA"/>
        </w:rPr>
        <w:t xml:space="preserve">Board of Directors, ICANN </w:t>
      </w:r>
    </w:p>
    <w:p w14:paraId="569958DD"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4A1ADDC4" w14:textId="77777777" w:rsidR="0025177A" w:rsidRPr="009149FD" w:rsidRDefault="0025177A" w:rsidP="0025177A">
      <w:pPr>
        <w:rPr>
          <w:rFonts w:ascii="Calibri" w:hAnsi="Calibri"/>
          <w:lang w:eastAsia="ar-SA"/>
        </w:rPr>
      </w:pPr>
      <w:r w:rsidRPr="009149FD">
        <w:rPr>
          <w:rFonts w:ascii="Calibri" w:hAnsi="Calibri"/>
          <w:lang w:eastAsia="ar-SA"/>
        </w:rPr>
        <w:t xml:space="preserve">Donna Austin, GNSO Council Vice-Chair (Contracted Parties House) </w:t>
      </w:r>
    </w:p>
    <w:p w14:paraId="77ED7DEC" w14:textId="77777777" w:rsidR="0025177A" w:rsidRPr="009149FD" w:rsidRDefault="0025177A" w:rsidP="0025177A">
      <w:pPr>
        <w:rPr>
          <w:rFonts w:ascii="Calibri" w:hAnsi="Calibri"/>
          <w:lang w:eastAsia="ar-SA"/>
        </w:rPr>
      </w:pPr>
      <w:r w:rsidRPr="009149FD">
        <w:rPr>
          <w:rFonts w:ascii="Calibri" w:hAnsi="Calibri"/>
          <w:lang w:eastAsia="ar-SA"/>
        </w:rPr>
        <w:t xml:space="preserve">Heather Forrest, GNSO Council Vice-Chair (Non-Contracted Parties House) </w:t>
      </w:r>
    </w:p>
    <w:p w14:paraId="53F30A93" w14:textId="6D04D16D" w:rsidR="0025177A" w:rsidRPr="009149FD" w:rsidRDefault="0025177A" w:rsidP="0025177A">
      <w:pPr>
        <w:rPr>
          <w:rFonts w:ascii="Calibri" w:hAnsi="Calibri"/>
          <w:lang w:eastAsia="ar-SA"/>
        </w:rPr>
      </w:pPr>
      <w:r w:rsidRPr="009149FD">
        <w:rPr>
          <w:rFonts w:ascii="Calibri" w:hAnsi="Calibri"/>
          <w:lang w:eastAsia="ar-SA"/>
        </w:rPr>
        <w:t xml:space="preserve">James Bladel, GNSO Chair </w:t>
      </w:r>
    </w:p>
    <w:p w14:paraId="2DE97FA5"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71D2B966" w14:textId="77777777" w:rsidR="0025177A" w:rsidRPr="009149FD" w:rsidRDefault="0025177A" w:rsidP="0025177A">
      <w:pPr>
        <w:rPr>
          <w:rFonts w:ascii="Calibri" w:hAnsi="Calibri"/>
          <w:lang w:eastAsia="ar-SA"/>
        </w:rPr>
      </w:pPr>
      <w:r w:rsidRPr="009149FD">
        <w:rPr>
          <w:rFonts w:ascii="Calibri" w:hAnsi="Calibri"/>
          <w:b/>
          <w:lang w:eastAsia="ar-SA"/>
        </w:rPr>
        <w:t xml:space="preserve">NEXT STEPS IN RECONCILING GAC ADVICE AND GNSO POLICY RECOMMENDATIONS WITH </w:t>
      </w:r>
    </w:p>
    <w:p w14:paraId="3C1F83CD" w14:textId="77777777" w:rsidR="0025177A" w:rsidRPr="009149FD" w:rsidRDefault="0025177A" w:rsidP="0025177A">
      <w:pPr>
        <w:rPr>
          <w:rFonts w:ascii="Calibri" w:hAnsi="Calibri"/>
          <w:lang w:eastAsia="ar-SA"/>
        </w:rPr>
      </w:pPr>
      <w:r w:rsidRPr="009149FD">
        <w:rPr>
          <w:rFonts w:ascii="Calibri" w:hAnsi="Calibri"/>
          <w:b/>
          <w:lang w:eastAsia="ar-SA"/>
        </w:rPr>
        <w:t xml:space="preserve">RESPECT TO THE PROTECTION OF IGO ACRONYMS IN THE DOMAIN NAME SYSTEM  </w:t>
      </w:r>
    </w:p>
    <w:p w14:paraId="20103228"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2860E47A" w14:textId="77777777" w:rsidR="0025177A" w:rsidRPr="009149FD" w:rsidRDefault="0025177A" w:rsidP="0025177A">
      <w:pPr>
        <w:rPr>
          <w:rFonts w:ascii="Calibri" w:hAnsi="Calibri"/>
          <w:lang w:eastAsia="ar-SA"/>
        </w:rPr>
      </w:pPr>
      <w:r w:rsidRPr="009149FD">
        <w:rPr>
          <w:rFonts w:ascii="Calibri" w:hAnsi="Calibri"/>
          <w:lang w:eastAsia="ar-SA"/>
        </w:rPr>
        <w:t xml:space="preserve">Dear Donna, Heather and James, </w:t>
      </w:r>
    </w:p>
    <w:p w14:paraId="2829DBC9"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2E487E8E" w14:textId="41075C6C" w:rsidR="0025177A" w:rsidRPr="009149FD" w:rsidRDefault="0025177A" w:rsidP="0025177A">
      <w:pPr>
        <w:rPr>
          <w:rFonts w:ascii="Calibri" w:hAnsi="Calibri"/>
          <w:lang w:eastAsia="ar-SA"/>
        </w:rPr>
      </w:pPr>
      <w:r w:rsidRPr="009149FD">
        <w:rPr>
          <w:rFonts w:ascii="Calibri" w:hAnsi="Calibri"/>
          <w:lang w:eastAsia="ar-SA"/>
        </w:rPr>
        <w:t>I write on behalf of the ICANN Board of Directors, in response to the GNSO Council’s letter to the Board of 31 May 2016 concerning next steps in the reconciliation of GAC advice with GNSO policy recommendations relating to the protection of certain Red Cross identifiers and International Governmental Organizations (IGO) acronyms (</w:t>
      </w:r>
      <w:r w:rsidRPr="009149FD">
        <w:rPr>
          <w:rFonts w:ascii="Calibri" w:hAnsi="Calibri"/>
          <w:u w:val="single"/>
          <w:lang w:eastAsia="ar-SA"/>
        </w:rPr>
        <w:t>https:/</w:t>
      </w:r>
      <w:hyperlink r:id="rId57">
        <w:r w:rsidRPr="009149FD">
          <w:rPr>
            <w:rStyle w:val="Hyperlink"/>
            <w:rFonts w:ascii="Calibri" w:hAnsi="Calibri"/>
            <w:lang w:eastAsia="ar-SA"/>
          </w:rPr>
          <w:t>/www.icann.org/en/system/files/correspondence/gnso-council-chairs-to-crocker-</w:t>
        </w:r>
      </w:hyperlink>
    </w:p>
    <w:p w14:paraId="6118A348" w14:textId="52716B8F" w:rsidR="0025177A" w:rsidRPr="009149FD" w:rsidRDefault="0025177A" w:rsidP="0025177A">
      <w:pPr>
        <w:rPr>
          <w:rFonts w:ascii="Calibri" w:hAnsi="Calibri"/>
          <w:lang w:eastAsia="ar-SA"/>
        </w:rPr>
      </w:pPr>
      <w:r w:rsidRPr="009149FD">
        <w:rPr>
          <w:rFonts w:ascii="Calibri" w:hAnsi="Calibri"/>
          <w:u w:val="single"/>
          <w:lang w:eastAsia="ar-SA"/>
        </w:rPr>
        <w:t>31may16-en.pdf)</w:t>
      </w:r>
      <w:r w:rsidRPr="009149FD">
        <w:rPr>
          <w:rFonts w:ascii="Calibri" w:hAnsi="Calibri"/>
          <w:lang w:eastAsia="ar-SA"/>
        </w:rPr>
        <w:t xml:space="preserve">. We note the GNSO Council’s request for specific input from the Board on this topic, and wish to record our appreciation to the Council for the discussion that we had at ICANN56 in Helsinki.  </w:t>
      </w:r>
    </w:p>
    <w:p w14:paraId="093CF5E6"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02B22BE2" w14:textId="77777777" w:rsidR="0025177A" w:rsidRPr="009149FD" w:rsidRDefault="0025177A" w:rsidP="0025177A">
      <w:pPr>
        <w:rPr>
          <w:rFonts w:ascii="Calibri" w:hAnsi="Calibri"/>
          <w:lang w:eastAsia="ar-SA"/>
        </w:rPr>
      </w:pPr>
      <w:r w:rsidRPr="009149FD">
        <w:rPr>
          <w:rFonts w:ascii="Calibri" w:hAnsi="Calibri"/>
          <w:lang w:eastAsia="ar-SA"/>
        </w:rPr>
        <w:t xml:space="preserve">As we mentioned at the time, staff and Board representatives continue to work with a small group of representatives from the GAC and the IGOs to finalize a proposal regarding IGO acronym protection to be sent to the GAC and the GNSO for consideration. In this regard, I am pleased to inform you that the Board has been notified that the small group has reached consensus on a proposal for a number of general principles and suggestions that it hopes will be acceptable to the GAC and the GNSO. I attach that proposal to this letter for the GNSO’s review. </w:t>
      </w:r>
    </w:p>
    <w:p w14:paraId="084A40D7"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46678405" w14:textId="77777777" w:rsidR="0025177A" w:rsidRPr="009149FD" w:rsidRDefault="0025177A" w:rsidP="0025177A">
      <w:pPr>
        <w:rPr>
          <w:rFonts w:ascii="Calibri" w:hAnsi="Calibri"/>
          <w:lang w:eastAsia="ar-SA"/>
        </w:rPr>
      </w:pPr>
      <w:r w:rsidRPr="009149FD">
        <w:rPr>
          <w:rFonts w:ascii="Calibri" w:hAnsi="Calibri"/>
          <w:lang w:eastAsia="ar-SA"/>
        </w:rPr>
        <w:t xml:space="preserve">The Board’s understanding is that those aspects of the proposal that concern curative rights protection may be referred by the GNSO Council to the GNSO’s Working Group that is conducting the ongoing Policy Development Process (PDP) on IGO-INGO Access </w:t>
      </w:r>
      <w:r w:rsidRPr="009149FD">
        <w:rPr>
          <w:rFonts w:ascii="Calibri" w:hAnsi="Calibri"/>
          <w:lang w:eastAsia="ar-SA"/>
        </w:rPr>
        <w:lastRenderedPageBreak/>
        <w:t xml:space="preserve">to Curative Rights Mechanisms. We understand further that the Working Group is currently discussing preliminary recommendations that it intends to publish for public comment soon, in the form of an Initial Report. We therefore hope that the presentation of the attached proposal is timely, and will be fully considered by the Working Group regarding the specific topic of enabling adequate curative rights protections for IGO acronyms, and in conjunction with the GNSO Council’s management of the overall process for possible reconciliation of GNSO policy with GAC advice. We also acknowledge, in line with prior correspondence between the Board’s New gTLD Program Committee and the GNSO Council, that the Board will not take action with respect to GAC advice on curative rights protections for IGOs prior to the conclusion of the GNSO’s PDP. </w:t>
      </w:r>
    </w:p>
    <w:p w14:paraId="1FCD91A0" w14:textId="77777777" w:rsidR="00CA37FC" w:rsidRPr="009149FD" w:rsidRDefault="00CA37FC" w:rsidP="0025177A">
      <w:pPr>
        <w:rPr>
          <w:rFonts w:ascii="Calibri" w:hAnsi="Calibri"/>
          <w:lang w:eastAsia="ar-SA"/>
        </w:rPr>
      </w:pPr>
    </w:p>
    <w:p w14:paraId="1C2BF22B" w14:textId="64381BFF" w:rsidR="0025177A" w:rsidRPr="009149FD" w:rsidRDefault="0025177A" w:rsidP="0025177A">
      <w:pPr>
        <w:rPr>
          <w:rFonts w:ascii="Calibri" w:hAnsi="Calibri"/>
          <w:lang w:eastAsia="ar-SA"/>
        </w:rPr>
      </w:pPr>
      <w:r w:rsidRPr="009149FD">
        <w:rPr>
          <w:rFonts w:ascii="Calibri" w:hAnsi="Calibri"/>
          <w:lang w:eastAsia="ar-SA"/>
        </w:rPr>
        <w:t>Similarly, the Board hopes that the other elements of the attached proposal will be helpful to the GNSO in its deliberations over considering possible amendments to its previously adopted policy recommendations on preventative protection for IGO acronyms. We have acknowledged previously the process in the GNSO’s PDP Manual that will apply to the consideration of any such amendment prior to Board consideration of the policy recommendations (</w:t>
      </w:r>
      <w:r w:rsidRPr="009149FD">
        <w:rPr>
          <w:rFonts w:ascii="Calibri" w:hAnsi="Calibri"/>
          <w:u w:val="single"/>
          <w:lang w:eastAsia="ar-SA"/>
        </w:rPr>
        <w:t>https://gnso.icann.org/en/correspondence/chalaby-to-robinson-16jun14-en.pdf)</w:t>
      </w:r>
      <w:r w:rsidRPr="009149FD">
        <w:rPr>
          <w:rFonts w:ascii="Calibri" w:hAnsi="Calibri"/>
          <w:lang w:eastAsia="ar-SA"/>
        </w:rPr>
        <w:t xml:space="preserve">.   </w:t>
      </w:r>
    </w:p>
    <w:p w14:paraId="5CF62619"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6A207C0C" w14:textId="77777777" w:rsidR="0025177A" w:rsidRPr="009149FD" w:rsidRDefault="0025177A" w:rsidP="0025177A">
      <w:pPr>
        <w:rPr>
          <w:rFonts w:ascii="Calibri" w:hAnsi="Calibri"/>
          <w:lang w:eastAsia="ar-SA"/>
        </w:rPr>
      </w:pPr>
      <w:r w:rsidRPr="009149FD">
        <w:rPr>
          <w:rFonts w:ascii="Calibri" w:hAnsi="Calibri"/>
          <w:lang w:eastAsia="ar-SA"/>
        </w:rPr>
        <w:t xml:space="preserve">On behalf of the Board, I wish to reiterate our belief that the most appropriate approach for the Board in this matter is to help to facilitate a procedural way forward for the reconciliation of GAC advice and GNSO policy prior to the Board formally considering substantive policy recommendations. We note that the attached proposal concerns only the matter of protection for IGO acronyms, and does not also cover the outstanding issue of protection for Red Cross national society names and the identifiers of the international Red Cross movement. We hope to continue discussion on this topic with the GNSO and the GAC, and anticipate a fuller discussion amongst all affected parties concerning resolution of the issue of protections for the Red Cross and IGOs at the upcoming ICANN57 meeting in Hyderabad in early November. We will direct ICANN staff to coordinate the Hyderabad scheduling for each of our groups accordingly. </w:t>
      </w:r>
    </w:p>
    <w:p w14:paraId="7B43D8EF"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3FCBF777" w14:textId="5796F7AD" w:rsidR="0025177A" w:rsidRPr="009149FD" w:rsidRDefault="0025177A" w:rsidP="0025177A">
      <w:pPr>
        <w:rPr>
          <w:rFonts w:ascii="Calibri" w:hAnsi="Calibri"/>
          <w:lang w:eastAsia="ar-SA"/>
        </w:rPr>
      </w:pPr>
      <w:r w:rsidRPr="009149FD">
        <w:rPr>
          <w:rFonts w:ascii="Calibri" w:hAnsi="Calibri"/>
          <w:lang w:eastAsia="ar-SA"/>
        </w:rPr>
        <w:t xml:space="preserve">We continue to appreciate the GNSO’s hard work in developing policy recommendations and look forward to working together with you on this matter. In the meantime, we note that the temporary protections afforded to IGO acronyms remain in place while we continue our discussions.  </w:t>
      </w:r>
    </w:p>
    <w:p w14:paraId="0EE16760"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78478ADD" w14:textId="77777777" w:rsidR="0025177A" w:rsidRPr="009149FD" w:rsidRDefault="0025177A" w:rsidP="0025177A">
      <w:pPr>
        <w:rPr>
          <w:rFonts w:ascii="Calibri" w:hAnsi="Calibri"/>
          <w:lang w:eastAsia="ar-SA"/>
        </w:rPr>
      </w:pPr>
      <w:r w:rsidRPr="009149FD">
        <w:rPr>
          <w:rFonts w:ascii="Calibri" w:hAnsi="Calibri"/>
          <w:lang w:eastAsia="ar-SA"/>
        </w:rPr>
        <w:t xml:space="preserve">Thank you. </w:t>
      </w:r>
    </w:p>
    <w:p w14:paraId="6BA73AF1"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098D16BB" w14:textId="25BFA4C7" w:rsidR="0025177A" w:rsidRPr="009149FD" w:rsidRDefault="0025177A" w:rsidP="0025177A">
      <w:pPr>
        <w:rPr>
          <w:rFonts w:ascii="Calibri" w:hAnsi="Calibri"/>
          <w:lang w:eastAsia="ar-SA"/>
        </w:rPr>
      </w:pPr>
      <w:r w:rsidRPr="009149FD">
        <w:rPr>
          <w:rFonts w:ascii="Calibri" w:hAnsi="Calibri"/>
          <w:noProof/>
        </w:rPr>
        <w:drawing>
          <wp:anchor distT="0" distB="0" distL="114300" distR="114300" simplePos="0" relativeHeight="251676672" behindDoc="1" locked="0" layoutInCell="1" allowOverlap="1" wp14:anchorId="6F1A3BB9" wp14:editId="489DEBAB">
            <wp:simplePos x="0" y="0"/>
            <wp:positionH relativeFrom="page">
              <wp:posOffset>642620</wp:posOffset>
            </wp:positionH>
            <wp:positionV relativeFrom="paragraph">
              <wp:posOffset>179070</wp:posOffset>
            </wp:positionV>
            <wp:extent cx="2081530" cy="457200"/>
            <wp:effectExtent l="0" t="0" r="127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81530" cy="457200"/>
                    </a:xfrm>
                    <a:prstGeom prst="rect">
                      <a:avLst/>
                    </a:prstGeom>
                    <a:noFill/>
                  </pic:spPr>
                </pic:pic>
              </a:graphicData>
            </a:graphic>
            <wp14:sizeRelH relativeFrom="page">
              <wp14:pctWidth>0</wp14:pctWidth>
            </wp14:sizeRelH>
            <wp14:sizeRelV relativeFrom="page">
              <wp14:pctHeight>0</wp14:pctHeight>
            </wp14:sizeRelV>
          </wp:anchor>
        </w:drawing>
      </w:r>
      <w:r w:rsidRPr="009149FD">
        <w:rPr>
          <w:rFonts w:ascii="Calibri" w:hAnsi="Calibri"/>
          <w:lang w:eastAsia="ar-SA"/>
        </w:rPr>
        <w:t xml:space="preserve">Sincerely, </w:t>
      </w:r>
    </w:p>
    <w:p w14:paraId="04ADBC0F" w14:textId="77777777" w:rsidR="0025177A" w:rsidRPr="009149FD" w:rsidRDefault="0025177A" w:rsidP="0025177A">
      <w:pPr>
        <w:rPr>
          <w:rFonts w:ascii="Calibri" w:hAnsi="Calibri"/>
          <w:lang w:eastAsia="ar-SA"/>
        </w:rPr>
      </w:pPr>
    </w:p>
    <w:p w14:paraId="181440CD" w14:textId="77777777" w:rsidR="0025177A" w:rsidRPr="009149FD" w:rsidRDefault="0025177A" w:rsidP="0025177A">
      <w:pPr>
        <w:rPr>
          <w:rFonts w:ascii="Calibri" w:hAnsi="Calibri"/>
          <w:lang w:eastAsia="ar-SA"/>
        </w:rPr>
      </w:pPr>
    </w:p>
    <w:p w14:paraId="5C06B889" w14:textId="77777777" w:rsidR="0025177A" w:rsidRPr="009149FD" w:rsidRDefault="0025177A" w:rsidP="0025177A">
      <w:pPr>
        <w:rPr>
          <w:rFonts w:ascii="Calibri" w:hAnsi="Calibri"/>
          <w:lang w:eastAsia="ar-SA"/>
        </w:rPr>
      </w:pPr>
    </w:p>
    <w:p w14:paraId="08E2453A" w14:textId="77777777" w:rsidR="0025177A" w:rsidRPr="009149FD" w:rsidRDefault="0025177A" w:rsidP="0025177A">
      <w:pPr>
        <w:rPr>
          <w:rFonts w:ascii="Calibri" w:hAnsi="Calibri"/>
          <w:lang w:eastAsia="ar-SA"/>
        </w:rPr>
      </w:pPr>
    </w:p>
    <w:p w14:paraId="6B86734C" w14:textId="77777777" w:rsidR="0025177A" w:rsidRPr="009149FD" w:rsidRDefault="0025177A" w:rsidP="0025177A">
      <w:pPr>
        <w:rPr>
          <w:rFonts w:ascii="Calibri" w:hAnsi="Calibri"/>
          <w:lang w:eastAsia="ar-SA"/>
        </w:rPr>
      </w:pPr>
      <w:r w:rsidRPr="009149FD">
        <w:rPr>
          <w:rFonts w:ascii="Calibri" w:hAnsi="Calibri"/>
          <w:lang w:eastAsia="ar-SA"/>
        </w:rPr>
        <w:lastRenderedPageBreak/>
        <w:t xml:space="preserve"> </w:t>
      </w:r>
    </w:p>
    <w:p w14:paraId="2002116A" w14:textId="77777777" w:rsidR="0025177A" w:rsidRPr="009149FD" w:rsidRDefault="0025177A" w:rsidP="0025177A">
      <w:pPr>
        <w:rPr>
          <w:rFonts w:ascii="Calibri" w:hAnsi="Calibri"/>
          <w:lang w:eastAsia="ar-SA"/>
        </w:rPr>
      </w:pPr>
      <w:r w:rsidRPr="009149FD">
        <w:rPr>
          <w:rFonts w:ascii="Calibri" w:hAnsi="Calibri"/>
          <w:lang w:eastAsia="ar-SA"/>
        </w:rPr>
        <w:t xml:space="preserve">Dr. Stephen D. Crocker </w:t>
      </w:r>
    </w:p>
    <w:p w14:paraId="5A316CC6" w14:textId="77777777" w:rsidR="00E14522" w:rsidRPr="009149FD" w:rsidRDefault="0025177A" w:rsidP="0025177A">
      <w:pPr>
        <w:rPr>
          <w:rFonts w:ascii="Calibri" w:hAnsi="Calibri"/>
          <w:lang w:eastAsia="ar-SA"/>
        </w:rPr>
      </w:pPr>
      <w:r w:rsidRPr="009149FD">
        <w:rPr>
          <w:rFonts w:ascii="Calibri" w:hAnsi="Calibri"/>
          <w:lang w:eastAsia="ar-SA"/>
        </w:rPr>
        <w:t>Chair, ICANN Board of Directors</w:t>
      </w:r>
    </w:p>
    <w:p w14:paraId="2ACA9567" w14:textId="77777777" w:rsidR="00E14522" w:rsidRPr="009149FD" w:rsidRDefault="00E14522" w:rsidP="0025177A">
      <w:pPr>
        <w:pBdr>
          <w:bottom w:val="single" w:sz="12" w:space="1" w:color="auto"/>
        </w:pBdr>
        <w:rPr>
          <w:rFonts w:ascii="Calibri" w:hAnsi="Calibri"/>
          <w:lang w:eastAsia="ar-SA"/>
        </w:rPr>
      </w:pPr>
    </w:p>
    <w:p w14:paraId="6A21BA9C" w14:textId="77777777" w:rsidR="00BC5127" w:rsidRDefault="00BC5127" w:rsidP="0025177A">
      <w:pPr>
        <w:rPr>
          <w:rFonts w:ascii="Calibri" w:hAnsi="Calibri"/>
          <w:lang w:eastAsia="ar-SA"/>
        </w:rPr>
      </w:pPr>
    </w:p>
    <w:p w14:paraId="50BB4409" w14:textId="0F98355C" w:rsidR="0025177A" w:rsidRPr="009149FD" w:rsidRDefault="0025177A" w:rsidP="0025177A">
      <w:pPr>
        <w:rPr>
          <w:rFonts w:ascii="Calibri" w:hAnsi="Calibri"/>
          <w:lang w:eastAsia="ar-SA"/>
        </w:rPr>
      </w:pPr>
      <w:r w:rsidRPr="009149FD">
        <w:rPr>
          <w:rFonts w:ascii="Calibri" w:hAnsi="Calibri"/>
          <w:b/>
          <w:lang w:eastAsia="ar-SA"/>
        </w:rPr>
        <w:t xml:space="preserve">IGO “SMALL GROUP” PROPOSAL FOR DEALING WITH THE PROTECTION OF IGO ACRONYMS AT THE SECOND LEVEL OF THE DOMAIN NAME SYSTEM </w:t>
      </w:r>
      <w:r w:rsidR="00CA37FC" w:rsidRPr="009149FD">
        <w:rPr>
          <w:rFonts w:ascii="Calibri" w:hAnsi="Calibri"/>
          <w:lang w:eastAsia="ar-SA"/>
        </w:rPr>
        <w:t>(</w:t>
      </w:r>
      <w:r w:rsidR="00CA37FC" w:rsidRPr="009149FD">
        <w:rPr>
          <w:rFonts w:ascii="Calibri" w:hAnsi="Calibri"/>
          <w:b/>
          <w:lang w:eastAsia="ar-SA"/>
        </w:rPr>
        <w:t xml:space="preserve">4 </w:t>
      </w:r>
      <w:del w:id="528" w:author="Mary Wong" w:date="2018-07-06T16:49:00Z">
        <w:r w:rsidR="00CA37FC" w:rsidRPr="009149FD" w:rsidDel="008B50C9">
          <w:rPr>
            <w:rFonts w:ascii="Calibri" w:hAnsi="Calibri"/>
            <w:b/>
            <w:lang w:eastAsia="ar-SA"/>
          </w:rPr>
          <w:delText>Ocober</w:delText>
        </w:r>
      </w:del>
      <w:ins w:id="529" w:author="Mary Wong" w:date="2018-07-06T16:49:00Z">
        <w:r w:rsidR="008B50C9" w:rsidRPr="009149FD">
          <w:rPr>
            <w:rFonts w:ascii="Calibri" w:hAnsi="Calibri"/>
            <w:b/>
            <w:lang w:eastAsia="ar-SA"/>
          </w:rPr>
          <w:t>October</w:t>
        </w:r>
      </w:ins>
      <w:r w:rsidR="00CA37FC" w:rsidRPr="009149FD">
        <w:rPr>
          <w:rFonts w:ascii="Calibri" w:hAnsi="Calibri"/>
          <w:b/>
          <w:lang w:eastAsia="ar-SA"/>
        </w:rPr>
        <w:t xml:space="preserve"> 2016)</w:t>
      </w:r>
    </w:p>
    <w:p w14:paraId="3B2DFE7D"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6E88C67E" w14:textId="77777777" w:rsidR="0025177A" w:rsidRPr="009149FD" w:rsidRDefault="0025177A" w:rsidP="0025177A">
      <w:pPr>
        <w:rPr>
          <w:rFonts w:ascii="Calibri" w:hAnsi="Calibri"/>
          <w:lang w:eastAsia="ar-SA"/>
        </w:rPr>
      </w:pPr>
      <w:r w:rsidRPr="009149FD">
        <w:rPr>
          <w:rFonts w:ascii="Calibri" w:hAnsi="Calibri"/>
          <w:b/>
          <w:lang w:eastAsia="ar-SA"/>
        </w:rPr>
        <w:t xml:space="preserve">Executive Summary  </w:t>
      </w:r>
    </w:p>
    <w:p w14:paraId="1033BBC0"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2BB65E7D" w14:textId="77777777" w:rsidR="0025177A" w:rsidRPr="009149FD" w:rsidRDefault="0025177A" w:rsidP="0025177A">
      <w:pPr>
        <w:rPr>
          <w:rFonts w:ascii="Calibri" w:hAnsi="Calibri"/>
          <w:lang w:eastAsia="ar-SA"/>
        </w:rPr>
      </w:pPr>
      <w:r w:rsidRPr="009149FD">
        <w:rPr>
          <w:rFonts w:ascii="Calibri" w:hAnsi="Calibri"/>
          <w:lang w:eastAsia="ar-SA"/>
        </w:rPr>
        <w:t xml:space="preserve">This Paper sets out a proposal to deal with the protection of IGO acronyms at the second level in the domain name system (the ICANN Board permanently implemented protections for full names at the top and second levels on 30 April 2014). It describes a process whereby an Eligible IGO (as defined in this Paper) may be notified of a third party registration of its acronym in a new gTLD launched under ICANN’s New gTLD Program, as well as the proposed establishment of appropriate dispute resolution processes to enable protection of an Eligible IGO’s acronym in appropriate circumstances in all gTLDs.       </w:t>
      </w:r>
    </w:p>
    <w:p w14:paraId="0E539B8F"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38836EA1" w14:textId="62D6C33A" w:rsidR="0025177A" w:rsidRPr="009149FD" w:rsidRDefault="0025177A" w:rsidP="0025177A">
      <w:pPr>
        <w:rPr>
          <w:rFonts w:ascii="Calibri" w:hAnsi="Calibri"/>
          <w:lang w:eastAsia="ar-SA"/>
        </w:rPr>
      </w:pPr>
      <w:r w:rsidRPr="009149FD">
        <w:rPr>
          <w:rFonts w:ascii="Calibri" w:hAnsi="Calibri"/>
          <w:lang w:eastAsia="ar-SA"/>
        </w:rPr>
        <w:t>The proposal outlined in this Paper was developed by the “small group”</w:t>
      </w:r>
      <w:r w:rsidRPr="0079799E">
        <w:rPr>
          <w:rStyle w:val="FootnoteReference"/>
          <w:lang w:eastAsia="ar-SA"/>
        </w:rPr>
        <w:footnoteReference w:id="85"/>
      </w:r>
      <w:r w:rsidRPr="009149FD">
        <w:rPr>
          <w:rFonts w:ascii="Calibri" w:hAnsi="Calibri"/>
          <w:lang w:eastAsia="ar-SA"/>
        </w:rPr>
        <w:t xml:space="preserve"> of </w:t>
      </w:r>
    </w:p>
    <w:p w14:paraId="2537DA60" w14:textId="77777777" w:rsidR="0025177A" w:rsidRPr="009149FD" w:rsidRDefault="0025177A" w:rsidP="0025177A">
      <w:pPr>
        <w:rPr>
          <w:rFonts w:ascii="Calibri" w:hAnsi="Calibri"/>
          <w:lang w:eastAsia="ar-SA"/>
        </w:rPr>
      </w:pPr>
      <w:r w:rsidRPr="009149FD">
        <w:rPr>
          <w:rFonts w:ascii="Calibri" w:hAnsi="Calibri"/>
          <w:lang w:eastAsia="ar-SA"/>
        </w:rPr>
        <w:t xml:space="preserve">representative IGOs in conjunction with GAC and Board (NGPC) representatives. ICANN staff assisted with certain aspects of drafting as well as subject matter advice during the process.  </w:t>
      </w:r>
    </w:p>
    <w:p w14:paraId="6AC15E14"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174310DE" w14:textId="77777777" w:rsidR="0025177A" w:rsidRPr="009149FD" w:rsidRDefault="0025177A" w:rsidP="0025177A">
      <w:pPr>
        <w:rPr>
          <w:rFonts w:ascii="Calibri" w:hAnsi="Calibri"/>
          <w:lang w:eastAsia="ar-SA"/>
        </w:rPr>
      </w:pPr>
      <w:r w:rsidRPr="009149FD">
        <w:rPr>
          <w:rFonts w:ascii="Calibri" w:hAnsi="Calibri"/>
          <w:lang w:eastAsia="ar-SA"/>
        </w:rPr>
        <w:t xml:space="preserve">It is hoped that this Paper, coupled with further detailed discussions with the GNSO, the GAC and staff as to the feasibility of these proposals and their implementation will lead </w:t>
      </w:r>
      <w:r w:rsidRPr="009149FD">
        <w:rPr>
          <w:rFonts w:ascii="Calibri" w:hAnsi="Calibri"/>
          <w:lang w:eastAsia="ar-SA"/>
        </w:rPr>
        <w:lastRenderedPageBreak/>
        <w:t xml:space="preserve">to an agreed permanent solution for the protection of IGO acronyms in the domain name system.    </w:t>
      </w:r>
    </w:p>
    <w:p w14:paraId="031AD02A" w14:textId="062E5932" w:rsidR="0025177A" w:rsidRPr="009149FD" w:rsidRDefault="0025177A" w:rsidP="0025177A">
      <w:pPr>
        <w:rPr>
          <w:rFonts w:ascii="Calibri" w:hAnsi="Calibri"/>
          <w:lang w:eastAsia="ar-SA"/>
        </w:rPr>
      </w:pPr>
      <w:r w:rsidRPr="009149FD">
        <w:rPr>
          <w:rFonts w:ascii="Calibri" w:hAnsi="Calibri"/>
          <w:lang w:eastAsia="ar-SA"/>
        </w:rPr>
        <w:t xml:space="preserve">  </w:t>
      </w:r>
    </w:p>
    <w:p w14:paraId="36B08F30" w14:textId="77777777" w:rsidR="0025177A" w:rsidRPr="009149FD" w:rsidRDefault="0025177A" w:rsidP="0025177A">
      <w:pPr>
        <w:rPr>
          <w:rFonts w:ascii="Calibri" w:hAnsi="Calibri"/>
          <w:lang w:eastAsia="ar-SA"/>
        </w:rPr>
      </w:pPr>
      <w:r w:rsidRPr="009149FD">
        <w:rPr>
          <w:rFonts w:ascii="Calibri" w:hAnsi="Calibri"/>
          <w:b/>
          <w:lang w:eastAsia="ar-SA"/>
        </w:rPr>
        <w:t xml:space="preserve">Background  </w:t>
      </w:r>
    </w:p>
    <w:p w14:paraId="2E71EA31"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44CDBBC7" w14:textId="648079AB" w:rsidR="0025177A" w:rsidRPr="009149FD" w:rsidRDefault="0025177A" w:rsidP="0025177A">
      <w:pPr>
        <w:rPr>
          <w:rFonts w:ascii="Calibri" w:hAnsi="Calibri"/>
          <w:lang w:eastAsia="ar-SA"/>
        </w:rPr>
      </w:pPr>
      <w:r w:rsidRPr="009149FD">
        <w:rPr>
          <w:rFonts w:ascii="Calibri" w:hAnsi="Calibri"/>
          <w:lang w:eastAsia="ar-SA"/>
        </w:rPr>
        <w:t xml:space="preserve">The IGO-GAC-NGPC small group that has been discussing the topic of appropriate IGO protections, based on the NGPC’s initial proposal of March 2014, agree that the following general principles should underpin the framework for any permanent solution </w:t>
      </w:r>
    </w:p>
    <w:p w14:paraId="491D4679" w14:textId="77777777" w:rsidR="0025177A" w:rsidRPr="009149FD" w:rsidRDefault="0025177A" w:rsidP="0025177A">
      <w:pPr>
        <w:rPr>
          <w:rFonts w:ascii="Calibri" w:hAnsi="Calibri"/>
          <w:lang w:eastAsia="ar-SA"/>
        </w:rPr>
      </w:pPr>
      <w:r w:rsidRPr="009149FD">
        <w:rPr>
          <w:rFonts w:ascii="Calibri" w:hAnsi="Calibri"/>
          <w:lang w:eastAsia="ar-SA"/>
        </w:rPr>
        <w:t xml:space="preserve">concerning the protection of IGO names and acronyms in the domain name system: </w:t>
      </w:r>
    </w:p>
    <w:p w14:paraId="03256E12"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4DFC6169" w14:textId="50F67B8D" w:rsidR="0025177A" w:rsidRPr="009149FD" w:rsidRDefault="0025177A" w:rsidP="00CA37FC">
      <w:pPr>
        <w:pStyle w:val="ListParagraph"/>
        <w:numPr>
          <w:ilvl w:val="0"/>
          <w:numId w:val="26"/>
        </w:numPr>
        <w:rPr>
          <w:rFonts w:ascii="Calibri" w:hAnsi="Calibri"/>
          <w:lang w:eastAsia="ar-SA"/>
        </w:rPr>
      </w:pPr>
      <w:r w:rsidRPr="009149FD">
        <w:rPr>
          <w:rFonts w:ascii="Calibri" w:hAnsi="Calibri"/>
          <w:lang w:eastAsia="ar-SA"/>
        </w:rPr>
        <w:t xml:space="preserve">The basis for protection of IGO acronyms should not be founded in trademark law, as IGOs are created by governments under international law and are in an objectively different category of rights-holders;  </w:t>
      </w:r>
    </w:p>
    <w:p w14:paraId="6631CDD0" w14:textId="0E27F868" w:rsidR="0025177A" w:rsidRPr="009149FD" w:rsidRDefault="0025177A" w:rsidP="00CA37FC">
      <w:pPr>
        <w:pStyle w:val="ListParagraph"/>
        <w:numPr>
          <w:ilvl w:val="0"/>
          <w:numId w:val="26"/>
        </w:numPr>
        <w:rPr>
          <w:rFonts w:ascii="Calibri" w:hAnsi="Calibri"/>
          <w:lang w:eastAsia="ar-SA"/>
        </w:rPr>
      </w:pPr>
      <w:r w:rsidRPr="009149FD">
        <w:rPr>
          <w:rFonts w:ascii="Calibri" w:hAnsi="Calibri"/>
          <w:lang w:eastAsia="ar-SA"/>
        </w:rPr>
        <w:t xml:space="preserve">As IGOs perform important global missions with public funds, the implementation of appropriate protections for IGO names and acronyms is in the public interest; and </w:t>
      </w:r>
    </w:p>
    <w:p w14:paraId="1FB19F26" w14:textId="0751B77E" w:rsidR="0025177A" w:rsidRPr="009149FD" w:rsidRDefault="0025177A" w:rsidP="00CA37FC">
      <w:pPr>
        <w:pStyle w:val="ListParagraph"/>
        <w:numPr>
          <w:ilvl w:val="0"/>
          <w:numId w:val="26"/>
        </w:numPr>
        <w:rPr>
          <w:rFonts w:ascii="Calibri" w:hAnsi="Calibri"/>
          <w:lang w:eastAsia="ar-SA"/>
        </w:rPr>
      </w:pPr>
      <w:r w:rsidRPr="009149FD">
        <w:rPr>
          <w:rFonts w:ascii="Calibri" w:hAnsi="Calibri"/>
          <w:lang w:eastAsia="ar-SA"/>
        </w:rPr>
        <w:t xml:space="preserve">The Eligible IGOs that would qualify for protections under this proposal are those that are named on the GAC List of IGOs (initially submitted to ICANN in March 2013) as may be updated from time to time in accordance with GAC advice issued on 22 March 2013. </w:t>
      </w:r>
    </w:p>
    <w:p w14:paraId="7C332E92" w14:textId="77777777" w:rsidR="0025177A" w:rsidRPr="009149FD" w:rsidRDefault="0025177A" w:rsidP="0025177A">
      <w:pPr>
        <w:rPr>
          <w:rFonts w:ascii="Calibri" w:hAnsi="Calibri"/>
          <w:lang w:eastAsia="ar-SA"/>
        </w:rPr>
      </w:pPr>
    </w:p>
    <w:p w14:paraId="528E98F7" w14:textId="77777777" w:rsidR="0025177A" w:rsidRPr="009149FD" w:rsidRDefault="0025177A" w:rsidP="0025177A">
      <w:pPr>
        <w:rPr>
          <w:rFonts w:ascii="Calibri" w:hAnsi="Calibri"/>
          <w:lang w:eastAsia="ar-SA"/>
        </w:rPr>
      </w:pPr>
      <w:r w:rsidRPr="009149FD">
        <w:rPr>
          <w:rFonts w:ascii="Calibri" w:hAnsi="Calibri"/>
          <w:b/>
          <w:lang w:eastAsia="ar-SA"/>
        </w:rPr>
        <w:t xml:space="preserve">Proposals  </w:t>
      </w:r>
    </w:p>
    <w:p w14:paraId="438F145F"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630D55C7" w14:textId="77777777" w:rsidR="0025177A" w:rsidRPr="009149FD" w:rsidRDefault="0025177A" w:rsidP="0025177A">
      <w:pPr>
        <w:rPr>
          <w:rFonts w:ascii="Calibri" w:hAnsi="Calibri"/>
          <w:lang w:eastAsia="ar-SA"/>
        </w:rPr>
      </w:pPr>
      <w:r w:rsidRPr="009149FD">
        <w:rPr>
          <w:rFonts w:ascii="Calibri" w:hAnsi="Calibri"/>
          <w:b/>
          <w:lang w:eastAsia="ar-SA"/>
        </w:rPr>
        <w:t xml:space="preserve">1. Pre-Registration Protections for IGO Acronyms: </w:t>
      </w:r>
    </w:p>
    <w:p w14:paraId="11A0A842" w14:textId="2DC8470C" w:rsidR="0025177A" w:rsidRPr="009149FD" w:rsidRDefault="0025177A" w:rsidP="0025177A">
      <w:pPr>
        <w:rPr>
          <w:rFonts w:ascii="Calibri" w:hAnsi="Calibri"/>
          <w:lang w:eastAsia="ar-SA"/>
        </w:rPr>
      </w:pPr>
    </w:p>
    <w:p w14:paraId="4104185F" w14:textId="77777777" w:rsidR="00CA37FC" w:rsidRPr="009149FD" w:rsidRDefault="0025177A" w:rsidP="00CA37FC">
      <w:pPr>
        <w:pStyle w:val="ListParagraph"/>
        <w:numPr>
          <w:ilvl w:val="0"/>
          <w:numId w:val="22"/>
        </w:numPr>
        <w:rPr>
          <w:rFonts w:ascii="Calibri" w:hAnsi="Calibri"/>
          <w:lang w:eastAsia="ar-SA"/>
        </w:rPr>
      </w:pPr>
      <w:r w:rsidRPr="009149FD">
        <w:rPr>
          <w:rFonts w:ascii="Calibri" w:hAnsi="Calibri"/>
          <w:lang w:eastAsia="ar-SA"/>
        </w:rPr>
        <w:t xml:space="preserve">A process will be established whereby Eligible IGOs will be able to submit to the GAC Secretariat within a defined time period and at no cost to them, up to two acronyms per IGO (representing their names in up to two different languages) to be added to a mechanism functionally equivalent to the Trademark Clearinghouse (TMCH). </w:t>
      </w:r>
    </w:p>
    <w:p w14:paraId="1B0532FE" w14:textId="5527D0BF" w:rsidR="0025177A" w:rsidRPr="009149FD" w:rsidRDefault="0025177A" w:rsidP="00CA37FC">
      <w:pPr>
        <w:pStyle w:val="ListParagraph"/>
        <w:numPr>
          <w:ilvl w:val="0"/>
          <w:numId w:val="22"/>
        </w:numPr>
        <w:rPr>
          <w:rFonts w:ascii="Calibri" w:hAnsi="Calibri"/>
          <w:lang w:eastAsia="ar-SA"/>
        </w:rPr>
      </w:pPr>
      <w:r w:rsidRPr="009149FD">
        <w:rPr>
          <w:rFonts w:ascii="Calibri" w:hAnsi="Calibri"/>
          <w:lang w:eastAsia="ar-SA"/>
        </w:rPr>
        <w:t xml:space="preserve">Participating Eligible IGOs shall designate a contact email address (which shall be updated from time to time by the IGO) via the GAC Secretariat and within a defined time period to receive email notifications of domain name registrations corresponding to their submitted IGO Acronyms for the duration of the existence of any mechanism functionally equivalent to the TMCH. </w:t>
      </w:r>
      <w:r w:rsidRPr="009149FD">
        <w:rPr>
          <w:rFonts w:ascii="Calibri" w:hAnsi="Calibri"/>
          <w:b/>
          <w:lang w:eastAsia="ar-SA"/>
        </w:rPr>
        <w:t xml:space="preserve"> </w:t>
      </w:r>
    </w:p>
    <w:p w14:paraId="3181F6AB" w14:textId="4EE299EC" w:rsidR="0025177A" w:rsidRPr="009149FD" w:rsidRDefault="0025177A" w:rsidP="00CA37FC">
      <w:pPr>
        <w:pStyle w:val="ListParagraph"/>
        <w:numPr>
          <w:ilvl w:val="0"/>
          <w:numId w:val="22"/>
        </w:numPr>
        <w:rPr>
          <w:rFonts w:ascii="Calibri" w:hAnsi="Calibri"/>
          <w:lang w:eastAsia="ar-SA"/>
        </w:rPr>
      </w:pPr>
      <w:r w:rsidRPr="009149FD">
        <w:rPr>
          <w:rFonts w:ascii="Calibri" w:hAnsi="Calibri"/>
          <w:lang w:eastAsia="ar-SA"/>
        </w:rPr>
        <w:t>Where the above proposals differ from the existing GNSO policy recommendations, the GNSO will be requested to consider modifying its recommendations, as envisaged in the 2014 discussion and correspondence between the GNSO Council and the NGPC.</w:t>
      </w:r>
      <w:r w:rsidRPr="009149FD">
        <w:rPr>
          <w:rFonts w:ascii="Calibri" w:hAnsi="Calibri"/>
          <w:b/>
          <w:lang w:eastAsia="ar-SA"/>
        </w:rPr>
        <w:t xml:space="preserve"> </w:t>
      </w:r>
    </w:p>
    <w:p w14:paraId="61E0C108" w14:textId="77777777" w:rsidR="0025177A" w:rsidRPr="009149FD" w:rsidRDefault="0025177A" w:rsidP="0025177A">
      <w:pPr>
        <w:rPr>
          <w:rFonts w:ascii="Calibri" w:hAnsi="Calibri"/>
          <w:lang w:eastAsia="ar-SA"/>
        </w:rPr>
      </w:pPr>
    </w:p>
    <w:p w14:paraId="065A319E" w14:textId="77777777" w:rsidR="0025177A" w:rsidRPr="009149FD" w:rsidRDefault="0025177A" w:rsidP="0025177A">
      <w:pPr>
        <w:rPr>
          <w:rFonts w:ascii="Calibri" w:hAnsi="Calibri"/>
          <w:lang w:eastAsia="ar-SA"/>
        </w:rPr>
      </w:pPr>
      <w:r w:rsidRPr="009149FD">
        <w:rPr>
          <w:rFonts w:ascii="Calibri" w:hAnsi="Calibri"/>
          <w:b/>
          <w:lang w:eastAsia="ar-SA"/>
        </w:rPr>
        <w:t xml:space="preserve">2. Dispute Resolution Mechanism  </w:t>
      </w:r>
    </w:p>
    <w:p w14:paraId="4D2E287B"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7ED3C55B" w14:textId="1258D26F" w:rsidR="0025177A" w:rsidRPr="009149FD" w:rsidRDefault="0025177A" w:rsidP="00CA37FC">
      <w:pPr>
        <w:pStyle w:val="ListParagraph"/>
        <w:numPr>
          <w:ilvl w:val="0"/>
          <w:numId w:val="23"/>
        </w:numPr>
        <w:rPr>
          <w:rFonts w:ascii="Calibri" w:hAnsi="Calibri"/>
          <w:lang w:eastAsia="ar-SA"/>
        </w:rPr>
      </w:pPr>
      <w:r w:rsidRPr="009149FD">
        <w:rPr>
          <w:rFonts w:ascii="Calibri" w:hAnsi="Calibri"/>
          <w:lang w:eastAsia="ar-SA"/>
        </w:rPr>
        <w:t xml:space="preserve">ICANN will facilitate the development of rules and procedures for a separate (i.e., separate from the existing UDRP) dispute resolution mechanism to resolve </w:t>
      </w:r>
      <w:r w:rsidRPr="009149FD">
        <w:rPr>
          <w:rFonts w:ascii="Calibri" w:hAnsi="Calibri"/>
          <w:lang w:eastAsia="ar-SA"/>
        </w:rPr>
        <w:lastRenderedPageBreak/>
        <w:t xml:space="preserve">claims of abuse of domain names that are registered and being used in situations where the registrant is pretending to be the IGO or that are otherwise likely to result in fraud or deception, </w:t>
      </w:r>
      <w:r w:rsidRPr="009149FD">
        <w:rPr>
          <w:rFonts w:ascii="Calibri" w:hAnsi="Calibri"/>
          <w:i/>
          <w:lang w:eastAsia="ar-SA"/>
        </w:rPr>
        <w:t>and</w:t>
      </w:r>
      <w:r w:rsidRPr="009149FD">
        <w:rPr>
          <w:rFonts w:ascii="Calibri" w:hAnsi="Calibri"/>
          <w:lang w:eastAsia="ar-SA"/>
        </w:rPr>
        <w:t xml:space="preserve"> (a) are identical to an IGO acronym; (b) are confusingly similar to an IGO acronym; or (c) contain the IGO acronym.  </w:t>
      </w:r>
    </w:p>
    <w:p w14:paraId="4E149273" w14:textId="4F08A2B2" w:rsidR="0025177A" w:rsidRPr="009149FD" w:rsidRDefault="0025177A" w:rsidP="00CA37FC">
      <w:pPr>
        <w:pStyle w:val="ListParagraph"/>
        <w:numPr>
          <w:ilvl w:val="0"/>
          <w:numId w:val="23"/>
        </w:numPr>
        <w:rPr>
          <w:rFonts w:ascii="Calibri" w:hAnsi="Calibri"/>
          <w:lang w:eastAsia="ar-SA"/>
        </w:rPr>
      </w:pPr>
      <w:r w:rsidRPr="009149FD">
        <w:rPr>
          <w:rFonts w:ascii="Calibri" w:hAnsi="Calibri"/>
          <w:lang w:eastAsia="ar-SA"/>
        </w:rPr>
        <w:t xml:space="preserve">Decisions resulting from this mechanism shall be “appealable” through an arbitral process to be agreed.  </w:t>
      </w:r>
    </w:p>
    <w:p w14:paraId="06432FE1"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6E6F7579" w14:textId="46C63E21" w:rsidR="00CA37FC" w:rsidRPr="009149FD" w:rsidRDefault="0025177A" w:rsidP="00CA37FC">
      <w:pPr>
        <w:rPr>
          <w:rFonts w:ascii="Calibri" w:hAnsi="Calibri"/>
          <w:b/>
          <w:lang w:eastAsia="ar-SA"/>
        </w:rPr>
      </w:pPr>
      <w:r w:rsidRPr="009149FD">
        <w:rPr>
          <w:rFonts w:ascii="Calibri" w:hAnsi="Calibri"/>
          <w:b/>
          <w:lang w:eastAsia="ar-SA"/>
        </w:rPr>
        <w:t xml:space="preserve"> 3. Rapid relief mechanis</w:t>
      </w:r>
      <w:r w:rsidR="00CA37FC" w:rsidRPr="009149FD">
        <w:rPr>
          <w:rFonts w:ascii="Calibri" w:hAnsi="Calibri"/>
          <w:b/>
          <w:lang w:eastAsia="ar-SA"/>
        </w:rPr>
        <w:t>m</w:t>
      </w:r>
    </w:p>
    <w:p w14:paraId="675DCB62" w14:textId="77777777" w:rsidR="00CA37FC" w:rsidRPr="009149FD" w:rsidRDefault="00CA37FC" w:rsidP="00CA37FC">
      <w:pPr>
        <w:rPr>
          <w:rFonts w:ascii="Calibri" w:hAnsi="Calibri"/>
          <w:lang w:eastAsia="ar-SA"/>
        </w:rPr>
      </w:pPr>
    </w:p>
    <w:p w14:paraId="6ECDD8D8" w14:textId="6D8FDED3" w:rsidR="0025177A" w:rsidRPr="009149FD" w:rsidRDefault="0025177A" w:rsidP="00CA37FC">
      <w:pPr>
        <w:pStyle w:val="ListParagraph"/>
        <w:numPr>
          <w:ilvl w:val="0"/>
          <w:numId w:val="25"/>
        </w:numPr>
        <w:rPr>
          <w:rFonts w:ascii="Calibri" w:hAnsi="Calibri"/>
          <w:lang w:eastAsia="ar-SA"/>
        </w:rPr>
      </w:pPr>
      <w:r w:rsidRPr="009149FD">
        <w:rPr>
          <w:rFonts w:ascii="Calibri" w:hAnsi="Calibri"/>
          <w:lang w:eastAsia="ar-SA"/>
        </w:rPr>
        <w:t xml:space="preserve">ICANN will facilitate the creation of a mechanism through which an Eligible IGO may obtain a rapid temporary suspension of a domain name in situations where it would not be reasonable for it to use the agreed Dispute Resolution Mechanism, as per the specific conditions defined below. For clarity, this procedure would not be intended for use in any proceedings with material open questions of fact, but only clear-cut cases of abuse. </w:t>
      </w:r>
    </w:p>
    <w:p w14:paraId="6A04CA15" w14:textId="77777777" w:rsidR="0025177A" w:rsidRPr="009149FD" w:rsidRDefault="0025177A" w:rsidP="0025177A">
      <w:pPr>
        <w:rPr>
          <w:rFonts w:ascii="Calibri" w:hAnsi="Calibri"/>
          <w:lang w:eastAsia="ar-SA"/>
        </w:rPr>
      </w:pPr>
      <w:r w:rsidRPr="009149FD">
        <w:rPr>
          <w:rFonts w:ascii="Calibri" w:hAnsi="Calibri"/>
          <w:lang w:eastAsia="ar-SA"/>
        </w:rPr>
        <w:t xml:space="preserve"> </w:t>
      </w:r>
    </w:p>
    <w:p w14:paraId="54C96BF5" w14:textId="3588E196" w:rsidR="0025177A" w:rsidRPr="009149FD" w:rsidRDefault="0025177A" w:rsidP="00CA37FC">
      <w:pPr>
        <w:pStyle w:val="ListParagraph"/>
        <w:numPr>
          <w:ilvl w:val="0"/>
          <w:numId w:val="24"/>
        </w:numPr>
        <w:rPr>
          <w:rFonts w:ascii="Calibri" w:hAnsi="Calibri"/>
          <w:lang w:eastAsia="ar-SA"/>
        </w:rPr>
      </w:pPr>
      <w:r w:rsidRPr="009149FD">
        <w:rPr>
          <w:rFonts w:ascii="Calibri" w:hAnsi="Calibri"/>
          <w:lang w:eastAsia="ar-SA"/>
        </w:rPr>
        <w:t xml:space="preserve">To obtain such relief an Eligible IGO must demonstrate that: </w:t>
      </w:r>
    </w:p>
    <w:p w14:paraId="4E3F7829" w14:textId="6FB1A83C" w:rsidR="0025177A" w:rsidRPr="009149FD" w:rsidRDefault="0025177A" w:rsidP="00CA37FC">
      <w:pPr>
        <w:pStyle w:val="ListParagraph"/>
        <w:numPr>
          <w:ilvl w:val="0"/>
          <w:numId w:val="28"/>
        </w:numPr>
        <w:rPr>
          <w:rFonts w:ascii="Calibri" w:hAnsi="Calibri"/>
          <w:lang w:eastAsia="ar-SA"/>
        </w:rPr>
      </w:pPr>
      <w:r w:rsidRPr="009149FD">
        <w:rPr>
          <w:rFonts w:ascii="Calibri" w:hAnsi="Calibri"/>
          <w:lang w:eastAsia="ar-SA"/>
        </w:rPr>
        <w:t xml:space="preserve">The subject domain name is (a) identical or confusingly similar to an IGO acronym, and (b) registered and used in situations where the registrant is pretending to be the IGO or that are otherwise likely to result in fraud or deception; and </w:t>
      </w:r>
    </w:p>
    <w:p w14:paraId="73F194C8" w14:textId="69236118" w:rsidR="0025177A" w:rsidRPr="009149FD" w:rsidRDefault="0025177A" w:rsidP="00CA37FC">
      <w:pPr>
        <w:pStyle w:val="ListParagraph"/>
        <w:numPr>
          <w:ilvl w:val="0"/>
          <w:numId w:val="28"/>
        </w:numPr>
        <w:rPr>
          <w:rFonts w:ascii="Calibri" w:hAnsi="Calibri"/>
          <w:lang w:eastAsia="ar-SA"/>
        </w:rPr>
      </w:pPr>
      <w:r w:rsidRPr="009149FD">
        <w:rPr>
          <w:rFonts w:ascii="Calibri" w:hAnsi="Calibri"/>
          <w:lang w:eastAsia="ar-SA"/>
        </w:rPr>
        <w:t>there is an obvious risk of imminent harm from the claimed abuse of such domain name, (</w:t>
      </w:r>
      <w:r w:rsidRPr="009149FD">
        <w:rPr>
          <w:rFonts w:ascii="Calibri" w:hAnsi="Calibri"/>
          <w:i/>
          <w:lang w:eastAsia="ar-SA"/>
        </w:rPr>
        <w:t>e.g.</w:t>
      </w:r>
      <w:r w:rsidRPr="009149FD">
        <w:rPr>
          <w:rFonts w:ascii="Calibri" w:hAnsi="Calibri"/>
          <w:lang w:eastAsia="ar-SA"/>
        </w:rPr>
        <w:t xml:space="preserve"> such as fraudulently soliciting donations in the wake of a humanitarian disaster).   </w:t>
      </w:r>
    </w:p>
    <w:p w14:paraId="15E5BF56" w14:textId="40009B90" w:rsidR="0025177A" w:rsidRPr="009149FD" w:rsidRDefault="0025177A" w:rsidP="00CA37FC">
      <w:pPr>
        <w:pStyle w:val="ListParagraph"/>
        <w:numPr>
          <w:ilvl w:val="0"/>
          <w:numId w:val="24"/>
        </w:numPr>
        <w:rPr>
          <w:rFonts w:ascii="Calibri" w:hAnsi="Calibri"/>
          <w:lang w:eastAsia="ar-SA"/>
        </w:rPr>
      </w:pPr>
      <w:r w:rsidRPr="009149FD">
        <w:rPr>
          <w:rFonts w:ascii="Calibri" w:hAnsi="Calibri"/>
          <w:lang w:eastAsia="ar-SA"/>
        </w:rPr>
        <w:t>Relief under this mechanism will be the same as that provided under the URS.</w:t>
      </w:r>
      <w:r w:rsidRPr="009149FD">
        <w:rPr>
          <w:rFonts w:ascii="Calibri" w:hAnsi="Calibri"/>
          <w:b/>
          <w:lang w:eastAsia="ar-SA"/>
        </w:rPr>
        <w:t xml:space="preserve"> </w:t>
      </w:r>
    </w:p>
    <w:p w14:paraId="25602297" w14:textId="77777777" w:rsidR="0025177A" w:rsidRPr="009149FD" w:rsidRDefault="0025177A" w:rsidP="0025177A">
      <w:pPr>
        <w:rPr>
          <w:rFonts w:ascii="Calibri" w:hAnsi="Calibri"/>
          <w:lang w:eastAsia="ar-SA"/>
        </w:rPr>
      </w:pPr>
    </w:p>
    <w:p w14:paraId="741BC57B" w14:textId="77777777" w:rsidR="0025177A" w:rsidRPr="009149FD" w:rsidRDefault="0025177A" w:rsidP="0025177A">
      <w:pPr>
        <w:rPr>
          <w:rFonts w:ascii="Calibri" w:hAnsi="Calibri"/>
          <w:lang w:eastAsia="ar-SA"/>
        </w:rPr>
      </w:pPr>
      <w:r w:rsidRPr="009149FD">
        <w:rPr>
          <w:rFonts w:ascii="Calibri" w:hAnsi="Calibri"/>
          <w:b/>
          <w:lang w:eastAsia="ar-SA"/>
        </w:rPr>
        <w:t xml:space="preserve">4. Costs related to the mechanisms referred to in this proposal  </w:t>
      </w:r>
    </w:p>
    <w:p w14:paraId="6873FC96"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44ADFEE7" w14:textId="737CF918" w:rsidR="0025177A" w:rsidRPr="009149FD" w:rsidRDefault="0025177A" w:rsidP="00CA37FC">
      <w:pPr>
        <w:pStyle w:val="ListParagraph"/>
        <w:numPr>
          <w:ilvl w:val="0"/>
          <w:numId w:val="24"/>
        </w:numPr>
        <w:rPr>
          <w:rFonts w:ascii="Calibri" w:hAnsi="Calibri"/>
          <w:lang w:eastAsia="ar-SA"/>
        </w:rPr>
      </w:pPr>
      <w:r w:rsidRPr="009149FD">
        <w:rPr>
          <w:rFonts w:ascii="Calibri" w:hAnsi="Calibri"/>
          <w:lang w:eastAsia="ar-SA"/>
        </w:rPr>
        <w:t>ICANN will work with the IGOs and the mechanism providers to ensure that IGOs are not required to pay filing or any other ICANN-defined fees to access and use those mechanisms unless the examiner finds the case to have been brought in bad faith. Three or more findings of cases brought in bad faith by the same IGO may lead to that IGO being suspended from using the mechanism for a period of one year.</w:t>
      </w:r>
      <w:r w:rsidRPr="009149FD">
        <w:rPr>
          <w:rFonts w:ascii="Calibri" w:hAnsi="Calibri"/>
          <w:b/>
          <w:lang w:eastAsia="ar-SA"/>
        </w:rPr>
        <w:t xml:space="preserve"> </w:t>
      </w:r>
    </w:p>
    <w:p w14:paraId="6218B9C9" w14:textId="77777777" w:rsidR="0025177A" w:rsidRPr="009149FD" w:rsidRDefault="0025177A" w:rsidP="0025177A">
      <w:pPr>
        <w:rPr>
          <w:rFonts w:ascii="Calibri" w:hAnsi="Calibri"/>
          <w:lang w:eastAsia="ar-SA"/>
        </w:rPr>
      </w:pPr>
    </w:p>
    <w:p w14:paraId="699C3400" w14:textId="77777777" w:rsidR="0025177A" w:rsidRPr="009149FD" w:rsidRDefault="0025177A" w:rsidP="0025177A">
      <w:pPr>
        <w:rPr>
          <w:rFonts w:ascii="Calibri" w:hAnsi="Calibri"/>
          <w:lang w:eastAsia="ar-SA"/>
        </w:rPr>
      </w:pPr>
      <w:r w:rsidRPr="009149FD">
        <w:rPr>
          <w:rFonts w:ascii="Calibri" w:hAnsi="Calibri"/>
          <w:b/>
          <w:lang w:eastAsia="ar-SA"/>
        </w:rPr>
        <w:t xml:space="preserve">5. Glossary  </w:t>
      </w:r>
    </w:p>
    <w:p w14:paraId="2883D7FE"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14D3B187" w14:textId="5C7B4E4A" w:rsidR="0025177A" w:rsidRPr="009149FD" w:rsidRDefault="0025177A" w:rsidP="00CA37FC">
      <w:pPr>
        <w:pStyle w:val="ListParagraph"/>
        <w:numPr>
          <w:ilvl w:val="0"/>
          <w:numId w:val="24"/>
        </w:numPr>
        <w:rPr>
          <w:rFonts w:ascii="Calibri" w:hAnsi="Calibri"/>
          <w:lang w:eastAsia="ar-SA"/>
        </w:rPr>
      </w:pPr>
      <w:r w:rsidRPr="009149FD">
        <w:rPr>
          <w:rFonts w:ascii="Calibri" w:hAnsi="Calibri"/>
          <w:i/>
          <w:lang w:eastAsia="ar-SA"/>
        </w:rPr>
        <w:t>Eligible IGO</w:t>
      </w:r>
      <w:r w:rsidRPr="009149FD">
        <w:rPr>
          <w:rFonts w:ascii="Calibri" w:hAnsi="Calibri"/>
          <w:lang w:eastAsia="ar-SA"/>
        </w:rPr>
        <w:t>: An intergovernmental organisation whose name appears on the list attached as Annex 2 to the 22 March 2013 Letter from Heather Dryden, Chair of the Governmental Advisory Committee to Steve Crocker, Chair, ICANN Board as may be updated from time to time in accordance with the GAC advice issued on 22</w:t>
      </w:r>
      <w:r w:rsidR="00CA37FC" w:rsidRPr="009149FD">
        <w:rPr>
          <w:rFonts w:ascii="Calibri" w:hAnsi="Calibri"/>
          <w:lang w:eastAsia="ar-SA"/>
        </w:rPr>
        <w:t xml:space="preserve"> </w:t>
      </w:r>
      <w:r w:rsidRPr="009149FD">
        <w:rPr>
          <w:rFonts w:ascii="Calibri" w:hAnsi="Calibri"/>
          <w:lang w:eastAsia="ar-SA"/>
        </w:rPr>
        <w:t xml:space="preserve">March 2013. </w:t>
      </w:r>
    </w:p>
    <w:p w14:paraId="6AEC3825" w14:textId="1E526DD4" w:rsidR="0025177A" w:rsidRPr="009149FD" w:rsidRDefault="0025177A" w:rsidP="00CA37FC">
      <w:pPr>
        <w:pStyle w:val="ListParagraph"/>
        <w:numPr>
          <w:ilvl w:val="0"/>
          <w:numId w:val="24"/>
        </w:numPr>
        <w:rPr>
          <w:rFonts w:ascii="Calibri" w:hAnsi="Calibri"/>
          <w:lang w:eastAsia="ar-SA"/>
        </w:rPr>
      </w:pPr>
      <w:r w:rsidRPr="009149FD">
        <w:rPr>
          <w:rFonts w:ascii="Calibri" w:hAnsi="Calibri"/>
          <w:i/>
          <w:lang w:eastAsia="ar-SA"/>
        </w:rPr>
        <w:lastRenderedPageBreak/>
        <w:t>IGO Acronym</w:t>
      </w:r>
      <w:r w:rsidRPr="009149FD">
        <w:rPr>
          <w:rFonts w:ascii="Calibri" w:hAnsi="Calibri"/>
          <w:lang w:eastAsia="ar-SA"/>
        </w:rPr>
        <w:t xml:space="preserve">: An abbreviation of the names of Eligible IGOs in up to two languages.  </w:t>
      </w:r>
    </w:p>
    <w:p w14:paraId="0332D75C" w14:textId="77777777" w:rsidR="0025177A" w:rsidRPr="009149FD" w:rsidRDefault="0025177A" w:rsidP="0025177A">
      <w:pPr>
        <w:rPr>
          <w:rFonts w:ascii="Calibri" w:hAnsi="Calibri"/>
          <w:lang w:eastAsia="ar-SA"/>
        </w:rPr>
      </w:pPr>
    </w:p>
    <w:p w14:paraId="507C97E6" w14:textId="77777777" w:rsidR="0025177A" w:rsidRPr="009149FD" w:rsidRDefault="0025177A" w:rsidP="0025177A">
      <w:pPr>
        <w:rPr>
          <w:rFonts w:ascii="Calibri" w:hAnsi="Calibri"/>
          <w:lang w:eastAsia="ar-SA"/>
        </w:rPr>
      </w:pPr>
      <w:r w:rsidRPr="009149FD">
        <w:rPr>
          <w:rFonts w:ascii="Calibri" w:hAnsi="Calibri"/>
          <w:b/>
          <w:lang w:eastAsia="ar-SA"/>
        </w:rPr>
        <w:t xml:space="preserve">Next Steps </w:t>
      </w:r>
    </w:p>
    <w:p w14:paraId="56DC243A" w14:textId="77777777" w:rsidR="0025177A" w:rsidRPr="009149FD" w:rsidRDefault="0025177A" w:rsidP="0025177A">
      <w:pPr>
        <w:rPr>
          <w:rFonts w:ascii="Calibri" w:hAnsi="Calibri"/>
          <w:lang w:eastAsia="ar-SA"/>
        </w:rPr>
      </w:pPr>
      <w:r w:rsidRPr="009149FD">
        <w:rPr>
          <w:rFonts w:ascii="Calibri" w:hAnsi="Calibri"/>
          <w:b/>
          <w:lang w:eastAsia="ar-SA"/>
        </w:rPr>
        <w:t xml:space="preserve"> </w:t>
      </w:r>
    </w:p>
    <w:p w14:paraId="355AD7E8" w14:textId="7159BDAD" w:rsidR="0025177A" w:rsidRPr="009149FD" w:rsidRDefault="0025177A" w:rsidP="00E14522">
      <w:pPr>
        <w:pStyle w:val="ListParagraph"/>
        <w:numPr>
          <w:ilvl w:val="0"/>
          <w:numId w:val="29"/>
        </w:numPr>
        <w:rPr>
          <w:rFonts w:ascii="Calibri" w:hAnsi="Calibri"/>
          <w:lang w:eastAsia="ar-SA"/>
        </w:rPr>
      </w:pPr>
      <w:r w:rsidRPr="009149FD">
        <w:rPr>
          <w:rFonts w:ascii="Calibri" w:hAnsi="Calibri"/>
          <w:lang w:eastAsia="ar-SA"/>
        </w:rPr>
        <w:t xml:space="preserve">This proposal will be circulated to and discussed with the larger group of IGOs, and to the </w:t>
      </w:r>
      <w:r w:rsidR="00CA37FC" w:rsidRPr="009149FD">
        <w:rPr>
          <w:rFonts w:ascii="Calibri" w:hAnsi="Calibri"/>
          <w:lang w:eastAsia="ar-SA"/>
        </w:rPr>
        <w:t xml:space="preserve"> </w:t>
      </w:r>
      <w:r w:rsidRPr="009149FD">
        <w:rPr>
          <w:rFonts w:ascii="Calibri" w:hAnsi="Calibri"/>
          <w:lang w:eastAsia="ar-SA"/>
        </w:rPr>
        <w:t xml:space="preserve">GAC and the GNSO, including the Chairs of the Curative Rights PDP </w:t>
      </w:r>
      <w:r w:rsidR="00FD75A1">
        <w:rPr>
          <w:rFonts w:ascii="Calibri" w:hAnsi="Calibri"/>
          <w:lang w:eastAsia="ar-SA"/>
        </w:rPr>
        <w:t>Working Group</w:t>
      </w:r>
      <w:r w:rsidRPr="009149FD">
        <w:rPr>
          <w:rFonts w:ascii="Calibri" w:hAnsi="Calibri"/>
          <w:lang w:eastAsia="ar-SA"/>
        </w:rPr>
        <w:t xml:space="preserve">; </w:t>
      </w:r>
    </w:p>
    <w:p w14:paraId="7919AB2E" w14:textId="302A68D4" w:rsidR="0025177A" w:rsidRPr="009149FD" w:rsidRDefault="0025177A" w:rsidP="00CA37FC">
      <w:pPr>
        <w:ind w:firstLine="40"/>
        <w:rPr>
          <w:rFonts w:ascii="Calibri" w:hAnsi="Calibri"/>
          <w:lang w:eastAsia="ar-SA"/>
        </w:rPr>
      </w:pPr>
    </w:p>
    <w:p w14:paraId="68C903FC" w14:textId="6FA76EB2" w:rsidR="0025177A" w:rsidRPr="009149FD" w:rsidRDefault="0025177A" w:rsidP="00CA37FC">
      <w:pPr>
        <w:pStyle w:val="ListParagraph"/>
        <w:numPr>
          <w:ilvl w:val="0"/>
          <w:numId w:val="29"/>
        </w:numPr>
        <w:rPr>
          <w:rFonts w:ascii="Calibri" w:hAnsi="Calibri"/>
          <w:lang w:eastAsia="ar-SA"/>
        </w:rPr>
      </w:pPr>
      <w:r w:rsidRPr="009149FD">
        <w:rPr>
          <w:rFonts w:ascii="Calibri" w:hAnsi="Calibri"/>
          <w:lang w:eastAsia="ar-SA"/>
        </w:rPr>
        <w:t xml:space="preserve">Subject to advice from the GAC and the GNSO, the GDD will consider adopting the amended proposal and instructing staff to work up the relevant implementation details for subsequent discussion and (as appropriate) approval; and </w:t>
      </w:r>
    </w:p>
    <w:p w14:paraId="02AAD98E" w14:textId="3F03EB6F" w:rsidR="0025177A" w:rsidRPr="009149FD" w:rsidRDefault="0025177A" w:rsidP="00CA37FC">
      <w:pPr>
        <w:ind w:firstLine="40"/>
        <w:rPr>
          <w:rFonts w:ascii="Calibri" w:hAnsi="Calibri"/>
          <w:lang w:eastAsia="ar-SA"/>
        </w:rPr>
      </w:pPr>
    </w:p>
    <w:p w14:paraId="6F68CB7D" w14:textId="2D896E25" w:rsidR="0025177A" w:rsidRPr="009149FD" w:rsidRDefault="0025177A" w:rsidP="00CA37FC">
      <w:pPr>
        <w:pStyle w:val="ListParagraph"/>
        <w:numPr>
          <w:ilvl w:val="0"/>
          <w:numId w:val="29"/>
        </w:numPr>
        <w:rPr>
          <w:rFonts w:ascii="Calibri" w:hAnsi="Calibri"/>
          <w:lang w:eastAsia="ar-SA"/>
        </w:rPr>
      </w:pPr>
      <w:r w:rsidRPr="009149FD">
        <w:rPr>
          <w:rFonts w:ascii="Calibri" w:hAnsi="Calibri"/>
          <w:lang w:eastAsia="ar-SA"/>
        </w:rPr>
        <w:t xml:space="preserve">Temporary protection for IGO Acronyms will cease when the new process is implemented (as noted above, IGO full names have been accorded protection at both the top and second levels pursuant to the ICANN Board’s decision of 30 April 2014). </w:t>
      </w:r>
    </w:p>
    <w:p w14:paraId="4C057283" w14:textId="77777777" w:rsidR="000D3BFA" w:rsidRPr="009149FD" w:rsidRDefault="000D3BFA" w:rsidP="000D3BFA">
      <w:pPr>
        <w:rPr>
          <w:rFonts w:ascii="Calibri" w:hAnsi="Calibri"/>
          <w:lang w:eastAsia="ar-SA"/>
        </w:rPr>
      </w:pPr>
    </w:p>
    <w:p w14:paraId="79B551F5" w14:textId="77777777" w:rsidR="00DC41B8" w:rsidRPr="009149FD" w:rsidRDefault="00DC41B8" w:rsidP="000D3BFA">
      <w:pPr>
        <w:rPr>
          <w:rFonts w:ascii="Calibri" w:hAnsi="Calibri"/>
          <w:lang w:eastAsia="ar-SA"/>
        </w:rPr>
        <w:sectPr w:rsidR="00DC41B8" w:rsidRPr="009149FD" w:rsidSect="000D3BFA">
          <w:footnotePr>
            <w:numRestart w:val="eachSect"/>
          </w:footnotePr>
          <w:pgSz w:w="12240" w:h="15840"/>
          <w:pgMar w:top="1440" w:right="1800" w:bottom="1440" w:left="1800" w:header="720" w:footer="720" w:gutter="0"/>
          <w:cols w:space="720"/>
          <w:docGrid w:linePitch="360"/>
        </w:sectPr>
      </w:pPr>
    </w:p>
    <w:p w14:paraId="540AB834" w14:textId="0B4B66F2" w:rsidR="00DC41B8" w:rsidRPr="009149FD" w:rsidRDefault="00DC41B8" w:rsidP="00E14522">
      <w:pPr>
        <w:pStyle w:val="Heading1"/>
        <w:rPr>
          <w:rFonts w:ascii="Calibri" w:hAnsi="Calibri"/>
        </w:rPr>
      </w:pPr>
      <w:bookmarkStart w:id="530" w:name="_Toc518658701"/>
      <w:r w:rsidRPr="009149FD">
        <w:rPr>
          <w:rFonts w:ascii="Calibri" w:hAnsi="Calibri"/>
        </w:rPr>
        <w:lastRenderedPageBreak/>
        <w:t xml:space="preserve">Annex </w:t>
      </w:r>
      <w:r w:rsidR="00BC5127">
        <w:rPr>
          <w:rFonts w:ascii="Calibri" w:hAnsi="Calibri"/>
        </w:rPr>
        <w:t>E</w:t>
      </w:r>
      <w:r w:rsidR="00BC5127" w:rsidRPr="009149FD">
        <w:rPr>
          <w:rFonts w:ascii="Calibri" w:hAnsi="Calibri"/>
        </w:rPr>
        <w:t xml:space="preserve"> </w:t>
      </w:r>
      <w:r w:rsidRPr="009149FD">
        <w:rPr>
          <w:rFonts w:ascii="Calibri" w:hAnsi="Calibri"/>
        </w:rPr>
        <w:t xml:space="preserve">- </w:t>
      </w:r>
      <w:r w:rsidR="00C9735F" w:rsidRPr="009149FD">
        <w:rPr>
          <w:rFonts w:ascii="Calibri" w:hAnsi="Calibri"/>
        </w:rPr>
        <w:t>Compilation</w:t>
      </w:r>
      <w:r w:rsidRPr="009149FD">
        <w:rPr>
          <w:rFonts w:ascii="Calibri" w:hAnsi="Calibri"/>
        </w:rPr>
        <w:t xml:space="preserve"> of GAC</w:t>
      </w:r>
      <w:r w:rsidR="00C9735F" w:rsidRPr="009149FD">
        <w:rPr>
          <w:rFonts w:ascii="Calibri" w:hAnsi="Calibri"/>
        </w:rPr>
        <w:t xml:space="preserve"> Communications and</w:t>
      </w:r>
      <w:r w:rsidRPr="009149FD">
        <w:rPr>
          <w:rFonts w:ascii="Calibri" w:hAnsi="Calibri"/>
        </w:rPr>
        <w:t xml:space="preserve"> Advice Issued Concerning IGO Protections</w:t>
      </w:r>
      <w:bookmarkEnd w:id="530"/>
    </w:p>
    <w:p w14:paraId="085CA427" w14:textId="77777777" w:rsidR="00DC41B8" w:rsidRPr="009149FD" w:rsidRDefault="00DC41B8" w:rsidP="00DC41B8">
      <w:pPr>
        <w:rPr>
          <w:rFonts w:ascii="Calibri" w:hAnsi="Calibri"/>
          <w:lang w:val="en-GB" w:eastAsia="ar-SA"/>
        </w:rPr>
      </w:pPr>
    </w:p>
    <w:p w14:paraId="5D1B6E7E" w14:textId="77777777" w:rsidR="00C9735F" w:rsidRPr="009149FD" w:rsidRDefault="00C9735F" w:rsidP="00C9735F">
      <w:pPr>
        <w:rPr>
          <w:rFonts w:ascii="Calibri" w:hAnsi="Calibri"/>
          <w:b/>
          <w:lang w:eastAsia="ar-SA"/>
        </w:rPr>
      </w:pPr>
      <w:r w:rsidRPr="009149FD">
        <w:rPr>
          <w:rFonts w:ascii="Calibri" w:hAnsi="Calibri"/>
          <w:b/>
          <w:lang w:eastAsia="ar-SA"/>
        </w:rPr>
        <w:t>COMPILATION OF GAC COMMUNICATIONS AND ADVICE CONCERNING PROTECTION FOR IGO NAMES &amp; ACRONYMS</w:t>
      </w:r>
    </w:p>
    <w:p w14:paraId="006AC852" w14:textId="77777777" w:rsidR="00C9735F" w:rsidRPr="009149FD" w:rsidRDefault="00C9735F" w:rsidP="00C9735F">
      <w:pPr>
        <w:rPr>
          <w:rFonts w:ascii="Calibri" w:hAnsi="Calibri"/>
          <w:lang w:eastAsia="ar-SA"/>
        </w:rPr>
      </w:pPr>
    </w:p>
    <w:p w14:paraId="1B939E86" w14:textId="77777777" w:rsidR="00C9735F" w:rsidRPr="009149FD" w:rsidRDefault="00C9735F" w:rsidP="00C9735F">
      <w:pPr>
        <w:rPr>
          <w:rFonts w:ascii="Calibri" w:hAnsi="Calibri"/>
          <w:lang w:eastAsia="ar-SA"/>
        </w:rPr>
      </w:pPr>
      <w:r w:rsidRPr="009149FD">
        <w:rPr>
          <w:rFonts w:ascii="Calibri" w:hAnsi="Calibri"/>
          <w:b/>
          <w:lang w:eastAsia="ar-SA"/>
        </w:rPr>
        <w:t>April 2012 (Letter to ICANN Board)</w:t>
      </w:r>
    </w:p>
    <w:p w14:paraId="09353F05" w14:textId="77777777" w:rsidR="00C9735F" w:rsidRPr="009149FD" w:rsidRDefault="00C9735F" w:rsidP="00C9735F">
      <w:pPr>
        <w:rPr>
          <w:rFonts w:ascii="Calibri" w:hAnsi="Calibri"/>
          <w:lang w:eastAsia="ar-SA"/>
        </w:rPr>
      </w:pPr>
      <w:r w:rsidRPr="009149FD">
        <w:rPr>
          <w:rFonts w:ascii="Calibri" w:hAnsi="Calibri"/>
          <w:lang w:eastAsia="ar-SA"/>
        </w:rPr>
        <w:t>The GAC has considered the Board's request for policy advice on the expansion of protections to include IGOs, and advises that in the event that additional IGOs are found to meet the above criteria, this would be a consideration in the formulation of GAC advice for IGO protections in future rounds, as well as consideration of protections for IGOs, more generally.</w:t>
      </w:r>
    </w:p>
    <w:p w14:paraId="5ABF549B" w14:textId="77777777" w:rsidR="00C9735F" w:rsidRPr="009149FD" w:rsidRDefault="00C9735F" w:rsidP="00C9735F">
      <w:pPr>
        <w:rPr>
          <w:rFonts w:ascii="Calibri" w:hAnsi="Calibri"/>
          <w:lang w:eastAsia="ar-SA"/>
        </w:rPr>
      </w:pPr>
      <w:r w:rsidRPr="009149FD">
        <w:rPr>
          <w:rFonts w:ascii="Calibri" w:hAnsi="Calibri"/>
          <w:i/>
          <w:u w:val="single"/>
          <w:lang w:eastAsia="ar-SA"/>
        </w:rPr>
        <w:t>Therefore, the GAC advises</w:t>
      </w:r>
      <w:r w:rsidRPr="009149FD">
        <w:rPr>
          <w:rFonts w:ascii="Calibri" w:hAnsi="Calibri"/>
          <w:lang w:eastAsia="ar-SA"/>
        </w:rPr>
        <w:t xml:space="preserve"> that no additional protections should be afforded to IGOs, beyond the current protections found in the Applicant Guidebook, for the current round.</w:t>
      </w:r>
    </w:p>
    <w:p w14:paraId="791D9FD3" w14:textId="77777777" w:rsidR="00C9735F" w:rsidRPr="009149FD" w:rsidRDefault="00C9735F" w:rsidP="00C9735F">
      <w:pPr>
        <w:rPr>
          <w:rFonts w:ascii="Calibri" w:hAnsi="Calibri"/>
          <w:lang w:eastAsia="ar-SA"/>
        </w:rPr>
      </w:pPr>
    </w:p>
    <w:p w14:paraId="00895E30" w14:textId="77777777" w:rsidR="00C9735F" w:rsidRPr="009149FD" w:rsidRDefault="00C9735F" w:rsidP="00C9735F">
      <w:pPr>
        <w:rPr>
          <w:rFonts w:ascii="Calibri" w:hAnsi="Calibri"/>
          <w:b/>
          <w:lang w:eastAsia="ar-SA"/>
        </w:rPr>
      </w:pPr>
      <w:r w:rsidRPr="009149FD">
        <w:rPr>
          <w:rFonts w:ascii="Calibri" w:hAnsi="Calibri"/>
          <w:b/>
          <w:lang w:eastAsia="ar-SA"/>
        </w:rPr>
        <w:t>October 2012 (Toronto Communique)</w:t>
      </w:r>
    </w:p>
    <w:p w14:paraId="30EF06B8" w14:textId="77777777" w:rsidR="00C9735F" w:rsidRPr="009149FD" w:rsidRDefault="00C9735F" w:rsidP="00C9735F">
      <w:pPr>
        <w:rPr>
          <w:rFonts w:ascii="Calibri" w:hAnsi="Calibri"/>
          <w:lang w:eastAsia="ar-SA"/>
        </w:rPr>
      </w:pPr>
      <w:r w:rsidRPr="009149FD">
        <w:rPr>
          <w:rFonts w:ascii="Calibri" w:hAnsi="Calibri"/>
          <w:lang w:eastAsia="ar-SA"/>
        </w:rPr>
        <w:t>While the GAC continues its deliberations on the protection of the names and acronyms of Intergovernmental Organizations (IGOs) against inappropriate third-party registration;</w:t>
      </w:r>
    </w:p>
    <w:p w14:paraId="11D93C10" w14:textId="77777777" w:rsidR="00C9735F" w:rsidRPr="009149FD" w:rsidRDefault="00C9735F" w:rsidP="00C9735F">
      <w:pPr>
        <w:rPr>
          <w:rFonts w:ascii="Calibri" w:hAnsi="Calibri"/>
          <w:bCs/>
          <w:i/>
          <w:u w:val="single"/>
          <w:lang w:eastAsia="ar-SA"/>
        </w:rPr>
      </w:pPr>
    </w:p>
    <w:p w14:paraId="5CE18BEC" w14:textId="77777777" w:rsidR="00C9735F" w:rsidRPr="009149FD" w:rsidRDefault="00C9735F" w:rsidP="00C9735F">
      <w:pPr>
        <w:rPr>
          <w:rFonts w:ascii="Calibri" w:hAnsi="Calibri"/>
          <w:bCs/>
          <w:i/>
          <w:lang w:eastAsia="ar-SA"/>
        </w:rPr>
      </w:pPr>
      <w:r w:rsidRPr="009149FD">
        <w:rPr>
          <w:rFonts w:ascii="Calibri" w:hAnsi="Calibri"/>
          <w:bCs/>
          <w:i/>
          <w:u w:val="single"/>
          <w:lang w:eastAsia="ar-SA"/>
        </w:rPr>
        <w:t>The GAC advises the ICANN Board that</w:t>
      </w:r>
      <w:r w:rsidRPr="009149FD">
        <w:rPr>
          <w:rFonts w:ascii="Calibri" w:hAnsi="Calibri"/>
          <w:bCs/>
          <w:i/>
          <w:lang w:eastAsia="ar-SA"/>
        </w:rPr>
        <w:t>:</w:t>
      </w:r>
    </w:p>
    <w:p w14:paraId="53C1C239" w14:textId="77777777" w:rsidR="00C9735F" w:rsidRPr="009149FD" w:rsidRDefault="00C9735F" w:rsidP="00C9735F">
      <w:pPr>
        <w:rPr>
          <w:rFonts w:ascii="Calibri" w:hAnsi="Calibri"/>
          <w:i/>
          <w:lang w:eastAsia="ar-SA"/>
        </w:rPr>
      </w:pPr>
    </w:p>
    <w:p w14:paraId="4B44F300" w14:textId="77777777" w:rsidR="00E14522" w:rsidRPr="009149FD" w:rsidRDefault="00E14522" w:rsidP="00C9735F">
      <w:pPr>
        <w:numPr>
          <w:ilvl w:val="0"/>
          <w:numId w:val="32"/>
        </w:numPr>
        <w:rPr>
          <w:rFonts w:ascii="Calibri" w:hAnsi="Calibri"/>
          <w:lang w:eastAsia="ar-SA"/>
        </w:rPr>
      </w:pPr>
      <w:r w:rsidRPr="009149FD">
        <w:rPr>
          <w:rFonts w:ascii="Calibri" w:hAnsi="Calibri"/>
          <w:lang w:eastAsia="ar-SA"/>
        </w:rPr>
        <w:t>In the public interest, implementation of such protection at the second level must be accomplished prior to the delegation of any new gTLDs, and in future rounds of gTLDs at the second and top level.</w:t>
      </w:r>
    </w:p>
    <w:p w14:paraId="2F2B2F3A" w14:textId="77777777" w:rsidR="00E14522" w:rsidRPr="009149FD" w:rsidRDefault="00E14522" w:rsidP="00C9735F">
      <w:pPr>
        <w:numPr>
          <w:ilvl w:val="0"/>
          <w:numId w:val="32"/>
        </w:numPr>
        <w:rPr>
          <w:rFonts w:ascii="Calibri" w:hAnsi="Calibri"/>
          <w:lang w:eastAsia="ar-SA"/>
        </w:rPr>
      </w:pPr>
      <w:r w:rsidRPr="009149FD">
        <w:rPr>
          <w:rFonts w:ascii="Calibri" w:hAnsi="Calibri"/>
          <w:lang w:eastAsia="ar-SA"/>
        </w:rPr>
        <w:t>The GAC believes that the current criteria for registration under the .int top level domain, which are cited in the Applicant Guidebook as a basis for an IGO to file a legal rights objection, provide a starting basis for protecting IGO names and acronyms in all new gTLDs.</w:t>
      </w:r>
    </w:p>
    <w:p w14:paraId="26BF90F3" w14:textId="77777777" w:rsidR="00E14522" w:rsidRPr="009149FD" w:rsidRDefault="00E14522" w:rsidP="00C9735F">
      <w:pPr>
        <w:numPr>
          <w:ilvl w:val="0"/>
          <w:numId w:val="32"/>
        </w:numPr>
        <w:rPr>
          <w:rFonts w:ascii="Calibri" w:hAnsi="Calibri"/>
          <w:lang w:eastAsia="ar-SA"/>
        </w:rPr>
      </w:pPr>
      <w:r w:rsidRPr="009149FD">
        <w:rPr>
          <w:rFonts w:ascii="Calibri" w:hAnsi="Calibri"/>
          <w:lang w:eastAsia="ar-SA"/>
        </w:rPr>
        <w:t>Building on these criteria, the GAC and IGOs will collaborate to develop a list of the names and acronyms of IGOs that should be protected. Pending further work with ICANN on specific implementation measures for this initiative, the GAC believes this list of IGOs should be approved for interim protection through a moratorium against third-party registration prior to the delegation of any new gTLDs.</w:t>
      </w:r>
    </w:p>
    <w:p w14:paraId="1E287BB1" w14:textId="77777777" w:rsidR="00C9735F" w:rsidRPr="009149FD" w:rsidRDefault="00C9735F" w:rsidP="00C9735F">
      <w:pPr>
        <w:rPr>
          <w:rFonts w:ascii="Calibri" w:hAnsi="Calibri"/>
          <w:lang w:eastAsia="ar-SA"/>
        </w:rPr>
      </w:pPr>
    </w:p>
    <w:p w14:paraId="121DFEBC" w14:textId="77777777" w:rsidR="00C9735F" w:rsidRPr="009149FD" w:rsidRDefault="00C9735F" w:rsidP="00C9735F">
      <w:pPr>
        <w:rPr>
          <w:rFonts w:ascii="Calibri" w:hAnsi="Calibri"/>
          <w:b/>
          <w:lang w:eastAsia="ar-SA"/>
        </w:rPr>
      </w:pPr>
      <w:r w:rsidRPr="009149FD">
        <w:rPr>
          <w:rFonts w:ascii="Calibri" w:hAnsi="Calibri"/>
          <w:b/>
          <w:lang w:eastAsia="ar-SA"/>
        </w:rPr>
        <w:t>April 2013 (Beijing Communique)</w:t>
      </w:r>
    </w:p>
    <w:p w14:paraId="23C22613" w14:textId="77777777" w:rsidR="00C9735F" w:rsidRPr="009149FD" w:rsidRDefault="00C9735F" w:rsidP="00C9735F">
      <w:pPr>
        <w:rPr>
          <w:rFonts w:ascii="Calibri" w:hAnsi="Calibri"/>
          <w:lang w:eastAsia="ar-SA"/>
        </w:rPr>
      </w:pPr>
      <w:r w:rsidRPr="009149FD">
        <w:rPr>
          <w:rFonts w:ascii="Calibri" w:hAnsi="Calibri"/>
          <w:lang w:eastAsia="ar-SA"/>
        </w:rPr>
        <w:t xml:space="preserve">The GAC stresses that the IGOs perform an important global public mission with public funds, they are the creations of government under international law, and their names </w:t>
      </w:r>
      <w:r w:rsidRPr="009149FD">
        <w:rPr>
          <w:rFonts w:ascii="Calibri" w:hAnsi="Calibri"/>
          <w:lang w:eastAsia="ar-SA"/>
        </w:rPr>
        <w:lastRenderedPageBreak/>
        <w:t>and acronyms warrant special protection in an expanded DNS. Such protection, which the GAC has previously advised, should be a priority.</w:t>
      </w:r>
    </w:p>
    <w:p w14:paraId="701B4413" w14:textId="77777777" w:rsidR="00C9735F" w:rsidRPr="009149FD" w:rsidRDefault="00C9735F" w:rsidP="00C9735F">
      <w:pPr>
        <w:rPr>
          <w:rFonts w:ascii="Calibri" w:hAnsi="Calibri"/>
          <w:lang w:eastAsia="ar-SA"/>
        </w:rPr>
      </w:pPr>
    </w:p>
    <w:p w14:paraId="6A3B6E15" w14:textId="77777777" w:rsidR="00C9735F" w:rsidRPr="009149FD" w:rsidRDefault="00C9735F" w:rsidP="00C9735F">
      <w:pPr>
        <w:rPr>
          <w:rFonts w:ascii="Calibri" w:hAnsi="Calibri"/>
          <w:lang w:eastAsia="ar-SA"/>
        </w:rPr>
      </w:pPr>
      <w:r w:rsidRPr="009149FD">
        <w:rPr>
          <w:rFonts w:ascii="Calibri" w:hAnsi="Calibri"/>
          <w:lang w:eastAsia="ar-SA"/>
        </w:rPr>
        <w:t>This recognizes that IGOs are in an objectively different category to other rights holders, warranting special protection by ICANN in the DNS, while also preserving sufficient flexibility for workable implementation.</w:t>
      </w:r>
    </w:p>
    <w:p w14:paraId="3FE80FBE" w14:textId="77777777" w:rsidR="00C9735F" w:rsidRPr="009149FD" w:rsidRDefault="00C9735F" w:rsidP="00C9735F">
      <w:pPr>
        <w:rPr>
          <w:rFonts w:ascii="Calibri" w:hAnsi="Calibri"/>
          <w:lang w:eastAsia="ar-SA"/>
        </w:rPr>
      </w:pPr>
    </w:p>
    <w:p w14:paraId="04FB0AE7" w14:textId="77777777" w:rsidR="00C9735F" w:rsidRPr="009149FD" w:rsidRDefault="00C9735F" w:rsidP="00C9735F">
      <w:pPr>
        <w:rPr>
          <w:rFonts w:ascii="Calibri" w:hAnsi="Calibri"/>
          <w:lang w:eastAsia="ar-SA"/>
        </w:rPr>
      </w:pPr>
      <w:r w:rsidRPr="009149FD">
        <w:rPr>
          <w:rFonts w:ascii="Calibri" w:hAnsi="Calibri"/>
          <w:lang w:eastAsia="ar-SA"/>
        </w:rPr>
        <w:t>The GAC is mindful of outstanding implementation issues and commits to actively working with IGOs, the Board, and ICANN Staff to find a workable and timely way forward.</w:t>
      </w:r>
    </w:p>
    <w:p w14:paraId="6AC937BF" w14:textId="77777777" w:rsidR="00C9735F" w:rsidRPr="009149FD" w:rsidRDefault="00C9735F" w:rsidP="00C9735F">
      <w:pPr>
        <w:rPr>
          <w:rFonts w:ascii="Calibri" w:hAnsi="Calibri"/>
          <w:b/>
          <w:lang w:eastAsia="ar-SA"/>
        </w:rPr>
      </w:pPr>
      <w:r w:rsidRPr="009149FD">
        <w:rPr>
          <w:rFonts w:ascii="Calibri" w:hAnsi="Calibri"/>
          <w:lang w:eastAsia="ar-SA"/>
        </w:rPr>
        <w:t>Pending the resolution of these implementation issues, the </w:t>
      </w:r>
      <w:r w:rsidRPr="009149FD">
        <w:rPr>
          <w:rFonts w:ascii="Calibri" w:hAnsi="Calibri"/>
          <w:bCs/>
          <w:lang w:eastAsia="ar-SA"/>
        </w:rPr>
        <w:t xml:space="preserve">GAC reiterates its advice to the ICANN Board that … </w:t>
      </w:r>
      <w:r w:rsidRPr="009149FD">
        <w:rPr>
          <w:rFonts w:ascii="Calibri" w:hAnsi="Calibri"/>
          <w:lang w:eastAsia="ar-SA"/>
        </w:rPr>
        <w:t>appropriate preventative initial protection for the IGO names and acronyms on the provided list be in place before any new gTLDs would launch.</w:t>
      </w:r>
    </w:p>
    <w:p w14:paraId="14AFED66" w14:textId="77777777" w:rsidR="00C9735F" w:rsidRPr="009149FD" w:rsidRDefault="00C9735F" w:rsidP="00C9735F">
      <w:pPr>
        <w:rPr>
          <w:rFonts w:ascii="Calibri" w:hAnsi="Calibri"/>
          <w:b/>
          <w:lang w:eastAsia="ar-SA"/>
        </w:rPr>
      </w:pPr>
    </w:p>
    <w:p w14:paraId="3CAA9933" w14:textId="786E2434" w:rsidR="00C9735F" w:rsidRPr="009149FD" w:rsidRDefault="00C9735F" w:rsidP="00C9735F">
      <w:pPr>
        <w:rPr>
          <w:rFonts w:ascii="Calibri" w:hAnsi="Calibri"/>
          <w:b/>
          <w:lang w:eastAsia="ar-SA"/>
        </w:rPr>
      </w:pPr>
      <w:r w:rsidRPr="009149FD">
        <w:rPr>
          <w:rFonts w:ascii="Calibri" w:hAnsi="Calibri"/>
          <w:b/>
          <w:lang w:eastAsia="ar-SA"/>
        </w:rPr>
        <w:t>July 2013 (Durban Communique)</w:t>
      </w:r>
    </w:p>
    <w:p w14:paraId="77C41456" w14:textId="669DEB57" w:rsidR="00C9735F" w:rsidRPr="009149FD" w:rsidRDefault="00C9735F" w:rsidP="00C9735F">
      <w:pPr>
        <w:rPr>
          <w:rFonts w:ascii="Calibri" w:hAnsi="Calibri"/>
          <w:lang w:eastAsia="ar-SA"/>
        </w:rPr>
      </w:pPr>
      <w:r w:rsidRPr="009149FD">
        <w:rPr>
          <w:rFonts w:ascii="Calibri" w:hAnsi="Calibri"/>
          <w:lang w:eastAsia="ar-SA"/>
        </w:rPr>
        <w:t>The GAC reaffirms its previous advice from the Toronto and Beijing Meetings that IGOs are in an objectively different category to other rights holders thus warranting special protection by ICANN. IGOs perform important global public missions with public funds and as such, their identifiers (both their names and their acronyms) need preventative protection in an expanded DNS.</w:t>
      </w:r>
    </w:p>
    <w:p w14:paraId="6DE31D25" w14:textId="77777777" w:rsidR="00E14522" w:rsidRPr="009149FD" w:rsidRDefault="00E14522" w:rsidP="00C9735F">
      <w:pPr>
        <w:rPr>
          <w:rFonts w:ascii="Calibri" w:hAnsi="Calibri"/>
          <w:lang w:eastAsia="ar-SA"/>
        </w:rPr>
      </w:pPr>
    </w:p>
    <w:p w14:paraId="384D2D24" w14:textId="54540A46" w:rsidR="00C9735F" w:rsidRPr="009149FD" w:rsidRDefault="00C9735F" w:rsidP="00C9735F">
      <w:pPr>
        <w:rPr>
          <w:rFonts w:ascii="Calibri" w:hAnsi="Calibri"/>
          <w:lang w:eastAsia="ar-SA"/>
        </w:rPr>
      </w:pPr>
      <w:r w:rsidRPr="009149FD">
        <w:rPr>
          <w:rFonts w:ascii="Calibri" w:hAnsi="Calibri"/>
          <w:lang w:eastAsia="ar-SA"/>
        </w:rPr>
        <w:t>The GAC understands that the ICANN Board, further to its previous assurances, is prepared to fully implement GAC advice; an outstanding matter to be finalized is the practical and effective implementation of the permanent preventative protection of IGO acronyms at the second level.</w:t>
      </w:r>
    </w:p>
    <w:p w14:paraId="3CE2189E" w14:textId="77777777" w:rsidR="00E14522" w:rsidRPr="009149FD" w:rsidRDefault="00E14522" w:rsidP="00C9735F">
      <w:pPr>
        <w:rPr>
          <w:rFonts w:ascii="Calibri" w:hAnsi="Calibri"/>
          <w:bCs/>
          <w:lang w:eastAsia="ar-SA"/>
        </w:rPr>
      </w:pPr>
    </w:p>
    <w:p w14:paraId="03C98856" w14:textId="391B060F" w:rsidR="00C9735F" w:rsidRPr="009149FD" w:rsidRDefault="00C9735F" w:rsidP="00C9735F">
      <w:pPr>
        <w:rPr>
          <w:rFonts w:ascii="Calibri" w:hAnsi="Calibri"/>
          <w:bCs/>
          <w:i/>
          <w:lang w:eastAsia="ar-SA"/>
        </w:rPr>
      </w:pPr>
      <w:r w:rsidRPr="009149FD">
        <w:rPr>
          <w:rFonts w:ascii="Calibri" w:hAnsi="Calibri"/>
          <w:bCs/>
          <w:i/>
          <w:u w:val="single"/>
          <w:lang w:eastAsia="ar-SA"/>
        </w:rPr>
        <w:t>The GAC advises the ICANN Board that</w:t>
      </w:r>
      <w:r w:rsidRPr="009149FD">
        <w:rPr>
          <w:rFonts w:ascii="Calibri" w:hAnsi="Calibri"/>
          <w:bCs/>
          <w:i/>
          <w:lang w:eastAsia="ar-SA"/>
        </w:rPr>
        <w:t>:</w:t>
      </w:r>
    </w:p>
    <w:p w14:paraId="657FFEF1" w14:textId="77777777" w:rsidR="00C9735F" w:rsidRPr="009149FD" w:rsidRDefault="00C9735F" w:rsidP="00C9735F">
      <w:pPr>
        <w:rPr>
          <w:rFonts w:ascii="Calibri" w:hAnsi="Calibri"/>
          <w:bCs/>
          <w:i/>
          <w:lang w:eastAsia="ar-SA"/>
        </w:rPr>
      </w:pPr>
    </w:p>
    <w:p w14:paraId="7A644A20" w14:textId="77777777" w:rsidR="00C9735F" w:rsidRPr="009149FD" w:rsidRDefault="00C9735F" w:rsidP="00E14522">
      <w:pPr>
        <w:ind w:left="720"/>
        <w:rPr>
          <w:rFonts w:ascii="Calibri" w:hAnsi="Calibri"/>
          <w:lang w:eastAsia="ar-SA"/>
        </w:rPr>
      </w:pPr>
      <w:r w:rsidRPr="009149FD">
        <w:rPr>
          <w:rFonts w:ascii="Calibri" w:hAnsi="Calibri"/>
          <w:lang w:eastAsia="ar-SA"/>
        </w:rPr>
        <w:t>The GAC is interested to work with the IGOs and the NGPC on a complementary cost-neutral mechanism that would:</w:t>
      </w:r>
    </w:p>
    <w:p w14:paraId="747CA103" w14:textId="77777777" w:rsidR="00C9735F" w:rsidRPr="009149FD" w:rsidRDefault="00C9735F" w:rsidP="00E14522">
      <w:pPr>
        <w:ind w:left="1440"/>
        <w:rPr>
          <w:rFonts w:ascii="Calibri" w:hAnsi="Calibri"/>
          <w:lang w:eastAsia="ar-SA"/>
        </w:rPr>
      </w:pPr>
      <w:r w:rsidRPr="009149FD">
        <w:rPr>
          <w:rFonts w:ascii="Calibri" w:hAnsi="Calibri"/>
          <w:bCs/>
          <w:lang w:eastAsia="ar-SA"/>
        </w:rPr>
        <w:t>a.</w:t>
      </w:r>
      <w:r w:rsidRPr="009149FD">
        <w:rPr>
          <w:rFonts w:ascii="Calibri" w:hAnsi="Calibri"/>
          <w:b/>
          <w:bCs/>
          <w:lang w:eastAsia="ar-SA"/>
        </w:rPr>
        <w:t>     </w:t>
      </w:r>
      <w:r w:rsidRPr="009149FD">
        <w:rPr>
          <w:rFonts w:ascii="Calibri" w:hAnsi="Calibri"/>
          <w:lang w:eastAsia="ar-SA"/>
        </w:rPr>
        <w:t>provide notification to an IGO if a potential registrant seeks to register a domain name matching the acronym of an IGO at the second level, giving the IGO a reasonable opportunity to express concerns, if any;  and </w:t>
      </w:r>
    </w:p>
    <w:p w14:paraId="1547EC3E" w14:textId="77777777" w:rsidR="00E14522" w:rsidRPr="009149FD" w:rsidRDefault="00C9735F" w:rsidP="00E14522">
      <w:pPr>
        <w:ind w:left="1440"/>
        <w:rPr>
          <w:rFonts w:ascii="Calibri" w:hAnsi="Calibri"/>
          <w:lang w:eastAsia="ar-SA"/>
        </w:rPr>
      </w:pPr>
      <w:r w:rsidRPr="009149FD">
        <w:rPr>
          <w:rFonts w:ascii="Calibri" w:hAnsi="Calibri"/>
          <w:bCs/>
          <w:lang w:eastAsia="ar-SA"/>
        </w:rPr>
        <w:t>b.</w:t>
      </w:r>
      <w:r w:rsidRPr="009149FD">
        <w:rPr>
          <w:rFonts w:ascii="Calibri" w:hAnsi="Calibri"/>
          <w:b/>
          <w:bCs/>
          <w:lang w:eastAsia="ar-SA"/>
        </w:rPr>
        <w:t>     </w:t>
      </w:r>
      <w:r w:rsidRPr="009149FD">
        <w:rPr>
          <w:rFonts w:ascii="Calibri" w:hAnsi="Calibri"/>
          <w:lang w:eastAsia="ar-SA"/>
        </w:rPr>
        <w:t>allow for an independent third party to review any such registration request, in the event of a disagreement between an IGO and potential registrant.</w:t>
      </w:r>
    </w:p>
    <w:p w14:paraId="0431D11A" w14:textId="16856477" w:rsidR="00C9735F" w:rsidRPr="009149FD" w:rsidRDefault="00C9735F" w:rsidP="00E14522">
      <w:pPr>
        <w:ind w:left="720"/>
        <w:rPr>
          <w:rFonts w:ascii="Calibri" w:hAnsi="Calibri"/>
          <w:lang w:eastAsia="ar-SA"/>
        </w:rPr>
      </w:pPr>
      <w:r w:rsidRPr="009149FD">
        <w:rPr>
          <w:rFonts w:ascii="Calibri" w:hAnsi="Calibri"/>
          <w:lang w:eastAsia="ar-SA"/>
        </w:rPr>
        <w:t>The initial protections for IGO acronyms confirmed by the NGPC at its meeting of 2 July 2013 should remain in place until the dialogue between the GAC, NGPC, and IGO representatives ensuring the implementation of preventative protection for IGO acronyms at the second level is completed.</w:t>
      </w:r>
    </w:p>
    <w:p w14:paraId="062F8E04" w14:textId="77777777" w:rsidR="00C9735F" w:rsidRPr="009149FD" w:rsidRDefault="00C9735F" w:rsidP="00C9735F">
      <w:pPr>
        <w:rPr>
          <w:rFonts w:ascii="Calibri" w:hAnsi="Calibri"/>
          <w:lang w:eastAsia="ar-SA"/>
        </w:rPr>
      </w:pPr>
    </w:p>
    <w:p w14:paraId="6967F270" w14:textId="77777777" w:rsidR="00C9735F" w:rsidRPr="009149FD" w:rsidRDefault="00C9735F" w:rsidP="00C9735F">
      <w:pPr>
        <w:rPr>
          <w:rFonts w:ascii="Calibri" w:hAnsi="Calibri"/>
          <w:lang w:eastAsia="ar-SA"/>
        </w:rPr>
      </w:pPr>
    </w:p>
    <w:p w14:paraId="53CC9B5D" w14:textId="77777777" w:rsidR="00C9735F" w:rsidRPr="009149FD" w:rsidRDefault="00C9735F" w:rsidP="00C9735F">
      <w:pPr>
        <w:rPr>
          <w:rFonts w:ascii="Calibri" w:hAnsi="Calibri"/>
          <w:b/>
          <w:lang w:eastAsia="ar-SA"/>
        </w:rPr>
      </w:pPr>
      <w:r w:rsidRPr="009149FD">
        <w:rPr>
          <w:rFonts w:ascii="Calibri" w:hAnsi="Calibri"/>
          <w:b/>
          <w:lang w:eastAsia="ar-SA"/>
        </w:rPr>
        <w:t>November 2013 (Buenos Aires Communique)</w:t>
      </w:r>
    </w:p>
    <w:p w14:paraId="6B710F1B" w14:textId="77777777" w:rsidR="00C9735F" w:rsidRPr="009149FD" w:rsidRDefault="00C9735F" w:rsidP="00C9735F">
      <w:pPr>
        <w:rPr>
          <w:rFonts w:ascii="Calibri" w:hAnsi="Calibri"/>
          <w:i/>
          <w:lang w:eastAsia="ar-SA"/>
        </w:rPr>
      </w:pPr>
      <w:r w:rsidRPr="009149FD">
        <w:rPr>
          <w:rFonts w:ascii="Calibri" w:hAnsi="Calibri"/>
          <w:bCs/>
          <w:i/>
          <w:u w:val="single"/>
          <w:lang w:eastAsia="ar-SA"/>
        </w:rPr>
        <w:lastRenderedPageBreak/>
        <w:t>The GAC advises the ICANN Board that</w:t>
      </w:r>
      <w:r w:rsidRPr="009149FD">
        <w:rPr>
          <w:rFonts w:ascii="Calibri" w:hAnsi="Calibri"/>
          <w:bCs/>
          <w:i/>
          <w:lang w:eastAsia="ar-SA"/>
        </w:rPr>
        <w:t>:</w:t>
      </w:r>
    </w:p>
    <w:p w14:paraId="6B5D7438" w14:textId="77777777" w:rsidR="00C9735F" w:rsidRPr="009149FD" w:rsidRDefault="00C9735F" w:rsidP="00E14522">
      <w:pPr>
        <w:ind w:left="720"/>
        <w:rPr>
          <w:rFonts w:ascii="Calibri" w:hAnsi="Calibri"/>
          <w:lang w:eastAsia="ar-SA"/>
        </w:rPr>
      </w:pPr>
      <w:r w:rsidRPr="009149FD">
        <w:rPr>
          <w:rFonts w:ascii="Calibri" w:hAnsi="Calibri"/>
          <w:lang w:eastAsia="ar-SA"/>
        </w:rPr>
        <w:t>The GAC, together with IGOs, remains committed to continuing the dialogue with NGPC on finalising the modalities for permanent protection of IGO acronyms at the second level, by putting in place a mechanism which would:</w:t>
      </w:r>
    </w:p>
    <w:p w14:paraId="7B407A75" w14:textId="77777777" w:rsidR="00C9735F" w:rsidRPr="009149FD" w:rsidRDefault="00C9735F" w:rsidP="00C9735F">
      <w:pPr>
        <w:numPr>
          <w:ilvl w:val="1"/>
          <w:numId w:val="30"/>
        </w:numPr>
        <w:rPr>
          <w:rFonts w:ascii="Calibri" w:hAnsi="Calibri"/>
          <w:lang w:eastAsia="ar-SA"/>
        </w:rPr>
      </w:pPr>
      <w:r w:rsidRPr="009149FD">
        <w:rPr>
          <w:rFonts w:ascii="Calibri" w:hAnsi="Calibri"/>
          <w:lang w:eastAsia="ar-SA"/>
        </w:rPr>
        <w:t>provide for a permanent system of notifications to both the potential registrant and the relevant IGO as to a possible conflict if a potential registrant seeks to register a domain name matching the acronym of that IGO;</w:t>
      </w:r>
    </w:p>
    <w:p w14:paraId="73A6CCEB" w14:textId="77777777" w:rsidR="00C9735F" w:rsidRPr="009149FD" w:rsidRDefault="00C9735F" w:rsidP="00C9735F">
      <w:pPr>
        <w:numPr>
          <w:ilvl w:val="1"/>
          <w:numId w:val="30"/>
        </w:numPr>
        <w:rPr>
          <w:rFonts w:ascii="Calibri" w:hAnsi="Calibri"/>
          <w:lang w:eastAsia="ar-SA"/>
        </w:rPr>
      </w:pPr>
      <w:r w:rsidRPr="009149FD">
        <w:rPr>
          <w:rFonts w:ascii="Calibri" w:hAnsi="Calibri"/>
          <w:lang w:eastAsia="ar-SA"/>
        </w:rPr>
        <w:t>allow the IGO a timely opportunity to effectively prevent potential misuse and confusion;</w:t>
      </w:r>
    </w:p>
    <w:p w14:paraId="61103B4C" w14:textId="77777777" w:rsidR="00C9735F" w:rsidRPr="009149FD" w:rsidRDefault="00C9735F" w:rsidP="00C9735F">
      <w:pPr>
        <w:numPr>
          <w:ilvl w:val="1"/>
          <w:numId w:val="30"/>
        </w:numPr>
        <w:rPr>
          <w:rFonts w:ascii="Calibri" w:hAnsi="Calibri"/>
          <w:lang w:eastAsia="ar-SA"/>
        </w:rPr>
      </w:pPr>
      <w:r w:rsidRPr="009149FD">
        <w:rPr>
          <w:rFonts w:ascii="Calibri" w:hAnsi="Calibri"/>
          <w:lang w:eastAsia="ar-SA"/>
        </w:rPr>
        <w:t>allow for a final and binding determination by an independent third party in order to resolve any disagreement between an IGO and a potential registrant;  and</w:t>
      </w:r>
    </w:p>
    <w:p w14:paraId="46BFAA0D" w14:textId="77777777" w:rsidR="00C9735F" w:rsidRPr="009149FD" w:rsidRDefault="00C9735F" w:rsidP="00C9735F">
      <w:pPr>
        <w:numPr>
          <w:ilvl w:val="1"/>
          <w:numId w:val="30"/>
        </w:numPr>
        <w:rPr>
          <w:rFonts w:ascii="Calibri" w:hAnsi="Calibri"/>
          <w:lang w:eastAsia="ar-SA"/>
        </w:rPr>
      </w:pPr>
      <w:r w:rsidRPr="009149FD">
        <w:rPr>
          <w:rFonts w:ascii="Calibri" w:hAnsi="Calibri"/>
          <w:lang w:eastAsia="ar-SA"/>
        </w:rPr>
        <w:t>be at no cost or of a nominal cost only to the IGO.</w:t>
      </w:r>
      <w:r w:rsidRPr="0079799E">
        <w:rPr>
          <w:rFonts w:ascii="MS Mincho" w:eastAsia="MS Mincho" w:hAnsi="MS Mincho" w:cs="MS Mincho"/>
          <w:lang w:eastAsia="ar-SA"/>
        </w:rPr>
        <w:t> </w:t>
      </w:r>
    </w:p>
    <w:p w14:paraId="18352F8A" w14:textId="77777777" w:rsidR="00E14522" w:rsidRPr="009149FD" w:rsidRDefault="00E14522" w:rsidP="00C9735F">
      <w:pPr>
        <w:rPr>
          <w:rFonts w:ascii="Calibri" w:hAnsi="Calibri"/>
          <w:lang w:eastAsia="ar-SA"/>
        </w:rPr>
      </w:pPr>
    </w:p>
    <w:p w14:paraId="190FAC7E" w14:textId="106F44F0" w:rsidR="00E14522" w:rsidRPr="009149FD" w:rsidRDefault="00C9735F" w:rsidP="00C9735F">
      <w:pPr>
        <w:rPr>
          <w:rFonts w:ascii="Calibri" w:hAnsi="Calibri"/>
          <w:b/>
          <w:lang w:eastAsia="ar-SA"/>
        </w:rPr>
      </w:pPr>
      <w:r w:rsidRPr="009149FD">
        <w:rPr>
          <w:rFonts w:ascii="Calibri" w:hAnsi="Calibri"/>
          <w:lang w:eastAsia="ar-SA"/>
        </w:rPr>
        <w:t>The GAC looks forward to receiving the alternative NGPC proposal adequately addressing this advice. The initial protections for IGO acronyms should remain in place until the dialogue between the NGPC, the IGOs and the GAC ensuring the implementation of this protection is completed</w:t>
      </w:r>
      <w:r w:rsidR="00E14522" w:rsidRPr="009149FD">
        <w:rPr>
          <w:rFonts w:ascii="Calibri" w:hAnsi="Calibri"/>
          <w:lang w:eastAsia="ar-SA"/>
        </w:rPr>
        <w:t>.</w:t>
      </w:r>
    </w:p>
    <w:p w14:paraId="3AF73EE7" w14:textId="77777777" w:rsidR="00E14522" w:rsidRPr="009149FD" w:rsidRDefault="00E14522" w:rsidP="00C9735F">
      <w:pPr>
        <w:rPr>
          <w:rFonts w:ascii="Calibri" w:hAnsi="Calibri"/>
          <w:b/>
          <w:lang w:eastAsia="ar-SA"/>
        </w:rPr>
      </w:pPr>
    </w:p>
    <w:p w14:paraId="3CF771C7" w14:textId="09591E97" w:rsidR="00C9735F" w:rsidRPr="009149FD" w:rsidRDefault="00C9735F" w:rsidP="00C9735F">
      <w:pPr>
        <w:rPr>
          <w:rFonts w:ascii="Calibri" w:hAnsi="Calibri"/>
          <w:b/>
          <w:lang w:eastAsia="ar-SA"/>
        </w:rPr>
      </w:pPr>
      <w:r w:rsidRPr="009149FD">
        <w:rPr>
          <w:rFonts w:ascii="Calibri" w:hAnsi="Calibri"/>
          <w:b/>
          <w:lang w:eastAsia="ar-SA"/>
        </w:rPr>
        <w:t>March 2014 (Singapore Communique)</w:t>
      </w:r>
    </w:p>
    <w:p w14:paraId="7BD4B276" w14:textId="77777777" w:rsidR="00C9735F" w:rsidRPr="009149FD" w:rsidRDefault="00C9735F" w:rsidP="00C9735F">
      <w:pPr>
        <w:rPr>
          <w:rFonts w:ascii="Calibri" w:hAnsi="Calibri"/>
          <w:lang w:eastAsia="ar-SA"/>
        </w:rPr>
      </w:pPr>
      <w:r w:rsidRPr="009149FD">
        <w:rPr>
          <w:rFonts w:ascii="Calibri" w:hAnsi="Calibri"/>
          <w:lang w:eastAsia="ar-SA"/>
        </w:rPr>
        <w:t>The GAC recalls its previous public policy advice from the Toronto, Beijing, Durban and Buenos Aires Communiqués regarding protection for IGO names and acronyms at the top and second levels and awaits the Board’s response regarding implementation of the GAC advice.</w:t>
      </w:r>
    </w:p>
    <w:p w14:paraId="29CF4A89" w14:textId="77777777" w:rsidR="00C9735F" w:rsidRPr="009149FD" w:rsidRDefault="00C9735F" w:rsidP="00C9735F">
      <w:pPr>
        <w:rPr>
          <w:rFonts w:ascii="Calibri" w:hAnsi="Calibri"/>
          <w:lang w:eastAsia="ar-SA"/>
        </w:rPr>
      </w:pPr>
    </w:p>
    <w:p w14:paraId="106B3261" w14:textId="77777777" w:rsidR="00C9735F" w:rsidRPr="009149FD" w:rsidRDefault="00C9735F" w:rsidP="00C9735F">
      <w:pPr>
        <w:rPr>
          <w:rFonts w:ascii="Calibri" w:hAnsi="Calibri"/>
          <w:b/>
          <w:lang w:eastAsia="ar-SA"/>
        </w:rPr>
      </w:pPr>
      <w:r w:rsidRPr="009149FD">
        <w:rPr>
          <w:rFonts w:ascii="Calibri" w:hAnsi="Calibri"/>
          <w:b/>
          <w:lang w:eastAsia="ar-SA"/>
        </w:rPr>
        <w:t>June 2014 (London Communique)</w:t>
      </w:r>
    </w:p>
    <w:p w14:paraId="7B786716" w14:textId="77777777" w:rsidR="00C9735F" w:rsidRPr="009149FD" w:rsidRDefault="00C9735F" w:rsidP="00C9735F">
      <w:pPr>
        <w:rPr>
          <w:rFonts w:ascii="Calibri" w:hAnsi="Calibri"/>
          <w:lang w:eastAsia="ar-SA"/>
        </w:rPr>
      </w:pPr>
      <w:r w:rsidRPr="009149FD">
        <w:rPr>
          <w:rFonts w:ascii="Calibri" w:hAnsi="Calibri"/>
          <w:lang w:eastAsia="ar-SA"/>
        </w:rPr>
        <w:t xml:space="preserve">The GAC: </w:t>
      </w:r>
    </w:p>
    <w:p w14:paraId="5517AB81" w14:textId="77777777" w:rsidR="00C9735F" w:rsidRPr="009149FD" w:rsidRDefault="00C9735F" w:rsidP="00C9735F">
      <w:pPr>
        <w:numPr>
          <w:ilvl w:val="0"/>
          <w:numId w:val="33"/>
        </w:numPr>
        <w:rPr>
          <w:rFonts w:ascii="Calibri" w:hAnsi="Calibri"/>
          <w:lang w:eastAsia="ar-SA"/>
        </w:rPr>
      </w:pPr>
      <w:r w:rsidRPr="009149FD">
        <w:rPr>
          <w:rFonts w:ascii="Calibri" w:hAnsi="Calibri"/>
          <w:lang w:eastAsia="ar-SA"/>
        </w:rPr>
        <w:t xml:space="preserve">reaffirms its advice from the Toronto, Beijing, Durban, Buenos Aires and Singapore Communiqués regarding protection for IGO names and acronyms at the top and second levels, as implementation of such protection is in the public interest given that IGOs, as created by governments under international law are objectively different rights holders; </w:t>
      </w:r>
    </w:p>
    <w:p w14:paraId="081B5F17" w14:textId="77777777" w:rsidR="00C9735F" w:rsidRPr="009149FD" w:rsidRDefault="00C9735F" w:rsidP="00C9735F">
      <w:pPr>
        <w:numPr>
          <w:ilvl w:val="0"/>
          <w:numId w:val="33"/>
        </w:numPr>
        <w:rPr>
          <w:rFonts w:ascii="Calibri" w:hAnsi="Calibri"/>
          <w:lang w:eastAsia="ar-SA"/>
        </w:rPr>
      </w:pPr>
      <w:r w:rsidRPr="009149FD">
        <w:rPr>
          <w:rFonts w:ascii="Calibri" w:hAnsi="Calibri"/>
          <w:lang w:eastAsia="ar-SA"/>
        </w:rPr>
        <w:t xml:space="preserve">notes the NGPC’s letter of 16 June 2014 to the GNSO concerning further steps under the GNSO Policy Development Process while expressing concerns that the process of implementing GAC advice has been so protracted; </w:t>
      </w:r>
    </w:p>
    <w:p w14:paraId="1D1BA610" w14:textId="77777777" w:rsidR="00C9735F" w:rsidRPr="009149FD" w:rsidRDefault="00C9735F" w:rsidP="00C9735F">
      <w:pPr>
        <w:numPr>
          <w:ilvl w:val="0"/>
          <w:numId w:val="33"/>
        </w:numPr>
        <w:rPr>
          <w:rFonts w:ascii="Calibri" w:hAnsi="Calibri"/>
          <w:lang w:eastAsia="ar-SA"/>
        </w:rPr>
      </w:pPr>
      <w:r w:rsidRPr="009149FD">
        <w:rPr>
          <w:rFonts w:ascii="Calibri" w:hAnsi="Calibri"/>
          <w:lang w:eastAsia="ar-SA"/>
        </w:rPr>
        <w:t xml:space="preserve">welcomes the NGPC's assurance that interim protections remain in place pending any such process; and </w:t>
      </w:r>
    </w:p>
    <w:p w14:paraId="48BE69D6" w14:textId="77777777" w:rsidR="00C9735F" w:rsidRPr="009149FD" w:rsidRDefault="00C9735F" w:rsidP="00C9735F">
      <w:pPr>
        <w:numPr>
          <w:ilvl w:val="0"/>
          <w:numId w:val="33"/>
        </w:numPr>
        <w:rPr>
          <w:rFonts w:ascii="Calibri" w:hAnsi="Calibri"/>
          <w:lang w:eastAsia="ar-SA"/>
        </w:rPr>
      </w:pPr>
      <w:r w:rsidRPr="009149FD">
        <w:rPr>
          <w:rFonts w:ascii="Calibri" w:hAnsi="Calibri"/>
          <w:lang w:eastAsia="ar-SA"/>
        </w:rPr>
        <w:t>confirms its willingness to work with the GNSO on outcomes that meet the GAC’s concerns.</w:t>
      </w:r>
    </w:p>
    <w:p w14:paraId="4BEF0F28" w14:textId="77777777" w:rsidR="00C9735F" w:rsidRPr="009149FD" w:rsidRDefault="00C9735F" w:rsidP="00C9735F">
      <w:pPr>
        <w:rPr>
          <w:rFonts w:ascii="Calibri" w:hAnsi="Calibri"/>
          <w:lang w:eastAsia="ar-SA"/>
        </w:rPr>
      </w:pPr>
    </w:p>
    <w:p w14:paraId="2D255842" w14:textId="77777777" w:rsidR="00C9735F" w:rsidRPr="009149FD" w:rsidRDefault="00C9735F" w:rsidP="00C9735F">
      <w:pPr>
        <w:rPr>
          <w:rFonts w:ascii="Calibri" w:hAnsi="Calibri"/>
          <w:b/>
          <w:lang w:eastAsia="ar-SA"/>
        </w:rPr>
      </w:pPr>
      <w:r w:rsidRPr="009149FD">
        <w:rPr>
          <w:rFonts w:ascii="Calibri" w:hAnsi="Calibri"/>
          <w:b/>
          <w:lang w:eastAsia="ar-SA"/>
        </w:rPr>
        <w:t>October 2014 (Los Angeles Communique)</w:t>
      </w:r>
    </w:p>
    <w:p w14:paraId="0CB7B6F1" w14:textId="77777777" w:rsidR="00E14522" w:rsidRPr="009149FD" w:rsidRDefault="00E14522" w:rsidP="00C9735F">
      <w:pPr>
        <w:rPr>
          <w:rFonts w:ascii="Calibri" w:hAnsi="Calibri"/>
          <w:lang w:eastAsia="ar-SA"/>
        </w:rPr>
      </w:pPr>
      <w:r w:rsidRPr="009149FD">
        <w:rPr>
          <w:rFonts w:ascii="Calibri" w:hAnsi="Calibri"/>
          <w:lang w:eastAsia="ar-SA"/>
        </w:rPr>
        <w:t>The GAC reaffirms its advice from the </w:t>
      </w:r>
      <w:hyperlink r:id="rId59" w:history="1">
        <w:r w:rsidRPr="009149FD">
          <w:rPr>
            <w:rStyle w:val="Hyperlink"/>
            <w:rFonts w:ascii="Calibri" w:hAnsi="Calibri"/>
            <w:lang w:eastAsia="ar-SA"/>
          </w:rPr>
          <w:t>Toronto</w:t>
        </w:r>
      </w:hyperlink>
      <w:r w:rsidRPr="009149FD">
        <w:rPr>
          <w:rFonts w:ascii="Calibri" w:hAnsi="Calibri"/>
          <w:lang w:eastAsia="ar-SA"/>
        </w:rPr>
        <w:t>, </w:t>
      </w:r>
      <w:hyperlink r:id="rId60" w:history="1">
        <w:r w:rsidRPr="009149FD">
          <w:rPr>
            <w:rStyle w:val="Hyperlink"/>
            <w:rFonts w:ascii="Calibri" w:hAnsi="Calibri"/>
            <w:lang w:eastAsia="ar-SA"/>
          </w:rPr>
          <w:t>Beijing</w:t>
        </w:r>
      </w:hyperlink>
      <w:r w:rsidRPr="009149FD">
        <w:rPr>
          <w:rFonts w:ascii="Calibri" w:hAnsi="Calibri"/>
          <w:lang w:eastAsia="ar-SA"/>
        </w:rPr>
        <w:t>, </w:t>
      </w:r>
      <w:hyperlink r:id="rId61" w:history="1">
        <w:r w:rsidRPr="009149FD">
          <w:rPr>
            <w:rStyle w:val="Hyperlink"/>
            <w:rFonts w:ascii="Calibri" w:hAnsi="Calibri"/>
            <w:lang w:eastAsia="ar-SA"/>
          </w:rPr>
          <w:t>Durban</w:t>
        </w:r>
      </w:hyperlink>
      <w:r w:rsidRPr="009149FD">
        <w:rPr>
          <w:rFonts w:ascii="Calibri" w:hAnsi="Calibri"/>
          <w:lang w:eastAsia="ar-SA"/>
        </w:rPr>
        <w:t>, </w:t>
      </w:r>
      <w:hyperlink r:id="rId62" w:history="1">
        <w:r w:rsidRPr="009149FD">
          <w:rPr>
            <w:rStyle w:val="Hyperlink"/>
            <w:rFonts w:ascii="Calibri" w:hAnsi="Calibri"/>
            <w:lang w:eastAsia="ar-SA"/>
          </w:rPr>
          <w:t>Buenos Aires</w:t>
        </w:r>
      </w:hyperlink>
      <w:r w:rsidRPr="009149FD">
        <w:rPr>
          <w:rFonts w:ascii="Calibri" w:hAnsi="Calibri"/>
          <w:lang w:eastAsia="ar-SA"/>
        </w:rPr>
        <w:t>, </w:t>
      </w:r>
      <w:hyperlink r:id="rId63" w:history="1">
        <w:r w:rsidRPr="009149FD">
          <w:rPr>
            <w:rStyle w:val="Hyperlink"/>
            <w:rFonts w:ascii="Calibri" w:hAnsi="Calibri"/>
            <w:lang w:eastAsia="ar-SA"/>
          </w:rPr>
          <w:t>Singapore</w:t>
        </w:r>
      </w:hyperlink>
      <w:r w:rsidRPr="009149FD">
        <w:rPr>
          <w:rFonts w:ascii="Calibri" w:hAnsi="Calibri"/>
          <w:lang w:eastAsia="ar-SA"/>
        </w:rPr>
        <w:t> and </w:t>
      </w:r>
      <w:hyperlink r:id="rId64" w:history="1">
        <w:r w:rsidRPr="009149FD">
          <w:rPr>
            <w:rStyle w:val="Hyperlink"/>
            <w:rFonts w:ascii="Calibri" w:hAnsi="Calibri"/>
            <w:lang w:eastAsia="ar-SA"/>
          </w:rPr>
          <w:t>London</w:t>
        </w:r>
      </w:hyperlink>
      <w:r w:rsidRPr="009149FD">
        <w:rPr>
          <w:rFonts w:ascii="Calibri" w:hAnsi="Calibri"/>
          <w:lang w:eastAsia="ar-SA"/>
        </w:rPr>
        <w:t xml:space="preserve"> Communiqués regarding protection of IGO names and </w:t>
      </w:r>
      <w:r w:rsidRPr="009149FD">
        <w:rPr>
          <w:rFonts w:ascii="Calibri" w:hAnsi="Calibri"/>
          <w:lang w:eastAsia="ar-SA"/>
        </w:rPr>
        <w:lastRenderedPageBreak/>
        <w:t>acronyms at the top and second levels, as implementation of such protection is in the public interest given that IGOs, as created by governments under international law, are objectively different right holders; namely,</w:t>
      </w:r>
    </w:p>
    <w:p w14:paraId="7EF202A7" w14:textId="77777777" w:rsidR="00C9735F" w:rsidRPr="009149FD" w:rsidRDefault="00C9735F" w:rsidP="00E14522">
      <w:pPr>
        <w:ind w:left="720"/>
        <w:rPr>
          <w:rFonts w:ascii="Calibri" w:hAnsi="Calibri"/>
          <w:lang w:eastAsia="ar-SA"/>
        </w:rPr>
      </w:pPr>
      <w:r w:rsidRPr="009149FD">
        <w:rPr>
          <w:rFonts w:ascii="Calibri" w:hAnsi="Calibri"/>
          <w:lang w:eastAsia="ar-SA"/>
        </w:rPr>
        <w:t>i.     Concerning preventative protection at the second level, the GAC reminds the ICANN Board that notice of a match to an IGO name or acronym to prospective registrants, as well as to the concerned IGO, should apply in perpetuity for the concerned name and acronym in two languages, and at no cost to IGOs;</w:t>
      </w:r>
    </w:p>
    <w:p w14:paraId="255CCF55" w14:textId="77777777" w:rsidR="00C9735F" w:rsidRPr="009149FD" w:rsidRDefault="00C9735F" w:rsidP="00E14522">
      <w:pPr>
        <w:ind w:left="720"/>
        <w:rPr>
          <w:rFonts w:ascii="Calibri" w:hAnsi="Calibri"/>
          <w:lang w:eastAsia="ar-SA"/>
        </w:rPr>
      </w:pPr>
      <w:r w:rsidRPr="009149FD">
        <w:rPr>
          <w:rFonts w:ascii="Calibri" w:hAnsi="Calibri"/>
          <w:lang w:eastAsia="ar-SA"/>
        </w:rPr>
        <w:t>ii.     Concerning curative protection at the second level, and noting the ongoing GNSO PDP on access to curative Rights Protection Mechanisms, the GAC reminds the ICANN Board that any such mechanism should be at no or nominal cost to IGOs; and further, in implementing any such curative mechanism,</w:t>
      </w:r>
    </w:p>
    <w:p w14:paraId="69795FF8" w14:textId="77777777" w:rsidR="00E14522" w:rsidRPr="009149FD" w:rsidRDefault="00E14522" w:rsidP="00C9735F">
      <w:pPr>
        <w:rPr>
          <w:rFonts w:ascii="Calibri" w:hAnsi="Calibri"/>
          <w:bCs/>
          <w:i/>
          <w:u w:val="single"/>
          <w:lang w:eastAsia="ar-SA"/>
        </w:rPr>
      </w:pPr>
    </w:p>
    <w:p w14:paraId="748AC3B9" w14:textId="77777777" w:rsidR="00C9735F" w:rsidRPr="009149FD" w:rsidRDefault="00C9735F" w:rsidP="00C9735F">
      <w:pPr>
        <w:rPr>
          <w:rFonts w:ascii="Calibri" w:hAnsi="Calibri"/>
          <w:i/>
          <w:lang w:eastAsia="ar-SA"/>
        </w:rPr>
      </w:pPr>
      <w:r w:rsidRPr="009149FD">
        <w:rPr>
          <w:rFonts w:ascii="Calibri" w:hAnsi="Calibri"/>
          <w:bCs/>
          <w:i/>
          <w:u w:val="single"/>
          <w:lang w:eastAsia="ar-SA"/>
        </w:rPr>
        <w:t>The GAC advises the ICANN Board</w:t>
      </w:r>
      <w:r w:rsidRPr="009149FD">
        <w:rPr>
          <w:rFonts w:ascii="Calibri" w:hAnsi="Calibri"/>
          <w:bCs/>
          <w:i/>
          <w:lang w:eastAsia="ar-SA"/>
        </w:rPr>
        <w:t>:</w:t>
      </w:r>
    </w:p>
    <w:p w14:paraId="0A8373DE" w14:textId="77777777" w:rsidR="00E14522" w:rsidRPr="009149FD" w:rsidRDefault="00E14522" w:rsidP="00E14522">
      <w:pPr>
        <w:numPr>
          <w:ilvl w:val="0"/>
          <w:numId w:val="34"/>
        </w:numPr>
        <w:ind w:left="720"/>
        <w:rPr>
          <w:rFonts w:ascii="Calibri" w:hAnsi="Calibri"/>
          <w:lang w:eastAsia="ar-SA"/>
        </w:rPr>
      </w:pPr>
      <w:r w:rsidRPr="009149FD">
        <w:rPr>
          <w:rFonts w:ascii="Calibri" w:hAnsi="Calibri"/>
          <w:lang w:eastAsia="ar-SA"/>
        </w:rPr>
        <w:t xml:space="preserve">that the UDRP should not be amended; </w:t>
      </w:r>
    </w:p>
    <w:p w14:paraId="7000AF3D" w14:textId="77777777" w:rsidR="00E14522" w:rsidRPr="009149FD" w:rsidRDefault="00E14522" w:rsidP="00E14522">
      <w:pPr>
        <w:numPr>
          <w:ilvl w:val="0"/>
          <w:numId w:val="34"/>
        </w:numPr>
        <w:ind w:left="720"/>
        <w:rPr>
          <w:rFonts w:ascii="Calibri" w:hAnsi="Calibri"/>
          <w:lang w:eastAsia="ar-SA"/>
        </w:rPr>
      </w:pPr>
      <w:r w:rsidRPr="009149FD">
        <w:rPr>
          <w:rFonts w:ascii="Calibri" w:hAnsi="Calibri"/>
          <w:lang w:eastAsia="ar-SA"/>
        </w:rPr>
        <w:t xml:space="preserve">welcomes the NGPC's continued assurance that interim protections remain in place pending the resolution of discussions concerning preventative protection of IGO names and acronyms; and </w:t>
      </w:r>
    </w:p>
    <w:p w14:paraId="654F9BB6" w14:textId="77777777" w:rsidR="00C9735F" w:rsidRPr="009149FD" w:rsidRDefault="00E14522" w:rsidP="00E14522">
      <w:pPr>
        <w:numPr>
          <w:ilvl w:val="0"/>
          <w:numId w:val="34"/>
        </w:numPr>
        <w:ind w:left="720"/>
        <w:rPr>
          <w:rFonts w:ascii="Calibri" w:hAnsi="Calibri"/>
          <w:lang w:eastAsia="ar-SA"/>
        </w:rPr>
      </w:pPr>
      <w:r w:rsidRPr="009149FD">
        <w:rPr>
          <w:rFonts w:ascii="Calibri" w:hAnsi="Calibri"/>
          <w:lang w:eastAsia="ar-SA"/>
        </w:rPr>
        <w:t>supports continued dialogue between the GAC (including IGOs), the ICANN Board (NGPC) and the GNSO to develop concrete solutions to implement long-standing GAC advice.</w:t>
      </w:r>
    </w:p>
    <w:p w14:paraId="3A158C54" w14:textId="77777777" w:rsidR="00E14522" w:rsidRPr="009149FD" w:rsidRDefault="00E14522" w:rsidP="00E14522">
      <w:pPr>
        <w:ind w:left="360"/>
        <w:rPr>
          <w:rFonts w:ascii="Calibri" w:hAnsi="Calibri"/>
          <w:lang w:eastAsia="ar-SA"/>
        </w:rPr>
      </w:pPr>
    </w:p>
    <w:p w14:paraId="67B54BFA" w14:textId="77777777" w:rsidR="00C9735F" w:rsidRPr="009149FD" w:rsidRDefault="00C9735F" w:rsidP="00C9735F">
      <w:pPr>
        <w:rPr>
          <w:rFonts w:ascii="Calibri" w:hAnsi="Calibri"/>
          <w:b/>
          <w:lang w:eastAsia="ar-SA"/>
        </w:rPr>
      </w:pPr>
      <w:r w:rsidRPr="009149FD">
        <w:rPr>
          <w:rFonts w:ascii="Calibri" w:hAnsi="Calibri"/>
          <w:b/>
          <w:lang w:eastAsia="ar-SA"/>
        </w:rPr>
        <w:t>February 2015 (Singapore Communique)</w:t>
      </w:r>
    </w:p>
    <w:p w14:paraId="3130B161" w14:textId="77777777" w:rsidR="00C9735F" w:rsidRPr="009149FD" w:rsidRDefault="00C9735F" w:rsidP="00C9735F">
      <w:pPr>
        <w:rPr>
          <w:rFonts w:ascii="Calibri" w:hAnsi="Calibri"/>
          <w:lang w:eastAsia="ar-SA"/>
        </w:rPr>
      </w:pPr>
      <w:r w:rsidRPr="009149FD">
        <w:rPr>
          <w:rFonts w:ascii="Calibri" w:hAnsi="Calibri"/>
          <w:lang w:eastAsia="ar-SA"/>
        </w:rPr>
        <w:t>The GAC will continue to work with interested parties to reach agreement on appropriate permanent protections for names and acronyms for Inter-Governmental Organisations. This will include working with the GNSO PDP Working Group on IGO-INGO Access to Curative Rights Protection Mechanisms; and with IGOs and the NGPC.</w:t>
      </w:r>
    </w:p>
    <w:p w14:paraId="34119DDF" w14:textId="77777777" w:rsidR="00C9735F" w:rsidRPr="009149FD" w:rsidRDefault="00C9735F" w:rsidP="00C9735F">
      <w:pPr>
        <w:rPr>
          <w:rFonts w:ascii="Calibri" w:hAnsi="Calibri"/>
          <w:lang w:eastAsia="ar-SA"/>
        </w:rPr>
      </w:pPr>
    </w:p>
    <w:p w14:paraId="22E2405E" w14:textId="77777777" w:rsidR="00C9735F" w:rsidRPr="009149FD" w:rsidRDefault="00C9735F" w:rsidP="00C9735F">
      <w:pPr>
        <w:rPr>
          <w:rFonts w:ascii="Calibri" w:hAnsi="Calibri"/>
          <w:b/>
          <w:lang w:eastAsia="ar-SA"/>
        </w:rPr>
      </w:pPr>
      <w:r w:rsidRPr="009149FD">
        <w:rPr>
          <w:rFonts w:ascii="Calibri" w:hAnsi="Calibri"/>
          <w:b/>
          <w:lang w:eastAsia="ar-SA"/>
        </w:rPr>
        <w:t>June 2015 (Buenos Aires Communique)</w:t>
      </w:r>
    </w:p>
    <w:p w14:paraId="5CCC0D25" w14:textId="77777777" w:rsidR="00C9735F" w:rsidRPr="009149FD" w:rsidRDefault="00C9735F" w:rsidP="00C9735F">
      <w:pPr>
        <w:rPr>
          <w:rFonts w:ascii="Calibri" w:hAnsi="Calibri"/>
          <w:lang w:eastAsia="ar-SA"/>
        </w:rPr>
      </w:pPr>
      <w:r w:rsidRPr="009149FD">
        <w:rPr>
          <w:rFonts w:ascii="Calibri" w:hAnsi="Calibri"/>
          <w:lang w:eastAsia="ar-SA"/>
        </w:rPr>
        <w:t>Consistent with previous GAC advice in previous Communiqués regarding protection for IGO names and acronyms at the top and second levels, the GAC takes note of the progress made by the informal “small group” towards developing mechanisms in line with previous GAC advice, and calls upon the small group to meet in the near term with a view towards developing a concrete proposal for these mechanisms before the next ICANN meetings in Dublin; and welcomes the preventative protections that remain in place until the implementation of permanent mechanisms for protection of IGO names and acronyms at the top and second levels.</w:t>
      </w:r>
    </w:p>
    <w:p w14:paraId="2DE72372" w14:textId="77777777" w:rsidR="00E14522" w:rsidRPr="009149FD" w:rsidRDefault="00E14522" w:rsidP="00C9735F">
      <w:pPr>
        <w:rPr>
          <w:rFonts w:ascii="Calibri" w:hAnsi="Calibri"/>
          <w:b/>
          <w:lang w:eastAsia="ar-SA"/>
        </w:rPr>
      </w:pPr>
    </w:p>
    <w:p w14:paraId="1B212AB9" w14:textId="77777777" w:rsidR="00C9735F" w:rsidRPr="009149FD" w:rsidRDefault="00C9735F" w:rsidP="00C9735F">
      <w:pPr>
        <w:rPr>
          <w:rFonts w:ascii="Calibri" w:hAnsi="Calibri"/>
          <w:b/>
          <w:lang w:eastAsia="ar-SA"/>
        </w:rPr>
      </w:pPr>
      <w:r w:rsidRPr="009149FD">
        <w:rPr>
          <w:rFonts w:ascii="Calibri" w:hAnsi="Calibri"/>
          <w:b/>
          <w:lang w:eastAsia="ar-SA"/>
        </w:rPr>
        <w:t>October 2015 (Dublin Communique):</w:t>
      </w:r>
    </w:p>
    <w:p w14:paraId="6270AC5C" w14:textId="77777777" w:rsidR="00C9735F" w:rsidRPr="009149FD" w:rsidRDefault="00C9735F" w:rsidP="00C9735F">
      <w:pPr>
        <w:rPr>
          <w:rFonts w:ascii="Calibri" w:hAnsi="Calibri"/>
          <w:bCs/>
          <w:lang w:eastAsia="ar-SA"/>
        </w:rPr>
      </w:pPr>
      <w:r w:rsidRPr="009149FD">
        <w:rPr>
          <w:rFonts w:ascii="Calibri" w:hAnsi="Calibri"/>
          <w:bCs/>
          <w:i/>
          <w:u w:val="single"/>
          <w:lang w:eastAsia="ar-SA"/>
        </w:rPr>
        <w:t>The GAC advises the Board</w:t>
      </w:r>
      <w:r w:rsidRPr="009149FD">
        <w:rPr>
          <w:rFonts w:ascii="Calibri" w:hAnsi="Calibri"/>
          <w:bCs/>
          <w:lang w:eastAsia="ar-SA"/>
        </w:rPr>
        <w:t xml:space="preserve">: </w:t>
      </w:r>
    </w:p>
    <w:p w14:paraId="17912542" w14:textId="77777777" w:rsidR="00C9735F" w:rsidRPr="009149FD" w:rsidRDefault="00C9735F" w:rsidP="00C9735F">
      <w:pPr>
        <w:numPr>
          <w:ilvl w:val="0"/>
          <w:numId w:val="31"/>
        </w:numPr>
        <w:rPr>
          <w:rFonts w:ascii="Calibri" w:hAnsi="Calibri"/>
          <w:lang w:eastAsia="ar-SA"/>
        </w:rPr>
      </w:pPr>
      <w:r w:rsidRPr="009149FD">
        <w:rPr>
          <w:rFonts w:ascii="Calibri" w:hAnsi="Calibri"/>
          <w:bCs/>
          <w:lang w:eastAsia="ar-SA"/>
        </w:rPr>
        <w:t xml:space="preserve">to </w:t>
      </w:r>
      <w:r w:rsidRPr="009149FD">
        <w:rPr>
          <w:rFonts w:ascii="Calibri" w:hAnsi="Calibri"/>
          <w:lang w:eastAsia="ar-SA"/>
        </w:rPr>
        <w:t>facilitate the timely conclusion of discussions of the “small group” and the NGPC in an effort to resolve the issue of IGO protections.</w:t>
      </w:r>
    </w:p>
    <w:p w14:paraId="7B8287D8" w14:textId="77777777" w:rsidR="00E14522" w:rsidRPr="009149FD" w:rsidRDefault="00E14522" w:rsidP="00C9735F">
      <w:pPr>
        <w:rPr>
          <w:rFonts w:ascii="Calibri" w:hAnsi="Calibri"/>
          <w:b/>
          <w:lang w:eastAsia="ar-SA"/>
        </w:rPr>
      </w:pPr>
    </w:p>
    <w:p w14:paraId="364F14AB" w14:textId="77777777" w:rsidR="00C9735F" w:rsidRPr="009149FD" w:rsidRDefault="00C9735F" w:rsidP="00C9735F">
      <w:pPr>
        <w:rPr>
          <w:rFonts w:ascii="Calibri" w:hAnsi="Calibri"/>
          <w:b/>
          <w:lang w:eastAsia="ar-SA"/>
        </w:rPr>
      </w:pPr>
      <w:r w:rsidRPr="009149FD">
        <w:rPr>
          <w:rFonts w:ascii="Calibri" w:hAnsi="Calibri"/>
          <w:b/>
          <w:lang w:eastAsia="ar-SA"/>
        </w:rPr>
        <w:t>June 2016 (Helsinki Communique):</w:t>
      </w:r>
    </w:p>
    <w:p w14:paraId="12D8A6BC" w14:textId="77777777" w:rsidR="00C9735F" w:rsidRPr="009149FD" w:rsidRDefault="00C9735F" w:rsidP="00C9735F">
      <w:pPr>
        <w:rPr>
          <w:rFonts w:ascii="Calibri" w:hAnsi="Calibri"/>
          <w:lang w:eastAsia="ar-SA"/>
        </w:rPr>
      </w:pPr>
      <w:r w:rsidRPr="009149FD">
        <w:rPr>
          <w:rFonts w:ascii="Calibri" w:hAnsi="Calibri"/>
          <w:lang w:eastAsia="ar-SA"/>
        </w:rPr>
        <w:lastRenderedPageBreak/>
        <w:t xml:space="preserve">The GAC remains committed to protections of IGO names and acronyms at the top and second levels, which are in the public interest given that IGOs, as publicly-funded entities created by governments under international law, are objectively unique rights holders. </w:t>
      </w:r>
    </w:p>
    <w:p w14:paraId="427AFB78" w14:textId="77777777" w:rsidR="00E14522" w:rsidRPr="009149FD" w:rsidRDefault="00E14522" w:rsidP="00C9735F">
      <w:pPr>
        <w:rPr>
          <w:rFonts w:ascii="Calibri" w:hAnsi="Calibri"/>
          <w:lang w:eastAsia="ar-SA"/>
        </w:rPr>
      </w:pPr>
    </w:p>
    <w:p w14:paraId="1C814022" w14:textId="77777777" w:rsidR="00C9735F" w:rsidRPr="009149FD" w:rsidRDefault="00C9735F" w:rsidP="00C9735F">
      <w:pPr>
        <w:rPr>
          <w:rFonts w:ascii="Calibri" w:hAnsi="Calibri"/>
          <w:lang w:eastAsia="ar-SA"/>
        </w:rPr>
      </w:pPr>
      <w:r w:rsidRPr="009149FD">
        <w:rPr>
          <w:rFonts w:ascii="Calibri" w:hAnsi="Calibri"/>
          <w:lang w:eastAsia="ar-SA"/>
        </w:rPr>
        <w:t xml:space="preserve">The GAC recalls its advice since the 2012 Toronto Communiqué in this regard, and remains of the view that: (i) concerning preventive protection at the second level, that notice of a match to an IGO name or acronym to prospective registrants as well as the concerned IGO should be mandated in perpetuity for the concerned name and acronym in two languages and at no cost to IGOs; (ii) concerning curative protection at the second level, and noting the ongoing GNSO PDP on access to curative rights protection measures, that any such mechanism should be separate from the existing UDRP, offer parties an “appeal” through arbitration, and be at no or nominal cost to IGOs; </w:t>
      </w:r>
    </w:p>
    <w:p w14:paraId="57EF8979" w14:textId="77777777" w:rsidR="00E14522" w:rsidRPr="009149FD" w:rsidRDefault="00E14522" w:rsidP="00C9735F">
      <w:pPr>
        <w:rPr>
          <w:rFonts w:ascii="Calibri" w:hAnsi="Calibri"/>
          <w:lang w:eastAsia="ar-SA"/>
        </w:rPr>
      </w:pPr>
    </w:p>
    <w:p w14:paraId="258616EB" w14:textId="77777777" w:rsidR="00C9735F" w:rsidRPr="009149FD" w:rsidRDefault="00C9735F" w:rsidP="00C9735F">
      <w:pPr>
        <w:rPr>
          <w:rFonts w:ascii="Calibri" w:hAnsi="Calibri"/>
          <w:lang w:eastAsia="ar-SA"/>
        </w:rPr>
      </w:pPr>
      <w:r w:rsidRPr="009149FD">
        <w:rPr>
          <w:rFonts w:ascii="Calibri" w:hAnsi="Calibri"/>
          <w:lang w:eastAsia="ar-SA"/>
        </w:rPr>
        <w:t>The GAC notes the ongoing work of the informal “small group” and the efforts of those involved to develop mechanisms that implement the above-mentioned advice. The GAC remains of the view that the preventive protections for IGO acronyms should be maintained pending the implementation of mechanisms for the permanent protection of IGO names and acronyms at the top and second levels.</w:t>
      </w:r>
    </w:p>
    <w:p w14:paraId="242A028D" w14:textId="77777777" w:rsidR="00C9735F" w:rsidRPr="009149FD" w:rsidRDefault="00C9735F" w:rsidP="00C9735F">
      <w:pPr>
        <w:rPr>
          <w:rFonts w:ascii="Calibri" w:hAnsi="Calibri"/>
          <w:b/>
          <w:lang w:eastAsia="ar-SA"/>
        </w:rPr>
      </w:pPr>
    </w:p>
    <w:p w14:paraId="7AB09224" w14:textId="77777777" w:rsidR="00C9735F" w:rsidRPr="009149FD" w:rsidRDefault="00C9735F" w:rsidP="00C9735F">
      <w:pPr>
        <w:rPr>
          <w:rFonts w:ascii="Calibri" w:hAnsi="Calibri"/>
          <w:b/>
          <w:lang w:eastAsia="ar-SA"/>
        </w:rPr>
      </w:pPr>
      <w:r w:rsidRPr="009149FD">
        <w:rPr>
          <w:rFonts w:ascii="Calibri" w:hAnsi="Calibri"/>
          <w:b/>
          <w:lang w:eastAsia="ar-SA"/>
        </w:rPr>
        <w:t>November 2016 (Hyderabad Communique):</w:t>
      </w:r>
    </w:p>
    <w:p w14:paraId="62E374C0" w14:textId="77777777" w:rsidR="00C9735F" w:rsidRPr="009149FD" w:rsidRDefault="00C9735F" w:rsidP="00C9735F">
      <w:pPr>
        <w:rPr>
          <w:rFonts w:ascii="Calibri" w:hAnsi="Calibri"/>
          <w:lang w:eastAsia="ar-SA"/>
        </w:rPr>
      </w:pPr>
      <w:r w:rsidRPr="009149FD">
        <w:rPr>
          <w:rFonts w:ascii="Calibri" w:hAnsi="Calibri"/>
          <w:lang w:eastAsia="ar-SA"/>
        </w:rPr>
        <w:t>The GAC takes note of the letter from the Secretary General of the United Nations to Ministers regarding policy development at ICANN related to the potential unauthorized use of IGO names 8 and acronyms in the Internet Domain Name System. In this respect, the GAC reiterates its concern regarding the issue set forth by the UN Secretary General.</w:t>
      </w:r>
    </w:p>
    <w:p w14:paraId="33DE0A82" w14:textId="77777777" w:rsidR="00E14522" w:rsidRPr="009149FD" w:rsidRDefault="00E14522" w:rsidP="00C9735F">
      <w:pPr>
        <w:rPr>
          <w:rFonts w:ascii="Calibri" w:hAnsi="Calibri"/>
          <w:i/>
          <w:lang w:eastAsia="ar-SA"/>
        </w:rPr>
      </w:pPr>
    </w:p>
    <w:p w14:paraId="4B02C563" w14:textId="6845F15E" w:rsidR="00C9735F" w:rsidRPr="009149FD" w:rsidRDefault="00C9735F" w:rsidP="00C9735F">
      <w:pPr>
        <w:rPr>
          <w:rFonts w:ascii="Calibri" w:hAnsi="Calibri"/>
          <w:i/>
          <w:lang w:eastAsia="ar-SA"/>
        </w:rPr>
      </w:pPr>
      <w:r w:rsidRPr="009149FD">
        <w:rPr>
          <w:rFonts w:ascii="Calibri" w:hAnsi="Calibri"/>
          <w:i/>
          <w:lang w:eastAsia="ar-SA"/>
        </w:rPr>
        <w:t>The GAC advises the ICANN Board:</w:t>
      </w:r>
    </w:p>
    <w:p w14:paraId="445B466C" w14:textId="77777777" w:rsidR="00C9735F" w:rsidRPr="009149FD" w:rsidRDefault="00C9735F" w:rsidP="00E14522">
      <w:pPr>
        <w:ind w:left="720"/>
        <w:rPr>
          <w:rFonts w:ascii="Calibri" w:hAnsi="Calibri"/>
          <w:lang w:eastAsia="ar-SA"/>
        </w:rPr>
      </w:pPr>
      <w:r w:rsidRPr="009149FD">
        <w:rPr>
          <w:rFonts w:ascii="Calibri" w:hAnsi="Calibri"/>
          <w:lang w:eastAsia="ar-SA"/>
        </w:rPr>
        <w:t xml:space="preserve">I. To take action and engage with all parties in order to facilitate, through a transparent and good faith dialogue, the resolution of outstanding inconsistencies between GAC advice and GNSO recommendations with regard to the protection of IGO acronyms in the DNS and to report on progress at ICANN 58. </w:t>
      </w:r>
    </w:p>
    <w:p w14:paraId="255F0DD9" w14:textId="77777777" w:rsidR="00E14522" w:rsidRPr="009149FD" w:rsidRDefault="00E14522" w:rsidP="00E14522">
      <w:pPr>
        <w:ind w:left="720"/>
        <w:rPr>
          <w:rFonts w:ascii="Calibri" w:hAnsi="Calibri"/>
          <w:lang w:eastAsia="ar-SA"/>
        </w:rPr>
      </w:pPr>
    </w:p>
    <w:p w14:paraId="7CA986CE" w14:textId="77777777" w:rsidR="00C9735F" w:rsidRPr="009149FD" w:rsidRDefault="00C9735F" w:rsidP="00E14522">
      <w:pPr>
        <w:ind w:left="720"/>
        <w:rPr>
          <w:rFonts w:ascii="Calibri" w:hAnsi="Calibri"/>
          <w:lang w:eastAsia="ar-SA"/>
        </w:rPr>
      </w:pPr>
      <w:r w:rsidRPr="009149FD">
        <w:rPr>
          <w:rFonts w:ascii="Calibri" w:hAnsi="Calibri"/>
          <w:lang w:eastAsia="ar-SA"/>
        </w:rPr>
        <w:t xml:space="preserve">II. That a starting basis for resolution of differences between GAC Advice and existing GNSO Recommendations would be the small group compromise proposal set out in the October 4, 2016 letter from the ICANN Board Chair to the GNSO, namely that ICANN would establish all of the following, with respect to IGO acronyms at the second level: </w:t>
      </w:r>
    </w:p>
    <w:p w14:paraId="0EA58A6B" w14:textId="77777777" w:rsidR="00C9735F" w:rsidRPr="009149FD" w:rsidRDefault="00C9735F" w:rsidP="00E14522">
      <w:pPr>
        <w:numPr>
          <w:ilvl w:val="1"/>
          <w:numId w:val="31"/>
        </w:numPr>
        <w:rPr>
          <w:rFonts w:ascii="Calibri" w:hAnsi="Calibri"/>
          <w:lang w:eastAsia="ar-SA"/>
        </w:rPr>
      </w:pPr>
      <w:r w:rsidRPr="009149FD">
        <w:rPr>
          <w:rFonts w:ascii="Calibri" w:hAnsi="Calibri"/>
          <w:lang w:eastAsia="ar-SA"/>
        </w:rPr>
        <w:t>a procedure to notify IGOs of third-party registration of their acronyms;</w:t>
      </w:r>
    </w:p>
    <w:p w14:paraId="7FBBEED4" w14:textId="77777777" w:rsidR="00C9735F" w:rsidRPr="009149FD" w:rsidRDefault="00C9735F" w:rsidP="00E14522">
      <w:pPr>
        <w:numPr>
          <w:ilvl w:val="1"/>
          <w:numId w:val="31"/>
        </w:numPr>
        <w:rPr>
          <w:rFonts w:ascii="Calibri" w:hAnsi="Calibri"/>
          <w:lang w:eastAsia="ar-SA"/>
        </w:rPr>
      </w:pPr>
      <w:r w:rsidRPr="009149FD">
        <w:rPr>
          <w:rFonts w:ascii="Calibri" w:hAnsi="Calibri"/>
          <w:lang w:eastAsia="ar-SA"/>
        </w:rPr>
        <w:t>a dispute resolution mechanism modeled on but separate from the UDRP, which provides in particular for appeal to an arbitral tribunal instead of national courts, in conformity with relevant principles of international law; and</w:t>
      </w:r>
    </w:p>
    <w:p w14:paraId="67C6318D" w14:textId="77777777" w:rsidR="00C9735F" w:rsidRPr="009149FD" w:rsidRDefault="00C9735F" w:rsidP="00E14522">
      <w:pPr>
        <w:numPr>
          <w:ilvl w:val="1"/>
          <w:numId w:val="31"/>
        </w:numPr>
        <w:rPr>
          <w:rFonts w:ascii="Calibri" w:hAnsi="Calibri"/>
          <w:lang w:eastAsia="ar-SA"/>
        </w:rPr>
      </w:pPr>
      <w:r w:rsidRPr="009149FD">
        <w:rPr>
          <w:rFonts w:ascii="Calibri" w:hAnsi="Calibri"/>
          <w:lang w:eastAsia="ar-SA"/>
        </w:rPr>
        <w:lastRenderedPageBreak/>
        <w:t xml:space="preserve">an emergency relief (e.g., 24-48 hours) domain name suspension mechanism to combat risk of imminent harm. </w:t>
      </w:r>
    </w:p>
    <w:p w14:paraId="668794CB" w14:textId="77777777" w:rsidR="00E14522" w:rsidRPr="009149FD" w:rsidRDefault="00E14522" w:rsidP="00E14522">
      <w:pPr>
        <w:ind w:left="720"/>
        <w:rPr>
          <w:rFonts w:ascii="Calibri" w:hAnsi="Calibri"/>
          <w:lang w:eastAsia="ar-SA"/>
        </w:rPr>
      </w:pPr>
    </w:p>
    <w:p w14:paraId="3967D5D9" w14:textId="77777777" w:rsidR="00C9735F" w:rsidRPr="009149FD" w:rsidRDefault="00C9735F" w:rsidP="00E14522">
      <w:pPr>
        <w:ind w:left="720"/>
        <w:rPr>
          <w:rFonts w:ascii="Calibri" w:hAnsi="Calibri"/>
          <w:lang w:eastAsia="ar-SA"/>
        </w:rPr>
      </w:pPr>
      <w:r w:rsidRPr="009149FD">
        <w:rPr>
          <w:rFonts w:ascii="Calibri" w:hAnsi="Calibri"/>
          <w:lang w:eastAsia="ar-SA"/>
        </w:rPr>
        <w:t xml:space="preserve">III. That, to facilitate the implementation of the above advice, the GAC invites the GNSO Working Group on Curative Rights Protection Mechanisms to take the small group proposal into account. </w:t>
      </w:r>
    </w:p>
    <w:p w14:paraId="5F83C7B0" w14:textId="77777777" w:rsidR="00C9735F" w:rsidRPr="009149FD" w:rsidRDefault="00C9735F" w:rsidP="00E14522">
      <w:pPr>
        <w:ind w:left="720"/>
        <w:rPr>
          <w:rFonts w:ascii="Calibri" w:hAnsi="Calibri"/>
          <w:lang w:eastAsia="ar-SA"/>
        </w:rPr>
      </w:pPr>
      <w:r w:rsidRPr="009149FD">
        <w:rPr>
          <w:rFonts w:ascii="Calibri" w:hAnsi="Calibri"/>
          <w:lang w:eastAsia="ar-SA"/>
        </w:rPr>
        <w:t xml:space="preserve">IV. That, until such measures are implemented, IGO acronyms on the GAC-provided list remain reserved in two languages. </w:t>
      </w:r>
    </w:p>
    <w:p w14:paraId="17F1ADC7" w14:textId="77777777" w:rsidR="00E14522" w:rsidRPr="009149FD" w:rsidRDefault="00E14522" w:rsidP="00C9735F">
      <w:pPr>
        <w:rPr>
          <w:rFonts w:ascii="Calibri" w:hAnsi="Calibri"/>
          <w:u w:val="single"/>
          <w:lang w:eastAsia="ar-SA"/>
        </w:rPr>
      </w:pPr>
    </w:p>
    <w:p w14:paraId="5D908D51" w14:textId="77777777" w:rsidR="00C9735F" w:rsidRPr="009149FD" w:rsidRDefault="00C9735F" w:rsidP="00C9735F">
      <w:pPr>
        <w:rPr>
          <w:rFonts w:ascii="Calibri" w:hAnsi="Calibri"/>
          <w:lang w:eastAsia="ar-SA"/>
        </w:rPr>
      </w:pPr>
      <w:r w:rsidRPr="009149FD">
        <w:rPr>
          <w:rFonts w:ascii="Calibri" w:hAnsi="Calibri"/>
          <w:u w:val="single"/>
          <w:lang w:eastAsia="ar-SA"/>
        </w:rPr>
        <w:t>Rationale</w:t>
      </w:r>
      <w:r w:rsidRPr="009149FD">
        <w:rPr>
          <w:rFonts w:ascii="Calibri" w:hAnsi="Calibri"/>
          <w:lang w:eastAsia="ar-SA"/>
        </w:rPr>
        <w:t>:</w:t>
      </w:r>
    </w:p>
    <w:p w14:paraId="0D8A493A" w14:textId="38C16008" w:rsidR="00DD257B" w:rsidRPr="009149FD" w:rsidRDefault="00C9735F" w:rsidP="00C9735F">
      <w:pPr>
        <w:rPr>
          <w:rFonts w:ascii="Calibri" w:hAnsi="Calibri"/>
          <w:lang w:eastAsia="ar-SA"/>
        </w:rPr>
      </w:pPr>
      <w:r w:rsidRPr="009149FD">
        <w:rPr>
          <w:rFonts w:ascii="Calibri" w:hAnsi="Calibri"/>
          <w:lang w:eastAsia="ar-SA"/>
        </w:rPr>
        <w:t>IGOs undertake global public service missions, and protecting their names and acronyms in the DNS is in the global public interest. IGOs are unique treaty-based institutions created by governments under international law. The small group compromise strikes a reasonable balance between rights and concerns of both IGOs and legitimate third parties. ICANN’s Bylaws and Core Values indicate that the concerns and interests of entities most affected, here IGOs, should be taken into account in policy development processes.</w:t>
      </w:r>
    </w:p>
    <w:p w14:paraId="56A33B21" w14:textId="77777777" w:rsidR="00C476B7" w:rsidRPr="009149FD" w:rsidRDefault="00C476B7" w:rsidP="00C9735F">
      <w:pPr>
        <w:rPr>
          <w:rFonts w:ascii="Calibri" w:hAnsi="Calibri"/>
          <w:lang w:eastAsia="ar-SA"/>
        </w:rPr>
      </w:pPr>
    </w:p>
    <w:p w14:paraId="4F204C49" w14:textId="27D3A1DA" w:rsidR="00C476B7" w:rsidRPr="009149FD" w:rsidRDefault="00C476B7" w:rsidP="00C9735F">
      <w:pPr>
        <w:rPr>
          <w:rFonts w:ascii="Calibri" w:hAnsi="Calibri"/>
          <w:b/>
          <w:lang w:eastAsia="ar-SA"/>
        </w:rPr>
      </w:pPr>
      <w:r w:rsidRPr="009149FD">
        <w:rPr>
          <w:rFonts w:ascii="Calibri" w:hAnsi="Calibri"/>
          <w:b/>
          <w:lang w:eastAsia="ar-SA"/>
        </w:rPr>
        <w:t>March 2017 (Copenhagen Communique):</w:t>
      </w:r>
    </w:p>
    <w:p w14:paraId="7D501069" w14:textId="77777777" w:rsidR="00C476B7" w:rsidRPr="009149FD" w:rsidRDefault="00C476B7" w:rsidP="00C476B7">
      <w:pPr>
        <w:rPr>
          <w:rFonts w:ascii="Calibri" w:hAnsi="Calibri"/>
          <w:lang w:eastAsia="ar-SA"/>
        </w:rPr>
      </w:pPr>
      <w:r w:rsidRPr="009149FD">
        <w:rPr>
          <w:rFonts w:ascii="Calibri" w:hAnsi="Calibri"/>
          <w:lang w:eastAsia="ar-SA"/>
        </w:rPr>
        <w:t>The GAC notes that a dialogue facilitated by the Board on this topic has begun between the GAC and the GNSO (including its relevant Working Groups). The GAC expects that these discussions would resolve the long-outstanding issue of IGO acronym protections and understands that temporary protections will continue to remain in place until such time as a permanent agreed solution is found.  Based upon the facilitated discussions up to this stage,</w:t>
      </w:r>
    </w:p>
    <w:p w14:paraId="0A47ACE8" w14:textId="77777777" w:rsidR="00C476B7" w:rsidRPr="009149FD" w:rsidRDefault="00C476B7" w:rsidP="00C476B7">
      <w:pPr>
        <w:rPr>
          <w:rFonts w:ascii="Calibri" w:hAnsi="Calibri"/>
          <w:b/>
          <w:bCs/>
          <w:lang w:eastAsia="ar-SA"/>
        </w:rPr>
      </w:pPr>
    </w:p>
    <w:p w14:paraId="03927ABE" w14:textId="77777777" w:rsidR="00C476B7" w:rsidRPr="009149FD" w:rsidRDefault="00C476B7" w:rsidP="00C476B7">
      <w:pPr>
        <w:rPr>
          <w:rFonts w:ascii="Calibri" w:hAnsi="Calibri"/>
          <w:i/>
          <w:lang w:eastAsia="ar-SA"/>
        </w:rPr>
      </w:pPr>
      <w:r w:rsidRPr="009149FD">
        <w:rPr>
          <w:rFonts w:ascii="Calibri" w:hAnsi="Calibri"/>
          <w:bCs/>
          <w:i/>
          <w:lang w:eastAsia="ar-SA"/>
        </w:rPr>
        <w:t>The GAC advises the ICANN Board to:</w:t>
      </w:r>
    </w:p>
    <w:p w14:paraId="257B8266" w14:textId="77777777" w:rsidR="00C476B7" w:rsidRPr="009149FD" w:rsidRDefault="00C476B7" w:rsidP="00C476B7">
      <w:pPr>
        <w:numPr>
          <w:ilvl w:val="0"/>
          <w:numId w:val="50"/>
        </w:numPr>
        <w:rPr>
          <w:rFonts w:ascii="Calibri" w:hAnsi="Calibri"/>
          <w:lang w:eastAsia="ar-SA"/>
        </w:rPr>
      </w:pPr>
      <w:r w:rsidRPr="009149FD">
        <w:rPr>
          <w:rFonts w:ascii="Calibri" w:hAnsi="Calibri"/>
          <w:lang w:eastAsia="ar-SA"/>
        </w:rPr>
        <w:t>pursue implementation of (i) a permanent system of notification to IGOs regarding second-level registration of strings that match their acronyms in up to two languages and (ii) a parallel system of notification to registrants for a more limited time period, in line with both previous GAC advice and GNSO recommendations</w:t>
      </w:r>
      <w:r w:rsidRPr="009149FD">
        <w:rPr>
          <w:rFonts w:ascii="Calibri" w:hAnsi="Calibri"/>
          <w:b/>
          <w:bCs/>
          <w:lang w:eastAsia="ar-SA"/>
        </w:rPr>
        <w:t>;</w:t>
      </w:r>
    </w:p>
    <w:p w14:paraId="0E463F73" w14:textId="77777777" w:rsidR="00C476B7" w:rsidRPr="009149FD" w:rsidRDefault="00C476B7" w:rsidP="00C476B7">
      <w:pPr>
        <w:numPr>
          <w:ilvl w:val="0"/>
          <w:numId w:val="50"/>
        </w:numPr>
        <w:rPr>
          <w:rFonts w:ascii="Calibri" w:hAnsi="Calibri"/>
          <w:lang w:eastAsia="ar-SA"/>
        </w:rPr>
      </w:pPr>
      <w:r w:rsidRPr="009149FD">
        <w:rPr>
          <w:rFonts w:ascii="Calibri" w:hAnsi="Calibri"/>
          <w:lang w:eastAsia="ar-SA"/>
        </w:rPr>
        <w:t>facilitate continued discussions in order to develop a resolution that will reflect (i) the fact that IGOs are in an objectively unique category of rights holders and (ii) a better understanding of relevant GAC Advice, particularly as it relates to IGO immunities recognized under international law as noted by IGO Legal Counsels; and</w:t>
      </w:r>
    </w:p>
    <w:p w14:paraId="37FCE1B0" w14:textId="77777777" w:rsidR="00C476B7" w:rsidRPr="009149FD" w:rsidRDefault="00C476B7" w:rsidP="00C476B7">
      <w:pPr>
        <w:numPr>
          <w:ilvl w:val="0"/>
          <w:numId w:val="50"/>
        </w:numPr>
        <w:rPr>
          <w:rFonts w:ascii="Calibri" w:hAnsi="Calibri"/>
          <w:lang w:eastAsia="ar-SA"/>
        </w:rPr>
      </w:pPr>
      <w:r w:rsidRPr="009149FD">
        <w:rPr>
          <w:rFonts w:ascii="Calibri" w:hAnsi="Calibri"/>
          <w:lang w:eastAsia="ar-SA"/>
        </w:rPr>
        <w:t>urge the Working Group for the ongoing PDP on IGO-INGO Access to Curative Rights Protection Mechanisms to take into account the GAC’s comments on the Initial Report.</w:t>
      </w:r>
    </w:p>
    <w:p w14:paraId="7AC0FDF2" w14:textId="77777777" w:rsidR="00C476B7" w:rsidRPr="009149FD" w:rsidRDefault="00C476B7" w:rsidP="009149FD">
      <w:pPr>
        <w:rPr>
          <w:rFonts w:ascii="Calibri" w:hAnsi="Calibri"/>
          <w:b/>
          <w:bCs/>
          <w:lang w:eastAsia="ar-SA"/>
        </w:rPr>
      </w:pPr>
    </w:p>
    <w:p w14:paraId="7B6AFEA4" w14:textId="58DB198F" w:rsidR="00C476B7" w:rsidRPr="009149FD" w:rsidRDefault="00C476B7" w:rsidP="009149FD">
      <w:pPr>
        <w:rPr>
          <w:rFonts w:ascii="Calibri" w:hAnsi="Calibri"/>
          <w:bCs/>
          <w:u w:val="single"/>
          <w:lang w:eastAsia="ar-SA"/>
        </w:rPr>
      </w:pPr>
      <w:r w:rsidRPr="009149FD">
        <w:rPr>
          <w:rFonts w:ascii="Calibri" w:hAnsi="Calibri"/>
          <w:bCs/>
          <w:u w:val="single"/>
          <w:lang w:eastAsia="ar-SA"/>
        </w:rPr>
        <w:t>Rationale:</w:t>
      </w:r>
    </w:p>
    <w:p w14:paraId="7CF500FB" w14:textId="68706B79" w:rsidR="00C476B7" w:rsidRPr="009149FD" w:rsidRDefault="00C476B7" w:rsidP="00C9735F">
      <w:pPr>
        <w:rPr>
          <w:rFonts w:ascii="Calibri" w:hAnsi="Calibri"/>
          <w:lang w:eastAsia="ar-SA"/>
        </w:rPr>
      </w:pPr>
      <w:r w:rsidRPr="009149FD">
        <w:rPr>
          <w:rFonts w:ascii="Calibri" w:hAnsi="Calibri"/>
          <w:lang w:eastAsia="ar-SA"/>
        </w:rPr>
        <w:lastRenderedPageBreak/>
        <w:t>This Advice captures achievements made to date in the facilitated discussions, in the hope that this will be instrumental in resolving this long-standing issue at the earliest opportunity.</w:t>
      </w:r>
    </w:p>
    <w:p w14:paraId="5E33A6C0" w14:textId="77777777" w:rsidR="00C476B7" w:rsidRPr="009149FD" w:rsidRDefault="00C476B7" w:rsidP="00C9735F">
      <w:pPr>
        <w:rPr>
          <w:rFonts w:ascii="Calibri" w:hAnsi="Calibri"/>
          <w:lang w:eastAsia="ar-SA"/>
        </w:rPr>
      </w:pPr>
    </w:p>
    <w:p w14:paraId="7900D007" w14:textId="3103FC7D" w:rsidR="00C476B7" w:rsidRPr="009149FD" w:rsidRDefault="00C476B7" w:rsidP="00C9735F">
      <w:pPr>
        <w:rPr>
          <w:rFonts w:ascii="Calibri" w:hAnsi="Calibri"/>
          <w:b/>
          <w:lang w:eastAsia="ar-SA"/>
        </w:rPr>
      </w:pPr>
      <w:r w:rsidRPr="009149FD">
        <w:rPr>
          <w:rFonts w:ascii="Calibri" w:hAnsi="Calibri"/>
          <w:b/>
          <w:lang w:eastAsia="ar-SA"/>
        </w:rPr>
        <w:t>June 2017 (Johannesburg Communique):</w:t>
      </w:r>
    </w:p>
    <w:p w14:paraId="5756C7AF" w14:textId="77777777" w:rsidR="00C476B7" w:rsidRPr="009149FD" w:rsidRDefault="00C476B7" w:rsidP="00C476B7">
      <w:pPr>
        <w:rPr>
          <w:rFonts w:ascii="Calibri" w:hAnsi="Calibri"/>
          <w:lang w:eastAsia="ar-SA"/>
        </w:rPr>
      </w:pPr>
      <w:r w:rsidRPr="009149FD">
        <w:rPr>
          <w:rFonts w:ascii="Calibri" w:hAnsi="Calibri"/>
          <w:bCs/>
          <w:lang w:eastAsia="ar-SA"/>
        </w:rPr>
        <w:t>The GAC reiterates its Advice that IGO access to curative dispute resolution mechanism should:</w:t>
      </w:r>
    </w:p>
    <w:p w14:paraId="37376010" w14:textId="77777777" w:rsidR="00C476B7" w:rsidRPr="009149FD" w:rsidRDefault="00C476B7" w:rsidP="00C476B7">
      <w:pPr>
        <w:numPr>
          <w:ilvl w:val="0"/>
          <w:numId w:val="51"/>
        </w:numPr>
        <w:rPr>
          <w:rFonts w:ascii="Calibri" w:hAnsi="Calibri"/>
          <w:lang w:eastAsia="ar-SA"/>
        </w:rPr>
      </w:pPr>
      <w:r w:rsidRPr="009149FD">
        <w:rPr>
          <w:rFonts w:ascii="Calibri" w:hAnsi="Calibri"/>
          <w:lang w:eastAsia="ar-SA"/>
        </w:rPr>
        <w:t>be modeled on, but separate from, the existing Uniform Dispute Resolution Policy (UDRP)</w:t>
      </w:r>
    </w:p>
    <w:p w14:paraId="626D1755" w14:textId="77777777" w:rsidR="00C476B7" w:rsidRPr="009149FD" w:rsidRDefault="00C476B7" w:rsidP="00C476B7">
      <w:pPr>
        <w:numPr>
          <w:ilvl w:val="0"/>
          <w:numId w:val="51"/>
        </w:numPr>
        <w:rPr>
          <w:rFonts w:ascii="Calibri" w:hAnsi="Calibri"/>
          <w:lang w:eastAsia="ar-SA"/>
        </w:rPr>
      </w:pPr>
      <w:r w:rsidRPr="009149FD">
        <w:rPr>
          <w:rFonts w:ascii="Calibri" w:hAnsi="Calibri"/>
          <w:lang w:eastAsia="ar-SA"/>
        </w:rPr>
        <w:t>provide standing based on IGOs’ status as public intergovernmental institutions, and</w:t>
      </w:r>
    </w:p>
    <w:p w14:paraId="0E2509B3" w14:textId="77777777" w:rsidR="00C476B7" w:rsidRPr="009149FD" w:rsidRDefault="00C476B7" w:rsidP="00C476B7">
      <w:pPr>
        <w:numPr>
          <w:ilvl w:val="0"/>
          <w:numId w:val="51"/>
        </w:numPr>
        <w:rPr>
          <w:rFonts w:ascii="Calibri" w:hAnsi="Calibri"/>
          <w:lang w:eastAsia="ar-SA"/>
        </w:rPr>
      </w:pPr>
      <w:r w:rsidRPr="009149FD">
        <w:rPr>
          <w:rFonts w:ascii="Calibri" w:hAnsi="Calibri"/>
          <w:lang w:eastAsia="ar-SA"/>
        </w:rPr>
        <w:t>respect IGOs’ jurisdictional status by facilitating appeals exclusively through arbitration.</w:t>
      </w:r>
    </w:p>
    <w:p w14:paraId="6BA1509F" w14:textId="77777777" w:rsidR="00C476B7" w:rsidRPr="009149FD" w:rsidRDefault="00C476B7" w:rsidP="00C476B7">
      <w:pPr>
        <w:rPr>
          <w:rFonts w:ascii="Calibri" w:hAnsi="Calibri"/>
          <w:lang w:eastAsia="ar-SA"/>
        </w:rPr>
      </w:pPr>
    </w:p>
    <w:p w14:paraId="3DF1C822" w14:textId="77777777" w:rsidR="00C476B7" w:rsidRPr="009149FD" w:rsidRDefault="00C476B7" w:rsidP="00C476B7">
      <w:pPr>
        <w:rPr>
          <w:rFonts w:ascii="Calibri" w:hAnsi="Calibri"/>
          <w:lang w:eastAsia="ar-SA"/>
        </w:rPr>
      </w:pPr>
      <w:r w:rsidRPr="009149FD">
        <w:rPr>
          <w:rFonts w:ascii="Calibri" w:hAnsi="Calibri"/>
          <w:lang w:eastAsia="ar-SA"/>
        </w:rPr>
        <w:t>The GAC expresses concern that a GNSO working group has indicated that it may deliver recommendations which substantially differ from GAC Advice, and calls on the ICANN Board to ensure that such recommendations adequately reflect input and expertise provided by IGOs. </w:t>
      </w:r>
    </w:p>
    <w:p w14:paraId="269EE1A5" w14:textId="77777777" w:rsidR="00C476B7" w:rsidRPr="009149FD" w:rsidRDefault="00C476B7" w:rsidP="009149FD">
      <w:pPr>
        <w:rPr>
          <w:rFonts w:ascii="Calibri" w:hAnsi="Calibri"/>
          <w:b/>
          <w:bCs/>
          <w:lang w:eastAsia="ar-SA"/>
        </w:rPr>
      </w:pPr>
    </w:p>
    <w:p w14:paraId="7F978B5A" w14:textId="3843306A" w:rsidR="00C476B7" w:rsidRPr="009149FD" w:rsidRDefault="00C476B7" w:rsidP="009149FD">
      <w:pPr>
        <w:rPr>
          <w:rFonts w:ascii="Calibri" w:hAnsi="Calibri"/>
          <w:bCs/>
          <w:u w:val="single"/>
          <w:lang w:eastAsia="ar-SA"/>
        </w:rPr>
      </w:pPr>
      <w:r w:rsidRPr="009149FD">
        <w:rPr>
          <w:rFonts w:ascii="Calibri" w:hAnsi="Calibri"/>
          <w:bCs/>
          <w:u w:val="single"/>
          <w:lang w:eastAsia="ar-SA"/>
        </w:rPr>
        <w:t>Rationale:</w:t>
      </w:r>
    </w:p>
    <w:p w14:paraId="73C9F514" w14:textId="77777777" w:rsidR="00C476B7" w:rsidRPr="009149FD" w:rsidRDefault="00C476B7" w:rsidP="00C476B7">
      <w:pPr>
        <w:rPr>
          <w:rFonts w:ascii="Calibri" w:hAnsi="Calibri"/>
          <w:lang w:eastAsia="ar-SA"/>
        </w:rPr>
      </w:pPr>
      <w:r w:rsidRPr="009149FD">
        <w:rPr>
          <w:rFonts w:ascii="Calibri" w:hAnsi="Calibri"/>
          <w:lang w:eastAsia="ar-SA"/>
        </w:rPr>
        <w:t>This Advice aligns with the view of governments that IGOs perform important public functions for citizens worldwide, and that protecting their identities in the DNS serves to minimize the potential for consumer harm.</w:t>
      </w:r>
    </w:p>
    <w:p w14:paraId="6A78A2A1" w14:textId="77777777" w:rsidR="00C476B7" w:rsidRPr="009149FD" w:rsidRDefault="00C476B7" w:rsidP="00C9735F">
      <w:pPr>
        <w:rPr>
          <w:rFonts w:ascii="Calibri" w:hAnsi="Calibri"/>
          <w:lang w:eastAsia="ar-SA"/>
        </w:rPr>
      </w:pPr>
    </w:p>
    <w:p w14:paraId="00FA26DF" w14:textId="4BB7F123" w:rsidR="00C476B7" w:rsidRPr="009149FD" w:rsidRDefault="00C476B7" w:rsidP="00C9735F">
      <w:pPr>
        <w:rPr>
          <w:rFonts w:ascii="Calibri" w:hAnsi="Calibri"/>
          <w:b/>
          <w:lang w:eastAsia="ar-SA"/>
        </w:rPr>
      </w:pPr>
      <w:r w:rsidRPr="009149FD">
        <w:rPr>
          <w:rFonts w:ascii="Calibri" w:hAnsi="Calibri"/>
          <w:b/>
          <w:lang w:eastAsia="ar-SA"/>
        </w:rPr>
        <w:t>November 2017 (Abu Dhabi Communique):</w:t>
      </w:r>
    </w:p>
    <w:p w14:paraId="2E976B04" w14:textId="77777777" w:rsidR="00C476B7" w:rsidRPr="009149FD" w:rsidRDefault="00C476B7" w:rsidP="00C476B7">
      <w:pPr>
        <w:rPr>
          <w:rFonts w:ascii="Calibri" w:hAnsi="Calibri"/>
          <w:lang w:eastAsia="ar-SA"/>
        </w:rPr>
      </w:pPr>
      <w:r w:rsidRPr="009149FD">
        <w:rPr>
          <w:rFonts w:ascii="Calibri" w:hAnsi="Calibri"/>
          <w:lang w:eastAsia="ar-SA"/>
        </w:rPr>
        <w:t>The GAC recalls its longstanding advice on the topic of IGO protections and is closely monitoring the ongoing PDP on IGO-INGO Access to Curative Rights Protection Mechanisms. The GAC remains open to working with the GNSO to try to find a mutually-agreeable resolution to this issue. The GAC also recalls the values of openness, transparency and inclusion, and representativeness and process integrity, that are respectively enshrined in ICANN’s Bylaws and GNSO Operating Procedures.</w:t>
      </w:r>
    </w:p>
    <w:p w14:paraId="4337234B" w14:textId="77777777" w:rsidR="00C476B7" w:rsidRPr="009149FD" w:rsidRDefault="00C476B7" w:rsidP="009149FD">
      <w:pPr>
        <w:rPr>
          <w:rFonts w:ascii="Calibri" w:hAnsi="Calibri"/>
          <w:b/>
          <w:bCs/>
          <w:lang w:eastAsia="ar-SA"/>
        </w:rPr>
      </w:pPr>
    </w:p>
    <w:p w14:paraId="01F13287" w14:textId="77777777" w:rsidR="00C476B7" w:rsidRPr="009149FD" w:rsidRDefault="00C476B7" w:rsidP="009149FD">
      <w:pPr>
        <w:tabs>
          <w:tab w:val="num" w:pos="720"/>
        </w:tabs>
        <w:rPr>
          <w:rFonts w:ascii="Calibri" w:hAnsi="Calibri"/>
          <w:i/>
          <w:lang w:eastAsia="ar-SA"/>
        </w:rPr>
      </w:pPr>
      <w:r w:rsidRPr="009149FD">
        <w:rPr>
          <w:rFonts w:ascii="Calibri" w:hAnsi="Calibri"/>
          <w:bCs/>
          <w:i/>
          <w:lang w:eastAsia="ar-SA"/>
        </w:rPr>
        <w:t>The GAC advises the ICANN Board to</w:t>
      </w:r>
      <w:r w:rsidRPr="009149FD">
        <w:rPr>
          <w:rFonts w:ascii="Calibri" w:hAnsi="Calibri"/>
          <w:i/>
          <w:lang w:eastAsia="ar-SA"/>
        </w:rPr>
        <w:t>:</w:t>
      </w:r>
    </w:p>
    <w:p w14:paraId="1D2C0FC1" w14:textId="77777777" w:rsidR="00C476B7" w:rsidRPr="009149FD" w:rsidRDefault="00C476B7" w:rsidP="009149FD">
      <w:pPr>
        <w:numPr>
          <w:ilvl w:val="0"/>
          <w:numId w:val="52"/>
        </w:numPr>
        <w:tabs>
          <w:tab w:val="num" w:pos="1440"/>
        </w:tabs>
        <w:rPr>
          <w:rFonts w:ascii="Calibri" w:hAnsi="Calibri"/>
          <w:lang w:eastAsia="ar-SA"/>
        </w:rPr>
      </w:pPr>
      <w:r w:rsidRPr="009149FD">
        <w:rPr>
          <w:rFonts w:ascii="Calibri" w:hAnsi="Calibri"/>
          <w:lang w:eastAsia="ar-SA"/>
        </w:rPr>
        <w:t>review closely the decisions on this issue in order to ensure that they are compatible with these values and reflect the full factual record.</w:t>
      </w:r>
    </w:p>
    <w:p w14:paraId="1420D125" w14:textId="77777777" w:rsidR="00C476B7" w:rsidRPr="009149FD" w:rsidRDefault="00C476B7" w:rsidP="009149FD">
      <w:pPr>
        <w:rPr>
          <w:rFonts w:ascii="Calibri" w:hAnsi="Calibri"/>
          <w:b/>
          <w:bCs/>
          <w:lang w:eastAsia="ar-SA"/>
        </w:rPr>
      </w:pPr>
    </w:p>
    <w:p w14:paraId="3E65271F" w14:textId="1DEA5E7A" w:rsidR="00C476B7" w:rsidRPr="009149FD" w:rsidRDefault="00C476B7" w:rsidP="009149FD">
      <w:pPr>
        <w:rPr>
          <w:rFonts w:ascii="Calibri" w:hAnsi="Calibri"/>
          <w:bCs/>
          <w:u w:val="single"/>
          <w:lang w:eastAsia="ar-SA"/>
        </w:rPr>
      </w:pPr>
      <w:r w:rsidRPr="009149FD">
        <w:rPr>
          <w:rFonts w:ascii="Calibri" w:hAnsi="Calibri"/>
          <w:bCs/>
          <w:u w:val="single"/>
          <w:lang w:eastAsia="ar-SA"/>
        </w:rPr>
        <w:t>Rationale:</w:t>
      </w:r>
    </w:p>
    <w:p w14:paraId="4A043176" w14:textId="77777777" w:rsidR="00C476B7" w:rsidRPr="009149FD" w:rsidRDefault="00C476B7" w:rsidP="009149FD">
      <w:pPr>
        <w:rPr>
          <w:rFonts w:ascii="Calibri" w:hAnsi="Calibri"/>
          <w:bCs/>
          <w:u w:val="single"/>
          <w:lang w:eastAsia="ar-SA"/>
        </w:rPr>
      </w:pPr>
    </w:p>
    <w:p w14:paraId="499AB018" w14:textId="354D3FFC" w:rsidR="00C476B7" w:rsidRDefault="00C476B7" w:rsidP="00C476B7">
      <w:pPr>
        <w:rPr>
          <w:rFonts w:ascii="Calibri" w:hAnsi="Calibri"/>
          <w:lang w:eastAsia="ar-SA"/>
        </w:rPr>
      </w:pPr>
      <w:r w:rsidRPr="009149FD">
        <w:rPr>
          <w:rFonts w:ascii="Calibri" w:hAnsi="Calibri"/>
          <w:lang w:eastAsia="ar-SA"/>
        </w:rPr>
        <w:t xml:space="preserve">Although the ICANN Community is still awaiting the final report for the PDP on IGO-INGO Access to Curative Rights Protection Mechanisms, preliminary communications indicate that the Working Group’s proposal will conflict with GAC advice on the issue and GAC input to the PDP as well as the comments of over 20 IGOs who submitted comments to the Working Group’s draft report. The Board plays an important role in ensuring the proper application of the ICANN Bylaws and GNSO Operating Procedures, </w:t>
      </w:r>
      <w:r w:rsidRPr="009149FD">
        <w:rPr>
          <w:rFonts w:ascii="Calibri" w:hAnsi="Calibri"/>
          <w:lang w:eastAsia="ar-SA"/>
        </w:rPr>
        <w:lastRenderedPageBreak/>
        <w:t>and the GAC expects that a basic safeguard would be a close Board review of GNSO policy recommendations, especially where such recommendations directly contradict GAC advice.</w:t>
      </w:r>
    </w:p>
    <w:p w14:paraId="6F9C78F7" w14:textId="60D99470" w:rsidR="00103EE0" w:rsidRDefault="00103EE0" w:rsidP="00C476B7">
      <w:pPr>
        <w:rPr>
          <w:rFonts w:ascii="Calibri" w:hAnsi="Calibri"/>
          <w:lang w:eastAsia="ar-SA"/>
        </w:rPr>
      </w:pPr>
    </w:p>
    <w:p w14:paraId="16207E82" w14:textId="4FF9F290" w:rsidR="00103EE0" w:rsidRPr="00A613CD" w:rsidRDefault="00103EE0" w:rsidP="00C476B7">
      <w:pPr>
        <w:rPr>
          <w:rFonts w:ascii="Calibri" w:hAnsi="Calibri"/>
          <w:b/>
          <w:lang w:eastAsia="ar-SA"/>
        </w:rPr>
      </w:pPr>
      <w:r w:rsidRPr="00A613CD">
        <w:rPr>
          <w:rFonts w:ascii="Calibri" w:hAnsi="Calibri"/>
          <w:b/>
          <w:lang w:eastAsia="ar-SA"/>
        </w:rPr>
        <w:t>March 2018 (San Juan Communique):</w:t>
      </w:r>
    </w:p>
    <w:p w14:paraId="505B33AC" w14:textId="77777777" w:rsidR="00103EE0" w:rsidRPr="00103EE0" w:rsidRDefault="00103EE0" w:rsidP="00103EE0">
      <w:pPr>
        <w:rPr>
          <w:rFonts w:ascii="Calibri" w:hAnsi="Calibri"/>
          <w:lang w:eastAsia="ar-SA"/>
        </w:rPr>
      </w:pPr>
      <w:r w:rsidRPr="00103EE0">
        <w:rPr>
          <w:rFonts w:ascii="Calibri" w:hAnsi="Calibri"/>
          <w:lang w:eastAsia="ar-SA"/>
        </w:rPr>
        <w:t xml:space="preserve">Noting ongoing developments in the PDP on IGO access to curative rights protection mechanisms, which the GAC is monitoring closely, the GAC affirms its advice from previous Communiqués concerning preventative protection of IGO identifiers, recalls the importance of maintaining temporary protections until a permanent resolution on IGO identifiers is reached in order prevent irreparable harm to IGOs and </w:t>
      </w:r>
    </w:p>
    <w:p w14:paraId="55DA297F" w14:textId="77777777" w:rsidR="00103EE0" w:rsidRPr="00103EE0" w:rsidRDefault="00103EE0" w:rsidP="00103EE0">
      <w:pPr>
        <w:rPr>
          <w:rFonts w:ascii="Calibri" w:hAnsi="Calibri"/>
          <w:lang w:eastAsia="ar-SA"/>
        </w:rPr>
      </w:pPr>
    </w:p>
    <w:p w14:paraId="2D76C913" w14:textId="77777777" w:rsidR="00103EE0" w:rsidRPr="00103EE0" w:rsidRDefault="00103EE0" w:rsidP="00103EE0">
      <w:pPr>
        <w:rPr>
          <w:rFonts w:ascii="Calibri" w:hAnsi="Calibri"/>
          <w:lang w:eastAsia="ar-SA"/>
        </w:rPr>
      </w:pPr>
      <w:r w:rsidRPr="00103EE0">
        <w:rPr>
          <w:rFonts w:ascii="Calibri" w:hAnsi="Calibri"/>
          <w:lang w:eastAsia="ar-SA"/>
        </w:rPr>
        <w:t xml:space="preserve">a. advises the ICANN Board to [e]nsure that the list of IGOs eligible for preventative protection is as accurate and complete as possible. </w:t>
      </w:r>
    </w:p>
    <w:p w14:paraId="410CB2DF" w14:textId="77777777" w:rsidR="00103EE0" w:rsidRPr="00103EE0" w:rsidRDefault="00103EE0" w:rsidP="00103EE0">
      <w:pPr>
        <w:rPr>
          <w:rFonts w:ascii="Calibri" w:hAnsi="Calibri"/>
          <w:lang w:eastAsia="ar-SA"/>
        </w:rPr>
      </w:pPr>
    </w:p>
    <w:p w14:paraId="1F36EE1B" w14:textId="77777777" w:rsidR="00103EE0" w:rsidRPr="00103EE0" w:rsidRDefault="00103EE0" w:rsidP="00103EE0">
      <w:pPr>
        <w:rPr>
          <w:rFonts w:ascii="Calibri" w:hAnsi="Calibri"/>
          <w:lang w:eastAsia="ar-SA"/>
        </w:rPr>
      </w:pPr>
      <w:r w:rsidRPr="00103EE0">
        <w:rPr>
          <w:rFonts w:ascii="Calibri" w:hAnsi="Calibri"/>
          <w:u w:val="single"/>
          <w:lang w:eastAsia="ar-SA"/>
        </w:rPr>
        <w:t>Rationale</w:t>
      </w:r>
      <w:r w:rsidRPr="00103EE0">
        <w:rPr>
          <w:rFonts w:ascii="Calibri" w:hAnsi="Calibri"/>
          <w:lang w:eastAsia="ar-SA"/>
        </w:rPr>
        <w:t xml:space="preserve">: </w:t>
      </w:r>
    </w:p>
    <w:p w14:paraId="1959342A" w14:textId="77777777" w:rsidR="00103EE0" w:rsidRPr="00103EE0" w:rsidRDefault="00103EE0" w:rsidP="00103EE0">
      <w:pPr>
        <w:rPr>
          <w:rFonts w:ascii="Calibri" w:hAnsi="Calibri"/>
          <w:lang w:eastAsia="ar-SA"/>
        </w:rPr>
      </w:pPr>
    </w:p>
    <w:p w14:paraId="0E32E522" w14:textId="77777777" w:rsidR="00103EE0" w:rsidRPr="00103EE0" w:rsidRDefault="00103EE0" w:rsidP="00103EE0">
      <w:pPr>
        <w:rPr>
          <w:rFonts w:ascii="Calibri" w:hAnsi="Calibri"/>
          <w:lang w:eastAsia="ar-SA"/>
        </w:rPr>
      </w:pPr>
      <w:r w:rsidRPr="00103EE0">
        <w:rPr>
          <w:rFonts w:ascii="Calibri" w:hAnsi="Calibri"/>
          <w:lang w:eastAsia="ar-SA"/>
        </w:rPr>
        <w:t>Despite indications to the contrary, the GNSO has still not concluded its PDP on curative rights protection mechanisms. The GAC and IGOs remain fully engaged on this issue and emphasize that a removal of interim protections before a permanent decision on IGO acronym protection is taken could result in irreparable harm to IGOs. In the interim, ICANN has moved forward to implement GAC advice related to protection of IGO full names at the second level. These protections will be based on a list of IGOs that fulfil previously agreed-upon criteria. To ensure this advice is effectively implemented, following significant work undertaken by IGOs resulting in significant progress on compiling this list, a focused effort is needed to contact remaining IGOs, so their names are protected accurately in the chosen two languages. ICANN has been in contact with the OECD and WIPO on this initiative, which the GAC supports.</w:t>
      </w:r>
    </w:p>
    <w:p w14:paraId="1ABC7731" w14:textId="28B53781" w:rsidR="00103EE0" w:rsidRDefault="00103EE0" w:rsidP="00C476B7">
      <w:pPr>
        <w:rPr>
          <w:rFonts w:ascii="Calibri" w:hAnsi="Calibri"/>
          <w:lang w:eastAsia="ar-SA"/>
        </w:rPr>
      </w:pPr>
    </w:p>
    <w:p w14:paraId="4B1F27D4" w14:textId="1DB56C6C" w:rsidR="00054C61" w:rsidRPr="00A613CD" w:rsidRDefault="00054C61" w:rsidP="00C476B7">
      <w:pPr>
        <w:rPr>
          <w:rFonts w:ascii="Calibri" w:hAnsi="Calibri"/>
          <w:b/>
          <w:lang w:eastAsia="ar-SA"/>
        </w:rPr>
      </w:pPr>
      <w:r w:rsidRPr="00A613CD">
        <w:rPr>
          <w:rFonts w:ascii="Calibri" w:hAnsi="Calibri"/>
          <w:b/>
          <w:lang w:eastAsia="ar-SA"/>
        </w:rPr>
        <w:t>June 2018 (Panama Communique):</w:t>
      </w:r>
    </w:p>
    <w:p w14:paraId="71A08FBD" w14:textId="77777777" w:rsidR="00054C61" w:rsidRDefault="00054C61" w:rsidP="00C476B7">
      <w:pPr>
        <w:rPr>
          <w:rFonts w:ascii="Calibri" w:hAnsi="Calibri"/>
          <w:lang w:eastAsia="ar-SA"/>
        </w:rPr>
      </w:pPr>
      <w:r w:rsidRPr="00A613CD">
        <w:rPr>
          <w:rFonts w:ascii="Calibri" w:hAnsi="Calibri"/>
          <w:i/>
          <w:lang w:eastAsia="ar-SA"/>
        </w:rPr>
        <w:t>The GAC advises the ICANN Board to:</w:t>
      </w:r>
      <w:r>
        <w:rPr>
          <w:rFonts w:ascii="Calibri" w:hAnsi="Calibri"/>
          <w:lang w:eastAsia="ar-SA"/>
        </w:rPr>
        <w:cr/>
        <w:t xml:space="preserve">i. </w:t>
      </w:r>
      <w:r w:rsidRPr="00054C61">
        <w:rPr>
          <w:rFonts w:ascii="Calibri" w:hAnsi="Calibri"/>
          <w:lang w:eastAsia="ar-SA"/>
        </w:rPr>
        <w:t>Maintain current temporary protections of IGO acro</w:t>
      </w:r>
      <w:r>
        <w:rPr>
          <w:rFonts w:ascii="Calibri" w:hAnsi="Calibri"/>
          <w:lang w:eastAsia="ar-SA"/>
        </w:rPr>
        <w:t xml:space="preserve">nyms until a permanent </w:t>
      </w:r>
      <w:r w:rsidRPr="00054C61">
        <w:rPr>
          <w:rFonts w:ascii="Calibri" w:hAnsi="Calibri"/>
          <w:lang w:eastAsia="ar-SA"/>
        </w:rPr>
        <w:t>means of protecting these ide</w:t>
      </w:r>
      <w:r>
        <w:rPr>
          <w:rFonts w:ascii="Calibri" w:hAnsi="Calibri"/>
          <w:lang w:eastAsia="ar-SA"/>
        </w:rPr>
        <w:t>ntifiers is put into place; [and]</w:t>
      </w:r>
    </w:p>
    <w:p w14:paraId="277157BD" w14:textId="77777777" w:rsidR="00054C61" w:rsidRDefault="00054C61" w:rsidP="00C476B7">
      <w:pPr>
        <w:rPr>
          <w:rFonts w:ascii="Calibri" w:hAnsi="Calibri"/>
          <w:lang w:eastAsia="ar-SA"/>
        </w:rPr>
      </w:pPr>
      <w:r>
        <w:rPr>
          <w:rFonts w:ascii="Calibri" w:hAnsi="Calibri"/>
          <w:lang w:eastAsia="ar-SA"/>
        </w:rPr>
        <w:t xml:space="preserve">ii. </w:t>
      </w:r>
      <w:r w:rsidRPr="00054C61">
        <w:rPr>
          <w:rFonts w:ascii="Calibri" w:hAnsi="Calibri"/>
          <w:lang w:eastAsia="ar-SA"/>
        </w:rPr>
        <w:t>Work with the GNSO and the GAC followin</w:t>
      </w:r>
      <w:r>
        <w:rPr>
          <w:rFonts w:ascii="Calibri" w:hAnsi="Calibri"/>
          <w:lang w:eastAsia="ar-SA"/>
        </w:rPr>
        <w:t xml:space="preserve">g the completion of the ongoing </w:t>
      </w:r>
      <w:r w:rsidRPr="00054C61">
        <w:rPr>
          <w:rFonts w:ascii="Calibri" w:hAnsi="Calibri"/>
          <w:lang w:eastAsia="ar-SA"/>
        </w:rPr>
        <w:t xml:space="preserve">PDP on IGO-INGO access to curative rights </w:t>
      </w:r>
      <w:r>
        <w:rPr>
          <w:rFonts w:ascii="Calibri" w:hAnsi="Calibri"/>
          <w:lang w:eastAsia="ar-SA"/>
        </w:rPr>
        <w:t xml:space="preserve">protection mechanisms to ensure </w:t>
      </w:r>
      <w:r w:rsidRPr="00054C61">
        <w:rPr>
          <w:rFonts w:ascii="Calibri" w:hAnsi="Calibri"/>
          <w:lang w:eastAsia="ar-SA"/>
        </w:rPr>
        <w:t>that GAC advice on protection of IGO acronym</w:t>
      </w:r>
      <w:r>
        <w:rPr>
          <w:rFonts w:ascii="Calibri" w:hAnsi="Calibri"/>
          <w:lang w:eastAsia="ar-SA"/>
        </w:rPr>
        <w:t xml:space="preserve">s, which includes the available </w:t>
      </w:r>
      <w:r w:rsidRPr="00054C61">
        <w:rPr>
          <w:rFonts w:ascii="Calibri" w:hAnsi="Calibri"/>
          <w:lang w:eastAsia="ar-SA"/>
        </w:rPr>
        <w:t>“small group” proposal, is adequately taken i</w:t>
      </w:r>
      <w:r>
        <w:rPr>
          <w:rFonts w:ascii="Calibri" w:hAnsi="Calibri"/>
          <w:lang w:eastAsia="ar-SA"/>
        </w:rPr>
        <w:t xml:space="preserve">nto account also in any related </w:t>
      </w:r>
      <w:r w:rsidRPr="00054C61">
        <w:rPr>
          <w:rFonts w:ascii="Calibri" w:hAnsi="Calibri"/>
          <w:lang w:eastAsia="ar-SA"/>
        </w:rPr>
        <w:t>Board decision</w:t>
      </w:r>
      <w:r>
        <w:rPr>
          <w:rFonts w:ascii="Calibri" w:hAnsi="Calibri"/>
          <w:lang w:eastAsia="ar-SA"/>
        </w:rPr>
        <w:t xml:space="preserve"> …</w:t>
      </w:r>
      <w:r w:rsidRPr="00054C61">
        <w:rPr>
          <w:rFonts w:ascii="Calibri" w:hAnsi="Calibri"/>
          <w:lang w:eastAsia="ar-SA"/>
        </w:rPr>
        <w:cr/>
      </w:r>
    </w:p>
    <w:p w14:paraId="540D3BDB" w14:textId="2DC84897" w:rsidR="00054C61" w:rsidRPr="009149FD" w:rsidRDefault="00054C61" w:rsidP="00C476B7">
      <w:pPr>
        <w:rPr>
          <w:rFonts w:ascii="Calibri" w:hAnsi="Calibri"/>
          <w:lang w:eastAsia="ar-SA"/>
        </w:rPr>
      </w:pPr>
      <w:r w:rsidRPr="00A613CD">
        <w:rPr>
          <w:rFonts w:ascii="Calibri" w:hAnsi="Calibri"/>
          <w:u w:val="single"/>
          <w:lang w:eastAsia="ar-SA"/>
        </w:rPr>
        <w:t>Rationale</w:t>
      </w:r>
      <w:r>
        <w:rPr>
          <w:rFonts w:ascii="Calibri" w:hAnsi="Calibri"/>
          <w:lang w:eastAsia="ar-SA"/>
        </w:rPr>
        <w:t>:</w:t>
      </w:r>
      <w:r w:rsidRPr="00054C61">
        <w:rPr>
          <w:rFonts w:ascii="Calibri" w:hAnsi="Calibri"/>
          <w:lang w:eastAsia="ar-SA"/>
        </w:rPr>
        <w:cr/>
        <w:t>The GAC continues to await the long-delayed co</w:t>
      </w:r>
      <w:r>
        <w:rPr>
          <w:rFonts w:ascii="Calibri" w:hAnsi="Calibri"/>
          <w:lang w:eastAsia="ar-SA"/>
        </w:rPr>
        <w:t xml:space="preserve">mpletion of the PDP on IGO-INGO access to </w:t>
      </w:r>
      <w:r w:rsidRPr="00054C61">
        <w:rPr>
          <w:rFonts w:ascii="Calibri" w:hAnsi="Calibri"/>
          <w:lang w:eastAsia="ar-SA"/>
        </w:rPr>
        <w:t>curativ</w:t>
      </w:r>
      <w:r>
        <w:rPr>
          <w:rFonts w:ascii="Calibri" w:hAnsi="Calibri"/>
          <w:lang w:eastAsia="ar-SA"/>
        </w:rPr>
        <w:t xml:space="preserve">e rights protection mechanisms. </w:t>
      </w:r>
      <w:r w:rsidRPr="00054C61">
        <w:rPr>
          <w:rFonts w:ascii="Calibri" w:hAnsi="Calibri"/>
          <w:lang w:eastAsia="ar-SA"/>
        </w:rPr>
        <w:t>As to (</w:t>
      </w:r>
      <w:r>
        <w:rPr>
          <w:rFonts w:ascii="Calibri" w:hAnsi="Calibri"/>
          <w:lang w:eastAsia="ar-SA"/>
        </w:rPr>
        <w:t xml:space="preserve">i), this PDP will have a direct </w:t>
      </w:r>
      <w:r w:rsidRPr="00054C61">
        <w:rPr>
          <w:rFonts w:ascii="Calibri" w:hAnsi="Calibri"/>
          <w:lang w:eastAsia="ar-SA"/>
        </w:rPr>
        <w:t>impact on a permanent means of protecting IGO identifi</w:t>
      </w:r>
      <w:r>
        <w:rPr>
          <w:rFonts w:ascii="Calibri" w:hAnsi="Calibri"/>
          <w:lang w:eastAsia="ar-SA"/>
        </w:rPr>
        <w:t xml:space="preserve">ers, </w:t>
      </w:r>
      <w:r w:rsidRPr="00054C61">
        <w:rPr>
          <w:rFonts w:ascii="Calibri" w:hAnsi="Calibri"/>
          <w:lang w:eastAsia="ar-SA"/>
        </w:rPr>
        <w:t>which has been the subject of longstan</w:t>
      </w:r>
      <w:r>
        <w:rPr>
          <w:rFonts w:ascii="Calibri" w:hAnsi="Calibri"/>
          <w:lang w:eastAsia="ar-SA"/>
        </w:rPr>
        <w:t xml:space="preserve">ding and consistent GAC advice. </w:t>
      </w:r>
      <w:r w:rsidRPr="00054C61">
        <w:rPr>
          <w:rFonts w:ascii="Calibri" w:hAnsi="Calibri"/>
          <w:lang w:eastAsia="ar-SA"/>
        </w:rPr>
        <w:t>As to (ii)</w:t>
      </w:r>
      <w:r>
        <w:rPr>
          <w:rFonts w:ascii="Calibri" w:hAnsi="Calibri"/>
          <w:lang w:eastAsia="ar-SA"/>
        </w:rPr>
        <w:t xml:space="preserve">, the GAC provided input to the </w:t>
      </w:r>
      <w:r w:rsidRPr="00054C61">
        <w:rPr>
          <w:rFonts w:ascii="Calibri" w:hAnsi="Calibri"/>
          <w:lang w:eastAsia="ar-SA"/>
        </w:rPr>
        <w:t>PDP’s draft report in 20</w:t>
      </w:r>
      <w:r>
        <w:rPr>
          <w:rFonts w:ascii="Calibri" w:hAnsi="Calibri"/>
          <w:lang w:eastAsia="ar-SA"/>
        </w:rPr>
        <w:t xml:space="preserve">17, notably on the issue of IGO </w:t>
      </w:r>
      <w:r w:rsidRPr="00054C61">
        <w:rPr>
          <w:rFonts w:ascii="Calibri" w:hAnsi="Calibri"/>
          <w:lang w:eastAsia="ar-SA"/>
        </w:rPr>
        <w:t>immunities, as did individual members and observers. The final report should reflect that</w:t>
      </w:r>
      <w:r>
        <w:rPr>
          <w:rFonts w:ascii="Calibri" w:hAnsi="Calibri"/>
          <w:lang w:eastAsia="ar-SA"/>
        </w:rPr>
        <w:t xml:space="preserve"> </w:t>
      </w:r>
      <w:r w:rsidRPr="00054C61">
        <w:rPr>
          <w:rFonts w:ascii="Calibri" w:hAnsi="Calibri"/>
          <w:lang w:eastAsia="ar-SA"/>
        </w:rPr>
        <w:t>substantial input; noting</w:t>
      </w:r>
      <w:r>
        <w:rPr>
          <w:rFonts w:ascii="Calibri" w:hAnsi="Calibri"/>
          <w:lang w:eastAsia="ar-SA"/>
        </w:rPr>
        <w:t xml:space="preserve"> </w:t>
      </w:r>
      <w:r w:rsidRPr="00054C61">
        <w:rPr>
          <w:rFonts w:ascii="Calibri" w:hAnsi="Calibri"/>
          <w:lang w:eastAsia="ar-SA"/>
        </w:rPr>
        <w:lastRenderedPageBreak/>
        <w:t>that current indications are that t</w:t>
      </w:r>
      <w:r>
        <w:rPr>
          <w:rFonts w:ascii="Calibri" w:hAnsi="Calibri"/>
          <w:lang w:eastAsia="ar-SA"/>
        </w:rPr>
        <w:t xml:space="preserve">he PDP recommendations will not adequately reflect </w:t>
      </w:r>
      <w:r w:rsidRPr="00054C61">
        <w:rPr>
          <w:rFonts w:ascii="Calibri" w:hAnsi="Calibri"/>
          <w:lang w:eastAsia="ar-SA"/>
        </w:rPr>
        <w:t>the GAC’s advice on this topic, the GAC remai</w:t>
      </w:r>
      <w:r>
        <w:rPr>
          <w:rFonts w:ascii="Calibri" w:hAnsi="Calibri"/>
          <w:lang w:eastAsia="ar-SA"/>
        </w:rPr>
        <w:t xml:space="preserve">ns open to discussions with the </w:t>
      </w:r>
      <w:r w:rsidRPr="00054C61">
        <w:rPr>
          <w:rFonts w:ascii="Calibri" w:hAnsi="Calibri"/>
          <w:lang w:eastAsia="ar-SA"/>
        </w:rPr>
        <w:t xml:space="preserve">GNSO and the Board to ensure that this is the case. The GAC notes </w:t>
      </w:r>
      <w:r>
        <w:rPr>
          <w:rFonts w:ascii="Calibri" w:hAnsi="Calibri"/>
          <w:lang w:eastAsia="ar-SA"/>
        </w:rPr>
        <w:t xml:space="preserve">that the work on this PDP began </w:t>
      </w:r>
      <w:r w:rsidRPr="00054C61">
        <w:rPr>
          <w:rFonts w:ascii="Calibri" w:hAnsi="Calibri"/>
          <w:lang w:eastAsia="ar-SA"/>
        </w:rPr>
        <w:t>by at least mid-2014 and has yet to satisfactorily reach</w:t>
      </w:r>
      <w:r>
        <w:rPr>
          <w:rFonts w:ascii="Calibri" w:hAnsi="Calibri"/>
          <w:lang w:eastAsia="ar-SA"/>
        </w:rPr>
        <w:t xml:space="preserve"> a positive resolution. The GAC moreover </w:t>
      </w:r>
      <w:r w:rsidRPr="00054C61">
        <w:rPr>
          <w:rFonts w:ascii="Calibri" w:hAnsi="Calibri"/>
          <w:lang w:eastAsia="ar-SA"/>
        </w:rPr>
        <w:t>notes that a 2007 GNSO Issue Report provi</w:t>
      </w:r>
      <w:r>
        <w:rPr>
          <w:rFonts w:ascii="Calibri" w:hAnsi="Calibri"/>
          <w:lang w:eastAsia="ar-SA"/>
        </w:rPr>
        <w:t xml:space="preserve">ded a blueprint for a means for handling domain name </w:t>
      </w:r>
      <w:r w:rsidRPr="00054C61">
        <w:rPr>
          <w:rFonts w:ascii="Calibri" w:hAnsi="Calibri"/>
          <w:lang w:eastAsia="ar-SA"/>
        </w:rPr>
        <w:t>disputes concerning IGO identifi</w:t>
      </w:r>
      <w:r>
        <w:rPr>
          <w:rFonts w:ascii="Calibri" w:hAnsi="Calibri"/>
          <w:lang w:eastAsia="ar-SA"/>
        </w:rPr>
        <w:t xml:space="preserve">ers which substantially matches the “small group” proposal. The </w:t>
      </w:r>
      <w:r w:rsidRPr="00054C61">
        <w:rPr>
          <w:rFonts w:ascii="Calibri" w:hAnsi="Calibri"/>
          <w:lang w:eastAsia="ar-SA"/>
        </w:rPr>
        <w:t>temporary protections currently in place for IGO acronyms must rem</w:t>
      </w:r>
      <w:r>
        <w:rPr>
          <w:rFonts w:ascii="Calibri" w:hAnsi="Calibri"/>
          <w:lang w:eastAsia="ar-SA"/>
        </w:rPr>
        <w:t xml:space="preserve">ain in place until such time as </w:t>
      </w:r>
      <w:r w:rsidRPr="00054C61">
        <w:rPr>
          <w:rFonts w:ascii="Calibri" w:hAnsi="Calibri"/>
          <w:lang w:eastAsia="ar-SA"/>
        </w:rPr>
        <w:t>the B</w:t>
      </w:r>
      <w:r>
        <w:rPr>
          <w:rFonts w:ascii="Calibri" w:hAnsi="Calibri"/>
          <w:lang w:eastAsia="ar-SA"/>
        </w:rPr>
        <w:t xml:space="preserve">oard makes a decision regarding </w:t>
      </w:r>
      <w:r w:rsidRPr="00054C61">
        <w:rPr>
          <w:rFonts w:ascii="Calibri" w:hAnsi="Calibri"/>
          <w:lang w:eastAsia="ar-SA"/>
        </w:rPr>
        <w:t>the most appropriate means to provide a permanent me</w:t>
      </w:r>
      <w:r>
        <w:rPr>
          <w:rFonts w:ascii="Calibri" w:hAnsi="Calibri"/>
          <w:lang w:eastAsia="ar-SA"/>
        </w:rPr>
        <w:t xml:space="preserve">ans </w:t>
      </w:r>
      <w:r w:rsidRPr="00054C61">
        <w:rPr>
          <w:rFonts w:ascii="Calibri" w:hAnsi="Calibri"/>
          <w:lang w:eastAsia="ar-SA"/>
        </w:rPr>
        <w:t>for protecting these identifiers, given the irreparable harm that cou</w:t>
      </w:r>
      <w:r>
        <w:rPr>
          <w:rFonts w:ascii="Calibri" w:hAnsi="Calibri"/>
          <w:lang w:eastAsia="ar-SA"/>
        </w:rPr>
        <w:t xml:space="preserve">ld result if these acronyms are </w:t>
      </w:r>
      <w:r w:rsidRPr="00054C61">
        <w:rPr>
          <w:rFonts w:ascii="Calibri" w:hAnsi="Calibri"/>
          <w:lang w:eastAsia="ar-SA"/>
        </w:rPr>
        <w:t>released from the temporary reserve list before a permanent mechanism is established</w:t>
      </w:r>
      <w:r>
        <w:rPr>
          <w:rFonts w:ascii="Calibri" w:hAnsi="Calibri"/>
          <w:lang w:eastAsia="ar-SA"/>
        </w:rPr>
        <w:t xml:space="preserve"> …</w:t>
      </w:r>
    </w:p>
    <w:p w14:paraId="04A51233" w14:textId="77777777" w:rsidR="00C476B7" w:rsidRPr="009149FD" w:rsidRDefault="00C476B7" w:rsidP="00C9735F">
      <w:pPr>
        <w:rPr>
          <w:rFonts w:ascii="Calibri" w:hAnsi="Calibri"/>
          <w:lang w:eastAsia="ar-SA"/>
        </w:rPr>
      </w:pPr>
    </w:p>
    <w:p w14:paraId="69F36046" w14:textId="00C728A5" w:rsidR="00DD257B" w:rsidRPr="009149FD" w:rsidRDefault="00DD257B" w:rsidP="00C9735F">
      <w:pPr>
        <w:rPr>
          <w:rFonts w:ascii="Calibri" w:hAnsi="Calibri"/>
          <w:lang w:eastAsia="ar-SA"/>
        </w:rPr>
      </w:pPr>
      <w:r w:rsidRPr="009149FD">
        <w:rPr>
          <w:rFonts w:ascii="Calibri" w:hAnsi="Calibri"/>
          <w:lang w:eastAsia="ar-SA"/>
        </w:rPr>
        <w:br w:type="page"/>
      </w:r>
    </w:p>
    <w:p w14:paraId="3F25EDF9" w14:textId="303F35B6" w:rsidR="00DD257B" w:rsidRPr="009149FD" w:rsidRDefault="00DD257B" w:rsidP="00DD257B">
      <w:pPr>
        <w:pStyle w:val="Heading1"/>
        <w:rPr>
          <w:rFonts w:ascii="Calibri" w:hAnsi="Calibri"/>
        </w:rPr>
      </w:pPr>
      <w:bookmarkStart w:id="531" w:name="_Toc518658702"/>
      <w:r w:rsidRPr="009149FD">
        <w:rPr>
          <w:rFonts w:ascii="Calibri" w:hAnsi="Calibri"/>
        </w:rPr>
        <w:t xml:space="preserve">Annex </w:t>
      </w:r>
      <w:r w:rsidR="00BC5127">
        <w:rPr>
          <w:rFonts w:ascii="Calibri" w:hAnsi="Calibri"/>
        </w:rPr>
        <w:t>F</w:t>
      </w:r>
      <w:r w:rsidR="00BC5127" w:rsidRPr="009149FD">
        <w:rPr>
          <w:rFonts w:ascii="Calibri" w:hAnsi="Calibri"/>
        </w:rPr>
        <w:t xml:space="preserve"> </w:t>
      </w:r>
      <w:r w:rsidRPr="009149FD">
        <w:rPr>
          <w:rFonts w:ascii="Calibri" w:hAnsi="Calibri"/>
        </w:rPr>
        <w:t>– Final Memo from External Legal Expert</w:t>
      </w:r>
      <w:bookmarkEnd w:id="531"/>
    </w:p>
    <w:p w14:paraId="2D273A28" w14:textId="77777777" w:rsidR="00DD257B" w:rsidRPr="009149FD" w:rsidRDefault="00DD257B" w:rsidP="00DD257B">
      <w:pPr>
        <w:rPr>
          <w:rFonts w:ascii="Calibri" w:hAnsi="Calibri"/>
        </w:rPr>
      </w:pPr>
    </w:p>
    <w:p w14:paraId="54EEDC0F" w14:textId="77777777" w:rsidR="00DD257B" w:rsidRPr="009149FD" w:rsidRDefault="00DD257B" w:rsidP="00DD257B">
      <w:pPr>
        <w:pStyle w:val="Heading2"/>
        <w:rPr>
          <w:rFonts w:ascii="Calibri" w:hAnsi="Calibri"/>
        </w:rPr>
      </w:pPr>
      <w:r w:rsidRPr="009149FD">
        <w:rPr>
          <w:rFonts w:ascii="Calibri" w:hAnsi="Calibri"/>
        </w:rPr>
        <w:t>Full Text of Legal Memo on IGO Jurisdictional Immunity Prepared by Professor Edward Swaine</w:t>
      </w:r>
    </w:p>
    <w:p w14:paraId="7D49C372" w14:textId="77777777" w:rsidR="00C9735F" w:rsidRPr="009149FD" w:rsidRDefault="00C9735F" w:rsidP="00C9735F">
      <w:pPr>
        <w:rPr>
          <w:rFonts w:ascii="Calibri" w:hAnsi="Calibri"/>
          <w:lang w:eastAsia="ar-SA"/>
        </w:rPr>
      </w:pPr>
    </w:p>
    <w:p w14:paraId="0D27DFA9" w14:textId="77777777" w:rsidR="00C9735F" w:rsidRPr="009149FD" w:rsidRDefault="00C9735F" w:rsidP="00C9735F">
      <w:pPr>
        <w:rPr>
          <w:rFonts w:ascii="Calibri" w:hAnsi="Calibri"/>
          <w:lang w:eastAsia="ar-SA"/>
        </w:rPr>
      </w:pPr>
    </w:p>
    <w:p w14:paraId="65121BD2" w14:textId="77777777" w:rsidR="00DC41B8" w:rsidRPr="009149FD" w:rsidRDefault="00DC41B8" w:rsidP="00DC41B8">
      <w:pPr>
        <w:rPr>
          <w:rFonts w:ascii="Calibri" w:hAnsi="Calibri"/>
          <w:lang w:eastAsia="ar-SA"/>
        </w:rPr>
      </w:pPr>
    </w:p>
    <w:p w14:paraId="12B5394D" w14:textId="77777777" w:rsidR="00A95631" w:rsidRPr="009149FD" w:rsidRDefault="00A95631" w:rsidP="00DC41B8">
      <w:pPr>
        <w:rPr>
          <w:rFonts w:ascii="Calibri" w:hAnsi="Calibri"/>
          <w:lang w:eastAsia="ar-SA"/>
        </w:rPr>
        <w:sectPr w:rsidR="00A95631" w:rsidRPr="009149FD" w:rsidSect="000D3BFA">
          <w:footnotePr>
            <w:numRestart w:val="eachSect"/>
          </w:footnotePr>
          <w:pgSz w:w="12240" w:h="15840"/>
          <w:pgMar w:top="1440" w:right="1800" w:bottom="1440" w:left="1800" w:header="720" w:footer="720" w:gutter="0"/>
          <w:cols w:space="720"/>
          <w:docGrid w:linePitch="360"/>
        </w:sectPr>
      </w:pPr>
    </w:p>
    <w:p w14:paraId="7437444E" w14:textId="147D6D0B" w:rsidR="00A95631" w:rsidRPr="009149FD" w:rsidRDefault="00A95631" w:rsidP="009149FD">
      <w:pPr>
        <w:pStyle w:val="Heading1"/>
        <w:rPr>
          <w:rFonts w:ascii="Calibri" w:hAnsi="Calibri"/>
        </w:rPr>
      </w:pPr>
      <w:bookmarkStart w:id="532" w:name="_Toc518658703"/>
      <w:r w:rsidRPr="009149FD">
        <w:rPr>
          <w:rFonts w:ascii="Calibri" w:hAnsi="Calibri"/>
        </w:rPr>
        <w:lastRenderedPageBreak/>
        <w:t xml:space="preserve">Annex </w:t>
      </w:r>
      <w:r w:rsidR="00BC5127">
        <w:rPr>
          <w:rFonts w:ascii="Calibri" w:hAnsi="Calibri"/>
        </w:rPr>
        <w:t>G</w:t>
      </w:r>
      <w:r w:rsidRPr="009149FD">
        <w:rPr>
          <w:rFonts w:ascii="Calibri" w:hAnsi="Calibri"/>
        </w:rPr>
        <w:t xml:space="preserve"> – Background </w:t>
      </w:r>
      <w:r w:rsidR="00A21A8F">
        <w:rPr>
          <w:rFonts w:ascii="Calibri" w:hAnsi="Calibri"/>
        </w:rPr>
        <w:t xml:space="preserve">to the </w:t>
      </w:r>
      <w:r w:rsidR="00FD75A1">
        <w:rPr>
          <w:rFonts w:ascii="Calibri" w:hAnsi="Calibri"/>
        </w:rPr>
        <w:t>Working Group</w:t>
      </w:r>
      <w:r w:rsidR="00A21A8F">
        <w:rPr>
          <w:rFonts w:ascii="Calibri" w:hAnsi="Calibri"/>
        </w:rPr>
        <w:t>’s Initial Recommendation concerning</w:t>
      </w:r>
      <w:r w:rsidRPr="009149FD">
        <w:rPr>
          <w:rFonts w:ascii="Calibri" w:hAnsi="Calibri"/>
        </w:rPr>
        <w:t xml:space="preserve"> Article 6</w:t>
      </w:r>
      <w:r w:rsidRPr="009149FD">
        <w:rPr>
          <w:rFonts w:ascii="Calibri" w:hAnsi="Calibri"/>
          <w:i/>
        </w:rPr>
        <w:t>ter</w:t>
      </w:r>
      <w:r w:rsidRPr="009149FD">
        <w:rPr>
          <w:rFonts w:ascii="Calibri" w:hAnsi="Calibri"/>
        </w:rPr>
        <w:t xml:space="preserve"> of the Paris Convention for the Protection of Industrial Property</w:t>
      </w:r>
      <w:bookmarkEnd w:id="532"/>
    </w:p>
    <w:p w14:paraId="647F78FE" w14:textId="77777777" w:rsidR="00A95631" w:rsidRPr="009149FD" w:rsidRDefault="00A95631" w:rsidP="00A95631">
      <w:pPr>
        <w:rPr>
          <w:rFonts w:ascii="Calibri" w:hAnsi="Calibri"/>
          <w:lang w:val="en-GB" w:eastAsia="ar-SA"/>
        </w:rPr>
      </w:pPr>
    </w:p>
    <w:p w14:paraId="09518EDB" w14:textId="546F1546" w:rsidR="00A95631" w:rsidRPr="009149FD" w:rsidRDefault="006A2C36" w:rsidP="00A95631">
      <w:pPr>
        <w:rPr>
          <w:rFonts w:ascii="Calibri" w:hAnsi="Calibri"/>
          <w:lang w:val="en-GB" w:eastAsia="ar-SA"/>
        </w:rPr>
      </w:pPr>
      <w:r w:rsidRPr="009149FD">
        <w:rPr>
          <w:rFonts w:ascii="Calibri" w:hAnsi="Calibri"/>
          <w:lang w:val="en-GB" w:eastAsia="ar-SA"/>
        </w:rPr>
        <w:t xml:space="preserve">The following text is excerpted from the </w:t>
      </w:r>
      <w:r w:rsidR="00FD75A1">
        <w:rPr>
          <w:rFonts w:ascii="Calibri" w:hAnsi="Calibri"/>
          <w:lang w:val="en-GB" w:eastAsia="ar-SA"/>
        </w:rPr>
        <w:t>Working Group</w:t>
      </w:r>
      <w:r w:rsidRPr="009149FD">
        <w:rPr>
          <w:rFonts w:ascii="Calibri" w:hAnsi="Calibri"/>
          <w:lang w:val="en-GB" w:eastAsia="ar-SA"/>
        </w:rPr>
        <w:t xml:space="preserve">’s Initial Report, where it described the scope of this treaty provision and outlined the requisite notification process. It is being reproduced in this Annex to provide the full context for the </w:t>
      </w:r>
      <w:r w:rsidR="00FD75A1">
        <w:rPr>
          <w:rFonts w:ascii="Calibri" w:hAnsi="Calibri"/>
          <w:lang w:val="en-GB" w:eastAsia="ar-SA"/>
        </w:rPr>
        <w:t>Working Group</w:t>
      </w:r>
      <w:r w:rsidRPr="009149FD">
        <w:rPr>
          <w:rFonts w:ascii="Calibri" w:hAnsi="Calibri"/>
          <w:lang w:val="en-GB" w:eastAsia="ar-SA"/>
        </w:rPr>
        <w:t>’s initial conclusion.</w:t>
      </w:r>
    </w:p>
    <w:p w14:paraId="7003E859" w14:textId="77777777" w:rsidR="00A95631" w:rsidRPr="009149FD" w:rsidRDefault="00A95631" w:rsidP="00A95631">
      <w:pPr>
        <w:rPr>
          <w:rFonts w:ascii="Calibri" w:hAnsi="Calibri"/>
          <w:lang w:val="en-GB" w:eastAsia="ar-SA"/>
        </w:rPr>
      </w:pPr>
    </w:p>
    <w:p w14:paraId="643A1862" w14:textId="77777777" w:rsidR="00A95631" w:rsidRPr="009149FD" w:rsidRDefault="00A95631" w:rsidP="00A95631">
      <w:pPr>
        <w:rPr>
          <w:rFonts w:ascii="Calibri" w:hAnsi="Calibri"/>
          <w:i/>
          <w:lang w:eastAsia="ar-SA"/>
        </w:rPr>
      </w:pPr>
      <w:r w:rsidRPr="009149FD">
        <w:rPr>
          <w:rFonts w:ascii="Calibri" w:hAnsi="Calibri"/>
          <w:i/>
          <w:lang w:eastAsia="ar-SA"/>
        </w:rPr>
        <w:t>A. Purpose, Scope and Limitations of Article 6ter</w:t>
      </w:r>
    </w:p>
    <w:p w14:paraId="23C6529A" w14:textId="77777777" w:rsidR="00A95631" w:rsidRPr="009149FD" w:rsidRDefault="00A95631" w:rsidP="00A95631">
      <w:pPr>
        <w:rPr>
          <w:rFonts w:ascii="Calibri" w:hAnsi="Calibri"/>
          <w:lang w:eastAsia="ar-SA"/>
        </w:rPr>
      </w:pPr>
    </w:p>
    <w:p w14:paraId="0A5BA01C" w14:textId="77777777" w:rsidR="00A95631" w:rsidRPr="009149FD" w:rsidRDefault="00A95631" w:rsidP="00A95631">
      <w:pPr>
        <w:rPr>
          <w:rFonts w:ascii="Calibri" w:hAnsi="Calibri"/>
          <w:lang w:eastAsia="ar-SA"/>
        </w:rPr>
      </w:pPr>
      <w:r w:rsidRPr="009149FD">
        <w:rPr>
          <w:rFonts w:ascii="Calibri" w:hAnsi="Calibri"/>
          <w:lang w:eastAsia="ar-SA"/>
        </w:rPr>
        <w:t>The purpose of Article 6</w:t>
      </w:r>
      <w:r w:rsidRPr="009149FD">
        <w:rPr>
          <w:rFonts w:ascii="Calibri" w:hAnsi="Calibri"/>
          <w:i/>
          <w:lang w:eastAsia="ar-SA"/>
        </w:rPr>
        <w:t>ter</w:t>
      </w:r>
      <w:r w:rsidRPr="009149FD">
        <w:rPr>
          <w:rFonts w:ascii="Calibri" w:hAnsi="Calibri"/>
          <w:lang w:eastAsia="ar-SA"/>
        </w:rPr>
        <w:t xml:space="preserve"> is to protect armorial bearings, flags and other State emblems of the States party to the Paris Convention</w:t>
      </w:r>
      <w:r w:rsidRPr="009149FD">
        <w:rPr>
          <w:rFonts w:ascii="Calibri" w:hAnsi="Calibri"/>
          <w:vertAlign w:val="superscript"/>
          <w:lang w:eastAsia="ar-SA"/>
        </w:rPr>
        <w:footnoteReference w:id="86"/>
      </w:r>
      <w:r w:rsidRPr="009149FD">
        <w:rPr>
          <w:rFonts w:ascii="Calibri" w:hAnsi="Calibri"/>
          <w:lang w:eastAsia="ar-SA"/>
        </w:rPr>
        <w:t xml:space="preserve"> as well as official signs and hallmarks indicating control and warranty adopted by them.  This protection was extended to armorial bearings, flags, other emblems, and abbreviations and names of international intergovernmental organizations by the Revision Conference of Lisbon in 1958.</w:t>
      </w:r>
    </w:p>
    <w:p w14:paraId="781A148E" w14:textId="77777777" w:rsidR="00A95631" w:rsidRPr="009149FD" w:rsidRDefault="00A95631" w:rsidP="00A95631">
      <w:pPr>
        <w:rPr>
          <w:rFonts w:ascii="Calibri" w:hAnsi="Calibri"/>
          <w:lang w:eastAsia="ar-SA"/>
        </w:rPr>
      </w:pPr>
      <w:r w:rsidRPr="009149FD">
        <w:rPr>
          <w:rFonts w:ascii="Calibri" w:hAnsi="Calibri"/>
          <w:lang w:eastAsia="ar-SA"/>
        </w:rPr>
        <w:t xml:space="preserve"> </w:t>
      </w:r>
    </w:p>
    <w:p w14:paraId="1B93893E" w14:textId="77777777" w:rsidR="00A95631" w:rsidRPr="009149FD" w:rsidRDefault="00A95631" w:rsidP="00A95631">
      <w:pPr>
        <w:rPr>
          <w:rFonts w:ascii="Calibri" w:hAnsi="Calibri"/>
          <w:lang w:eastAsia="ar-SA"/>
        </w:rPr>
      </w:pPr>
      <w:r w:rsidRPr="009149FD">
        <w:rPr>
          <w:rFonts w:ascii="Calibri" w:hAnsi="Calibri"/>
          <w:lang w:eastAsia="ar-SA"/>
        </w:rPr>
        <w:t>Under paragraph 6(1)(a) of Article 6</w:t>
      </w:r>
      <w:r w:rsidRPr="009149FD">
        <w:rPr>
          <w:rFonts w:ascii="Calibri" w:hAnsi="Calibri"/>
          <w:i/>
          <w:lang w:eastAsia="ar-SA"/>
        </w:rPr>
        <w:t>ter</w:t>
      </w:r>
      <w:r w:rsidRPr="009149FD">
        <w:rPr>
          <w:rFonts w:ascii="Calibri" w:hAnsi="Calibri"/>
          <w:lang w:eastAsia="ar-SA"/>
        </w:rPr>
        <w:t xml:space="preserve">, the States that are party to the Paris Convention </w:t>
      </w:r>
      <w:r w:rsidRPr="009149FD">
        <w:rPr>
          <w:rFonts w:ascii="Calibri" w:hAnsi="Calibri"/>
          <w:i/>
          <w:lang w:eastAsia="ar-SA"/>
        </w:rPr>
        <w:t>“agree to refuse or to invalidate the registration, and to prohibit by appropriate measures the use, without authorization by the competent authorities, either as trademarks or as elements of trademarks, of armorial bearings, flags, and other State emblems, of the countries of the Union, official signs and hallmarks indicating control and warranty adopted by them, and any imitation from a heraldic point of view.”</w:t>
      </w:r>
      <w:r w:rsidRPr="009149FD">
        <w:rPr>
          <w:rFonts w:ascii="Calibri" w:hAnsi="Calibri"/>
          <w:lang w:eastAsia="ar-SA"/>
        </w:rPr>
        <w:t xml:space="preserve"> Under paragraph 6(1)(b), the protections described by paragraph (a) “shall apply equally to armorial bearings, flags, other emblems, abbreviations, and names, of international intergovernmental organizations of which one or more countries of the Union are members, with the exception of armorial bearings, flags, other emblems, abbreviations, and names, that are already the subject of international agreements in force, intended to ensure their protection”.</w:t>
      </w:r>
    </w:p>
    <w:p w14:paraId="0604DA88" w14:textId="77777777" w:rsidR="00A95631" w:rsidRPr="009149FD" w:rsidRDefault="00A95631" w:rsidP="00A95631">
      <w:pPr>
        <w:rPr>
          <w:rFonts w:ascii="Calibri" w:hAnsi="Calibri"/>
          <w:lang w:eastAsia="ar-SA"/>
        </w:rPr>
      </w:pPr>
    </w:p>
    <w:p w14:paraId="03404011" w14:textId="1F0F1034" w:rsidR="00A95631" w:rsidRPr="009149FD" w:rsidRDefault="00A95631" w:rsidP="00A95631">
      <w:pPr>
        <w:rPr>
          <w:rFonts w:ascii="Calibri" w:hAnsi="Calibri"/>
          <w:lang w:eastAsia="ar-SA"/>
        </w:rPr>
      </w:pPr>
      <w:r w:rsidRPr="009149FD">
        <w:rPr>
          <w:rFonts w:ascii="Calibri" w:hAnsi="Calibri"/>
          <w:lang w:eastAsia="ar-SA"/>
        </w:rPr>
        <w:lastRenderedPageBreak/>
        <w:t xml:space="preserve">It should be noted that paragraph (c) clarifies that States “shall not be required to apply the said provisions when the use or registration referred to in subparagraph (a), above, is not of such a nature as to suggest to the public that a connection exists between the organization concerned and the armorial bearings, flags, emblems, abbreviations, and names, or if such use or registration is probably not of such a nature as to mislead the public as to the existence of a connection between the user and the organization.” </w:t>
      </w:r>
      <w:r w:rsidR="006A2C36" w:rsidRPr="009149FD">
        <w:rPr>
          <w:rFonts w:ascii="Calibri" w:hAnsi="Calibri"/>
          <w:lang w:eastAsia="ar-SA"/>
        </w:rPr>
        <w:t>……</w:t>
      </w:r>
    </w:p>
    <w:p w14:paraId="52E6898B" w14:textId="77777777" w:rsidR="00A95631" w:rsidRPr="009149FD" w:rsidRDefault="00A95631" w:rsidP="00A95631">
      <w:pPr>
        <w:rPr>
          <w:rFonts w:ascii="Calibri" w:hAnsi="Calibri"/>
          <w:lang w:eastAsia="ar-SA"/>
        </w:rPr>
      </w:pPr>
      <w:r w:rsidRPr="009149FD">
        <w:rPr>
          <w:rFonts w:ascii="Calibri" w:hAnsi="Calibri"/>
          <w:lang w:eastAsia="ar-SA"/>
        </w:rPr>
        <w:t xml:space="preserve"> </w:t>
      </w:r>
    </w:p>
    <w:p w14:paraId="71376A45" w14:textId="77777777" w:rsidR="00A95631" w:rsidRPr="009149FD" w:rsidRDefault="00A95631" w:rsidP="00A95631">
      <w:pPr>
        <w:rPr>
          <w:rFonts w:ascii="Calibri" w:hAnsi="Calibri"/>
          <w:i/>
          <w:lang w:eastAsia="ar-SA"/>
        </w:rPr>
      </w:pPr>
      <w:r w:rsidRPr="009149FD">
        <w:rPr>
          <w:rFonts w:ascii="Calibri" w:hAnsi="Calibri"/>
          <w:i/>
          <w:lang w:eastAsia="ar-SA"/>
        </w:rPr>
        <w:t>B. The Communications Procedure to be followed by IGOs under Article 6ter</w:t>
      </w:r>
      <w:r w:rsidRPr="009149FD">
        <w:rPr>
          <w:rFonts w:ascii="Calibri" w:hAnsi="Calibri"/>
          <w:i/>
          <w:vertAlign w:val="superscript"/>
          <w:lang w:eastAsia="ar-SA"/>
        </w:rPr>
        <w:footnoteReference w:id="87"/>
      </w:r>
    </w:p>
    <w:p w14:paraId="75F4C290" w14:textId="77777777" w:rsidR="00A95631" w:rsidRPr="009149FD" w:rsidRDefault="00A95631" w:rsidP="00A95631">
      <w:pPr>
        <w:rPr>
          <w:rFonts w:ascii="Calibri" w:hAnsi="Calibri"/>
          <w:lang w:eastAsia="ar-SA"/>
        </w:rPr>
      </w:pPr>
      <w:r w:rsidRPr="009149FD">
        <w:rPr>
          <w:rFonts w:ascii="Calibri" w:hAnsi="Calibri"/>
          <w:lang w:eastAsia="ar-SA"/>
        </w:rPr>
        <w:t xml:space="preserve"> </w:t>
      </w:r>
    </w:p>
    <w:p w14:paraId="49D904EC" w14:textId="77777777" w:rsidR="00A95631" w:rsidRPr="009149FD" w:rsidRDefault="00A95631" w:rsidP="00A95631">
      <w:pPr>
        <w:rPr>
          <w:rFonts w:ascii="Calibri" w:hAnsi="Calibri"/>
          <w:lang w:eastAsia="ar-SA"/>
        </w:rPr>
      </w:pPr>
      <w:r w:rsidRPr="009149FD">
        <w:rPr>
          <w:rFonts w:ascii="Calibri" w:hAnsi="Calibri"/>
          <w:lang w:eastAsia="ar-SA"/>
        </w:rPr>
        <w:t>Under Article 6</w:t>
      </w:r>
      <w:r w:rsidRPr="009149FD">
        <w:rPr>
          <w:rFonts w:ascii="Calibri" w:hAnsi="Calibri"/>
          <w:i/>
          <w:lang w:eastAsia="ar-SA"/>
        </w:rPr>
        <w:t>ter</w:t>
      </w:r>
      <w:r w:rsidRPr="009149FD">
        <w:rPr>
          <w:rFonts w:ascii="Calibri" w:hAnsi="Calibri"/>
          <w:lang w:eastAsia="ar-SA"/>
        </w:rPr>
        <w:t>, States and IGOs wishing to avail themselves of the protections have to follow a prescribed procedure. This requires the sending of a communication regarding the particular sign or emblem for which protection is sought to the International Bureau of WIPO, which will then communicate it to the other States party to the Paris Convention or otherwise bound to observe the obligations thereunder. The current WIPO communication procedure involves the periodical electronic publication by WIPO of those signs and emblems (including IGO names and acronyms) for which protection under Article 6</w:t>
      </w:r>
      <w:r w:rsidRPr="009149FD">
        <w:rPr>
          <w:rFonts w:ascii="Calibri" w:hAnsi="Calibri"/>
          <w:i/>
          <w:lang w:eastAsia="ar-SA"/>
        </w:rPr>
        <w:t>ter</w:t>
      </w:r>
      <w:r w:rsidRPr="009149FD">
        <w:rPr>
          <w:rFonts w:ascii="Calibri" w:hAnsi="Calibri"/>
          <w:lang w:eastAsia="ar-SA"/>
        </w:rPr>
        <w:t xml:space="preserve"> is being requested, in what is known as the Article 6ter Express Database (</w:t>
      </w:r>
      <w:hyperlink r:id="rId65">
        <w:r w:rsidRPr="009149FD">
          <w:rPr>
            <w:rStyle w:val="Hyperlink"/>
            <w:rFonts w:ascii="Calibri" w:hAnsi="Calibri"/>
            <w:lang w:eastAsia="ar-SA"/>
          </w:rPr>
          <w:t>http://www.wipo.int/ipdl/en/6ter/)</w:t>
        </w:r>
      </w:hyperlink>
      <w:r w:rsidRPr="009149FD">
        <w:rPr>
          <w:rFonts w:ascii="Calibri" w:hAnsi="Calibri"/>
          <w:lang w:eastAsia="ar-SA"/>
        </w:rPr>
        <w:t>. The nature of the names and acronyms concerned as well as the IGO that has requested their protection is published, in English and French, together with the individual reproductions of the names and acronyms concerned.</w:t>
      </w:r>
    </w:p>
    <w:p w14:paraId="259EC041" w14:textId="77777777" w:rsidR="00A95631" w:rsidRPr="009149FD" w:rsidRDefault="00A95631" w:rsidP="00A95631">
      <w:pPr>
        <w:rPr>
          <w:rFonts w:ascii="Calibri" w:hAnsi="Calibri"/>
          <w:lang w:eastAsia="ar-SA"/>
        </w:rPr>
      </w:pPr>
      <w:r w:rsidRPr="009149FD">
        <w:rPr>
          <w:rFonts w:ascii="Calibri" w:hAnsi="Calibri"/>
          <w:lang w:eastAsia="ar-SA"/>
        </w:rPr>
        <w:t xml:space="preserve"> </w:t>
      </w:r>
    </w:p>
    <w:p w14:paraId="56425461" w14:textId="77777777" w:rsidR="00A95631" w:rsidRPr="009149FD" w:rsidRDefault="00A95631" w:rsidP="00A95631">
      <w:pPr>
        <w:rPr>
          <w:rFonts w:ascii="Calibri" w:hAnsi="Calibri"/>
          <w:lang w:eastAsia="ar-SA"/>
        </w:rPr>
      </w:pPr>
      <w:r w:rsidRPr="009149FD">
        <w:rPr>
          <w:rFonts w:ascii="Calibri" w:hAnsi="Calibri"/>
          <w:lang w:eastAsia="ar-SA"/>
        </w:rPr>
        <w:t>The electronic publication is made on a semi-annual basis, on the last working day of the months of March and September. A link to the most recent communications is inserted into the database, which indicates the communications that were received by WIPO during the six months previous to the most current publication. The date of publication is considered to constitute the date of receipt of the communication by individual States party to the Paris Convention and any other party bound to apply Article 6</w:t>
      </w:r>
      <w:r w:rsidRPr="009149FD">
        <w:rPr>
          <w:rFonts w:ascii="Calibri" w:hAnsi="Calibri"/>
          <w:i/>
          <w:lang w:eastAsia="ar-SA"/>
        </w:rPr>
        <w:t>ter</w:t>
      </w:r>
      <w:r w:rsidRPr="009149FD">
        <w:rPr>
          <w:rFonts w:ascii="Calibri" w:hAnsi="Calibri"/>
          <w:lang w:eastAsia="ar-SA"/>
        </w:rPr>
        <w:t xml:space="preserve"> of the Paris Convention</w:t>
      </w:r>
      <w:r w:rsidRPr="009149FD">
        <w:rPr>
          <w:rFonts w:ascii="Calibri" w:hAnsi="Calibri"/>
          <w:vertAlign w:val="superscript"/>
          <w:lang w:eastAsia="ar-SA"/>
        </w:rPr>
        <w:footnoteReference w:id="88"/>
      </w:r>
      <w:r w:rsidRPr="009149FD">
        <w:rPr>
          <w:rFonts w:ascii="Calibri" w:hAnsi="Calibri"/>
          <w:lang w:eastAsia="ar-SA"/>
        </w:rPr>
        <w:t>.</w:t>
      </w:r>
    </w:p>
    <w:p w14:paraId="49ABF41D" w14:textId="77777777" w:rsidR="00A95631" w:rsidRPr="009149FD" w:rsidRDefault="00A95631" w:rsidP="00A95631">
      <w:pPr>
        <w:rPr>
          <w:rFonts w:ascii="Calibri" w:hAnsi="Calibri"/>
          <w:lang w:eastAsia="ar-SA"/>
        </w:rPr>
      </w:pPr>
    </w:p>
    <w:p w14:paraId="445C965A" w14:textId="07CA19C8" w:rsidR="001B3954" w:rsidRDefault="00A95631" w:rsidP="00BC60E3">
      <w:pPr>
        <w:rPr>
          <w:rFonts w:ascii="Calibri" w:hAnsi="Calibri"/>
          <w:lang w:val="en-GB" w:eastAsia="ar-SA"/>
        </w:rPr>
      </w:pPr>
      <w:r w:rsidRPr="009149FD">
        <w:rPr>
          <w:rFonts w:ascii="Calibri" w:hAnsi="Calibri"/>
          <w:lang w:eastAsia="ar-SA"/>
        </w:rPr>
        <w:t>There does not appear to be any procedure by which any publication may be investigated, examined, or challenged.  In this regard</w:t>
      </w:r>
      <w:r w:rsidR="006A2C36" w:rsidRPr="009149FD">
        <w:rPr>
          <w:rFonts w:ascii="Calibri" w:hAnsi="Calibri"/>
          <w:lang w:eastAsia="ar-SA"/>
        </w:rPr>
        <w:t>,</w:t>
      </w:r>
      <w:r w:rsidRPr="009149FD">
        <w:rPr>
          <w:rFonts w:ascii="Calibri" w:hAnsi="Calibri"/>
          <w:lang w:eastAsia="ar-SA"/>
        </w:rPr>
        <w:t xml:space="preserve"> the inclusion within the database bears similarity to registrations in jurisdictions that do not subject trademark registrations to an investigatory process.  The </w:t>
      </w:r>
      <w:r w:rsidR="00FD75A1">
        <w:rPr>
          <w:rFonts w:ascii="Calibri" w:hAnsi="Calibri"/>
          <w:lang w:eastAsia="ar-SA"/>
        </w:rPr>
        <w:t>Working Group</w:t>
      </w:r>
      <w:r w:rsidRPr="009149FD">
        <w:rPr>
          <w:rFonts w:ascii="Calibri" w:hAnsi="Calibri"/>
          <w:lang w:eastAsia="ar-SA"/>
        </w:rPr>
        <w:t xml:space="preserve"> notes that UDRP panels have typically found trademark registrations that are automatic or unexamined (such as </w:t>
      </w:r>
      <w:r w:rsidRPr="009149FD">
        <w:rPr>
          <w:rFonts w:ascii="Calibri" w:hAnsi="Calibri"/>
          <w:lang w:eastAsia="ar-SA"/>
        </w:rPr>
        <w:lastRenderedPageBreak/>
        <w:t>United States (US) state registrations as opposed to US federal registrations) are not owed the same deference under the UDRP as examined registrations</w:t>
      </w:r>
      <w:r w:rsidRPr="009149FD">
        <w:rPr>
          <w:rFonts w:ascii="Calibri" w:hAnsi="Calibri"/>
          <w:vertAlign w:val="superscript"/>
          <w:lang w:eastAsia="ar-SA"/>
        </w:rPr>
        <w:footnoteReference w:id="89"/>
      </w:r>
      <w:r w:rsidR="006A2C36" w:rsidRPr="009149FD">
        <w:rPr>
          <w:rFonts w:ascii="Calibri" w:hAnsi="Calibri"/>
          <w:lang w:eastAsia="ar-SA"/>
        </w:rPr>
        <w:t>…….</w:t>
      </w:r>
      <w:bookmarkStart w:id="533" w:name="_Toc518311296"/>
      <w:bookmarkStart w:id="534" w:name="_Toc518312758"/>
      <w:bookmarkStart w:id="535" w:name="_Toc518316142"/>
      <w:bookmarkStart w:id="536" w:name="_Toc518316172"/>
      <w:bookmarkStart w:id="537" w:name="_Toc518311297"/>
      <w:bookmarkStart w:id="538" w:name="_Toc518312759"/>
      <w:bookmarkStart w:id="539" w:name="_Toc518316143"/>
      <w:bookmarkStart w:id="540" w:name="_Toc518316173"/>
      <w:bookmarkStart w:id="541" w:name="_Toc518311298"/>
      <w:bookmarkStart w:id="542" w:name="_Toc518312760"/>
      <w:bookmarkStart w:id="543" w:name="_Toc518316144"/>
      <w:bookmarkStart w:id="544" w:name="_Toc518316174"/>
      <w:bookmarkEnd w:id="533"/>
      <w:bookmarkEnd w:id="534"/>
      <w:bookmarkEnd w:id="535"/>
      <w:bookmarkEnd w:id="536"/>
      <w:bookmarkEnd w:id="537"/>
      <w:bookmarkEnd w:id="538"/>
      <w:bookmarkEnd w:id="539"/>
      <w:bookmarkEnd w:id="540"/>
      <w:bookmarkEnd w:id="541"/>
      <w:bookmarkEnd w:id="542"/>
      <w:bookmarkEnd w:id="543"/>
      <w:bookmarkEnd w:id="544"/>
    </w:p>
    <w:p w14:paraId="35507E38" w14:textId="77777777" w:rsidR="004A2999" w:rsidRPr="009149FD" w:rsidRDefault="004A2999" w:rsidP="00A95631">
      <w:pPr>
        <w:rPr>
          <w:rFonts w:ascii="Calibri" w:hAnsi="Calibri"/>
          <w:lang w:val="en-GB" w:eastAsia="ar-SA"/>
        </w:rPr>
      </w:pPr>
    </w:p>
    <w:sectPr w:rsidR="004A2999" w:rsidRPr="009149FD" w:rsidSect="000D3BFA">
      <w:footnotePr>
        <w:numRestart w:val="eachSect"/>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17C05" w14:textId="77777777" w:rsidR="00350DFB" w:rsidRDefault="00350DFB" w:rsidP="00124409">
      <w:r>
        <w:separator/>
      </w:r>
    </w:p>
    <w:p w14:paraId="782F97A4" w14:textId="77777777" w:rsidR="00350DFB" w:rsidRDefault="00350DFB"/>
  </w:endnote>
  <w:endnote w:type="continuationSeparator" w:id="0">
    <w:p w14:paraId="33734C4D" w14:textId="77777777" w:rsidR="00350DFB" w:rsidRDefault="00350DFB" w:rsidP="00124409">
      <w:r>
        <w:continuationSeparator/>
      </w:r>
    </w:p>
    <w:p w14:paraId="694301D5" w14:textId="77777777" w:rsidR="00350DFB" w:rsidRDefault="00350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4D"/>
    <w:family w:val="swiss"/>
    <w:notTrueType/>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7"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A89F7" w14:textId="77777777" w:rsidR="00B35C19" w:rsidRDefault="00B35C19" w:rsidP="00B332D1">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7B9BC1" w14:textId="77777777" w:rsidR="00B35C19" w:rsidRDefault="00B35C19" w:rsidP="00B332D1">
    <w:pP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12F87C" w14:textId="77777777" w:rsidR="00B35C19" w:rsidRDefault="00B35C19"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EF5FF" w14:textId="77777777" w:rsidR="00B35C19" w:rsidRDefault="00B35C19" w:rsidP="00842E2E">
    <w:pPr>
      <w:jc w:val="right"/>
    </w:pPr>
    <w:r w:rsidRPr="00124409">
      <w:rPr>
        <w:noProof/>
      </w:rPr>
      <mc:AlternateContent>
        <mc:Choice Requires="wps">
          <w:drawing>
            <wp:anchor distT="0" distB="0" distL="114300" distR="114300" simplePos="0" relativeHeight="251662336" behindDoc="0" locked="0" layoutInCell="1" allowOverlap="1" wp14:anchorId="59593D65" wp14:editId="4F952D3F">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DBE3D71"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" strokecolor="#0a3251" strokeweight="3pt"/>
          </w:pict>
        </mc:Fallback>
      </mc:AlternateContent>
    </w:r>
    <w:r w:rsidRPr="00124409">
      <w:rPr>
        <w:noProof/>
      </w:rPr>
      <mc:AlternateContent>
        <mc:Choice Requires="wps">
          <w:drawing>
            <wp:anchor distT="0" distB="0" distL="114300" distR="114300" simplePos="0" relativeHeight="251663360" behindDoc="0" locked="0" layoutInCell="1" allowOverlap="1" wp14:anchorId="28F5B6C2" wp14:editId="75710764">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E583819"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&#13;&#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46</w:t>
    </w:r>
    <w:r>
      <w:fldChar w:fldCharType="end"/>
    </w:r>
    <w:r>
      <w:t xml:space="preserve"> of </w:t>
    </w:r>
    <w:fldSimple w:instr=" NUMPAGES ">
      <w:r>
        <w:rPr>
          <w:noProof/>
        </w:rPr>
        <w:t>46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F940" w14:textId="7A0A0107" w:rsidR="00B35C19" w:rsidRDefault="00B35C19" w:rsidP="006C41CA">
    <w:pPr>
      <w:pStyle w:val="FootnoteText"/>
    </w:pPr>
    <w:r w:rsidRPr="00B207E3">
      <w:t>T</w:t>
    </w:r>
    <w:r>
      <w:t>his</w:t>
    </w:r>
    <w:r w:rsidRPr="00B207E3">
      <w:t xml:space="preserve"> Report </w:t>
    </w:r>
    <w:r>
      <w:t xml:space="preserve">or parts thereof may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4C236" w14:textId="04EA6C17" w:rsidR="00B35C19" w:rsidRDefault="00B35C19" w:rsidP="000B7FAB">
    <w:pPr>
      <w:jc w:val="right"/>
    </w:pPr>
    <w:r w:rsidRPr="00124409">
      <w:rPr>
        <w:noProof/>
      </w:rPr>
      <mc:AlternateContent>
        <mc:Choice Requires="wps">
          <w:drawing>
            <wp:anchor distT="0" distB="0" distL="114300" distR="114300" simplePos="0" relativeHeight="251745280" behindDoc="0" locked="0" layoutInCell="1" allowOverlap="1" wp14:anchorId="2A61DC96" wp14:editId="07583F70">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19A2AE5"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" strokecolor="#0a3251" strokeweight="3pt"/>
          </w:pict>
        </mc:Fallback>
      </mc:AlternateContent>
    </w:r>
    <w:r w:rsidRPr="00124409">
      <w:rPr>
        <w:noProof/>
      </w:rPr>
      <mc:AlternateContent>
        <mc:Choice Requires="wps">
          <w:drawing>
            <wp:anchor distT="0" distB="0" distL="114300" distR="114300" simplePos="0" relativeHeight="251746304" behindDoc="0" locked="0" layoutInCell="1" allowOverlap="1" wp14:anchorId="5F86501A" wp14:editId="3EBBD9ED">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8725628"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&#13;&#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fldSimple w:instr=" NUMPAGES ">
      <w:r>
        <w:rPr>
          <w:noProof/>
        </w:rPr>
        <w:t>94</w:t>
      </w:r>
    </w:fldSimple>
  </w:p>
  <w:p w14:paraId="4DAB5640" w14:textId="77777777" w:rsidR="00B35C19" w:rsidRPr="000B7FAB" w:rsidRDefault="00B35C19"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67416" w14:textId="77777777" w:rsidR="00350DFB" w:rsidRPr="001907AB" w:rsidRDefault="00350DFB" w:rsidP="00124409">
      <w:pPr>
        <w:rPr>
          <w:color w:val="0A3251"/>
        </w:rPr>
      </w:pPr>
      <w:r w:rsidRPr="001907AB">
        <w:rPr>
          <w:color w:val="0A3251"/>
        </w:rPr>
        <w:separator/>
      </w:r>
    </w:p>
    <w:p w14:paraId="0B00190E" w14:textId="77777777" w:rsidR="00350DFB" w:rsidRDefault="00350DFB"/>
  </w:footnote>
  <w:footnote w:type="continuationSeparator" w:id="0">
    <w:p w14:paraId="016C7F4B" w14:textId="77777777" w:rsidR="00350DFB" w:rsidRPr="001907AB" w:rsidRDefault="00350DFB" w:rsidP="00124409">
      <w:pPr>
        <w:rPr>
          <w:color w:val="0A3251"/>
        </w:rPr>
      </w:pPr>
      <w:r w:rsidRPr="001907AB">
        <w:rPr>
          <w:color w:val="0A3251"/>
        </w:rPr>
        <w:continuationSeparator/>
      </w:r>
    </w:p>
    <w:p w14:paraId="3A5C20C3" w14:textId="77777777" w:rsidR="00350DFB" w:rsidRDefault="00350DFB"/>
  </w:footnote>
  <w:footnote w:type="continuationNotice" w:id="1">
    <w:p w14:paraId="6A92A291" w14:textId="77777777" w:rsidR="00350DFB" w:rsidRDefault="00350DFB"/>
    <w:p w14:paraId="167375B6" w14:textId="77777777" w:rsidR="00350DFB" w:rsidRDefault="00350DFB"/>
  </w:footnote>
  <w:footnote w:id="2">
    <w:p w14:paraId="3E69C0D4" w14:textId="1B91D87B" w:rsidR="00B35C19" w:rsidRPr="00D323EF" w:rsidRDefault="00B35C19" w:rsidP="00CB52B4">
      <w:pPr>
        <w:pStyle w:val="FootnoteText"/>
        <w:rPr>
          <w:rFonts w:asciiTheme="majorHAnsi" w:hAnsiTheme="majorHAnsi"/>
        </w:rPr>
      </w:pPr>
      <w:r w:rsidRPr="00D323EF">
        <w:rPr>
          <w:rStyle w:val="FootnoteReference"/>
          <w:rFonts w:asciiTheme="majorHAnsi" w:hAnsiTheme="majorHAnsi"/>
        </w:rPr>
        <w:footnoteRef/>
      </w:r>
      <w:r w:rsidRPr="00D323EF">
        <w:rPr>
          <w:rFonts w:asciiTheme="majorHAnsi" w:hAnsiTheme="majorHAnsi"/>
        </w:rPr>
        <w:t xml:space="preserve"> </w:t>
      </w:r>
      <w:r>
        <w:rPr>
          <w:rFonts w:asciiTheme="majorHAnsi" w:hAnsiTheme="majorHAnsi"/>
          <w:szCs w:val="20"/>
        </w:rPr>
        <w:t>The f</w:t>
      </w:r>
      <w:r w:rsidRPr="00D323EF">
        <w:rPr>
          <w:rFonts w:asciiTheme="majorHAnsi" w:hAnsiTheme="majorHAnsi"/>
          <w:szCs w:val="20"/>
        </w:rPr>
        <w:t>ull text of Article 6</w:t>
      </w:r>
      <w:r w:rsidRPr="00657E25">
        <w:rPr>
          <w:rFonts w:asciiTheme="majorHAnsi" w:hAnsiTheme="majorHAnsi"/>
          <w:i/>
          <w:szCs w:val="20"/>
        </w:rPr>
        <w:t>ter</w:t>
      </w:r>
      <w:r w:rsidRPr="00D323EF">
        <w:rPr>
          <w:rFonts w:asciiTheme="majorHAnsi" w:hAnsiTheme="majorHAnsi"/>
          <w:szCs w:val="20"/>
        </w:rPr>
        <w:t xml:space="preserve"> of the Paris Convention can be found here: </w:t>
      </w:r>
      <w:hyperlink r:id="rId1" w:history="1">
        <w:r w:rsidRPr="00D323EF">
          <w:rPr>
            <w:rStyle w:val="Hyperlink"/>
            <w:rFonts w:asciiTheme="majorHAnsi" w:hAnsiTheme="majorHAnsi"/>
            <w:szCs w:val="20"/>
          </w:rPr>
          <w:t>http://www.wipo.int/article6ter/en/legal_texts/article_6ter.html</w:t>
        </w:r>
      </w:hyperlink>
      <w:r w:rsidRPr="00D323EF">
        <w:rPr>
          <w:rFonts w:asciiTheme="majorHAnsi" w:hAnsiTheme="majorHAnsi"/>
          <w:szCs w:val="20"/>
        </w:rPr>
        <w:t xml:space="preserve"> and in Annex </w:t>
      </w:r>
      <w:del w:id="76" w:author="Mary Wong" w:date="2018-07-06T16:44:00Z">
        <w:r w:rsidRPr="00D323EF" w:rsidDel="008B50C9">
          <w:rPr>
            <w:rFonts w:asciiTheme="majorHAnsi" w:hAnsiTheme="majorHAnsi"/>
            <w:szCs w:val="20"/>
          </w:rPr>
          <w:delText xml:space="preserve">D </w:delText>
        </w:r>
      </w:del>
      <w:ins w:id="77" w:author="Mary Wong" w:date="2018-07-06T16:44:00Z">
        <w:r w:rsidR="008B50C9">
          <w:rPr>
            <w:rFonts w:asciiTheme="majorHAnsi" w:hAnsiTheme="majorHAnsi"/>
            <w:szCs w:val="20"/>
          </w:rPr>
          <w:t>C</w:t>
        </w:r>
        <w:r w:rsidR="008B50C9" w:rsidRPr="00D323EF">
          <w:rPr>
            <w:rFonts w:asciiTheme="majorHAnsi" w:hAnsiTheme="majorHAnsi"/>
            <w:szCs w:val="20"/>
          </w:rPr>
          <w:t xml:space="preserve"> </w:t>
        </w:r>
      </w:ins>
      <w:r w:rsidRPr="00D323EF">
        <w:rPr>
          <w:rFonts w:asciiTheme="majorHAnsi" w:hAnsiTheme="majorHAnsi"/>
          <w:szCs w:val="20"/>
        </w:rPr>
        <w:t>of this report.</w:t>
      </w:r>
    </w:p>
  </w:footnote>
  <w:footnote w:id="3">
    <w:p w14:paraId="7DB1E700" w14:textId="19AAAB2A" w:rsidR="00B35C19" w:rsidRPr="00682491" w:rsidRDefault="00B35C19">
      <w:pPr>
        <w:pStyle w:val="FootnoteText"/>
        <w:rPr>
          <w:rFonts w:asciiTheme="majorHAnsi" w:hAnsiTheme="majorHAnsi"/>
        </w:rPr>
      </w:pPr>
      <w:r w:rsidRPr="00682491">
        <w:rPr>
          <w:rStyle w:val="FootnoteReference"/>
          <w:rFonts w:asciiTheme="majorHAnsi" w:hAnsiTheme="majorHAnsi"/>
        </w:rPr>
        <w:footnoteRef/>
      </w:r>
      <w:r w:rsidRPr="00682491">
        <w:rPr>
          <w:rFonts w:asciiTheme="majorHAnsi" w:hAnsiTheme="majorHAnsi"/>
        </w:rPr>
        <w:t xml:space="preserve"> See </w:t>
      </w:r>
      <w:hyperlink r:id="rId2" w:history="1">
        <w:r w:rsidRPr="00682491">
          <w:rPr>
            <w:rStyle w:val="Hyperlink"/>
            <w:rFonts w:asciiTheme="majorHAnsi" w:hAnsiTheme="majorHAnsi"/>
          </w:rPr>
          <w:t>https://gnso.icann.org/en/issues/igo-ingo-crp-access-final-25may14-en.pdf</w:t>
        </w:r>
      </w:hyperlink>
      <w:r w:rsidRPr="00682491">
        <w:rPr>
          <w:rFonts w:asciiTheme="majorHAnsi" w:hAnsiTheme="majorHAnsi"/>
        </w:rPr>
        <w:t xml:space="preserve">. </w:t>
      </w:r>
    </w:p>
  </w:footnote>
  <w:footnote w:id="4">
    <w:p w14:paraId="27CB0C20" w14:textId="346D3187" w:rsidR="00B35C19" w:rsidRPr="00867695" w:rsidRDefault="00B35C19">
      <w:pPr>
        <w:pStyle w:val="FootnoteText"/>
        <w:rPr>
          <w:rFonts w:asciiTheme="majorHAnsi" w:hAnsiTheme="majorHAnsi"/>
        </w:rPr>
      </w:pPr>
      <w:r w:rsidRPr="00867695">
        <w:rPr>
          <w:rStyle w:val="FootnoteReference"/>
          <w:rFonts w:asciiTheme="majorHAnsi" w:hAnsiTheme="majorHAnsi"/>
        </w:rPr>
        <w:footnoteRef/>
      </w:r>
      <w:r w:rsidRPr="00867695">
        <w:rPr>
          <w:rFonts w:asciiTheme="majorHAnsi" w:hAnsiTheme="majorHAnsi"/>
        </w:rPr>
        <w:t xml:space="preserve"> As detailed in Section </w:t>
      </w:r>
      <w:r>
        <w:rPr>
          <w:rFonts w:asciiTheme="majorHAnsi" w:hAnsiTheme="majorHAnsi"/>
        </w:rPr>
        <w:t>3</w:t>
      </w:r>
      <w:r w:rsidRPr="00867695">
        <w:rPr>
          <w:rFonts w:asciiTheme="majorHAnsi" w:hAnsiTheme="majorHAnsi"/>
        </w:rPr>
        <w:t xml:space="preserve">.3 </w:t>
      </w:r>
      <w:r>
        <w:rPr>
          <w:rFonts w:asciiTheme="majorHAnsi" w:hAnsiTheme="majorHAnsi"/>
        </w:rPr>
        <w:t>of this report (</w:t>
      </w:r>
      <w:r w:rsidRPr="00867695">
        <w:rPr>
          <w:rFonts w:asciiTheme="majorHAnsi" w:hAnsiTheme="majorHAnsi"/>
        </w:rPr>
        <w:t>Review of Legal Instruments, Legal Expert Opinion and Other External Source Materials</w:t>
      </w:r>
      <w:r>
        <w:rPr>
          <w:rFonts w:asciiTheme="majorHAnsi" w:hAnsiTheme="majorHAnsi"/>
        </w:rPr>
        <w:t>)</w:t>
      </w:r>
      <w:r w:rsidRPr="00867695">
        <w:rPr>
          <w:rFonts w:asciiTheme="majorHAnsi" w:hAnsiTheme="majorHAnsi"/>
        </w:rPr>
        <w:t xml:space="preserve">, IGOs and INGOs that have legally protected their names or acronyms can </w:t>
      </w:r>
      <w:r>
        <w:rPr>
          <w:rFonts w:asciiTheme="majorHAnsi" w:hAnsiTheme="majorHAnsi"/>
        </w:rPr>
        <w:t xml:space="preserve">access, </w:t>
      </w:r>
      <w:r w:rsidRPr="00867695">
        <w:rPr>
          <w:rFonts w:asciiTheme="majorHAnsi" w:hAnsiTheme="majorHAnsi"/>
        </w:rPr>
        <w:t xml:space="preserve">and </w:t>
      </w:r>
      <w:r>
        <w:rPr>
          <w:rFonts w:asciiTheme="majorHAnsi" w:hAnsiTheme="majorHAnsi"/>
        </w:rPr>
        <w:t xml:space="preserve">some </w:t>
      </w:r>
      <w:r w:rsidRPr="00867695">
        <w:rPr>
          <w:rFonts w:asciiTheme="majorHAnsi" w:hAnsiTheme="majorHAnsi"/>
        </w:rPr>
        <w:t>have already made use of</w:t>
      </w:r>
      <w:r>
        <w:rPr>
          <w:rFonts w:asciiTheme="majorHAnsi" w:hAnsiTheme="majorHAnsi"/>
        </w:rPr>
        <w:t>,</w:t>
      </w:r>
      <w:r w:rsidRPr="00867695">
        <w:rPr>
          <w:rFonts w:asciiTheme="majorHAnsi" w:hAnsiTheme="majorHAnsi"/>
        </w:rPr>
        <w:t xml:space="preserve"> the UDRP and URS, even in the absence of potential recommendations from this </w:t>
      </w:r>
      <w:r>
        <w:rPr>
          <w:rFonts w:asciiTheme="majorHAnsi" w:hAnsiTheme="majorHAnsi"/>
        </w:rPr>
        <w:t>Working Group</w:t>
      </w:r>
      <w:r w:rsidRPr="00867695">
        <w:rPr>
          <w:rFonts w:asciiTheme="majorHAnsi" w:hAnsiTheme="majorHAnsi"/>
        </w:rPr>
        <w:t xml:space="preserve">. </w:t>
      </w:r>
    </w:p>
  </w:footnote>
  <w:footnote w:id="5">
    <w:p w14:paraId="74AB6DA5" w14:textId="01B30478" w:rsidR="00B35C19" w:rsidRPr="003B0C82" w:rsidRDefault="00B35C19" w:rsidP="00FF16EC">
      <w:pPr>
        <w:pStyle w:val="FootnoteText"/>
        <w:rPr>
          <w:rFonts w:asciiTheme="majorHAnsi" w:hAnsiTheme="majorHAnsi"/>
          <w:szCs w:val="20"/>
        </w:rPr>
      </w:pPr>
      <w:r w:rsidRPr="003B0C82">
        <w:rPr>
          <w:rStyle w:val="FootnoteReference"/>
          <w:rFonts w:asciiTheme="majorHAnsi" w:hAnsiTheme="majorHAnsi"/>
          <w:szCs w:val="20"/>
        </w:rPr>
        <w:footnoteRef/>
      </w:r>
      <w:r w:rsidRPr="003B0C82">
        <w:rPr>
          <w:rFonts w:asciiTheme="majorHAnsi" w:hAnsiTheme="majorHAnsi"/>
          <w:szCs w:val="20"/>
        </w:rPr>
        <w:t xml:space="preserve"> The rationale described in this Section were also sent to all ICANN </w:t>
      </w:r>
      <w:r>
        <w:rPr>
          <w:rFonts w:asciiTheme="majorHAnsi" w:hAnsiTheme="majorHAnsi"/>
          <w:szCs w:val="20"/>
        </w:rPr>
        <w:t>Supporting Organizations (</w:t>
      </w:r>
      <w:r w:rsidRPr="003B0C82">
        <w:rPr>
          <w:rFonts w:asciiTheme="majorHAnsi" w:hAnsiTheme="majorHAnsi"/>
          <w:szCs w:val="20"/>
        </w:rPr>
        <w:t>SOs</w:t>
      </w:r>
      <w:r>
        <w:rPr>
          <w:rFonts w:asciiTheme="majorHAnsi" w:hAnsiTheme="majorHAnsi"/>
          <w:szCs w:val="20"/>
        </w:rPr>
        <w:t>),</w:t>
      </w:r>
      <w:r w:rsidRPr="003B0C82">
        <w:rPr>
          <w:rFonts w:asciiTheme="majorHAnsi" w:hAnsiTheme="majorHAnsi"/>
          <w:szCs w:val="20"/>
        </w:rPr>
        <w:t xml:space="preserve"> </w:t>
      </w:r>
      <w:r>
        <w:rPr>
          <w:rFonts w:asciiTheme="majorHAnsi" w:hAnsiTheme="majorHAnsi"/>
          <w:szCs w:val="20"/>
        </w:rPr>
        <w:t>Advisory Committees (</w:t>
      </w:r>
      <w:r w:rsidRPr="003B0C82">
        <w:rPr>
          <w:rFonts w:asciiTheme="majorHAnsi" w:hAnsiTheme="majorHAnsi"/>
          <w:szCs w:val="20"/>
        </w:rPr>
        <w:t>ACs</w:t>
      </w:r>
      <w:r>
        <w:rPr>
          <w:rFonts w:asciiTheme="majorHAnsi" w:hAnsiTheme="majorHAnsi"/>
          <w:szCs w:val="20"/>
        </w:rPr>
        <w:t>)</w:t>
      </w:r>
      <w:r w:rsidRPr="003B0C82">
        <w:rPr>
          <w:rFonts w:asciiTheme="majorHAnsi" w:hAnsiTheme="majorHAnsi"/>
          <w:szCs w:val="20"/>
        </w:rPr>
        <w:t xml:space="preserve"> </w:t>
      </w:r>
      <w:r>
        <w:rPr>
          <w:rFonts w:asciiTheme="majorHAnsi" w:hAnsiTheme="majorHAnsi"/>
          <w:szCs w:val="20"/>
        </w:rPr>
        <w:t xml:space="preserve">and GNSO Stakeholder Groups and Constituencies </w:t>
      </w:r>
      <w:r w:rsidRPr="003B0C82">
        <w:rPr>
          <w:rFonts w:asciiTheme="majorHAnsi" w:hAnsiTheme="majorHAnsi"/>
          <w:szCs w:val="20"/>
        </w:rPr>
        <w:t xml:space="preserve">as part of the </w:t>
      </w:r>
      <w:r>
        <w:rPr>
          <w:rFonts w:asciiTheme="majorHAnsi" w:hAnsiTheme="majorHAnsi"/>
          <w:szCs w:val="20"/>
        </w:rPr>
        <w:t>Working Group</w:t>
      </w:r>
      <w:r w:rsidRPr="003B0C82">
        <w:rPr>
          <w:rFonts w:asciiTheme="majorHAnsi" w:hAnsiTheme="majorHAnsi"/>
          <w:szCs w:val="20"/>
        </w:rPr>
        <w:t xml:space="preserve">’s solicitation of input from these groups in December 2014, as required by the GNSO’s PDP Manual. </w:t>
      </w:r>
      <w:r>
        <w:rPr>
          <w:rFonts w:asciiTheme="majorHAnsi" w:hAnsiTheme="majorHAnsi"/>
          <w:szCs w:val="20"/>
        </w:rPr>
        <w:t>N</w:t>
      </w:r>
      <w:r w:rsidRPr="003B0C82">
        <w:rPr>
          <w:rFonts w:asciiTheme="majorHAnsi" w:hAnsiTheme="majorHAnsi"/>
          <w:szCs w:val="20"/>
        </w:rPr>
        <w:t>o objection to this preliminary conclusion or the rationale was raised by any SO, AC or other ICANN community group.</w:t>
      </w:r>
    </w:p>
  </w:footnote>
  <w:footnote w:id="6">
    <w:p w14:paraId="6F9A5BAF" w14:textId="77777777" w:rsidR="00B35C19" w:rsidRPr="00C002C3" w:rsidRDefault="00B35C19" w:rsidP="00FF16EC">
      <w:pPr>
        <w:rPr>
          <w:rFonts w:asciiTheme="majorHAnsi" w:hAnsiTheme="majorHAnsi"/>
          <w:sz w:val="20"/>
          <w:szCs w:val="20"/>
        </w:rPr>
      </w:pPr>
      <w:r w:rsidRPr="00C002C3">
        <w:rPr>
          <w:rStyle w:val="FootnoteReference"/>
          <w:rFonts w:asciiTheme="majorHAnsi" w:hAnsiTheme="majorHAnsi"/>
          <w:sz w:val="20"/>
          <w:szCs w:val="20"/>
        </w:rPr>
        <w:footnoteRef/>
      </w:r>
      <w:r w:rsidRPr="00C002C3">
        <w:rPr>
          <w:rFonts w:asciiTheme="majorHAnsi" w:hAnsiTheme="majorHAnsi"/>
          <w:sz w:val="20"/>
          <w:szCs w:val="20"/>
        </w:rPr>
        <w:t xml:space="preserve"> See, e.g., page 4 of the Final Issue Report (</w:t>
      </w:r>
      <w:hyperlink r:id="rId3">
        <w:r w:rsidRPr="00C002C3">
          <w:rPr>
            <w:rFonts w:asciiTheme="majorHAnsi" w:hAnsiTheme="majorHAnsi"/>
            <w:color w:val="1155CC"/>
            <w:sz w:val="20"/>
            <w:szCs w:val="20"/>
            <w:u w:val="single"/>
          </w:rPr>
          <w:t>https://gnso.icann.org/en/issues/igo-ingo-crp-access-final-25may14-en.pdf)</w:t>
        </w:r>
      </w:hyperlink>
      <w:r w:rsidRPr="00C002C3">
        <w:rPr>
          <w:rFonts w:asciiTheme="majorHAnsi" w:hAnsiTheme="majorHAnsi"/>
          <w:sz w:val="20"/>
          <w:szCs w:val="20"/>
        </w:rPr>
        <w:t xml:space="preserve">. </w:t>
      </w:r>
    </w:p>
  </w:footnote>
  <w:footnote w:id="7">
    <w:p w14:paraId="464815E9" w14:textId="77777777" w:rsidR="00B35C19" w:rsidRPr="00D323EF" w:rsidRDefault="00B35C19" w:rsidP="007E7D37">
      <w:pPr>
        <w:pStyle w:val="FootnoteText"/>
        <w:rPr>
          <w:rFonts w:asciiTheme="majorHAnsi" w:hAnsiTheme="majorHAnsi"/>
        </w:rPr>
      </w:pPr>
      <w:r w:rsidRPr="00D323EF">
        <w:rPr>
          <w:rStyle w:val="FootnoteReference"/>
          <w:rFonts w:asciiTheme="majorHAnsi" w:hAnsiTheme="majorHAnsi"/>
        </w:rPr>
        <w:footnoteRef/>
      </w:r>
      <w:r w:rsidRPr="00D323EF">
        <w:rPr>
          <w:rFonts w:asciiTheme="majorHAnsi" w:hAnsiTheme="majorHAnsi"/>
        </w:rPr>
        <w:t xml:space="preserve"> </w:t>
      </w:r>
      <w:r>
        <w:rPr>
          <w:rFonts w:asciiTheme="majorHAnsi" w:hAnsiTheme="majorHAnsi"/>
          <w:szCs w:val="20"/>
        </w:rPr>
        <w:t>The f</w:t>
      </w:r>
      <w:r w:rsidRPr="00D323EF">
        <w:rPr>
          <w:rFonts w:asciiTheme="majorHAnsi" w:hAnsiTheme="majorHAnsi"/>
          <w:szCs w:val="20"/>
        </w:rPr>
        <w:t>ull text of Article 6</w:t>
      </w:r>
      <w:r w:rsidRPr="00657E25">
        <w:rPr>
          <w:rFonts w:asciiTheme="majorHAnsi" w:hAnsiTheme="majorHAnsi"/>
          <w:i/>
          <w:szCs w:val="20"/>
        </w:rPr>
        <w:t>ter</w:t>
      </w:r>
      <w:r w:rsidRPr="00D323EF">
        <w:rPr>
          <w:rFonts w:asciiTheme="majorHAnsi" w:hAnsiTheme="majorHAnsi"/>
          <w:szCs w:val="20"/>
        </w:rPr>
        <w:t xml:space="preserve"> of the Paris Convention can be found here: </w:t>
      </w:r>
      <w:hyperlink r:id="rId4" w:history="1">
        <w:r w:rsidRPr="00D323EF">
          <w:rPr>
            <w:rStyle w:val="Hyperlink"/>
            <w:rFonts w:asciiTheme="majorHAnsi" w:hAnsiTheme="majorHAnsi"/>
            <w:szCs w:val="20"/>
          </w:rPr>
          <w:t>http://www.wipo.int/article6ter/en/legal_texts/article_6ter.html</w:t>
        </w:r>
      </w:hyperlink>
      <w:r w:rsidRPr="00D323EF">
        <w:rPr>
          <w:rFonts w:asciiTheme="majorHAnsi" w:hAnsiTheme="majorHAnsi"/>
          <w:szCs w:val="20"/>
        </w:rPr>
        <w:t xml:space="preserve"> and in Annex D of this report.</w:t>
      </w:r>
    </w:p>
  </w:footnote>
  <w:footnote w:id="8">
    <w:p w14:paraId="425B2D68" w14:textId="77777777" w:rsidR="00B35C19" w:rsidRPr="00C002C3" w:rsidRDefault="00B35C19" w:rsidP="00FF16EC">
      <w:pPr>
        <w:pStyle w:val="FootnoteText"/>
        <w:rPr>
          <w:rFonts w:asciiTheme="majorHAnsi" w:hAnsiTheme="majorHAnsi"/>
          <w:szCs w:val="20"/>
        </w:rPr>
      </w:pPr>
      <w:r w:rsidRPr="00C002C3">
        <w:rPr>
          <w:rStyle w:val="FootnoteReference"/>
          <w:rFonts w:asciiTheme="majorHAnsi" w:hAnsiTheme="majorHAnsi"/>
          <w:szCs w:val="20"/>
        </w:rPr>
        <w:footnoteRef/>
      </w:r>
      <w:r w:rsidRPr="00C002C3">
        <w:rPr>
          <w:rFonts w:asciiTheme="majorHAnsi" w:hAnsiTheme="majorHAnsi"/>
          <w:szCs w:val="20"/>
        </w:rPr>
        <w:t xml:space="preserve"> See, e.g., Halpern, Nard &amp; Port, “Fundamentals of United States Intellectual Property Law: Copyright, Patent, Trademark” (Kluwer Law International, 2007).</w:t>
      </w:r>
    </w:p>
  </w:footnote>
  <w:footnote w:id="9">
    <w:p w14:paraId="3EE9C433" w14:textId="3166C787" w:rsidR="00B35C19" w:rsidRPr="00C002C3" w:rsidRDefault="00B35C19" w:rsidP="00FF16EC">
      <w:pPr>
        <w:rPr>
          <w:rFonts w:asciiTheme="majorHAnsi" w:hAnsiTheme="majorHAnsi"/>
          <w:sz w:val="20"/>
          <w:szCs w:val="20"/>
        </w:rPr>
      </w:pPr>
      <w:r w:rsidRPr="00C002C3">
        <w:rPr>
          <w:rStyle w:val="FootnoteReference"/>
          <w:rFonts w:asciiTheme="majorHAnsi" w:hAnsiTheme="majorHAnsi"/>
          <w:sz w:val="20"/>
          <w:szCs w:val="20"/>
        </w:rPr>
        <w:footnoteRef/>
      </w:r>
      <w:r w:rsidRPr="00C002C3">
        <w:rPr>
          <w:rFonts w:asciiTheme="majorHAnsi" w:hAnsiTheme="majorHAnsi"/>
          <w:sz w:val="20"/>
          <w:szCs w:val="20"/>
        </w:rPr>
        <w:t xml:space="preserve"> See</w:t>
      </w:r>
      <w:r>
        <w:rPr>
          <w:rFonts w:asciiTheme="majorHAnsi" w:hAnsiTheme="majorHAnsi"/>
          <w:sz w:val="20"/>
          <w:szCs w:val="20"/>
        </w:rPr>
        <w:t xml:space="preserve">, e.g. Section 1.4 of WIPO’s Jurisprudential Overview 3.0, issued in mid-2017: </w:t>
      </w:r>
      <w:hyperlink r:id="rId5" w:history="1">
        <w:r w:rsidRPr="00526BC0">
          <w:rPr>
            <w:rStyle w:val="Hyperlink"/>
            <w:rFonts w:asciiTheme="majorHAnsi" w:hAnsiTheme="majorHAnsi"/>
            <w:sz w:val="20"/>
            <w:szCs w:val="20"/>
          </w:rPr>
          <w:t>http://www.wipo.int/amc/en/domains/search/overview3.0/</w:t>
        </w:r>
      </w:hyperlink>
      <w:r>
        <w:rPr>
          <w:rFonts w:asciiTheme="majorHAnsi" w:hAnsiTheme="majorHAnsi"/>
          <w:sz w:val="20"/>
          <w:szCs w:val="20"/>
        </w:rPr>
        <w:t xml:space="preserve">. </w:t>
      </w:r>
    </w:p>
  </w:footnote>
  <w:footnote w:id="10">
    <w:p w14:paraId="34DC72A2" w14:textId="36BC2F95" w:rsidR="00B35C19" w:rsidRPr="00760B7A" w:rsidRDefault="00B35C19">
      <w:pPr>
        <w:pStyle w:val="FootnoteText"/>
        <w:rPr>
          <w:rFonts w:asciiTheme="majorHAnsi" w:hAnsiTheme="majorHAnsi"/>
        </w:rPr>
      </w:pPr>
      <w:r w:rsidRPr="00760B7A">
        <w:rPr>
          <w:rStyle w:val="FootnoteReference"/>
          <w:rFonts w:asciiTheme="majorHAnsi" w:hAnsiTheme="majorHAnsi"/>
        </w:rPr>
        <w:footnoteRef/>
      </w:r>
      <w:r w:rsidRPr="00760B7A">
        <w:rPr>
          <w:rFonts w:asciiTheme="majorHAnsi" w:hAnsiTheme="majorHAnsi"/>
        </w:rPr>
        <w:t xml:space="preserve"> The current GAC list of IGOs for which appropriate protection was sought for their names and acronyms was sent to ICANN by the GAC in March 2013. It can be viewed here: </w:t>
      </w:r>
      <w:hyperlink r:id="rId6" w:history="1">
        <w:r w:rsidRPr="00760B7A">
          <w:rPr>
            <w:rStyle w:val="Hyperlink"/>
            <w:rFonts w:asciiTheme="majorHAnsi" w:hAnsiTheme="majorHAnsi"/>
          </w:rPr>
          <w:t>https://www.icann.org/en/news/correspondence/dryden-to-crocker-chalaby-annex2-22mar13-en.pdf</w:t>
        </w:r>
      </w:hyperlink>
      <w:r w:rsidRPr="00760B7A">
        <w:rPr>
          <w:rFonts w:asciiTheme="majorHAnsi" w:hAnsiTheme="majorHAnsi"/>
        </w:rPr>
        <w:t xml:space="preserve">. </w:t>
      </w:r>
    </w:p>
  </w:footnote>
  <w:footnote w:id="11">
    <w:p w14:paraId="22663C98" w14:textId="17207645" w:rsidR="00E97D82" w:rsidRPr="003559DC" w:rsidRDefault="00E97D82">
      <w:pPr>
        <w:pStyle w:val="FootnoteText"/>
        <w:rPr>
          <w:rFonts w:asciiTheme="majorHAnsi" w:hAnsiTheme="majorHAnsi" w:cstheme="majorHAnsi"/>
          <w:rPrChange w:id="163" w:author="Mary Wong" w:date="2018-07-06T16:52:00Z">
            <w:rPr/>
          </w:rPrChange>
        </w:rPr>
      </w:pPr>
      <w:ins w:id="164" w:author="Mary Wong" w:date="2018-07-06T15:26:00Z">
        <w:r w:rsidRPr="00373A65">
          <w:rPr>
            <w:rStyle w:val="FootnoteReference"/>
            <w:rFonts w:asciiTheme="majorHAnsi" w:hAnsiTheme="majorHAnsi" w:cstheme="majorHAnsi"/>
            <w:rPrChange w:id="165" w:author="Mary Wong" w:date="2018-07-06T15:41:00Z">
              <w:rPr>
                <w:rStyle w:val="FootnoteReference"/>
              </w:rPr>
            </w:rPrChange>
          </w:rPr>
          <w:footnoteRef/>
        </w:r>
        <w:r w:rsidR="00D2404E" w:rsidRPr="00D2404E">
          <w:rPr>
            <w:rFonts w:asciiTheme="majorHAnsi" w:hAnsiTheme="majorHAnsi" w:cstheme="majorHAnsi"/>
          </w:rPr>
          <w:t xml:space="preserve"> Th</w:t>
        </w:r>
      </w:ins>
      <w:ins w:id="166" w:author="Mary Wong" w:date="2018-07-06T15:55:00Z">
        <w:r w:rsidR="00D2404E">
          <w:rPr>
            <w:rFonts w:asciiTheme="majorHAnsi" w:hAnsiTheme="majorHAnsi" w:cstheme="majorHAnsi"/>
          </w:rPr>
          <w:t>e</w:t>
        </w:r>
      </w:ins>
      <w:ins w:id="167" w:author="Mary Wong" w:date="2018-07-06T15:26:00Z">
        <w:r w:rsidRPr="00373A65">
          <w:rPr>
            <w:rFonts w:asciiTheme="majorHAnsi" w:hAnsiTheme="majorHAnsi" w:cstheme="majorHAnsi"/>
            <w:rPrChange w:id="168" w:author="Mary Wong" w:date="2018-07-06T15:41:00Z">
              <w:rPr/>
            </w:rPrChange>
          </w:rPr>
          <w:t xml:space="preserve"> possibility </w:t>
        </w:r>
      </w:ins>
      <w:ins w:id="169" w:author="Mary Wong" w:date="2018-07-06T15:55:00Z">
        <w:r w:rsidR="00D2404E">
          <w:rPr>
            <w:rFonts w:asciiTheme="majorHAnsi" w:hAnsiTheme="majorHAnsi" w:cstheme="majorHAnsi"/>
          </w:rPr>
          <w:t xml:space="preserve">of </w:t>
        </w:r>
      </w:ins>
      <w:ins w:id="170" w:author="Mary Wong" w:date="2018-07-06T16:49:00Z">
        <w:r w:rsidR="008B50C9">
          <w:rPr>
            <w:rFonts w:asciiTheme="majorHAnsi" w:hAnsiTheme="majorHAnsi" w:cstheme="majorHAnsi"/>
          </w:rPr>
          <w:t>filing</w:t>
        </w:r>
      </w:ins>
      <w:ins w:id="171" w:author="Mary Wong" w:date="2018-07-06T15:55:00Z">
        <w:r w:rsidR="00D2404E">
          <w:rPr>
            <w:rFonts w:asciiTheme="majorHAnsi" w:hAnsiTheme="majorHAnsi" w:cstheme="majorHAnsi"/>
          </w:rPr>
          <w:t xml:space="preserve"> via an assignee </w:t>
        </w:r>
      </w:ins>
      <w:ins w:id="172" w:author="Mary Wong" w:date="2018-07-06T15:26:00Z">
        <w:r w:rsidRPr="00373A65">
          <w:rPr>
            <w:rFonts w:asciiTheme="majorHAnsi" w:hAnsiTheme="majorHAnsi" w:cstheme="majorHAnsi"/>
            <w:rPrChange w:id="173" w:author="Mary Wong" w:date="2018-07-06T15:41:00Z">
              <w:rPr/>
            </w:rPrChange>
          </w:rPr>
          <w:t xml:space="preserve">was acknowledged by Professor Edward Swaine </w:t>
        </w:r>
      </w:ins>
      <w:ins w:id="174" w:author="Mary Wong" w:date="2018-07-06T16:00:00Z">
        <w:r w:rsidR="00D57069">
          <w:rPr>
            <w:rFonts w:asciiTheme="majorHAnsi" w:hAnsiTheme="majorHAnsi" w:cstheme="majorHAnsi"/>
          </w:rPr>
          <w:t xml:space="preserve"> (the external legal expert retained to advise the Working Group on IGO jurisdictional immunity) </w:t>
        </w:r>
      </w:ins>
      <w:ins w:id="175" w:author="Mary Wong" w:date="2018-07-06T15:26:00Z">
        <w:r w:rsidRPr="00373A65">
          <w:rPr>
            <w:rFonts w:asciiTheme="majorHAnsi" w:hAnsiTheme="majorHAnsi" w:cstheme="majorHAnsi"/>
            <w:rPrChange w:id="176" w:author="Mary Wong" w:date="2018-07-06T15:41:00Z">
              <w:rPr/>
            </w:rPrChange>
          </w:rPr>
          <w:t>in his memorandum</w:t>
        </w:r>
      </w:ins>
      <w:ins w:id="177" w:author="Mary Wong" w:date="2018-07-06T15:55:00Z">
        <w:r w:rsidR="00D2404E">
          <w:rPr>
            <w:rFonts w:asciiTheme="majorHAnsi" w:hAnsiTheme="majorHAnsi" w:cstheme="majorHAnsi"/>
          </w:rPr>
          <w:t xml:space="preserve"> (at pages 25-26; see Annex </w:t>
        </w:r>
      </w:ins>
      <w:ins w:id="178" w:author="Mary Wong" w:date="2018-07-06T16:45:00Z">
        <w:r w:rsidR="008B50C9">
          <w:rPr>
            <w:rFonts w:asciiTheme="majorHAnsi" w:hAnsiTheme="majorHAnsi" w:cstheme="majorHAnsi"/>
          </w:rPr>
          <w:t>F</w:t>
        </w:r>
      </w:ins>
      <w:ins w:id="179" w:author="Mary Wong" w:date="2018-07-06T15:55:00Z">
        <w:r w:rsidR="00D2404E">
          <w:rPr>
            <w:rFonts w:asciiTheme="majorHAnsi" w:hAnsiTheme="majorHAnsi" w:cstheme="majorHAnsi"/>
          </w:rPr>
          <w:t>)</w:t>
        </w:r>
      </w:ins>
      <w:ins w:id="180" w:author="Mary Wong" w:date="2018-07-06T15:26:00Z">
        <w:r w:rsidRPr="00373A65">
          <w:rPr>
            <w:rFonts w:asciiTheme="majorHAnsi" w:hAnsiTheme="majorHAnsi" w:cstheme="majorHAnsi"/>
            <w:rPrChange w:id="181" w:author="Mary Wong" w:date="2018-07-06T15:41:00Z">
              <w:rPr/>
            </w:rPrChange>
          </w:rPr>
          <w:t xml:space="preserve">. </w:t>
        </w:r>
      </w:ins>
      <w:ins w:id="182" w:author="Mary Wong" w:date="2018-07-06T15:27:00Z">
        <w:r w:rsidRPr="00373A65">
          <w:rPr>
            <w:rFonts w:asciiTheme="majorHAnsi" w:hAnsiTheme="majorHAnsi" w:cstheme="majorHAnsi"/>
            <w:rPrChange w:id="183" w:author="Mary Wong" w:date="2018-07-06T15:41:00Z">
              <w:rPr/>
            </w:rPrChange>
          </w:rPr>
          <w:t>In addition, the Working Group’s attention had been drawn to a number of cases where IGOs had</w:t>
        </w:r>
      </w:ins>
      <w:ins w:id="184" w:author="Mary Wong" w:date="2018-07-06T15:30:00Z">
        <w:r w:rsidRPr="00373A65">
          <w:rPr>
            <w:rFonts w:asciiTheme="majorHAnsi" w:hAnsiTheme="majorHAnsi" w:cstheme="majorHAnsi"/>
            <w:rPrChange w:id="185" w:author="Mary Wong" w:date="2018-07-06T15:41:00Z">
              <w:rPr/>
            </w:rPrChange>
          </w:rPr>
          <w:t xml:space="preserve"> either filed UDRP complaints </w:t>
        </w:r>
      </w:ins>
      <w:ins w:id="186" w:author="Mary Wong" w:date="2018-07-06T15:34:00Z">
        <w:r w:rsidR="00A054C6" w:rsidRPr="00373A65">
          <w:rPr>
            <w:rFonts w:asciiTheme="majorHAnsi" w:hAnsiTheme="majorHAnsi" w:cstheme="majorHAnsi"/>
            <w:rPrChange w:id="187" w:author="Mary Wong" w:date="2018-07-06T15:41:00Z">
              <w:rPr/>
            </w:rPrChange>
          </w:rPr>
          <w:t xml:space="preserve">itself (see, e.g., </w:t>
        </w:r>
        <w:r w:rsidR="00A054C6" w:rsidRPr="00373A65">
          <w:rPr>
            <w:rFonts w:asciiTheme="majorHAnsi" w:hAnsiTheme="majorHAnsi" w:cstheme="majorHAnsi"/>
            <w:rPrChange w:id="188" w:author="Mary Wong" w:date="2018-07-06T15:41:00Z">
              <w:rPr/>
            </w:rPrChange>
          </w:rPr>
          <w:fldChar w:fldCharType="begin"/>
        </w:r>
        <w:r w:rsidR="00A054C6" w:rsidRPr="00373A65">
          <w:rPr>
            <w:rFonts w:asciiTheme="majorHAnsi" w:hAnsiTheme="majorHAnsi" w:cstheme="majorHAnsi"/>
            <w:rPrChange w:id="189" w:author="Mary Wong" w:date="2018-07-06T15:41:00Z">
              <w:rPr/>
            </w:rPrChange>
          </w:rPr>
          <w:instrText xml:space="preserve"> HYPERLINK "http://www.wipo.int/amc/en/domains/decisions/html/2002/d2002-0222.html" </w:instrText>
        </w:r>
        <w:r w:rsidR="00A054C6" w:rsidRPr="00373A65">
          <w:rPr>
            <w:rFonts w:asciiTheme="majorHAnsi" w:hAnsiTheme="majorHAnsi" w:cstheme="majorHAnsi"/>
            <w:rPrChange w:id="190" w:author="Mary Wong" w:date="2018-07-06T15:41:00Z">
              <w:rPr/>
            </w:rPrChange>
          </w:rPr>
          <w:fldChar w:fldCharType="separate"/>
        </w:r>
        <w:r w:rsidR="00A054C6" w:rsidRPr="00373A65">
          <w:rPr>
            <w:rStyle w:val="Hyperlink"/>
            <w:rFonts w:asciiTheme="majorHAnsi" w:hAnsiTheme="majorHAnsi" w:cstheme="majorHAnsi"/>
            <w:rPrChange w:id="191" w:author="Mary Wong" w:date="2018-07-06T15:41:00Z">
              <w:rPr>
                <w:rStyle w:val="Hyperlink"/>
              </w:rPr>
            </w:rPrChange>
          </w:rPr>
          <w:t>http://www.wipo.int/amc/en/domains/decisions/html/2002/d2002-0222.html</w:t>
        </w:r>
        <w:r w:rsidR="00A054C6" w:rsidRPr="00373A65">
          <w:rPr>
            <w:rFonts w:asciiTheme="majorHAnsi" w:hAnsiTheme="majorHAnsi" w:cstheme="majorHAnsi"/>
            <w:rPrChange w:id="192" w:author="Mary Wong" w:date="2018-07-06T15:41:00Z">
              <w:rPr/>
            </w:rPrChange>
          </w:rPr>
          <w:fldChar w:fldCharType="end"/>
        </w:r>
        <w:r w:rsidR="00A054C6" w:rsidRPr="00373A65">
          <w:rPr>
            <w:rFonts w:asciiTheme="majorHAnsi" w:hAnsiTheme="majorHAnsi" w:cstheme="majorHAnsi"/>
            <w:rPrChange w:id="193" w:author="Mary Wong" w:date="2018-07-06T15:41:00Z">
              <w:rPr/>
            </w:rPrChange>
          </w:rPr>
          <w:t xml:space="preserve">) and thereby presumably waived any jurisdictional immunity it might otherwise have been entitled to, or </w:t>
        </w:r>
      </w:ins>
      <w:ins w:id="194" w:author="Mary Wong" w:date="2018-07-06T15:30:00Z">
        <w:r w:rsidRPr="00373A65">
          <w:rPr>
            <w:rFonts w:asciiTheme="majorHAnsi" w:hAnsiTheme="majorHAnsi" w:cstheme="majorHAnsi"/>
            <w:rPrChange w:id="195" w:author="Mary Wong" w:date="2018-07-06T15:41:00Z">
              <w:rPr/>
            </w:rPrChange>
          </w:rPr>
          <w:t xml:space="preserve">via </w:t>
        </w:r>
        <w:r w:rsidR="00A054C6" w:rsidRPr="00373A65">
          <w:rPr>
            <w:rFonts w:asciiTheme="majorHAnsi" w:hAnsiTheme="majorHAnsi" w:cstheme="majorHAnsi"/>
            <w:rPrChange w:id="196" w:author="Mary Wong" w:date="2018-07-06T15:41:00Z">
              <w:rPr/>
            </w:rPrChange>
          </w:rPr>
          <w:t>a</w:t>
        </w:r>
      </w:ins>
      <w:ins w:id="197" w:author="Mary Wong" w:date="2018-07-06T15:32:00Z">
        <w:r w:rsidR="00A054C6" w:rsidRPr="00373A65">
          <w:rPr>
            <w:rFonts w:asciiTheme="majorHAnsi" w:hAnsiTheme="majorHAnsi" w:cstheme="majorHAnsi"/>
            <w:rPrChange w:id="198" w:author="Mary Wong" w:date="2018-07-06T15:41:00Z">
              <w:rPr/>
            </w:rPrChange>
          </w:rPr>
          <w:t xml:space="preserve"> third party </w:t>
        </w:r>
      </w:ins>
      <w:ins w:id="199" w:author="Mary Wong" w:date="2018-07-06T15:33:00Z">
        <w:r w:rsidR="00A054C6" w:rsidRPr="00373A65">
          <w:rPr>
            <w:rFonts w:asciiTheme="majorHAnsi" w:hAnsiTheme="majorHAnsi" w:cstheme="majorHAnsi"/>
            <w:rPrChange w:id="200" w:author="Mary Wong" w:date="2018-07-06T15:41:00Z">
              <w:rPr/>
            </w:rPrChange>
          </w:rPr>
          <w:t xml:space="preserve">that appeared to be a </w:t>
        </w:r>
      </w:ins>
      <w:ins w:id="201" w:author="Mary Wong" w:date="2018-07-06T15:32:00Z">
        <w:r w:rsidR="00A054C6" w:rsidRPr="00373A65">
          <w:rPr>
            <w:rFonts w:asciiTheme="majorHAnsi" w:hAnsiTheme="majorHAnsi" w:cstheme="majorHAnsi"/>
            <w:rPrChange w:id="202" w:author="Mary Wong" w:date="2018-07-06T15:41:00Z">
              <w:rPr/>
            </w:rPrChange>
          </w:rPr>
          <w:t>trademark assignee</w:t>
        </w:r>
      </w:ins>
      <w:ins w:id="203" w:author="Mary Wong" w:date="2018-07-06T15:30:00Z">
        <w:r w:rsidR="00A054C6" w:rsidRPr="00373A65">
          <w:rPr>
            <w:rFonts w:asciiTheme="majorHAnsi" w:hAnsiTheme="majorHAnsi" w:cstheme="majorHAnsi"/>
            <w:rPrChange w:id="204" w:author="Mary Wong" w:date="2018-07-06T15:41:00Z">
              <w:rPr/>
            </w:rPrChange>
          </w:rPr>
          <w:t xml:space="preserve"> (see, e.g.,</w:t>
        </w:r>
      </w:ins>
      <w:ins w:id="205" w:author="Mary Wong" w:date="2018-07-06T15:27:00Z">
        <w:r w:rsidRPr="00373A65">
          <w:rPr>
            <w:rFonts w:asciiTheme="majorHAnsi" w:hAnsiTheme="majorHAnsi" w:cstheme="majorHAnsi"/>
            <w:rPrChange w:id="206" w:author="Mary Wong" w:date="2018-07-06T15:41:00Z">
              <w:rPr/>
            </w:rPrChange>
          </w:rPr>
          <w:t xml:space="preserve"> </w:t>
        </w:r>
      </w:ins>
      <w:ins w:id="207" w:author="Mary Wong" w:date="2018-07-06T15:32:00Z">
        <w:r w:rsidR="00A054C6" w:rsidRPr="00373A65">
          <w:rPr>
            <w:rFonts w:asciiTheme="majorHAnsi" w:hAnsiTheme="majorHAnsi" w:cstheme="majorHAnsi"/>
            <w:rPrChange w:id="208" w:author="Mary Wong" w:date="2018-07-06T15:41:00Z">
              <w:rPr/>
            </w:rPrChange>
          </w:rPr>
          <w:fldChar w:fldCharType="begin"/>
        </w:r>
        <w:r w:rsidR="00A054C6" w:rsidRPr="00373A65">
          <w:rPr>
            <w:rFonts w:asciiTheme="majorHAnsi" w:hAnsiTheme="majorHAnsi" w:cstheme="majorHAnsi"/>
            <w:rPrChange w:id="209" w:author="Mary Wong" w:date="2018-07-06T15:41:00Z">
              <w:rPr/>
            </w:rPrChange>
          </w:rPr>
          <w:instrText xml:space="preserve"> HYPERLINK "http://www.wipo.int/amc/en/domains/search/text.jsp?case=D2012-1922" </w:instrText>
        </w:r>
        <w:r w:rsidR="00A054C6" w:rsidRPr="00373A65">
          <w:rPr>
            <w:rFonts w:asciiTheme="majorHAnsi" w:hAnsiTheme="majorHAnsi" w:cstheme="majorHAnsi"/>
            <w:rPrChange w:id="210" w:author="Mary Wong" w:date="2018-07-06T15:41:00Z">
              <w:rPr/>
            </w:rPrChange>
          </w:rPr>
          <w:fldChar w:fldCharType="separate"/>
        </w:r>
        <w:r w:rsidR="00A054C6" w:rsidRPr="00373A65">
          <w:rPr>
            <w:rStyle w:val="Hyperlink"/>
            <w:rFonts w:asciiTheme="majorHAnsi" w:hAnsiTheme="majorHAnsi" w:cstheme="majorHAnsi"/>
            <w:rPrChange w:id="211" w:author="Mary Wong" w:date="2018-07-06T15:41:00Z">
              <w:rPr>
                <w:rStyle w:val="Hyperlink"/>
              </w:rPr>
            </w:rPrChange>
          </w:rPr>
          <w:t>http://www.wipo.int/amc/en/domains/search/text.jsp?case=D2012-1922</w:t>
        </w:r>
        <w:r w:rsidR="00A054C6" w:rsidRPr="00373A65">
          <w:rPr>
            <w:rFonts w:asciiTheme="majorHAnsi" w:hAnsiTheme="majorHAnsi" w:cstheme="majorHAnsi"/>
            <w:rPrChange w:id="212" w:author="Mary Wong" w:date="2018-07-06T15:41:00Z">
              <w:rPr/>
            </w:rPrChange>
          </w:rPr>
          <w:fldChar w:fldCharType="end"/>
        </w:r>
        <w:r w:rsidR="00A054C6" w:rsidRPr="00373A65">
          <w:rPr>
            <w:rFonts w:asciiTheme="majorHAnsi" w:hAnsiTheme="majorHAnsi" w:cstheme="majorHAnsi"/>
            <w:rPrChange w:id="213" w:author="Mary Wong" w:date="2018-07-06T15:41:00Z">
              <w:rPr/>
            </w:rPrChange>
          </w:rPr>
          <w:t>)</w:t>
        </w:r>
      </w:ins>
      <w:ins w:id="214" w:author="Mary Wong" w:date="2018-07-06T15:34:00Z">
        <w:r w:rsidR="00A054C6" w:rsidRPr="00373A65">
          <w:rPr>
            <w:rFonts w:asciiTheme="majorHAnsi" w:hAnsiTheme="majorHAnsi" w:cstheme="majorHAnsi"/>
            <w:rPrChange w:id="215" w:author="Mary Wong" w:date="2018-07-06T15:41:00Z">
              <w:rPr/>
            </w:rPrChange>
          </w:rPr>
          <w:t xml:space="preserve">. The WIPO Jurisprudential Overview recognizes the </w:t>
        </w:r>
      </w:ins>
      <w:ins w:id="216" w:author="Mary Wong" w:date="2018-07-06T15:35:00Z">
        <w:r w:rsidR="00A054C6" w:rsidRPr="00373A65">
          <w:rPr>
            <w:rFonts w:asciiTheme="majorHAnsi" w:hAnsiTheme="majorHAnsi" w:cstheme="majorHAnsi"/>
            <w:rPrChange w:id="217" w:author="Mary Wong" w:date="2018-07-06T15:41:00Z">
              <w:rPr/>
            </w:rPrChange>
          </w:rPr>
          <w:t>validity</w:t>
        </w:r>
      </w:ins>
      <w:ins w:id="218" w:author="Mary Wong" w:date="2018-07-06T15:34:00Z">
        <w:r w:rsidR="00A054C6" w:rsidRPr="00373A65">
          <w:rPr>
            <w:rFonts w:asciiTheme="majorHAnsi" w:hAnsiTheme="majorHAnsi" w:cstheme="majorHAnsi"/>
            <w:rPrChange w:id="219" w:author="Mary Wong" w:date="2018-07-06T15:41:00Z">
              <w:rPr/>
            </w:rPrChange>
          </w:rPr>
          <w:t xml:space="preserve"> of UDRP complaints being filed by an assignee or exclusive licensee</w:t>
        </w:r>
      </w:ins>
      <w:ins w:id="220" w:author="Mary Wong" w:date="2018-07-06T15:35:00Z">
        <w:r w:rsidR="00A054C6" w:rsidRPr="00373A65">
          <w:rPr>
            <w:rFonts w:asciiTheme="majorHAnsi" w:hAnsiTheme="majorHAnsi" w:cstheme="majorHAnsi"/>
            <w:rPrChange w:id="221" w:author="Mary Wong" w:date="2018-07-06T15:41:00Z">
              <w:rPr/>
            </w:rPrChange>
          </w:rPr>
          <w:t xml:space="preserve">: </w:t>
        </w:r>
        <w:r w:rsidR="00A054C6" w:rsidRPr="00373A65">
          <w:rPr>
            <w:rFonts w:asciiTheme="majorHAnsi" w:hAnsiTheme="majorHAnsi" w:cstheme="majorHAnsi"/>
            <w:rPrChange w:id="222" w:author="Mary Wong" w:date="2018-07-06T15:41:00Z">
              <w:rPr/>
            </w:rPrChange>
          </w:rPr>
          <w:fldChar w:fldCharType="begin"/>
        </w:r>
        <w:r w:rsidR="00A054C6" w:rsidRPr="00373A65">
          <w:rPr>
            <w:rFonts w:asciiTheme="majorHAnsi" w:hAnsiTheme="majorHAnsi" w:cstheme="majorHAnsi"/>
            <w:rPrChange w:id="223" w:author="Mary Wong" w:date="2018-07-06T15:41:00Z">
              <w:rPr/>
            </w:rPrChange>
          </w:rPr>
          <w:instrText xml:space="preserve"> HYPERLINK "http://www.wipo.int/amc/en/domains/search/overview3.0/" </w:instrText>
        </w:r>
        <w:r w:rsidR="00A054C6" w:rsidRPr="00373A65">
          <w:rPr>
            <w:rFonts w:asciiTheme="majorHAnsi" w:hAnsiTheme="majorHAnsi" w:cstheme="majorHAnsi"/>
            <w:rPrChange w:id="224" w:author="Mary Wong" w:date="2018-07-06T15:41:00Z">
              <w:rPr/>
            </w:rPrChange>
          </w:rPr>
          <w:fldChar w:fldCharType="separate"/>
        </w:r>
        <w:r w:rsidR="00A054C6" w:rsidRPr="00373A65">
          <w:rPr>
            <w:rStyle w:val="Hyperlink"/>
            <w:rFonts w:asciiTheme="majorHAnsi" w:hAnsiTheme="majorHAnsi" w:cstheme="majorHAnsi"/>
            <w:szCs w:val="20"/>
          </w:rPr>
          <w:t>http://www.wipo.int/amc/en/domains/search/overview3.0/</w:t>
        </w:r>
        <w:r w:rsidR="00A054C6" w:rsidRPr="00373A65">
          <w:rPr>
            <w:rStyle w:val="Hyperlink"/>
            <w:rFonts w:asciiTheme="majorHAnsi" w:hAnsiTheme="majorHAnsi" w:cstheme="majorHAnsi"/>
            <w:szCs w:val="20"/>
          </w:rPr>
          <w:fldChar w:fldCharType="end"/>
        </w:r>
      </w:ins>
      <w:ins w:id="225" w:author="Mary Wong" w:date="2018-07-06T15:36:00Z">
        <w:r w:rsidR="00A054C6" w:rsidRPr="00373A65">
          <w:rPr>
            <w:rStyle w:val="Hyperlink"/>
            <w:rFonts w:asciiTheme="majorHAnsi" w:hAnsiTheme="majorHAnsi" w:cstheme="majorHAnsi"/>
            <w:szCs w:val="20"/>
          </w:rPr>
          <w:t xml:space="preserve">. </w:t>
        </w:r>
      </w:ins>
    </w:p>
  </w:footnote>
  <w:footnote w:id="12">
    <w:p w14:paraId="1D2A305D" w14:textId="16E504D4" w:rsidR="003559DC" w:rsidRDefault="003559DC">
      <w:pPr>
        <w:pStyle w:val="FootnoteText"/>
      </w:pPr>
      <w:ins w:id="238" w:author="Mary Wong" w:date="2018-07-06T16:51:00Z">
        <w:r w:rsidRPr="003559DC">
          <w:rPr>
            <w:rStyle w:val="FootnoteReference"/>
            <w:rFonts w:asciiTheme="majorHAnsi" w:hAnsiTheme="majorHAnsi" w:cstheme="majorHAnsi"/>
            <w:rPrChange w:id="239" w:author="Mary Wong" w:date="2018-07-06T16:52:00Z">
              <w:rPr>
                <w:rStyle w:val="FootnoteReference"/>
              </w:rPr>
            </w:rPrChange>
          </w:rPr>
          <w:footnoteRef/>
        </w:r>
        <w:r w:rsidRPr="003559DC">
          <w:rPr>
            <w:rFonts w:asciiTheme="majorHAnsi" w:hAnsiTheme="majorHAnsi" w:cstheme="majorHAnsi"/>
            <w:rPrChange w:id="240" w:author="Mary Wong" w:date="2018-07-06T16:52:00Z">
              <w:rPr/>
            </w:rPrChange>
          </w:rPr>
          <w:t xml:space="preserve"> See the text of ICANN’s Registrar Accreditation Agreement, including Section 3.18: </w:t>
        </w:r>
      </w:ins>
      <w:ins w:id="241" w:author="Mary Wong" w:date="2018-07-06T16:52:00Z">
        <w:r w:rsidRPr="003559DC">
          <w:rPr>
            <w:rFonts w:asciiTheme="majorHAnsi" w:hAnsiTheme="majorHAnsi" w:cstheme="majorHAnsi"/>
            <w:rPrChange w:id="242" w:author="Mary Wong" w:date="2018-07-06T16:52:00Z">
              <w:rPr/>
            </w:rPrChange>
          </w:rPr>
          <w:fldChar w:fldCharType="begin"/>
        </w:r>
        <w:r w:rsidRPr="003559DC">
          <w:rPr>
            <w:rFonts w:asciiTheme="majorHAnsi" w:hAnsiTheme="majorHAnsi" w:cstheme="majorHAnsi"/>
            <w:rPrChange w:id="243" w:author="Mary Wong" w:date="2018-07-06T16:52:00Z">
              <w:rPr/>
            </w:rPrChange>
          </w:rPr>
          <w:instrText xml:space="preserve"> HYPERLINK "</w:instrText>
        </w:r>
      </w:ins>
      <w:ins w:id="244" w:author="Mary Wong" w:date="2018-07-06T16:51:00Z">
        <w:r w:rsidRPr="003559DC">
          <w:rPr>
            <w:rFonts w:asciiTheme="majorHAnsi" w:hAnsiTheme="majorHAnsi" w:cstheme="majorHAnsi"/>
            <w:rPrChange w:id="245" w:author="Mary Wong" w:date="2018-07-06T16:52:00Z">
              <w:rPr/>
            </w:rPrChange>
          </w:rPr>
          <w:instrText>https://www.icann.org/resources/pages/approved-with-specs-2013-09-17-en#3.18</w:instrText>
        </w:r>
      </w:ins>
      <w:ins w:id="246" w:author="Mary Wong" w:date="2018-07-06T16:52:00Z">
        <w:r w:rsidRPr="003559DC">
          <w:rPr>
            <w:rFonts w:asciiTheme="majorHAnsi" w:hAnsiTheme="majorHAnsi" w:cstheme="majorHAnsi"/>
            <w:rPrChange w:id="247" w:author="Mary Wong" w:date="2018-07-06T16:52:00Z">
              <w:rPr/>
            </w:rPrChange>
          </w:rPr>
          <w:instrText xml:space="preserve">" </w:instrText>
        </w:r>
        <w:r w:rsidRPr="003559DC">
          <w:rPr>
            <w:rFonts w:asciiTheme="majorHAnsi" w:hAnsiTheme="majorHAnsi" w:cstheme="majorHAnsi"/>
            <w:rPrChange w:id="248" w:author="Mary Wong" w:date="2018-07-06T16:52:00Z">
              <w:rPr/>
            </w:rPrChange>
          </w:rPr>
          <w:fldChar w:fldCharType="separate"/>
        </w:r>
      </w:ins>
      <w:ins w:id="249" w:author="Mary Wong" w:date="2018-07-06T16:51:00Z">
        <w:r w:rsidRPr="003559DC">
          <w:rPr>
            <w:rStyle w:val="Hyperlink"/>
            <w:rFonts w:asciiTheme="majorHAnsi" w:hAnsiTheme="majorHAnsi" w:cstheme="majorHAnsi"/>
            <w:rPrChange w:id="250" w:author="Mary Wong" w:date="2018-07-06T16:52:00Z">
              <w:rPr>
                <w:rStyle w:val="Hyperlink"/>
              </w:rPr>
            </w:rPrChange>
          </w:rPr>
          <w:t>https://www.icann.org/resources/pages/approved-with-specs-2013-09-17-en#3.18</w:t>
        </w:r>
      </w:ins>
      <w:ins w:id="251" w:author="Mary Wong" w:date="2018-07-06T16:52:00Z">
        <w:r w:rsidRPr="003559DC">
          <w:rPr>
            <w:rFonts w:asciiTheme="majorHAnsi" w:hAnsiTheme="majorHAnsi" w:cstheme="majorHAnsi"/>
            <w:rPrChange w:id="252" w:author="Mary Wong" w:date="2018-07-06T16:52:00Z">
              <w:rPr/>
            </w:rPrChange>
          </w:rPr>
          <w:fldChar w:fldCharType="end"/>
        </w:r>
        <w:r w:rsidRPr="003559DC">
          <w:rPr>
            <w:rFonts w:asciiTheme="majorHAnsi" w:hAnsiTheme="majorHAnsi" w:cstheme="majorHAnsi"/>
            <w:rPrChange w:id="253" w:author="Mary Wong" w:date="2018-07-06T16:52:00Z">
              <w:rPr/>
            </w:rPrChange>
          </w:rPr>
          <w:t xml:space="preserve">. </w:t>
        </w:r>
      </w:ins>
    </w:p>
  </w:footnote>
  <w:footnote w:id="13">
    <w:p w14:paraId="357DBC8F" w14:textId="77777777" w:rsidR="00B35C19" w:rsidRPr="002348EF" w:rsidRDefault="00B35C19" w:rsidP="00677740">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See, e.g., the GAC’s Los Angeles Communique (October 2014): </w:t>
      </w:r>
      <w:hyperlink r:id="rId7">
        <w:r w:rsidRPr="002348EF">
          <w:rPr>
            <w:rFonts w:asciiTheme="majorHAnsi" w:hAnsiTheme="majorHAnsi"/>
            <w:color w:val="1155CC"/>
            <w:szCs w:val="20"/>
            <w:u w:val="single"/>
          </w:rPr>
          <w:t>https://www.icann.org/en/system/files/correspondence/gac-to-board-15oct14-en.pdf</w:t>
        </w:r>
      </w:hyperlink>
      <w:r w:rsidRPr="002348EF">
        <w:rPr>
          <w:rFonts w:asciiTheme="majorHAnsi" w:hAnsiTheme="majorHAnsi"/>
          <w:color w:val="1155CC"/>
          <w:szCs w:val="20"/>
          <w:u w:val="single"/>
        </w:rPr>
        <w:t xml:space="preserve">. </w:t>
      </w:r>
    </w:p>
  </w:footnote>
  <w:footnote w:id="14">
    <w:p w14:paraId="32AB9B63" w14:textId="6441CF4D" w:rsidR="00373A65" w:rsidRPr="00373A65" w:rsidRDefault="00373A65">
      <w:pPr>
        <w:pStyle w:val="FootnoteText"/>
        <w:rPr>
          <w:rFonts w:asciiTheme="majorHAnsi" w:hAnsiTheme="majorHAnsi" w:cstheme="majorHAnsi"/>
          <w:rPrChange w:id="259" w:author="Mary Wong" w:date="2018-07-06T15:41:00Z">
            <w:rPr/>
          </w:rPrChange>
        </w:rPr>
      </w:pPr>
      <w:ins w:id="260" w:author="Mary Wong" w:date="2018-07-06T15:40:00Z">
        <w:r w:rsidRPr="00373A65">
          <w:rPr>
            <w:rStyle w:val="FootnoteReference"/>
            <w:rFonts w:asciiTheme="majorHAnsi" w:hAnsiTheme="majorHAnsi" w:cstheme="majorHAnsi"/>
            <w:rPrChange w:id="261" w:author="Mary Wong" w:date="2018-07-06T15:41:00Z">
              <w:rPr>
                <w:rStyle w:val="FootnoteReference"/>
              </w:rPr>
            </w:rPrChange>
          </w:rPr>
          <w:footnoteRef/>
        </w:r>
        <w:r w:rsidRPr="00373A65">
          <w:rPr>
            <w:rFonts w:asciiTheme="majorHAnsi" w:hAnsiTheme="majorHAnsi" w:cstheme="majorHAnsi"/>
            <w:rPrChange w:id="262" w:author="Mary Wong" w:date="2018-07-06T15:41:00Z">
              <w:rPr/>
            </w:rPrChange>
          </w:rPr>
          <w:t xml:space="preserve"> For details of the Working Group’s deliberations on these options, refer to the recordings and transcripts of the various Working Group meetings that took place between October 2017 &amp; June 2018</w:t>
        </w:r>
      </w:ins>
      <w:ins w:id="263" w:author="Mary Wong" w:date="2018-07-06T15:41:00Z">
        <w:r w:rsidRPr="00373A65">
          <w:rPr>
            <w:rFonts w:asciiTheme="majorHAnsi" w:hAnsiTheme="majorHAnsi" w:cstheme="majorHAnsi"/>
            <w:rPrChange w:id="264" w:author="Mary Wong" w:date="2018-07-06T15:41:00Z">
              <w:rPr/>
            </w:rPrChange>
          </w:rPr>
          <w:t>, all available at</w:t>
        </w:r>
      </w:ins>
      <w:ins w:id="265" w:author="Mary Wong" w:date="2018-07-06T15:40:00Z">
        <w:r w:rsidRPr="00373A65">
          <w:rPr>
            <w:rFonts w:asciiTheme="majorHAnsi" w:hAnsiTheme="majorHAnsi" w:cstheme="majorHAnsi"/>
            <w:rPrChange w:id="266" w:author="Mary Wong" w:date="2018-07-06T15:41:00Z">
              <w:rPr/>
            </w:rPrChange>
          </w:rPr>
          <w:t>:</w:t>
        </w:r>
      </w:ins>
      <w:ins w:id="267" w:author="Mary Wong" w:date="2018-07-06T15:41:00Z">
        <w:r w:rsidRPr="00373A65">
          <w:rPr>
            <w:rFonts w:asciiTheme="majorHAnsi" w:hAnsiTheme="majorHAnsi" w:cstheme="majorHAnsi"/>
            <w:rPrChange w:id="268" w:author="Mary Wong" w:date="2018-07-06T15:41:00Z">
              <w:rPr/>
            </w:rPrChange>
          </w:rPr>
          <w:t xml:space="preserve"> </w:t>
        </w:r>
      </w:ins>
      <w:ins w:id="269" w:author="Mary Wong" w:date="2018-07-06T15:40:00Z">
        <w:r w:rsidRPr="00373A65">
          <w:rPr>
            <w:rFonts w:asciiTheme="majorHAnsi" w:hAnsiTheme="majorHAnsi" w:cstheme="majorHAnsi"/>
            <w:rPrChange w:id="270" w:author="Mary Wong" w:date="2018-07-06T15:41:00Z">
              <w:rPr/>
            </w:rPrChange>
          </w:rPr>
          <w:t xml:space="preserve"> </w:t>
        </w:r>
      </w:ins>
      <w:ins w:id="271" w:author="Mary Wong" w:date="2018-07-06T15:41:00Z">
        <w:r w:rsidRPr="00373A65">
          <w:rPr>
            <w:rFonts w:asciiTheme="majorHAnsi" w:hAnsiTheme="majorHAnsi" w:cstheme="majorHAnsi"/>
            <w:rPrChange w:id="272" w:author="Mary Wong" w:date="2018-07-06T15:41:00Z">
              <w:rPr/>
            </w:rPrChange>
          </w:rPr>
          <w:fldChar w:fldCharType="begin"/>
        </w:r>
        <w:r w:rsidRPr="00373A65">
          <w:rPr>
            <w:rFonts w:asciiTheme="majorHAnsi" w:hAnsiTheme="majorHAnsi" w:cstheme="majorHAnsi"/>
            <w:rPrChange w:id="273" w:author="Mary Wong" w:date="2018-07-06T15:41:00Z">
              <w:rPr/>
            </w:rPrChange>
          </w:rPr>
          <w:instrText xml:space="preserve"> HYPERLINK "https://community.icann.org/x/AQC8B" </w:instrText>
        </w:r>
        <w:r w:rsidRPr="00373A65">
          <w:rPr>
            <w:rFonts w:asciiTheme="majorHAnsi" w:hAnsiTheme="majorHAnsi" w:cstheme="majorHAnsi"/>
            <w:rPrChange w:id="274" w:author="Mary Wong" w:date="2018-07-06T15:41:00Z">
              <w:rPr/>
            </w:rPrChange>
          </w:rPr>
          <w:fldChar w:fldCharType="separate"/>
        </w:r>
        <w:r w:rsidRPr="00373A65">
          <w:rPr>
            <w:rStyle w:val="Hyperlink"/>
            <w:rFonts w:asciiTheme="majorHAnsi" w:hAnsiTheme="majorHAnsi" w:cstheme="majorHAnsi"/>
            <w:rPrChange w:id="275" w:author="Mary Wong" w:date="2018-07-06T15:41:00Z">
              <w:rPr>
                <w:rStyle w:val="Hyperlink"/>
              </w:rPr>
            </w:rPrChange>
          </w:rPr>
          <w:t>https://community.icann.org/x/AQC8B</w:t>
        </w:r>
        <w:r w:rsidRPr="00373A65">
          <w:rPr>
            <w:rFonts w:asciiTheme="majorHAnsi" w:hAnsiTheme="majorHAnsi" w:cstheme="majorHAnsi"/>
            <w:rPrChange w:id="276" w:author="Mary Wong" w:date="2018-07-06T15:41:00Z">
              <w:rPr/>
            </w:rPrChange>
          </w:rPr>
          <w:fldChar w:fldCharType="end"/>
        </w:r>
        <w:r w:rsidRPr="00373A65">
          <w:rPr>
            <w:rFonts w:asciiTheme="majorHAnsi" w:hAnsiTheme="majorHAnsi" w:cstheme="majorHAnsi"/>
            <w:rPrChange w:id="277" w:author="Mary Wong" w:date="2018-07-06T15:41:00Z">
              <w:rPr/>
            </w:rPrChange>
          </w:rPr>
          <w:t xml:space="preserve">. </w:t>
        </w:r>
      </w:ins>
      <w:ins w:id="278" w:author="Mary Wong" w:date="2018-07-06T15:42:00Z">
        <w:r w:rsidR="00D2404E">
          <w:rPr>
            <w:rFonts w:asciiTheme="majorHAnsi" w:hAnsiTheme="majorHAnsi" w:cstheme="majorHAnsi"/>
          </w:rPr>
          <w:t>Additional details have also been provided by those Working Group members who filed minority statements (see Annex B).</w:t>
        </w:r>
      </w:ins>
    </w:p>
  </w:footnote>
  <w:footnote w:id="15">
    <w:p w14:paraId="7A83C93F" w14:textId="46C35C56" w:rsidR="00D57069" w:rsidRDefault="00D57069">
      <w:pPr>
        <w:pStyle w:val="FootnoteText"/>
      </w:pPr>
      <w:ins w:id="294" w:author="Mary Wong" w:date="2018-07-06T15:59:00Z">
        <w:r>
          <w:rPr>
            <w:rStyle w:val="FootnoteReference"/>
          </w:rPr>
          <w:footnoteRef/>
        </w:r>
        <w:r>
          <w:t xml:space="preserve"> </w:t>
        </w:r>
        <w:r w:rsidRPr="00D57069">
          <w:rPr>
            <w:rFonts w:asciiTheme="majorHAnsi" w:hAnsiTheme="majorHAnsi" w:cstheme="majorHAnsi"/>
            <w:rPrChange w:id="295" w:author="Mary Wong" w:date="2018-07-06T16:00:00Z">
              <w:rPr/>
            </w:rPrChange>
          </w:rPr>
          <w:t xml:space="preserve">As noted by Professor Swaine, IGOs have filed and prevailed in UDRP proceedings (see, e.g., </w:t>
        </w:r>
      </w:ins>
      <w:ins w:id="296" w:author="Mary Wong" w:date="2018-07-06T16:00:00Z">
        <w:r w:rsidRPr="00D57069">
          <w:rPr>
            <w:rFonts w:asciiTheme="majorHAnsi" w:hAnsiTheme="majorHAnsi" w:cstheme="majorHAnsi"/>
            <w:rPrChange w:id="297" w:author="Mary Wong" w:date="2018-07-06T16:00:00Z">
              <w:rPr/>
            </w:rPrChange>
          </w:rPr>
          <w:t xml:space="preserve">footnote 5 of Professor Swaine’s memo (Annex </w:t>
        </w:r>
      </w:ins>
      <w:ins w:id="298" w:author="Mary Wong" w:date="2018-07-06T16:45:00Z">
        <w:r w:rsidR="008B50C9">
          <w:rPr>
            <w:rFonts w:asciiTheme="majorHAnsi" w:hAnsiTheme="majorHAnsi" w:cstheme="majorHAnsi"/>
          </w:rPr>
          <w:t>F</w:t>
        </w:r>
      </w:ins>
      <w:ins w:id="299" w:author="Mary Wong" w:date="2018-07-06T16:00:00Z">
        <w:r w:rsidRPr="00D57069">
          <w:rPr>
            <w:rFonts w:asciiTheme="majorHAnsi" w:hAnsiTheme="majorHAnsi" w:cstheme="majorHAnsi"/>
            <w:rPrChange w:id="300" w:author="Mary Wong" w:date="2018-07-06T16:00:00Z">
              <w:rPr/>
            </w:rPrChange>
          </w:rPr>
          <w:t>)).</w:t>
        </w:r>
      </w:ins>
    </w:p>
  </w:footnote>
  <w:footnote w:id="16">
    <w:p w14:paraId="12E09CCC" w14:textId="1C81B62B" w:rsidR="00B35C19" w:rsidRPr="009149FD" w:rsidRDefault="00B35C19">
      <w:pPr>
        <w:pStyle w:val="FootnoteText"/>
        <w:rPr>
          <w:rFonts w:asciiTheme="majorHAnsi" w:hAnsiTheme="majorHAnsi"/>
        </w:rPr>
      </w:pPr>
      <w:r w:rsidRPr="009149FD">
        <w:rPr>
          <w:rStyle w:val="FootnoteReference"/>
          <w:rFonts w:asciiTheme="majorHAnsi" w:hAnsiTheme="majorHAnsi"/>
        </w:rPr>
        <w:footnoteRef/>
      </w:r>
      <w:r w:rsidRPr="009149FD">
        <w:rPr>
          <w:rFonts w:asciiTheme="majorHAnsi" w:hAnsiTheme="majorHAnsi"/>
        </w:rPr>
        <w:t xml:space="preserve"> This possibility was also acknowledged by </w:t>
      </w:r>
      <w:del w:id="303" w:author="Mary Wong" w:date="2018-07-06T16:00:00Z">
        <w:r w:rsidRPr="009149FD" w:rsidDel="00D57069">
          <w:rPr>
            <w:rFonts w:asciiTheme="majorHAnsi" w:hAnsiTheme="majorHAnsi"/>
          </w:rPr>
          <w:delText xml:space="preserve">the </w:delText>
        </w:r>
        <w:r w:rsidDel="00D57069">
          <w:rPr>
            <w:rFonts w:asciiTheme="majorHAnsi" w:hAnsiTheme="majorHAnsi"/>
          </w:rPr>
          <w:delText>Working Group</w:delText>
        </w:r>
        <w:r w:rsidRPr="009149FD" w:rsidDel="00D57069">
          <w:rPr>
            <w:rFonts w:asciiTheme="majorHAnsi" w:hAnsiTheme="majorHAnsi"/>
          </w:rPr>
          <w:delText>’s external legal expert</w:delText>
        </w:r>
      </w:del>
      <w:ins w:id="304" w:author="Mary Wong" w:date="2018-07-06T16:00:00Z">
        <w:r w:rsidR="00D57069">
          <w:rPr>
            <w:rFonts w:asciiTheme="majorHAnsi" w:hAnsiTheme="majorHAnsi"/>
          </w:rPr>
          <w:t>Professor Swaine</w:t>
        </w:r>
      </w:ins>
      <w:r w:rsidRPr="009149FD">
        <w:rPr>
          <w:rFonts w:asciiTheme="majorHAnsi" w:hAnsiTheme="majorHAnsi"/>
        </w:rPr>
        <w:t xml:space="preserve"> in his memo: see</w:t>
      </w:r>
      <w:ins w:id="305" w:author="Mary Wong" w:date="2018-07-06T15:59:00Z">
        <w:r w:rsidR="00D57069">
          <w:rPr>
            <w:rFonts w:asciiTheme="majorHAnsi" w:hAnsiTheme="majorHAnsi"/>
          </w:rPr>
          <w:t>, e.g.,</w:t>
        </w:r>
      </w:ins>
      <w:r w:rsidRPr="009149FD">
        <w:rPr>
          <w:rFonts w:asciiTheme="majorHAnsi" w:hAnsiTheme="majorHAnsi"/>
        </w:rPr>
        <w:t xml:space="preserve"> Page </w:t>
      </w:r>
      <w:del w:id="306" w:author="Mary Wong" w:date="2018-07-06T15:58:00Z">
        <w:r w:rsidRPr="009149FD" w:rsidDel="00D57069">
          <w:rPr>
            <w:rFonts w:asciiTheme="majorHAnsi" w:hAnsiTheme="majorHAnsi"/>
          </w:rPr>
          <w:delText>[ ] of Annex [ ]</w:delText>
        </w:r>
      </w:del>
      <w:ins w:id="307" w:author="Mary Wong" w:date="2018-07-06T15:58:00Z">
        <w:r w:rsidR="00D57069">
          <w:rPr>
            <w:rFonts w:asciiTheme="majorHAnsi" w:hAnsiTheme="majorHAnsi"/>
          </w:rPr>
          <w:t xml:space="preserve">3 &amp; 6 (Annex </w:t>
        </w:r>
      </w:ins>
      <w:ins w:id="308" w:author="Mary Wong" w:date="2018-07-06T16:46:00Z">
        <w:r w:rsidR="008B50C9">
          <w:rPr>
            <w:rFonts w:asciiTheme="majorHAnsi" w:hAnsiTheme="majorHAnsi"/>
          </w:rPr>
          <w:t>F</w:t>
        </w:r>
      </w:ins>
      <w:ins w:id="309" w:author="Mary Wong" w:date="2018-07-06T15:58:00Z">
        <w:r w:rsidR="00D57069">
          <w:rPr>
            <w:rFonts w:asciiTheme="majorHAnsi" w:hAnsiTheme="majorHAnsi"/>
          </w:rPr>
          <w:t>)</w:t>
        </w:r>
      </w:ins>
      <w:r w:rsidRPr="009149FD">
        <w:rPr>
          <w:rFonts w:asciiTheme="majorHAnsi" w:hAnsiTheme="majorHAnsi"/>
        </w:rPr>
        <w:t>.</w:t>
      </w:r>
    </w:p>
  </w:footnote>
  <w:footnote w:id="17">
    <w:p w14:paraId="547B86A9" w14:textId="7E5EE2F3" w:rsidR="00B35C19" w:rsidRPr="002348EF" w:rsidRDefault="00B35C19" w:rsidP="00FF16EC">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For details about the criteria agreed on for this engagement, see the </w:t>
      </w:r>
      <w:r>
        <w:rPr>
          <w:rFonts w:asciiTheme="majorHAnsi" w:hAnsiTheme="majorHAnsi"/>
          <w:szCs w:val="20"/>
        </w:rPr>
        <w:t>Working Group’s</w:t>
      </w:r>
      <w:r w:rsidRPr="002348EF">
        <w:rPr>
          <w:rFonts w:asciiTheme="majorHAnsi" w:hAnsiTheme="majorHAnsi"/>
          <w:szCs w:val="20"/>
        </w:rPr>
        <w:t xml:space="preserve"> wiki space at</w:t>
      </w:r>
      <w:hyperlink r:id="rId8">
        <w:r w:rsidRPr="002348EF">
          <w:rPr>
            <w:rFonts w:asciiTheme="majorHAnsi" w:hAnsiTheme="majorHAnsi"/>
            <w:szCs w:val="20"/>
          </w:rPr>
          <w:t xml:space="preserve"> </w:t>
        </w:r>
      </w:hyperlink>
      <w:hyperlink r:id="rId9">
        <w:r w:rsidRPr="002348EF">
          <w:rPr>
            <w:rFonts w:asciiTheme="majorHAnsi" w:hAnsiTheme="majorHAnsi"/>
            <w:color w:val="1155CC"/>
            <w:szCs w:val="20"/>
            <w:u w:val="single"/>
          </w:rPr>
          <w:t>https://community.icann.org/x/z4BYAw</w:t>
        </w:r>
      </w:hyperlink>
      <w:r w:rsidRPr="002348EF">
        <w:rPr>
          <w:rFonts w:asciiTheme="majorHAnsi" w:hAnsiTheme="majorHAnsi"/>
          <w:szCs w:val="20"/>
        </w:rPr>
        <w:t>.</w:t>
      </w:r>
    </w:p>
  </w:footnote>
  <w:footnote w:id="18">
    <w:p w14:paraId="21E9D8FD" w14:textId="3F4910C0" w:rsidR="00B35C19" w:rsidRPr="002348EF" w:rsidRDefault="00B35C19" w:rsidP="00FF16EC">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For the full text of Professor Swaine’s memo, see Annex </w:t>
      </w:r>
      <w:del w:id="324" w:author="Mary Wong" w:date="2018-07-06T16:46:00Z">
        <w:r w:rsidDel="008B50C9">
          <w:rPr>
            <w:rFonts w:asciiTheme="majorHAnsi" w:hAnsiTheme="majorHAnsi"/>
            <w:szCs w:val="20"/>
          </w:rPr>
          <w:delText>G</w:delText>
        </w:r>
        <w:r w:rsidRPr="002348EF" w:rsidDel="008B50C9">
          <w:rPr>
            <w:rFonts w:asciiTheme="majorHAnsi" w:hAnsiTheme="majorHAnsi"/>
            <w:szCs w:val="20"/>
          </w:rPr>
          <w:delText xml:space="preserve"> </w:delText>
        </w:r>
      </w:del>
      <w:ins w:id="325" w:author="Mary Wong" w:date="2018-07-06T16:46:00Z">
        <w:r w:rsidR="008B50C9">
          <w:rPr>
            <w:rFonts w:asciiTheme="majorHAnsi" w:hAnsiTheme="majorHAnsi"/>
            <w:szCs w:val="20"/>
          </w:rPr>
          <w:t>F</w:t>
        </w:r>
        <w:r w:rsidR="008B50C9" w:rsidRPr="002348EF">
          <w:rPr>
            <w:rFonts w:asciiTheme="majorHAnsi" w:hAnsiTheme="majorHAnsi"/>
            <w:szCs w:val="20"/>
          </w:rPr>
          <w:t xml:space="preserve"> </w:t>
        </w:r>
      </w:ins>
      <w:r w:rsidRPr="002348EF">
        <w:rPr>
          <w:rFonts w:asciiTheme="majorHAnsi" w:hAnsiTheme="majorHAnsi"/>
          <w:szCs w:val="20"/>
        </w:rPr>
        <w:t xml:space="preserve">of this Initial Report and the </w:t>
      </w:r>
      <w:r>
        <w:rPr>
          <w:rFonts w:asciiTheme="majorHAnsi" w:hAnsiTheme="majorHAnsi"/>
          <w:szCs w:val="20"/>
        </w:rPr>
        <w:t>Working Group</w:t>
      </w:r>
      <w:r w:rsidRPr="002348EF">
        <w:rPr>
          <w:rFonts w:asciiTheme="majorHAnsi" w:hAnsiTheme="majorHAnsi"/>
          <w:szCs w:val="20"/>
        </w:rPr>
        <w:t>’s wiki space at</w:t>
      </w:r>
      <w:hyperlink r:id="rId10">
        <w:r w:rsidRPr="002348EF">
          <w:rPr>
            <w:rFonts w:asciiTheme="majorHAnsi" w:hAnsiTheme="majorHAnsi"/>
            <w:szCs w:val="20"/>
          </w:rPr>
          <w:t xml:space="preserve"> </w:t>
        </w:r>
      </w:hyperlink>
      <w:hyperlink r:id="rId11">
        <w:r w:rsidRPr="002348EF">
          <w:rPr>
            <w:rFonts w:asciiTheme="majorHAnsi" w:hAnsiTheme="majorHAnsi"/>
            <w:color w:val="1155CC"/>
            <w:szCs w:val="20"/>
            <w:u w:val="single"/>
          </w:rPr>
          <w:t>https://community.icann.org/x/z4BYAw</w:t>
        </w:r>
      </w:hyperlink>
      <w:r w:rsidRPr="002348EF">
        <w:rPr>
          <w:rFonts w:asciiTheme="majorHAnsi" w:hAnsiTheme="majorHAnsi"/>
          <w:szCs w:val="20"/>
        </w:rPr>
        <w:t>.</w:t>
      </w:r>
    </w:p>
  </w:footnote>
  <w:footnote w:id="19">
    <w:p w14:paraId="2336225A" w14:textId="3B0621E8" w:rsidR="00B35C19" w:rsidRPr="002348EF" w:rsidRDefault="00B35C19" w:rsidP="00FF16EC">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For the fu</w:t>
      </w:r>
      <w:r>
        <w:rPr>
          <w:rFonts w:asciiTheme="majorHAnsi" w:hAnsiTheme="majorHAnsi"/>
          <w:szCs w:val="20"/>
        </w:rPr>
        <w:t>ll text of the UNCITRAL</w:t>
      </w:r>
      <w:r w:rsidRPr="002348EF">
        <w:rPr>
          <w:rFonts w:asciiTheme="majorHAnsi" w:hAnsiTheme="majorHAnsi"/>
          <w:szCs w:val="20"/>
        </w:rPr>
        <w:t xml:space="preserve"> Rules, see</w:t>
      </w:r>
      <w:hyperlink r:id="rId12">
        <w:r w:rsidRPr="002348EF">
          <w:rPr>
            <w:rFonts w:asciiTheme="majorHAnsi" w:hAnsiTheme="majorHAnsi"/>
            <w:szCs w:val="20"/>
          </w:rPr>
          <w:t xml:space="preserve"> </w:t>
        </w:r>
      </w:hyperlink>
      <w:hyperlink r:id="rId13">
        <w:r w:rsidRPr="002348EF">
          <w:rPr>
            <w:rFonts w:asciiTheme="majorHAnsi" w:hAnsiTheme="majorHAnsi"/>
            <w:color w:val="1155CC"/>
            <w:szCs w:val="20"/>
            <w:u w:val="single"/>
          </w:rPr>
          <w:t>http://www.uncitral.org/uncitral/en/uncitral_texts/arbitration/2010Arbitration_rules.html</w:t>
        </w:r>
      </w:hyperlink>
      <w:r w:rsidRPr="002348EF">
        <w:rPr>
          <w:rFonts w:asciiTheme="majorHAnsi" w:hAnsiTheme="majorHAnsi"/>
          <w:szCs w:val="20"/>
        </w:rPr>
        <w:t>.</w:t>
      </w:r>
    </w:p>
  </w:footnote>
  <w:footnote w:id="20">
    <w:p w14:paraId="6ED09243" w14:textId="77A9C8BA" w:rsidR="00B35C19" w:rsidRPr="002348EF" w:rsidRDefault="00B35C19" w:rsidP="00FF16EC">
      <w:pPr>
        <w:pStyle w:val="FootnoteText"/>
        <w:rPr>
          <w:rFonts w:asciiTheme="majorHAnsi" w:hAnsiTheme="majorHAnsi"/>
          <w:szCs w:val="20"/>
        </w:rPr>
      </w:pPr>
      <w:r w:rsidRPr="002348EF">
        <w:rPr>
          <w:rStyle w:val="FootnoteReference"/>
          <w:rFonts w:asciiTheme="majorHAnsi" w:hAnsiTheme="majorHAnsi"/>
          <w:color w:val="auto"/>
          <w:szCs w:val="20"/>
        </w:rPr>
        <w:footnoteRef/>
      </w:r>
      <w:r w:rsidRPr="002348EF">
        <w:rPr>
          <w:rFonts w:asciiTheme="majorHAnsi" w:hAnsiTheme="majorHAnsi"/>
          <w:color w:val="auto"/>
          <w:szCs w:val="20"/>
        </w:rPr>
        <w:t xml:space="preserve"> See</w:t>
      </w:r>
      <w:hyperlink r:id="rId14">
        <w:r w:rsidRPr="002348EF">
          <w:rPr>
            <w:rFonts w:asciiTheme="majorHAnsi" w:hAnsiTheme="majorHAnsi"/>
            <w:color w:val="auto"/>
            <w:szCs w:val="20"/>
          </w:rPr>
          <w:t xml:space="preserve"> </w:t>
        </w:r>
      </w:hyperlink>
      <w:hyperlink r:id="rId15">
        <w:r w:rsidRPr="002348EF">
          <w:rPr>
            <w:rFonts w:asciiTheme="majorHAnsi" w:hAnsiTheme="majorHAnsi"/>
            <w:color w:val="1155CC"/>
            <w:szCs w:val="20"/>
            <w:u w:val="single"/>
          </w:rPr>
          <w:t>www.wipo.int/edocs/mdocs/sct/en/sct_11/sct_11_5.doc</w:t>
        </w:r>
      </w:hyperlink>
      <w:r w:rsidRPr="002348EF">
        <w:rPr>
          <w:rFonts w:asciiTheme="majorHAnsi" w:hAnsiTheme="majorHAnsi"/>
          <w:szCs w:val="20"/>
        </w:rPr>
        <w:t xml:space="preserve">. The </w:t>
      </w:r>
      <w:r>
        <w:rPr>
          <w:rFonts w:asciiTheme="majorHAnsi" w:hAnsiTheme="majorHAnsi"/>
          <w:szCs w:val="20"/>
        </w:rPr>
        <w:t>Working Group</w:t>
      </w:r>
      <w:r w:rsidRPr="002348EF">
        <w:rPr>
          <w:rFonts w:asciiTheme="majorHAnsi" w:hAnsiTheme="majorHAnsi"/>
          <w:szCs w:val="20"/>
        </w:rPr>
        <w:t xml:space="preserve"> acknowledges that, in this report, the WIPO Secretariat noted that “[i]n order to strike a balance between the privileges and immunities of sovereign States on the one hand, and the right of a losing UDRP respondent to have the dispute reconsidered in a neutral forum on the other, WIPO member States also recommended to allow IGOs to submit to a special appeal procedure by way of </w:t>
      </w:r>
      <w:r w:rsidRPr="002348EF">
        <w:rPr>
          <w:rFonts w:asciiTheme="majorHAnsi" w:hAnsiTheme="majorHAnsi"/>
          <w:i/>
          <w:szCs w:val="20"/>
        </w:rPr>
        <w:t>de novo</w:t>
      </w:r>
      <w:r w:rsidRPr="002348EF">
        <w:rPr>
          <w:rFonts w:asciiTheme="majorHAnsi" w:hAnsiTheme="majorHAnsi"/>
          <w:szCs w:val="20"/>
        </w:rPr>
        <w:t xml:space="preserve"> arbitration rather than to the jurisdiction of certain national courts of justice”. However, for reasons stated in the main text, the Working Group respectfully disagrees with this proposal and notes, further, that in the General Assembly report of the proceedings at hand, there was not agreement on the need to protect IGO names and acronyms and country names in this manner (see WO/GA/28/7:</w:t>
      </w:r>
      <w:hyperlink r:id="rId16">
        <w:r w:rsidRPr="002348EF">
          <w:rPr>
            <w:rFonts w:asciiTheme="majorHAnsi" w:hAnsiTheme="majorHAnsi"/>
            <w:szCs w:val="20"/>
          </w:rPr>
          <w:t xml:space="preserve"> </w:t>
        </w:r>
      </w:hyperlink>
      <w:hyperlink r:id="rId17">
        <w:r w:rsidRPr="002348EF">
          <w:rPr>
            <w:rFonts w:asciiTheme="majorHAnsi" w:hAnsiTheme="majorHAnsi"/>
            <w:color w:val="1155CC"/>
            <w:szCs w:val="20"/>
            <w:u w:val="single"/>
          </w:rPr>
          <w:t>http://www.wipo.int/edocs/mdocs/govbody/en/wo_ga_28/wo_ga_28_7.pdf)</w:t>
        </w:r>
      </w:hyperlink>
      <w:r w:rsidRPr="002348EF">
        <w:rPr>
          <w:rFonts w:asciiTheme="majorHAnsi" w:hAnsiTheme="majorHAnsi"/>
          <w:szCs w:val="20"/>
        </w:rPr>
        <w:t>.</w:t>
      </w:r>
    </w:p>
  </w:footnote>
  <w:footnote w:id="21">
    <w:p w14:paraId="5287FDB0" w14:textId="7A26BD9A" w:rsidR="00B35C19" w:rsidRPr="002348EF" w:rsidRDefault="00B35C19" w:rsidP="00FF16EC">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See, e.g., the resources and links compiled by the </w:t>
      </w:r>
      <w:r>
        <w:rPr>
          <w:rFonts w:asciiTheme="majorHAnsi" w:hAnsiTheme="majorHAnsi"/>
          <w:szCs w:val="20"/>
        </w:rPr>
        <w:t>Working Group</w:t>
      </w:r>
      <w:r w:rsidRPr="002348EF">
        <w:rPr>
          <w:rFonts w:asciiTheme="majorHAnsi" w:hAnsiTheme="majorHAnsi"/>
          <w:szCs w:val="20"/>
        </w:rPr>
        <w:t xml:space="preserve"> at</w:t>
      </w:r>
      <w:hyperlink r:id="rId18">
        <w:r w:rsidRPr="002348EF">
          <w:rPr>
            <w:rFonts w:asciiTheme="majorHAnsi" w:hAnsiTheme="majorHAnsi"/>
            <w:szCs w:val="20"/>
          </w:rPr>
          <w:t xml:space="preserve"> </w:t>
        </w:r>
      </w:hyperlink>
      <w:hyperlink r:id="rId19">
        <w:r w:rsidRPr="002348EF">
          <w:rPr>
            <w:rFonts w:asciiTheme="majorHAnsi" w:hAnsiTheme="majorHAnsi"/>
            <w:color w:val="1155CC"/>
            <w:szCs w:val="20"/>
            <w:u w:val="single"/>
          </w:rPr>
          <w:t>https://community.icann.org/x/48PhAg</w:t>
        </w:r>
      </w:hyperlink>
      <w:ins w:id="352" w:author="Mary Wong" w:date="2018-07-06T16:10:00Z">
        <w:r w:rsidR="00136A4D">
          <w:rPr>
            <w:rFonts w:asciiTheme="majorHAnsi" w:hAnsiTheme="majorHAnsi"/>
            <w:color w:val="1155CC"/>
            <w:szCs w:val="20"/>
            <w:u w:val="single"/>
          </w:rPr>
          <w:t xml:space="preserve"> and the cases cited on this point in Professor Swaine’s memo</w:t>
        </w:r>
      </w:ins>
      <w:r w:rsidRPr="002348EF">
        <w:rPr>
          <w:rFonts w:asciiTheme="majorHAnsi" w:hAnsiTheme="majorHAnsi"/>
          <w:szCs w:val="20"/>
        </w:rPr>
        <w:t>.</w:t>
      </w:r>
    </w:p>
  </w:footnote>
  <w:footnote w:id="22">
    <w:p w14:paraId="5FBE17C0" w14:textId="1FD4DC2F"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See the </w:t>
      </w:r>
      <w:r>
        <w:rPr>
          <w:rFonts w:asciiTheme="majorHAnsi" w:hAnsiTheme="majorHAnsi"/>
          <w:szCs w:val="20"/>
        </w:rPr>
        <w:t>Working Group</w:t>
      </w:r>
      <w:r w:rsidRPr="002348EF">
        <w:rPr>
          <w:rFonts w:asciiTheme="majorHAnsi" w:hAnsiTheme="majorHAnsi"/>
          <w:szCs w:val="20"/>
        </w:rPr>
        <w:t xml:space="preserve">’s wiki page at </w:t>
      </w:r>
      <w:hyperlink r:id="rId20" w:history="1">
        <w:r w:rsidRPr="002348EF">
          <w:rPr>
            <w:rStyle w:val="Hyperlink"/>
            <w:rFonts w:asciiTheme="majorHAnsi" w:hAnsiTheme="majorHAnsi"/>
            <w:szCs w:val="20"/>
          </w:rPr>
          <w:t>https://community.icann.org/x/DrvhAg</w:t>
        </w:r>
      </w:hyperlink>
      <w:r w:rsidRPr="002348EF">
        <w:rPr>
          <w:rFonts w:asciiTheme="majorHAnsi" w:hAnsiTheme="majorHAnsi"/>
          <w:szCs w:val="20"/>
        </w:rPr>
        <w:t xml:space="preserve"> for a compilation of these sources.</w:t>
      </w:r>
    </w:p>
  </w:footnote>
  <w:footnote w:id="23">
    <w:p w14:paraId="1AA20BFA"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Sub Group A has a wiki page at </w:t>
      </w:r>
      <w:hyperlink r:id="rId21" w:history="1">
        <w:r w:rsidRPr="002348EF">
          <w:rPr>
            <w:rStyle w:val="Hyperlink"/>
            <w:rFonts w:asciiTheme="majorHAnsi" w:hAnsiTheme="majorHAnsi"/>
            <w:szCs w:val="20"/>
          </w:rPr>
          <w:t>https://community.icann.org/x/mRbxAg</w:t>
        </w:r>
      </w:hyperlink>
      <w:r w:rsidRPr="002348EF">
        <w:rPr>
          <w:rFonts w:asciiTheme="majorHAnsi" w:hAnsiTheme="majorHAnsi"/>
          <w:szCs w:val="20"/>
        </w:rPr>
        <w:t xml:space="preserve"> showing its task list and status updates.</w:t>
      </w:r>
    </w:p>
  </w:footnote>
  <w:footnote w:id="24">
    <w:p w14:paraId="55B22686"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Sub Group B has a wiki page at </w:t>
      </w:r>
      <w:hyperlink r:id="rId22" w:history="1">
        <w:r w:rsidRPr="002348EF">
          <w:rPr>
            <w:rStyle w:val="Hyperlink"/>
            <w:rFonts w:asciiTheme="majorHAnsi" w:hAnsiTheme="majorHAnsi"/>
            <w:szCs w:val="20"/>
          </w:rPr>
          <w:t>https://community.icann.org/x/mxbxAg</w:t>
        </w:r>
      </w:hyperlink>
      <w:r w:rsidRPr="002348EF">
        <w:rPr>
          <w:rFonts w:asciiTheme="majorHAnsi" w:hAnsiTheme="majorHAnsi"/>
          <w:szCs w:val="20"/>
        </w:rPr>
        <w:t xml:space="preserve"> showing its task list and status updates.</w:t>
      </w:r>
    </w:p>
  </w:footnote>
  <w:footnote w:id="25">
    <w:p w14:paraId="2E7CBF11"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Sub Group C has a wiki page at </w:t>
      </w:r>
      <w:hyperlink r:id="rId23" w:history="1">
        <w:r w:rsidRPr="002348EF">
          <w:rPr>
            <w:rStyle w:val="Hyperlink"/>
            <w:rFonts w:asciiTheme="majorHAnsi" w:hAnsiTheme="majorHAnsi"/>
            <w:szCs w:val="20"/>
          </w:rPr>
          <w:t>https://community.icann.org/x/nRbxAg</w:t>
        </w:r>
      </w:hyperlink>
      <w:r w:rsidRPr="002348EF">
        <w:rPr>
          <w:rFonts w:asciiTheme="majorHAnsi" w:hAnsiTheme="majorHAnsi"/>
          <w:szCs w:val="20"/>
        </w:rPr>
        <w:t xml:space="preserve"> showing its task list and status updates.</w:t>
      </w:r>
    </w:p>
  </w:footnote>
  <w:footnote w:id="26">
    <w:p w14:paraId="02BAC798" w14:textId="2ACEF536"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The scope of this limited initial research and lists of organizations can be viewed on the </w:t>
      </w:r>
      <w:r>
        <w:rPr>
          <w:rFonts w:asciiTheme="majorHAnsi" w:hAnsiTheme="majorHAnsi"/>
          <w:szCs w:val="20"/>
        </w:rPr>
        <w:t>Working Group</w:t>
      </w:r>
      <w:r w:rsidRPr="002348EF">
        <w:rPr>
          <w:rFonts w:asciiTheme="majorHAnsi" w:hAnsiTheme="majorHAnsi"/>
          <w:szCs w:val="20"/>
        </w:rPr>
        <w:t xml:space="preserve">’s wiki page at </w:t>
      </w:r>
      <w:hyperlink r:id="rId24" w:history="1">
        <w:r w:rsidRPr="002348EF">
          <w:rPr>
            <w:rStyle w:val="Hyperlink"/>
            <w:rFonts w:asciiTheme="majorHAnsi" w:hAnsiTheme="majorHAnsi"/>
            <w:szCs w:val="20"/>
          </w:rPr>
          <w:t>https://community.icann.org/x/wI4QAw</w:t>
        </w:r>
      </w:hyperlink>
      <w:r w:rsidRPr="002348EF">
        <w:rPr>
          <w:rFonts w:asciiTheme="majorHAnsi" w:hAnsiTheme="majorHAnsi"/>
          <w:szCs w:val="20"/>
        </w:rPr>
        <w:t xml:space="preserve">. </w:t>
      </w:r>
    </w:p>
  </w:footnote>
  <w:footnote w:id="27">
    <w:p w14:paraId="5287D295"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w:t>
      </w:r>
      <w:hyperlink r:id="rId25" w:history="1">
        <w:r w:rsidRPr="002348EF">
          <w:rPr>
            <w:rStyle w:val="Hyperlink"/>
            <w:rFonts w:asciiTheme="majorHAnsi" w:hAnsiTheme="majorHAnsi"/>
            <w:szCs w:val="20"/>
          </w:rPr>
          <w:t>http://www.wipo.int/export/sites/www/amc/en/docs/report-final2.pdf</w:t>
        </w:r>
      </w:hyperlink>
      <w:r w:rsidRPr="002348EF">
        <w:rPr>
          <w:rFonts w:asciiTheme="majorHAnsi" w:hAnsiTheme="majorHAnsi"/>
          <w:szCs w:val="20"/>
        </w:rPr>
        <w:t xml:space="preserve">. </w:t>
      </w:r>
    </w:p>
  </w:footnote>
  <w:footnote w:id="28">
    <w:p w14:paraId="3FA67918"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w:t>
      </w:r>
      <w:hyperlink r:id="rId26" w:history="1">
        <w:r w:rsidRPr="002348EF">
          <w:rPr>
            <w:rStyle w:val="Hyperlink"/>
            <w:rFonts w:asciiTheme="majorHAnsi" w:hAnsiTheme="majorHAnsi"/>
            <w:szCs w:val="20"/>
          </w:rPr>
          <w:t>http://www.wipo.int/meetings/en/doc_details.jsp?doc_id=18680</w:t>
        </w:r>
      </w:hyperlink>
      <w:r w:rsidRPr="002348EF">
        <w:rPr>
          <w:rFonts w:asciiTheme="majorHAnsi" w:hAnsiTheme="majorHAnsi"/>
          <w:szCs w:val="20"/>
        </w:rPr>
        <w:t xml:space="preserve">. </w:t>
      </w:r>
    </w:p>
  </w:footnote>
  <w:footnote w:id="29">
    <w:p w14:paraId="70806BD3"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w:t>
      </w:r>
      <w:hyperlink r:id="rId27" w:history="1">
        <w:r w:rsidRPr="002348EF">
          <w:rPr>
            <w:rStyle w:val="Hyperlink"/>
            <w:rFonts w:asciiTheme="majorHAnsi" w:hAnsiTheme="majorHAnsi"/>
            <w:szCs w:val="20"/>
          </w:rPr>
          <w:t>http://www.wipo.int/edocs/mdocs/sct/en/sct_15/sct_15_3.doc</w:t>
        </w:r>
      </w:hyperlink>
      <w:r w:rsidRPr="002348EF">
        <w:rPr>
          <w:rFonts w:asciiTheme="majorHAnsi" w:hAnsiTheme="majorHAnsi"/>
          <w:szCs w:val="20"/>
        </w:rPr>
        <w:t xml:space="preserve">. </w:t>
      </w:r>
    </w:p>
  </w:footnote>
  <w:footnote w:id="30">
    <w:p w14:paraId="09B58341"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w:t>
      </w:r>
      <w:hyperlink r:id="rId28" w:history="1">
        <w:r w:rsidRPr="002348EF">
          <w:rPr>
            <w:rStyle w:val="Hyperlink"/>
            <w:rFonts w:asciiTheme="majorHAnsi" w:hAnsiTheme="majorHAnsi"/>
            <w:szCs w:val="20"/>
          </w:rPr>
          <w:t>https://gnso.icann.org/en/issues/igo-names/issues-report-igo-drp-15jun07.pdf</w:t>
        </w:r>
      </w:hyperlink>
      <w:r w:rsidRPr="002348EF">
        <w:rPr>
          <w:rFonts w:asciiTheme="majorHAnsi" w:hAnsiTheme="majorHAnsi"/>
          <w:szCs w:val="20"/>
        </w:rPr>
        <w:t xml:space="preserve">. </w:t>
      </w:r>
    </w:p>
  </w:footnote>
  <w:footnote w:id="31">
    <w:p w14:paraId="137902FF"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w:t>
      </w:r>
      <w:hyperlink r:id="rId29" w:history="1">
        <w:r w:rsidRPr="002348EF">
          <w:rPr>
            <w:rStyle w:val="Hyperlink"/>
            <w:rFonts w:asciiTheme="majorHAnsi" w:hAnsiTheme="majorHAnsi"/>
            <w:szCs w:val="20"/>
          </w:rPr>
          <w:t>https://gnso.icann.org/drafts/gnso-igo-drp-report-v2-28sep07.pdf</w:t>
        </w:r>
      </w:hyperlink>
      <w:r w:rsidRPr="002348EF">
        <w:rPr>
          <w:rFonts w:asciiTheme="majorHAnsi" w:hAnsiTheme="majorHAnsi"/>
          <w:szCs w:val="20"/>
        </w:rPr>
        <w:t xml:space="preserve">. </w:t>
      </w:r>
    </w:p>
  </w:footnote>
  <w:footnote w:id="32">
    <w:p w14:paraId="2474B4D3" w14:textId="77777777" w:rsidR="00B35C19" w:rsidRPr="002348EF"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w:t>
      </w:r>
      <w:hyperlink r:id="rId30" w:history="1">
        <w:r w:rsidRPr="002348EF">
          <w:rPr>
            <w:rStyle w:val="Hyperlink"/>
            <w:rFonts w:asciiTheme="majorHAnsi" w:hAnsiTheme="majorHAnsi"/>
            <w:szCs w:val="20"/>
          </w:rPr>
          <w:t>https://gnso.icann.org/en/issues/igo-ingo-final-10nov13-en.pdf</w:t>
        </w:r>
      </w:hyperlink>
      <w:r w:rsidRPr="002348EF">
        <w:rPr>
          <w:rFonts w:asciiTheme="majorHAnsi" w:hAnsiTheme="majorHAnsi"/>
          <w:szCs w:val="20"/>
        </w:rPr>
        <w:t xml:space="preserve">. </w:t>
      </w:r>
    </w:p>
  </w:footnote>
  <w:footnote w:id="33">
    <w:p w14:paraId="2C49C15E" w14:textId="77777777" w:rsidR="00B35C19" w:rsidRPr="004B1F5A" w:rsidRDefault="00B35C19" w:rsidP="00FE5A0B">
      <w:pPr>
        <w:pStyle w:val="FootnoteText"/>
        <w:rPr>
          <w:rFonts w:asciiTheme="majorHAnsi" w:hAnsiTheme="majorHAnsi"/>
          <w:szCs w:val="20"/>
        </w:rPr>
      </w:pPr>
      <w:r w:rsidRPr="002348EF">
        <w:rPr>
          <w:rStyle w:val="FootnoteReference"/>
          <w:rFonts w:asciiTheme="majorHAnsi" w:hAnsiTheme="majorHAnsi"/>
          <w:szCs w:val="20"/>
        </w:rPr>
        <w:footnoteRef/>
      </w:r>
      <w:r w:rsidRPr="002348EF">
        <w:rPr>
          <w:rFonts w:asciiTheme="majorHAnsi" w:hAnsiTheme="majorHAnsi"/>
          <w:szCs w:val="20"/>
        </w:rPr>
        <w:t xml:space="preserve"> These have been collated and can be viewed at </w:t>
      </w:r>
      <w:hyperlink r:id="rId31" w:history="1">
        <w:r w:rsidRPr="002348EF">
          <w:rPr>
            <w:rStyle w:val="Hyperlink"/>
            <w:rFonts w:asciiTheme="majorHAnsi" w:hAnsiTheme="majorHAnsi"/>
            <w:szCs w:val="20"/>
          </w:rPr>
          <w:t>https://gacweb.icann.org/display/GACADV/IGO+and+INGO+Names</w:t>
        </w:r>
      </w:hyperlink>
      <w:r w:rsidRPr="002348EF">
        <w:rPr>
          <w:rFonts w:asciiTheme="majorHAnsi" w:hAnsiTheme="majorHAnsi"/>
          <w:szCs w:val="20"/>
        </w:rPr>
        <w:t>.</w:t>
      </w:r>
      <w:r w:rsidRPr="00DC6893">
        <w:rPr>
          <w:szCs w:val="20"/>
        </w:rPr>
        <w:t xml:space="preserve"> </w:t>
      </w:r>
    </w:p>
  </w:footnote>
  <w:footnote w:id="34">
    <w:p w14:paraId="248C0E43" w14:textId="77777777" w:rsidR="00B35C19" w:rsidRPr="004B1F5A" w:rsidRDefault="00B35C19" w:rsidP="00FE5A0B">
      <w:pPr>
        <w:pStyle w:val="FootnoteText"/>
        <w:rPr>
          <w:rFonts w:asciiTheme="majorHAnsi" w:hAnsiTheme="majorHAnsi"/>
          <w:szCs w:val="20"/>
        </w:rPr>
      </w:pPr>
      <w:r w:rsidRPr="004B1F5A">
        <w:rPr>
          <w:rStyle w:val="FootnoteReference"/>
          <w:rFonts w:asciiTheme="majorHAnsi" w:hAnsiTheme="majorHAnsi"/>
          <w:szCs w:val="20"/>
        </w:rPr>
        <w:footnoteRef/>
      </w:r>
      <w:r w:rsidRPr="004B1F5A">
        <w:rPr>
          <w:rFonts w:asciiTheme="majorHAnsi" w:hAnsiTheme="majorHAnsi"/>
          <w:szCs w:val="20"/>
        </w:rPr>
        <w:t xml:space="preserve"> The GAC’s list of IGOs was provided to ICANN in March 2013: </w:t>
      </w:r>
      <w:hyperlink r:id="rId32" w:history="1">
        <w:r w:rsidRPr="004B1F5A">
          <w:rPr>
            <w:rStyle w:val="Hyperlink"/>
            <w:rFonts w:asciiTheme="majorHAnsi" w:hAnsiTheme="majorHAnsi"/>
            <w:szCs w:val="20"/>
          </w:rPr>
          <w:t>https://www.icann.org/en/news/correspondence/dryden-to-crocker-chalaby-annex2-22mar13-en.pdf</w:t>
        </w:r>
      </w:hyperlink>
      <w:r w:rsidRPr="004B1F5A">
        <w:rPr>
          <w:rFonts w:asciiTheme="majorHAnsi" w:hAnsiTheme="majorHAnsi"/>
          <w:szCs w:val="20"/>
        </w:rPr>
        <w:t xml:space="preserve">; the criteria for inclusion on the GAC list was noted here: </w:t>
      </w:r>
      <w:hyperlink r:id="rId33" w:history="1">
        <w:r w:rsidRPr="004B1F5A">
          <w:rPr>
            <w:rStyle w:val="Hyperlink"/>
            <w:rFonts w:asciiTheme="majorHAnsi" w:hAnsiTheme="majorHAnsi"/>
            <w:szCs w:val="20"/>
          </w:rPr>
          <w:t>https://www.icann.org/en/news/correspondence/dryden-to-crocker-chalaby-annex1-22mar13-en.pdf</w:t>
        </w:r>
      </w:hyperlink>
      <w:r w:rsidRPr="004B1F5A">
        <w:rPr>
          <w:rFonts w:asciiTheme="majorHAnsi" w:hAnsiTheme="majorHAnsi"/>
          <w:szCs w:val="20"/>
        </w:rPr>
        <w:t>.</w:t>
      </w:r>
      <w:r w:rsidRPr="004B1F5A">
        <w:rPr>
          <w:rFonts w:asciiTheme="majorHAnsi" w:hAnsiTheme="majorHAnsi"/>
        </w:rPr>
        <w:t xml:space="preserve"> </w:t>
      </w:r>
    </w:p>
  </w:footnote>
  <w:footnote w:id="35">
    <w:p w14:paraId="6AC557D7" w14:textId="6C40BA41" w:rsidR="00B35C19" w:rsidRDefault="00B35C19">
      <w:pPr>
        <w:pStyle w:val="FootnoteText"/>
      </w:pPr>
      <w:r w:rsidRPr="004B1F5A">
        <w:rPr>
          <w:rStyle w:val="FootnoteReference"/>
          <w:rFonts w:asciiTheme="majorHAnsi" w:hAnsiTheme="majorHAnsi"/>
        </w:rPr>
        <w:footnoteRef/>
      </w:r>
      <w:r w:rsidRPr="004B1F5A">
        <w:rPr>
          <w:rFonts w:asciiTheme="majorHAnsi" w:hAnsiTheme="majorHAnsi"/>
        </w:rPr>
        <w:t xml:space="preserve"> See </w:t>
      </w:r>
      <w:hyperlink r:id="rId34" w:anchor="20131120-2" w:history="1">
        <w:r w:rsidRPr="004B1F5A">
          <w:rPr>
            <w:rStyle w:val="Hyperlink"/>
            <w:rFonts w:asciiTheme="majorHAnsi" w:hAnsiTheme="majorHAnsi"/>
          </w:rPr>
          <w:t>http://gnso.icann.org/en/council/resolutions#20131120-2</w:t>
        </w:r>
      </w:hyperlink>
      <w:r w:rsidRPr="004B1F5A">
        <w:rPr>
          <w:rFonts w:asciiTheme="majorHAnsi" w:hAnsiTheme="majorHAnsi"/>
        </w:rPr>
        <w:t xml:space="preserve">. </w:t>
      </w:r>
    </w:p>
  </w:footnote>
  <w:footnote w:id="36">
    <w:p w14:paraId="2C0BF563" w14:textId="4F014BBA" w:rsidR="00B35C19" w:rsidRPr="00C157B7" w:rsidRDefault="00B35C19" w:rsidP="00FE5A0B">
      <w:pPr>
        <w:pStyle w:val="FootnoteText"/>
        <w:rPr>
          <w:rFonts w:asciiTheme="majorHAnsi" w:hAnsiTheme="majorHAnsi"/>
          <w:szCs w:val="20"/>
        </w:rPr>
      </w:pPr>
      <w:r w:rsidRPr="00C157B7">
        <w:rPr>
          <w:rStyle w:val="FootnoteReference"/>
          <w:rFonts w:asciiTheme="majorHAnsi" w:hAnsiTheme="majorHAnsi"/>
          <w:szCs w:val="20"/>
        </w:rPr>
        <w:footnoteRef/>
      </w:r>
      <w:r w:rsidRPr="00C157B7">
        <w:rPr>
          <w:rFonts w:asciiTheme="majorHAnsi" w:hAnsiTheme="majorHAnsi"/>
          <w:szCs w:val="20"/>
        </w:rPr>
        <w:t xml:space="preserve"> See Annex C</w:t>
      </w:r>
      <w:r>
        <w:rPr>
          <w:rFonts w:asciiTheme="majorHAnsi" w:hAnsiTheme="majorHAnsi"/>
          <w:szCs w:val="20"/>
        </w:rPr>
        <w:t xml:space="preserve"> of the Working Group’s Initial Report published in January 2017 and containing</w:t>
      </w:r>
      <w:r w:rsidRPr="00C157B7">
        <w:rPr>
          <w:rFonts w:asciiTheme="majorHAnsi" w:hAnsiTheme="majorHAnsi"/>
          <w:szCs w:val="20"/>
        </w:rPr>
        <w:t xml:space="preserve"> the Working Group’s letter to all ICANN SO/ACs, which can be found at </w:t>
      </w:r>
      <w:hyperlink r:id="rId35" w:history="1">
        <w:r w:rsidRPr="00C157B7">
          <w:rPr>
            <w:rStyle w:val="Hyperlink"/>
            <w:rFonts w:asciiTheme="majorHAnsi" w:hAnsiTheme="majorHAnsi"/>
            <w:szCs w:val="20"/>
          </w:rPr>
          <w:t>https://community.icann.org/x/T5gQAw</w:t>
        </w:r>
      </w:hyperlink>
      <w:r w:rsidRPr="00C157B7">
        <w:rPr>
          <w:rFonts w:asciiTheme="majorHAnsi" w:hAnsiTheme="majorHAnsi"/>
          <w:szCs w:val="20"/>
        </w:rPr>
        <w:t xml:space="preserve">. </w:t>
      </w:r>
    </w:p>
  </w:footnote>
  <w:footnote w:id="37">
    <w:p w14:paraId="61D190A8" w14:textId="77777777" w:rsidR="00B35C19" w:rsidRPr="00B47554" w:rsidRDefault="00B35C19" w:rsidP="00FE5A0B">
      <w:pPr>
        <w:pStyle w:val="FootnoteText"/>
        <w:rPr>
          <w:szCs w:val="20"/>
        </w:rPr>
      </w:pPr>
      <w:r w:rsidRPr="00C157B7">
        <w:rPr>
          <w:rStyle w:val="FootnoteReference"/>
          <w:rFonts w:asciiTheme="majorHAnsi" w:hAnsiTheme="majorHAnsi"/>
          <w:szCs w:val="20"/>
        </w:rPr>
        <w:footnoteRef/>
      </w:r>
      <w:r w:rsidRPr="00C157B7">
        <w:rPr>
          <w:rFonts w:asciiTheme="majorHAnsi" w:hAnsiTheme="majorHAnsi"/>
          <w:szCs w:val="20"/>
        </w:rPr>
        <w:t xml:space="preserve"> See the 13 December 2011 letter sent by the legal counsel of twenty-eight IGOs: </w:t>
      </w:r>
      <w:hyperlink r:id="rId36" w:history="1">
        <w:r w:rsidRPr="00C157B7">
          <w:rPr>
            <w:rStyle w:val="Hyperlink"/>
            <w:rFonts w:asciiTheme="majorHAnsi" w:hAnsiTheme="majorHAnsi"/>
            <w:szCs w:val="20"/>
          </w:rPr>
          <w:t>https://www.icann.org/en/system/files/files/igo-counsels-to-beckstrom-et-al-13dec11-en.pdf</w:t>
        </w:r>
      </w:hyperlink>
      <w:r w:rsidRPr="00C157B7">
        <w:rPr>
          <w:rFonts w:asciiTheme="majorHAnsi" w:hAnsiTheme="majorHAnsi"/>
          <w:szCs w:val="20"/>
        </w:rPr>
        <w:t>.</w:t>
      </w:r>
      <w:r>
        <w:rPr>
          <w:szCs w:val="20"/>
        </w:rPr>
        <w:t xml:space="preserve"> </w:t>
      </w:r>
    </w:p>
  </w:footnote>
  <w:footnote w:id="38">
    <w:p w14:paraId="3FA777FD" w14:textId="3DF97A08" w:rsidR="00B35C19" w:rsidRPr="0092087D" w:rsidRDefault="00B35C19" w:rsidP="00FE5A0B">
      <w:pPr>
        <w:pStyle w:val="FootnoteText"/>
        <w:rPr>
          <w:rFonts w:asciiTheme="majorHAnsi" w:hAnsiTheme="majorHAnsi"/>
          <w:szCs w:val="20"/>
        </w:rPr>
      </w:pPr>
      <w:r w:rsidRPr="0092087D">
        <w:rPr>
          <w:rStyle w:val="FootnoteReference"/>
          <w:rFonts w:asciiTheme="majorHAnsi" w:hAnsiTheme="majorHAnsi"/>
          <w:szCs w:val="20"/>
        </w:rPr>
        <w:footnoteRef/>
      </w:r>
      <w:r w:rsidRPr="0092087D">
        <w:rPr>
          <w:rFonts w:asciiTheme="majorHAnsi" w:hAnsiTheme="majorHAnsi"/>
          <w:szCs w:val="20"/>
        </w:rPr>
        <w:t xml:space="preserve"> See, e.g., </w:t>
      </w:r>
      <w:hyperlink r:id="rId37" w:history="1">
        <w:r w:rsidRPr="0092087D">
          <w:rPr>
            <w:rStyle w:val="Hyperlink"/>
            <w:rFonts w:asciiTheme="majorHAnsi" w:hAnsiTheme="majorHAnsi"/>
            <w:szCs w:val="20"/>
          </w:rPr>
          <w:t>http://www.wipo.int/edocs/pubdocs/en/intproperty/611/wipo_pub_611.pdf</w:t>
        </w:r>
      </w:hyperlink>
      <w:r w:rsidRPr="0092087D">
        <w:rPr>
          <w:rFonts w:asciiTheme="majorHAnsi" w:hAnsiTheme="majorHAnsi"/>
          <w:szCs w:val="20"/>
        </w:rPr>
        <w:t xml:space="preserve"> (BIRPI Guide to the Application of the Paris Convention, Bodenhausen (1968)); </w:t>
      </w:r>
      <w:hyperlink r:id="rId38" w:history="1">
        <w:r w:rsidRPr="0092087D">
          <w:rPr>
            <w:rStyle w:val="Hyperlink"/>
            <w:rFonts w:asciiTheme="majorHAnsi" w:hAnsiTheme="majorHAnsi"/>
            <w:szCs w:val="20"/>
          </w:rPr>
          <w:t>http://www.wipo.int/export/sites/www/about-ip/en/iprm/pdf/ch5.pdf</w:t>
        </w:r>
      </w:hyperlink>
      <w:r w:rsidRPr="0092087D">
        <w:rPr>
          <w:rFonts w:asciiTheme="majorHAnsi" w:hAnsiTheme="majorHAnsi"/>
          <w:szCs w:val="20"/>
        </w:rPr>
        <w:t xml:space="preserve"> (WIPO Intellectual Property Handbook: Policy, Law, and Use, chapter 5); and </w:t>
      </w:r>
      <w:hyperlink r:id="rId39" w:history="1">
        <w:r w:rsidRPr="0092087D">
          <w:rPr>
            <w:rStyle w:val="Hyperlink"/>
            <w:rFonts w:asciiTheme="majorHAnsi" w:hAnsiTheme="majorHAnsi"/>
            <w:szCs w:val="20"/>
          </w:rPr>
          <w:t>http://archive.icann.org/en/committees/J</w:t>
        </w:r>
        <w:r>
          <w:rPr>
            <w:rStyle w:val="Hyperlink"/>
            <w:rFonts w:asciiTheme="majorHAnsi" w:hAnsiTheme="majorHAnsi"/>
            <w:szCs w:val="20"/>
          </w:rPr>
          <w:t>Working Group</w:t>
        </w:r>
        <w:r w:rsidRPr="0092087D">
          <w:rPr>
            <w:rStyle w:val="Hyperlink"/>
            <w:rFonts w:asciiTheme="majorHAnsi" w:hAnsiTheme="majorHAnsi"/>
            <w:szCs w:val="20"/>
          </w:rPr>
          <w:t>W2/WIPO2-note.pdf</w:t>
        </w:r>
      </w:hyperlink>
      <w:r w:rsidRPr="0092087D">
        <w:rPr>
          <w:rFonts w:asciiTheme="majorHAnsi" w:hAnsiTheme="majorHAnsi"/>
          <w:szCs w:val="20"/>
        </w:rPr>
        <w:t xml:space="preserve"> (WIPO Briefing Note to ICANN, 2005). </w:t>
      </w:r>
    </w:p>
  </w:footnote>
  <w:footnote w:id="39">
    <w:p w14:paraId="16B30186" w14:textId="77777777" w:rsidR="00B35C19" w:rsidRPr="0092087D" w:rsidRDefault="00B35C19" w:rsidP="00FE5A0B">
      <w:pPr>
        <w:pStyle w:val="FootnoteText"/>
        <w:rPr>
          <w:rFonts w:asciiTheme="majorHAnsi" w:hAnsiTheme="majorHAnsi"/>
          <w:szCs w:val="20"/>
        </w:rPr>
      </w:pPr>
      <w:r w:rsidRPr="0092087D">
        <w:rPr>
          <w:rStyle w:val="FootnoteReference"/>
          <w:rFonts w:asciiTheme="majorHAnsi" w:hAnsiTheme="majorHAnsi"/>
          <w:szCs w:val="20"/>
        </w:rPr>
        <w:footnoteRef/>
      </w:r>
      <w:r w:rsidRPr="0092087D">
        <w:rPr>
          <w:rFonts w:asciiTheme="majorHAnsi" w:hAnsiTheme="majorHAnsi"/>
          <w:szCs w:val="20"/>
        </w:rPr>
        <w:t xml:space="preserve"> For the research conducted by ICANN staff, questions sent to Mr. Corell and his response, see </w:t>
      </w:r>
      <w:hyperlink r:id="rId40" w:history="1">
        <w:r w:rsidRPr="0092087D">
          <w:rPr>
            <w:rStyle w:val="Hyperlink"/>
            <w:rFonts w:asciiTheme="majorHAnsi" w:hAnsiTheme="majorHAnsi"/>
            <w:szCs w:val="20"/>
          </w:rPr>
          <w:t>https://community.icann.org/x/wI4QAw</w:t>
        </w:r>
      </w:hyperlink>
      <w:r w:rsidRPr="0092087D">
        <w:rPr>
          <w:rFonts w:asciiTheme="majorHAnsi" w:hAnsiTheme="majorHAnsi"/>
          <w:szCs w:val="20"/>
        </w:rPr>
        <w:t xml:space="preserve">. </w:t>
      </w:r>
    </w:p>
  </w:footnote>
  <w:footnote w:id="40">
    <w:p w14:paraId="6C4E38A2" w14:textId="63D06D9E" w:rsidR="00B35C19" w:rsidRPr="0092087D" w:rsidRDefault="00B35C19" w:rsidP="00FE5A0B">
      <w:pPr>
        <w:pStyle w:val="FootnoteText"/>
        <w:rPr>
          <w:rFonts w:asciiTheme="majorHAnsi" w:hAnsiTheme="majorHAnsi"/>
          <w:szCs w:val="20"/>
        </w:rPr>
      </w:pPr>
      <w:r w:rsidRPr="0092087D">
        <w:rPr>
          <w:rStyle w:val="FootnoteReference"/>
          <w:rFonts w:asciiTheme="majorHAnsi" w:hAnsiTheme="majorHAnsi"/>
          <w:szCs w:val="20"/>
        </w:rPr>
        <w:footnoteRef/>
      </w:r>
      <w:r w:rsidRPr="0092087D">
        <w:rPr>
          <w:rFonts w:asciiTheme="majorHAnsi" w:hAnsiTheme="majorHAnsi"/>
          <w:szCs w:val="20"/>
        </w:rPr>
        <w:t xml:space="preserve"> A list of the various experts under consideration by the </w:t>
      </w:r>
      <w:r>
        <w:rPr>
          <w:rFonts w:asciiTheme="majorHAnsi" w:hAnsiTheme="majorHAnsi"/>
          <w:szCs w:val="20"/>
        </w:rPr>
        <w:t>Working Group</w:t>
      </w:r>
      <w:r w:rsidRPr="0092087D">
        <w:rPr>
          <w:rFonts w:asciiTheme="majorHAnsi" w:hAnsiTheme="majorHAnsi"/>
          <w:szCs w:val="20"/>
        </w:rPr>
        <w:t xml:space="preserve"> can be found at </w:t>
      </w:r>
      <w:hyperlink r:id="rId41" w:history="1">
        <w:r w:rsidRPr="0092087D">
          <w:rPr>
            <w:rStyle w:val="Hyperlink"/>
            <w:rFonts w:asciiTheme="majorHAnsi" w:hAnsiTheme="majorHAnsi"/>
            <w:szCs w:val="20"/>
          </w:rPr>
          <w:t>https://community.icann.org/x/z4BYAw</w:t>
        </w:r>
      </w:hyperlink>
      <w:r w:rsidRPr="0092087D">
        <w:rPr>
          <w:rFonts w:asciiTheme="majorHAnsi" w:hAnsiTheme="majorHAnsi"/>
          <w:szCs w:val="20"/>
        </w:rPr>
        <w:t xml:space="preserve">. </w:t>
      </w:r>
    </w:p>
  </w:footnote>
  <w:footnote w:id="41">
    <w:p w14:paraId="0FDF9F95" w14:textId="77777777" w:rsidR="00B35C19" w:rsidRPr="0092087D" w:rsidRDefault="00B35C19" w:rsidP="00FE5A0B">
      <w:pPr>
        <w:pStyle w:val="FootnoteText"/>
        <w:rPr>
          <w:rFonts w:asciiTheme="majorHAnsi" w:hAnsiTheme="majorHAnsi"/>
          <w:szCs w:val="20"/>
        </w:rPr>
      </w:pPr>
      <w:r w:rsidRPr="0092087D">
        <w:rPr>
          <w:rStyle w:val="FootnoteReference"/>
          <w:rFonts w:asciiTheme="majorHAnsi" w:hAnsiTheme="majorHAnsi"/>
          <w:szCs w:val="20"/>
        </w:rPr>
        <w:footnoteRef/>
      </w:r>
      <w:r w:rsidRPr="0092087D">
        <w:rPr>
          <w:rFonts w:asciiTheme="majorHAnsi" w:hAnsiTheme="majorHAnsi"/>
          <w:szCs w:val="20"/>
        </w:rPr>
        <w:t xml:space="preserve"> Professor Swaine’s preliminary synopsis and Final Memo can be found at </w:t>
      </w:r>
      <w:hyperlink r:id="rId42" w:history="1">
        <w:r w:rsidRPr="0092087D">
          <w:rPr>
            <w:rStyle w:val="Hyperlink"/>
            <w:rFonts w:asciiTheme="majorHAnsi" w:hAnsiTheme="majorHAnsi"/>
            <w:szCs w:val="20"/>
          </w:rPr>
          <w:t>https://community.icann.org/x/z4BYAw</w:t>
        </w:r>
      </w:hyperlink>
      <w:r w:rsidRPr="0092087D">
        <w:rPr>
          <w:rFonts w:asciiTheme="majorHAnsi" w:hAnsiTheme="majorHAnsi"/>
          <w:szCs w:val="20"/>
        </w:rPr>
        <w:t xml:space="preserve">. </w:t>
      </w:r>
    </w:p>
  </w:footnote>
  <w:footnote w:id="42">
    <w:p w14:paraId="10F9CD01" w14:textId="77777777" w:rsidR="00B35C19" w:rsidRPr="0092087D" w:rsidRDefault="00B35C19" w:rsidP="00FE5A0B">
      <w:pPr>
        <w:pStyle w:val="FootnoteText"/>
        <w:rPr>
          <w:rFonts w:asciiTheme="majorHAnsi" w:hAnsiTheme="majorHAnsi"/>
          <w:szCs w:val="20"/>
        </w:rPr>
      </w:pPr>
      <w:r w:rsidRPr="0092087D">
        <w:rPr>
          <w:rStyle w:val="FootnoteReference"/>
          <w:rFonts w:asciiTheme="majorHAnsi" w:hAnsiTheme="majorHAnsi"/>
          <w:szCs w:val="20"/>
        </w:rPr>
        <w:footnoteRef/>
      </w:r>
      <w:r w:rsidRPr="0092087D">
        <w:rPr>
          <w:rFonts w:asciiTheme="majorHAnsi" w:hAnsiTheme="majorHAnsi"/>
          <w:szCs w:val="20"/>
        </w:rPr>
        <w:t xml:space="preserve"> See </w:t>
      </w:r>
      <w:hyperlink r:id="rId43" w:history="1">
        <w:r w:rsidRPr="0092087D">
          <w:rPr>
            <w:rStyle w:val="Hyperlink"/>
            <w:rFonts w:asciiTheme="majorHAnsi" w:hAnsiTheme="majorHAnsi"/>
            <w:szCs w:val="20"/>
          </w:rPr>
          <w:t>https://gnso.icann.org/en/correspondence/igo-note-wg-swaine-memo-12jul16-en.pdf</w:t>
        </w:r>
      </w:hyperlink>
      <w:r w:rsidRPr="0092087D">
        <w:rPr>
          <w:rFonts w:asciiTheme="majorHAnsi" w:hAnsiTheme="majorHAnsi"/>
          <w:szCs w:val="20"/>
        </w:rPr>
        <w:t xml:space="preserve">. </w:t>
      </w:r>
    </w:p>
  </w:footnote>
  <w:footnote w:id="43">
    <w:p w14:paraId="7CA24F1D" w14:textId="77777777" w:rsidR="00B35C19" w:rsidRPr="000F6369"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See the PDP Working Group’s Final Report at </w:t>
      </w:r>
      <w:hyperlink r:id="rId44" w:history="1">
        <w:r w:rsidRPr="000F6369">
          <w:rPr>
            <w:rStyle w:val="Hyperlink"/>
            <w:rFonts w:asciiTheme="majorHAnsi" w:hAnsiTheme="majorHAnsi"/>
            <w:szCs w:val="20"/>
          </w:rPr>
          <w:t>https://gnso.icann.org/en/issues/igo-ingo-final-10nov13-en.pdf</w:t>
        </w:r>
      </w:hyperlink>
      <w:r w:rsidRPr="000F6369">
        <w:rPr>
          <w:rFonts w:asciiTheme="majorHAnsi" w:hAnsiTheme="majorHAnsi"/>
          <w:szCs w:val="20"/>
        </w:rPr>
        <w:t xml:space="preserve">, with Minority Statements (including from participating IGOs) at </w:t>
      </w:r>
      <w:hyperlink r:id="rId45" w:history="1">
        <w:r w:rsidRPr="000F6369">
          <w:rPr>
            <w:rStyle w:val="Hyperlink"/>
            <w:rFonts w:asciiTheme="majorHAnsi" w:hAnsiTheme="majorHAnsi"/>
            <w:szCs w:val="20"/>
          </w:rPr>
          <w:t>https://gnso.icann.org/en/issues/igo-ingo-final-minority-positions-10nov13-en.pdf</w:t>
        </w:r>
      </w:hyperlink>
      <w:r w:rsidRPr="000F6369">
        <w:rPr>
          <w:rFonts w:asciiTheme="majorHAnsi" w:hAnsiTheme="majorHAnsi"/>
          <w:szCs w:val="20"/>
        </w:rPr>
        <w:t xml:space="preserve">. </w:t>
      </w:r>
    </w:p>
  </w:footnote>
  <w:footnote w:id="44">
    <w:p w14:paraId="79C2000C" w14:textId="77777777" w:rsidR="00B35C19" w:rsidRPr="000F6369" w:rsidRDefault="00B35C19" w:rsidP="00FE5A0B">
      <w:pPr>
        <w:pStyle w:val="FootnoteText"/>
        <w:rPr>
          <w:rFonts w:asciiTheme="majorHAnsi" w:hAnsiTheme="majorHAnsi"/>
        </w:rPr>
      </w:pPr>
      <w:r w:rsidRPr="000F6369">
        <w:rPr>
          <w:rStyle w:val="FootnoteReference"/>
          <w:rFonts w:asciiTheme="majorHAnsi" w:hAnsiTheme="majorHAnsi"/>
          <w:szCs w:val="20"/>
        </w:rPr>
        <w:footnoteRef/>
      </w:r>
      <w:r w:rsidRPr="000F6369">
        <w:rPr>
          <w:rFonts w:asciiTheme="majorHAnsi" w:hAnsiTheme="majorHAnsi"/>
          <w:szCs w:val="20"/>
        </w:rPr>
        <w:t xml:space="preserve"> The Board resolution approving the consistent recommendations and requesting more time to consider the remaining recommendations while facilitating discussions on reconciliation of the inconsistencies can be viewed at </w:t>
      </w:r>
      <w:hyperlink r:id="rId46" w:anchor="2.a" w:history="1">
        <w:r w:rsidRPr="000F6369">
          <w:rPr>
            <w:rStyle w:val="Hyperlink"/>
            <w:rFonts w:asciiTheme="majorHAnsi" w:hAnsiTheme="majorHAnsi"/>
            <w:szCs w:val="20"/>
          </w:rPr>
          <w:t>http://www.icann.org/en/groups/board/documents/resolutions-30apr14-en.htm#2.a</w:t>
        </w:r>
      </w:hyperlink>
      <w:r w:rsidRPr="000F6369">
        <w:rPr>
          <w:rFonts w:asciiTheme="majorHAnsi" w:hAnsiTheme="majorHAnsi"/>
          <w:szCs w:val="20"/>
        </w:rPr>
        <w:t xml:space="preserve">. </w:t>
      </w:r>
    </w:p>
  </w:footnote>
  <w:footnote w:id="45">
    <w:p w14:paraId="2288B795" w14:textId="055F7D60" w:rsidR="00B35C19" w:rsidRPr="000F6369"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The GAC had issued advice to the ICANN Board via several Communiques between 2013 and the present time concerning IGO protections, especially for IGO acronyms. For a listing of all the GAC advice on this point, see </w:t>
      </w:r>
      <w:hyperlink r:id="rId47" w:history="1">
        <w:r w:rsidRPr="000F6369">
          <w:rPr>
            <w:rStyle w:val="Hyperlink"/>
            <w:rFonts w:asciiTheme="majorHAnsi" w:hAnsiTheme="majorHAnsi"/>
            <w:szCs w:val="20"/>
          </w:rPr>
          <w:t>https://gacweb.icann.org/display/GACADV/IGO+Names+and+Acronyms</w:t>
        </w:r>
      </w:hyperlink>
      <w:r>
        <w:rPr>
          <w:rStyle w:val="Hyperlink"/>
          <w:rFonts w:asciiTheme="majorHAnsi" w:hAnsiTheme="majorHAnsi"/>
          <w:szCs w:val="20"/>
        </w:rPr>
        <w:t xml:space="preserve"> </w:t>
      </w:r>
      <w:r>
        <w:rPr>
          <w:rFonts w:asciiTheme="majorHAnsi" w:hAnsiTheme="majorHAnsi"/>
          <w:szCs w:val="20"/>
        </w:rPr>
        <w:t xml:space="preserve">and the summary compilation of GAC advice in Annex </w:t>
      </w:r>
      <w:del w:id="364" w:author="Mary Wong" w:date="2018-07-06T16:46:00Z">
        <w:r w:rsidDel="008B50C9">
          <w:rPr>
            <w:rFonts w:asciiTheme="majorHAnsi" w:hAnsiTheme="majorHAnsi"/>
            <w:szCs w:val="20"/>
          </w:rPr>
          <w:delText>F</w:delText>
        </w:r>
      </w:del>
      <w:ins w:id="365" w:author="Mary Wong" w:date="2018-07-06T16:46:00Z">
        <w:r w:rsidR="008B50C9">
          <w:rPr>
            <w:rFonts w:asciiTheme="majorHAnsi" w:hAnsiTheme="majorHAnsi"/>
            <w:szCs w:val="20"/>
          </w:rPr>
          <w:t>E</w:t>
        </w:r>
      </w:ins>
      <w:r>
        <w:rPr>
          <w:rFonts w:asciiTheme="majorHAnsi" w:hAnsiTheme="majorHAnsi"/>
          <w:szCs w:val="20"/>
        </w:rPr>
        <w:t>.</w:t>
      </w:r>
      <w:r w:rsidRPr="000F6369">
        <w:rPr>
          <w:rFonts w:asciiTheme="majorHAnsi" w:hAnsiTheme="majorHAnsi"/>
          <w:szCs w:val="20"/>
        </w:rPr>
        <w:t xml:space="preserve"> </w:t>
      </w:r>
    </w:p>
  </w:footnote>
  <w:footnote w:id="46">
    <w:p w14:paraId="71F7A645" w14:textId="77777777" w:rsidR="00B35C19" w:rsidRPr="000F6369"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See </w:t>
      </w:r>
      <w:hyperlink r:id="rId48" w:anchor="2.a" w:history="1">
        <w:r w:rsidRPr="000F6369">
          <w:rPr>
            <w:rStyle w:val="Hyperlink"/>
            <w:rFonts w:asciiTheme="majorHAnsi" w:hAnsiTheme="majorHAnsi"/>
            <w:szCs w:val="20"/>
          </w:rPr>
          <w:t>http://www.icann.org/en/groups/board/documents/resolutions-07feb14-en.htm#2.a</w:t>
        </w:r>
      </w:hyperlink>
      <w:r w:rsidRPr="000F6369">
        <w:rPr>
          <w:rFonts w:asciiTheme="majorHAnsi" w:hAnsiTheme="majorHAnsi"/>
          <w:szCs w:val="20"/>
        </w:rPr>
        <w:t xml:space="preserve">. </w:t>
      </w:r>
    </w:p>
  </w:footnote>
  <w:footnote w:id="47">
    <w:p w14:paraId="44B2886C" w14:textId="77777777" w:rsidR="00B35C19" w:rsidRPr="000F6369"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See Page 27 of the transcript from this meeting: </w:t>
      </w:r>
      <w:hyperlink r:id="rId49" w:history="1">
        <w:r w:rsidRPr="000F6369">
          <w:rPr>
            <w:rStyle w:val="Hyperlink"/>
            <w:rFonts w:asciiTheme="majorHAnsi" w:hAnsiTheme="majorHAnsi"/>
            <w:szCs w:val="20"/>
          </w:rPr>
          <w:t>https://la51.icann.org/en/schedule/sun-gac-gnso/transcript-gac-gnso-12oct14-en.pdf</w:t>
        </w:r>
      </w:hyperlink>
      <w:r w:rsidRPr="000F6369">
        <w:rPr>
          <w:rFonts w:asciiTheme="majorHAnsi" w:hAnsiTheme="majorHAnsi"/>
          <w:szCs w:val="20"/>
        </w:rPr>
        <w:t xml:space="preserve">. </w:t>
      </w:r>
    </w:p>
  </w:footnote>
  <w:footnote w:id="48">
    <w:p w14:paraId="10286BAF" w14:textId="77777777" w:rsidR="00B35C19" w:rsidRPr="000F6369"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See </w:t>
      </w:r>
      <w:hyperlink r:id="rId50" w:history="1">
        <w:r w:rsidRPr="000F6369">
          <w:rPr>
            <w:rStyle w:val="Hyperlink"/>
            <w:rFonts w:asciiTheme="majorHAnsi" w:hAnsiTheme="majorHAnsi"/>
            <w:szCs w:val="20"/>
          </w:rPr>
          <w:t>https://gnso.icann.org/en/correspondence/chalaby-to-robinson-20mar14-en.pdf</w:t>
        </w:r>
      </w:hyperlink>
      <w:r w:rsidRPr="000F6369">
        <w:rPr>
          <w:rFonts w:asciiTheme="majorHAnsi" w:hAnsiTheme="majorHAnsi"/>
          <w:szCs w:val="20"/>
        </w:rPr>
        <w:t xml:space="preserve"> for a brief description of the scope of the original proposal, and </w:t>
      </w:r>
      <w:hyperlink r:id="rId51" w:history="1">
        <w:r w:rsidRPr="000F6369">
          <w:rPr>
            <w:rStyle w:val="Hyperlink"/>
            <w:rFonts w:asciiTheme="majorHAnsi" w:hAnsiTheme="majorHAnsi"/>
            <w:szCs w:val="20"/>
          </w:rPr>
          <w:t>https://gnso.icann.org/mailing-lists/archives/council/msg15906.html</w:t>
        </w:r>
      </w:hyperlink>
      <w:r w:rsidRPr="000F6369">
        <w:rPr>
          <w:rFonts w:asciiTheme="majorHAnsi" w:hAnsiTheme="majorHAnsi"/>
          <w:szCs w:val="20"/>
        </w:rPr>
        <w:t xml:space="preserve"> for the full text of the proposal.</w:t>
      </w:r>
    </w:p>
  </w:footnote>
  <w:footnote w:id="49">
    <w:p w14:paraId="79B7C0E2" w14:textId="77777777" w:rsidR="00B35C19" w:rsidRPr="000F6369"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See </w:t>
      </w:r>
      <w:hyperlink r:id="rId52" w:history="1">
        <w:r w:rsidRPr="000F6369">
          <w:rPr>
            <w:rStyle w:val="Hyperlink"/>
            <w:rFonts w:asciiTheme="majorHAnsi" w:hAnsiTheme="majorHAnsi"/>
            <w:szCs w:val="20"/>
          </w:rPr>
          <w:t>https://gnso.icann.org/en/correspondence/chalaby-to-robinson-16jun14-en.pdf</w:t>
        </w:r>
      </w:hyperlink>
      <w:r w:rsidRPr="000F6369">
        <w:rPr>
          <w:rFonts w:asciiTheme="majorHAnsi" w:hAnsiTheme="majorHAnsi"/>
          <w:szCs w:val="20"/>
        </w:rPr>
        <w:t>. Further correspondence followed between the GNSO Council and the NGPC, in July 2014 (</w:t>
      </w:r>
      <w:hyperlink r:id="rId53" w:history="1">
        <w:r w:rsidRPr="000F6369">
          <w:rPr>
            <w:rStyle w:val="Hyperlink"/>
            <w:rFonts w:asciiTheme="majorHAnsi" w:hAnsiTheme="majorHAnsi"/>
            <w:szCs w:val="20"/>
          </w:rPr>
          <w:t>https://gnso.icann.org/en/correspondence/chalaby-to-robinson-24jul14-en.pdf)</w:t>
        </w:r>
      </w:hyperlink>
      <w:r w:rsidRPr="000F6369">
        <w:rPr>
          <w:rFonts w:asciiTheme="majorHAnsi" w:hAnsiTheme="majorHAnsi"/>
          <w:szCs w:val="20"/>
        </w:rPr>
        <w:t>, October 2014 (</w:t>
      </w:r>
      <w:hyperlink r:id="rId54" w:history="1">
        <w:r w:rsidRPr="000F6369">
          <w:rPr>
            <w:rStyle w:val="Hyperlink"/>
            <w:rFonts w:asciiTheme="majorHAnsi" w:hAnsiTheme="majorHAnsi"/>
            <w:szCs w:val="20"/>
          </w:rPr>
          <w:t>https://gnso.icann.org/en/correspondence/robinson-to-chalaby-disspain-07oct14-en.pdf)</w:t>
        </w:r>
      </w:hyperlink>
      <w:r w:rsidRPr="000F6369">
        <w:rPr>
          <w:rFonts w:asciiTheme="majorHAnsi" w:hAnsiTheme="majorHAnsi"/>
          <w:szCs w:val="20"/>
        </w:rPr>
        <w:t xml:space="preserve"> and January 2015 (</w:t>
      </w:r>
      <w:hyperlink r:id="rId55" w:history="1">
        <w:r w:rsidRPr="000F6369">
          <w:rPr>
            <w:rStyle w:val="Hyperlink"/>
            <w:rFonts w:asciiTheme="majorHAnsi" w:hAnsiTheme="majorHAnsi"/>
            <w:szCs w:val="20"/>
          </w:rPr>
          <w:t>https://gnso.icann.org/en/correspondence/chalaby-to-robinson-15jan15-en.pdf)</w:t>
        </w:r>
      </w:hyperlink>
      <w:r w:rsidRPr="000F6369">
        <w:rPr>
          <w:rFonts w:asciiTheme="majorHAnsi" w:hAnsiTheme="majorHAnsi"/>
          <w:szCs w:val="20"/>
        </w:rPr>
        <w:t>. The GNSO Council also wrote to the GAC Chair in July 2014, noting that it had already initiated a new PDP that would, among other things, consider modifications to the URS in relation to IGO protections (</w:t>
      </w:r>
      <w:hyperlink r:id="rId56" w:history="1">
        <w:r w:rsidRPr="000F6369">
          <w:rPr>
            <w:rStyle w:val="Hyperlink"/>
            <w:rFonts w:asciiTheme="majorHAnsi" w:hAnsiTheme="majorHAnsi"/>
            <w:szCs w:val="20"/>
          </w:rPr>
          <w:t>https://gnso.icann.org/en/correspondence/robinson-to-dryden-25jun14-en.pdf)</w:t>
        </w:r>
      </w:hyperlink>
      <w:r w:rsidRPr="000F6369">
        <w:rPr>
          <w:rFonts w:asciiTheme="majorHAnsi" w:hAnsiTheme="majorHAnsi"/>
          <w:szCs w:val="20"/>
        </w:rPr>
        <w:t xml:space="preserve">. </w:t>
      </w:r>
    </w:p>
  </w:footnote>
  <w:footnote w:id="50">
    <w:p w14:paraId="196F93AB" w14:textId="236133D7" w:rsidR="00B35C19" w:rsidRPr="00CA20D3" w:rsidRDefault="00B35C19" w:rsidP="00FE5A0B">
      <w:pPr>
        <w:pStyle w:val="FootnoteText"/>
        <w:rPr>
          <w:rFonts w:asciiTheme="majorHAnsi" w:hAnsiTheme="majorHAnsi"/>
          <w:szCs w:val="20"/>
        </w:rPr>
      </w:pPr>
      <w:r w:rsidRPr="000F6369">
        <w:rPr>
          <w:rStyle w:val="FootnoteReference"/>
          <w:rFonts w:asciiTheme="majorHAnsi" w:hAnsiTheme="majorHAnsi"/>
          <w:szCs w:val="20"/>
        </w:rPr>
        <w:footnoteRef/>
      </w:r>
      <w:r w:rsidRPr="000F6369">
        <w:rPr>
          <w:rFonts w:asciiTheme="majorHAnsi" w:hAnsiTheme="majorHAnsi"/>
          <w:szCs w:val="20"/>
        </w:rPr>
        <w:t xml:space="preserve"> For a copy of the original </w:t>
      </w:r>
      <w:r>
        <w:rPr>
          <w:rFonts w:asciiTheme="majorHAnsi" w:hAnsiTheme="majorHAnsi"/>
          <w:szCs w:val="20"/>
        </w:rPr>
        <w:t>Working Group</w:t>
      </w:r>
      <w:r w:rsidRPr="00CA20D3">
        <w:rPr>
          <w:rFonts w:asciiTheme="majorHAnsi" w:hAnsiTheme="majorHAnsi"/>
          <w:szCs w:val="20"/>
        </w:rPr>
        <w:t xml:space="preserve"> request and copies of all the responses received, see </w:t>
      </w:r>
      <w:del w:id="366" w:author="Mary Wong" w:date="2018-07-06T16:46:00Z">
        <w:r w:rsidDel="008B50C9">
          <w:rPr>
            <w:rFonts w:asciiTheme="majorHAnsi" w:hAnsiTheme="majorHAnsi"/>
            <w:szCs w:val="20"/>
          </w:rPr>
          <w:delText xml:space="preserve">Annexes B and C of this report and </w:delText>
        </w:r>
      </w:del>
      <w:r>
        <w:rPr>
          <w:rFonts w:asciiTheme="majorHAnsi" w:hAnsiTheme="majorHAnsi"/>
          <w:szCs w:val="20"/>
        </w:rPr>
        <w:t xml:space="preserve">the Working Group wiki space at </w:t>
      </w:r>
      <w:hyperlink r:id="rId57" w:history="1">
        <w:r w:rsidRPr="00CA20D3">
          <w:rPr>
            <w:rStyle w:val="Hyperlink"/>
            <w:rFonts w:asciiTheme="majorHAnsi" w:hAnsiTheme="majorHAnsi"/>
            <w:szCs w:val="20"/>
          </w:rPr>
          <w:t>https://community.icann.org/x/T5gQAw</w:t>
        </w:r>
      </w:hyperlink>
      <w:r w:rsidRPr="00CA20D3">
        <w:rPr>
          <w:rFonts w:asciiTheme="majorHAnsi" w:hAnsiTheme="majorHAnsi"/>
          <w:szCs w:val="20"/>
        </w:rPr>
        <w:t xml:space="preserve">. </w:t>
      </w:r>
    </w:p>
  </w:footnote>
  <w:footnote w:id="51">
    <w:p w14:paraId="6880BA72"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58" w:history="1">
        <w:r w:rsidRPr="00CA20D3">
          <w:rPr>
            <w:rStyle w:val="Hyperlink"/>
            <w:rFonts w:asciiTheme="majorHAnsi" w:hAnsiTheme="majorHAnsi"/>
            <w:szCs w:val="20"/>
          </w:rPr>
          <w:t>https://buenosaires53.icann.org/en/schedule/wed-igo-ingo-crp-access/transcript-igo-ingo-crp-access-24jun15-en.pdf</w:t>
        </w:r>
      </w:hyperlink>
      <w:r w:rsidRPr="00CA20D3">
        <w:rPr>
          <w:rFonts w:asciiTheme="majorHAnsi" w:hAnsiTheme="majorHAnsi"/>
          <w:szCs w:val="20"/>
        </w:rPr>
        <w:t xml:space="preserve">. </w:t>
      </w:r>
    </w:p>
  </w:footnote>
  <w:footnote w:id="52">
    <w:p w14:paraId="2D7D9184"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59" w:history="1">
        <w:r w:rsidRPr="00CA20D3">
          <w:rPr>
            <w:rStyle w:val="Hyperlink"/>
            <w:rFonts w:asciiTheme="majorHAnsi" w:hAnsiTheme="majorHAnsi"/>
            <w:szCs w:val="20"/>
          </w:rPr>
          <w:t>https://gnso.</w:t>
        </w:r>
        <w:r w:rsidRPr="00CA20D3">
          <w:rPr>
            <w:rStyle w:val="Hyperlink"/>
            <w:rFonts w:asciiTheme="majorHAnsi" w:hAnsiTheme="majorHAnsi"/>
            <w:bCs/>
            <w:szCs w:val="20"/>
          </w:rPr>
          <w:t>icann</w:t>
        </w:r>
        <w:r w:rsidRPr="00CA20D3">
          <w:rPr>
            <w:rStyle w:val="Hyperlink"/>
            <w:rFonts w:asciiTheme="majorHAnsi" w:hAnsiTheme="majorHAnsi"/>
            <w:szCs w:val="20"/>
          </w:rPr>
          <w:t>.org/en/</w:t>
        </w:r>
        <w:r w:rsidRPr="00CA20D3">
          <w:rPr>
            <w:rStyle w:val="Hyperlink"/>
            <w:rFonts w:asciiTheme="majorHAnsi" w:hAnsiTheme="majorHAnsi"/>
            <w:bCs/>
            <w:szCs w:val="20"/>
          </w:rPr>
          <w:t>meetings</w:t>
        </w:r>
        <w:r w:rsidRPr="00CA20D3">
          <w:rPr>
            <w:rStyle w:val="Hyperlink"/>
            <w:rFonts w:asciiTheme="majorHAnsi" w:hAnsiTheme="majorHAnsi"/>
            <w:szCs w:val="20"/>
          </w:rPr>
          <w:t>/transcript-</w:t>
        </w:r>
        <w:r w:rsidRPr="00CA20D3">
          <w:rPr>
            <w:rStyle w:val="Hyperlink"/>
            <w:rFonts w:asciiTheme="majorHAnsi" w:hAnsiTheme="majorHAnsi"/>
            <w:bCs/>
            <w:szCs w:val="20"/>
          </w:rPr>
          <w:t>igo</w:t>
        </w:r>
        <w:r w:rsidRPr="00CA20D3">
          <w:rPr>
            <w:rStyle w:val="Hyperlink"/>
            <w:rFonts w:asciiTheme="majorHAnsi" w:hAnsiTheme="majorHAnsi"/>
            <w:szCs w:val="20"/>
          </w:rPr>
          <w:t>-</w:t>
        </w:r>
        <w:r w:rsidRPr="00CA20D3">
          <w:rPr>
            <w:rStyle w:val="Hyperlink"/>
            <w:rFonts w:asciiTheme="majorHAnsi" w:hAnsiTheme="majorHAnsi"/>
            <w:bCs/>
            <w:szCs w:val="20"/>
          </w:rPr>
          <w:t>ingo</w:t>
        </w:r>
        <w:r w:rsidRPr="00CA20D3">
          <w:rPr>
            <w:rStyle w:val="Hyperlink"/>
            <w:rFonts w:asciiTheme="majorHAnsi" w:hAnsiTheme="majorHAnsi"/>
            <w:szCs w:val="20"/>
          </w:rPr>
          <w:t>-crp-access-28jun16-en.pdf</w:t>
        </w:r>
      </w:hyperlink>
      <w:r w:rsidRPr="00CA20D3">
        <w:rPr>
          <w:rFonts w:asciiTheme="majorHAnsi" w:hAnsiTheme="majorHAnsi"/>
          <w:szCs w:val="20"/>
        </w:rPr>
        <w:t xml:space="preserve">. </w:t>
      </w:r>
    </w:p>
  </w:footnote>
  <w:footnote w:id="53">
    <w:p w14:paraId="67FB7443" w14:textId="41CF4EA5" w:rsidR="00B35C19" w:rsidRDefault="00B35C19">
      <w:pPr>
        <w:pStyle w:val="FootnoteText"/>
      </w:pPr>
      <w:r>
        <w:rPr>
          <w:rStyle w:val="FootnoteReference"/>
        </w:rPr>
        <w:footnoteRef/>
      </w:r>
      <w:r>
        <w:t xml:space="preserve"> Initially, one representative of a GAC member country was a member of the Working Group; however, due to his not filling out a Statement of Interest (which is a requirement for participation in a GNSO Working Group) despite numerous reminders over a substantial period of time, his status was changed to that of an observer in accordance with GNSO practice. As of the date of this Initial Report, there are two GAC observers to this Working Group (in addition to one IGO observer). </w:t>
      </w:r>
    </w:p>
  </w:footnote>
  <w:footnote w:id="54">
    <w:p w14:paraId="45443039"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letter from the Secretary General of the OECD (which hosted the meeting) to the ICANN CEO: </w:t>
      </w:r>
      <w:hyperlink r:id="rId60" w:history="1">
        <w:r w:rsidRPr="00CA20D3">
          <w:rPr>
            <w:rStyle w:val="Hyperlink"/>
            <w:rFonts w:asciiTheme="majorHAnsi" w:hAnsiTheme="majorHAnsi"/>
            <w:szCs w:val="20"/>
          </w:rPr>
          <w:t>https://www.icann.org/en/system/files/correspondence/gurria-to-chehade-20jul15-en.pdf</w:t>
        </w:r>
      </w:hyperlink>
      <w:r w:rsidRPr="00CA20D3">
        <w:rPr>
          <w:rFonts w:asciiTheme="majorHAnsi" w:hAnsiTheme="majorHAnsi"/>
          <w:szCs w:val="20"/>
        </w:rPr>
        <w:t xml:space="preserve">. </w:t>
      </w:r>
    </w:p>
  </w:footnote>
  <w:footnote w:id="55">
    <w:p w14:paraId="63FAC82E"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61" w:history="1">
        <w:r w:rsidRPr="00CA20D3">
          <w:rPr>
            <w:rStyle w:val="Hyperlink"/>
            <w:rFonts w:asciiTheme="majorHAnsi" w:hAnsiTheme="majorHAnsi"/>
            <w:szCs w:val="20"/>
          </w:rPr>
          <w:t>https://gnso.icann.org/en/meetings/transcript-gnso-board-27jun16-en.pdf</w:t>
        </w:r>
      </w:hyperlink>
      <w:r w:rsidRPr="00CA20D3">
        <w:rPr>
          <w:rFonts w:asciiTheme="majorHAnsi" w:hAnsiTheme="majorHAnsi"/>
          <w:szCs w:val="20"/>
        </w:rPr>
        <w:t xml:space="preserve">. </w:t>
      </w:r>
    </w:p>
  </w:footnote>
  <w:footnote w:id="56">
    <w:p w14:paraId="26DE85DF" w14:textId="60D91B26"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62" w:history="1">
        <w:r w:rsidRPr="00CA20D3">
          <w:rPr>
            <w:rStyle w:val="Hyperlink"/>
            <w:rFonts w:asciiTheme="majorHAnsi" w:hAnsiTheme="majorHAnsi"/>
            <w:szCs w:val="20"/>
          </w:rPr>
          <w:t>https://gnso.icann.org/en/correspondence/crocker-icann-board-to-council-chairs-04oct16-en.pdf</w:t>
        </w:r>
      </w:hyperlink>
      <w:r w:rsidRPr="00CA20D3">
        <w:rPr>
          <w:rFonts w:asciiTheme="majorHAnsi" w:hAnsiTheme="majorHAnsi"/>
          <w:szCs w:val="20"/>
        </w:rPr>
        <w:t xml:space="preserve">. </w:t>
      </w:r>
      <w:r>
        <w:rPr>
          <w:rFonts w:asciiTheme="majorHAnsi" w:hAnsiTheme="majorHAnsi"/>
          <w:szCs w:val="20"/>
        </w:rPr>
        <w:t xml:space="preserve">The Board letter and the full IGO Small Group Proposal has been included in this Report as Annex </w:t>
      </w:r>
      <w:del w:id="369" w:author="Mary Wong" w:date="2018-07-06T16:46:00Z">
        <w:r w:rsidDel="008B50C9">
          <w:rPr>
            <w:rFonts w:asciiTheme="majorHAnsi" w:hAnsiTheme="majorHAnsi"/>
            <w:szCs w:val="20"/>
          </w:rPr>
          <w:delText>E</w:delText>
        </w:r>
      </w:del>
      <w:ins w:id="370" w:author="Mary Wong" w:date="2018-07-06T16:46:00Z">
        <w:r w:rsidR="008B50C9">
          <w:rPr>
            <w:rFonts w:asciiTheme="majorHAnsi" w:hAnsiTheme="majorHAnsi"/>
            <w:szCs w:val="20"/>
          </w:rPr>
          <w:t>D</w:t>
        </w:r>
      </w:ins>
      <w:r>
        <w:rPr>
          <w:rFonts w:asciiTheme="majorHAnsi" w:hAnsiTheme="majorHAnsi"/>
          <w:szCs w:val="20"/>
        </w:rPr>
        <w:t>.</w:t>
      </w:r>
    </w:p>
  </w:footnote>
  <w:footnote w:id="57">
    <w:p w14:paraId="41C28AD6"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63" w:history="1">
        <w:r w:rsidRPr="00CA20D3">
          <w:rPr>
            <w:rStyle w:val="Hyperlink"/>
            <w:rFonts w:asciiTheme="majorHAnsi" w:hAnsiTheme="majorHAnsi"/>
            <w:szCs w:val="20"/>
          </w:rPr>
          <w:t>https://gnso.icann.org/en/correspondence/igos-to-gnso-31oct16-en.pdf</w:t>
        </w:r>
      </w:hyperlink>
      <w:r w:rsidRPr="00CA20D3">
        <w:rPr>
          <w:rFonts w:asciiTheme="majorHAnsi" w:hAnsiTheme="majorHAnsi"/>
          <w:szCs w:val="20"/>
        </w:rPr>
        <w:t xml:space="preserve">. </w:t>
      </w:r>
    </w:p>
  </w:footnote>
  <w:footnote w:id="58">
    <w:p w14:paraId="5F5510E0"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64" w:history="1">
        <w:r w:rsidRPr="00CA20D3">
          <w:rPr>
            <w:rStyle w:val="Hyperlink"/>
            <w:rFonts w:asciiTheme="majorHAnsi" w:hAnsiTheme="majorHAnsi"/>
            <w:szCs w:val="20"/>
          </w:rPr>
          <w:t>https://community.icann.org/x/-hi4Aw</w:t>
        </w:r>
      </w:hyperlink>
      <w:r w:rsidRPr="00CA20D3">
        <w:rPr>
          <w:rFonts w:asciiTheme="majorHAnsi" w:hAnsiTheme="majorHAnsi"/>
          <w:szCs w:val="20"/>
        </w:rPr>
        <w:t xml:space="preserve">. </w:t>
      </w:r>
    </w:p>
  </w:footnote>
  <w:footnote w:id="59">
    <w:p w14:paraId="5D75591C" w14:textId="77777777"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65" w:history="1">
        <w:r w:rsidRPr="00CA20D3">
          <w:rPr>
            <w:rStyle w:val="Hyperlink"/>
            <w:rFonts w:asciiTheme="majorHAnsi" w:hAnsiTheme="majorHAnsi"/>
            <w:szCs w:val="20"/>
          </w:rPr>
          <w:t>https://community.icann.org/x/wSC4Aw</w:t>
        </w:r>
      </w:hyperlink>
      <w:r w:rsidRPr="00CA20D3">
        <w:rPr>
          <w:rFonts w:asciiTheme="majorHAnsi" w:hAnsiTheme="majorHAnsi"/>
          <w:szCs w:val="20"/>
        </w:rPr>
        <w:t xml:space="preserve">. </w:t>
      </w:r>
    </w:p>
  </w:footnote>
  <w:footnote w:id="60">
    <w:p w14:paraId="79E86B0C" w14:textId="0E3C811A" w:rsidR="00B35C19" w:rsidRPr="00FF16EC" w:rsidRDefault="00B35C19" w:rsidP="00FE5A0B">
      <w:pPr>
        <w:pStyle w:val="FootnoteText"/>
        <w:rPr>
          <w:rFonts w:asciiTheme="minorHAnsi" w:hAnsiTheme="minorHAnsi"/>
        </w:rPr>
      </w:pPr>
      <w:r w:rsidRPr="00CA20D3">
        <w:rPr>
          <w:rStyle w:val="FootnoteReference"/>
          <w:rFonts w:asciiTheme="majorHAnsi" w:hAnsiTheme="majorHAnsi"/>
          <w:szCs w:val="20"/>
        </w:rPr>
        <w:footnoteRef/>
      </w:r>
      <w:r w:rsidRPr="00CA20D3">
        <w:rPr>
          <w:rFonts w:asciiTheme="majorHAnsi" w:hAnsiTheme="majorHAnsi"/>
          <w:szCs w:val="20"/>
        </w:rPr>
        <w:t xml:space="preserve"> See Section 2, above, for the full set of recommendations and rationales.</w:t>
      </w:r>
    </w:p>
  </w:footnote>
  <w:footnote w:id="61">
    <w:p w14:paraId="645FB06E" w14:textId="57136CDB" w:rsidR="00B35C19" w:rsidRPr="00CA20D3" w:rsidRDefault="00B35C19" w:rsidP="00FE5A0B">
      <w:pPr>
        <w:pStyle w:val="FootnoteText"/>
        <w:rPr>
          <w:rFonts w:asciiTheme="majorHAnsi" w:hAnsiTheme="majorHAnsi"/>
          <w:szCs w:val="20"/>
        </w:rPr>
      </w:pPr>
      <w:r w:rsidRPr="00CA20D3">
        <w:rPr>
          <w:rStyle w:val="FootnoteReference"/>
          <w:rFonts w:asciiTheme="majorHAnsi" w:hAnsiTheme="majorHAnsi"/>
          <w:szCs w:val="20"/>
        </w:rPr>
        <w:footnoteRef/>
      </w:r>
      <w:r w:rsidRPr="00CA20D3">
        <w:rPr>
          <w:rFonts w:asciiTheme="majorHAnsi" w:hAnsiTheme="majorHAnsi"/>
          <w:szCs w:val="20"/>
        </w:rPr>
        <w:t xml:space="preserve"> See </w:t>
      </w:r>
      <w:hyperlink r:id="rId66" w:history="1">
        <w:r w:rsidRPr="00CA20D3">
          <w:rPr>
            <w:rStyle w:val="Hyperlink"/>
            <w:rFonts w:asciiTheme="majorHAnsi" w:hAnsiTheme="majorHAnsi"/>
            <w:szCs w:val="20"/>
          </w:rPr>
          <w:t>https://gacweb.icann.org/download/attachments/27132037/GAC%20ICANN%2057%20Communique.pdf?version=6&amp;modificationDate=1478668059355&amp;api=v2</w:t>
        </w:r>
      </w:hyperlink>
      <w:r w:rsidRPr="00CA20D3">
        <w:rPr>
          <w:rFonts w:asciiTheme="majorHAnsi" w:hAnsiTheme="majorHAnsi"/>
          <w:szCs w:val="20"/>
        </w:rPr>
        <w:t xml:space="preserve">. </w:t>
      </w:r>
      <w:r>
        <w:rPr>
          <w:rFonts w:asciiTheme="majorHAnsi" w:hAnsiTheme="majorHAnsi"/>
          <w:szCs w:val="20"/>
        </w:rPr>
        <w:t xml:space="preserve">The relevant text, as well as previous GAC advice on the topic of IGO protections, has been included in Annex </w:t>
      </w:r>
      <w:del w:id="373" w:author="Mary Wong" w:date="2018-07-06T16:47:00Z">
        <w:r w:rsidDel="008B50C9">
          <w:rPr>
            <w:rFonts w:asciiTheme="majorHAnsi" w:hAnsiTheme="majorHAnsi"/>
            <w:szCs w:val="20"/>
          </w:rPr>
          <w:delText>F</w:delText>
        </w:r>
      </w:del>
      <w:ins w:id="374" w:author="Mary Wong" w:date="2018-07-06T16:47:00Z">
        <w:r w:rsidR="008B50C9">
          <w:rPr>
            <w:rFonts w:asciiTheme="majorHAnsi" w:hAnsiTheme="majorHAnsi"/>
            <w:szCs w:val="20"/>
          </w:rPr>
          <w:t>E</w:t>
        </w:r>
      </w:ins>
      <w:r>
        <w:rPr>
          <w:rFonts w:asciiTheme="majorHAnsi" w:hAnsiTheme="majorHAnsi"/>
          <w:szCs w:val="20"/>
        </w:rPr>
        <w:t>.</w:t>
      </w:r>
    </w:p>
  </w:footnote>
  <w:footnote w:id="62">
    <w:p w14:paraId="6EB2ED5F" w14:textId="36A03F84" w:rsidR="00B35C19" w:rsidRDefault="00B35C19" w:rsidP="00FB141B">
      <w:pPr>
        <w:pStyle w:val="FootnoteText"/>
      </w:pPr>
      <w:r>
        <w:rPr>
          <w:rStyle w:val="FootnoteReference"/>
        </w:rPr>
        <w:footnoteRef/>
      </w:r>
      <w:r>
        <w:t xml:space="preserve"> A compilation of communications from the GAC, including GAC advice issued via various Communiques in relation to the topic of IGO protections, is available in Annex </w:t>
      </w:r>
      <w:del w:id="375" w:author="Mary Wong" w:date="2018-07-06T16:47:00Z">
        <w:r w:rsidDel="008B50C9">
          <w:delText>F</w:delText>
        </w:r>
      </w:del>
      <w:ins w:id="376" w:author="Mary Wong" w:date="2018-07-06T16:47:00Z">
        <w:r w:rsidR="008B50C9">
          <w:t>E</w:t>
        </w:r>
      </w:ins>
      <w:r>
        <w:t xml:space="preserve">. The full text of the IGO Small Group Proposal, including the Board cover letter forwarding it to the GNSO Council, can be found in Annex </w:t>
      </w:r>
      <w:del w:id="377" w:author="Mary Wong" w:date="2018-07-06T16:47:00Z">
        <w:r w:rsidDel="008B50C9">
          <w:delText>E</w:delText>
        </w:r>
      </w:del>
      <w:ins w:id="378" w:author="Mary Wong" w:date="2018-07-06T16:47:00Z">
        <w:r w:rsidR="008B50C9">
          <w:t>D</w:t>
        </w:r>
      </w:ins>
      <w:r>
        <w:t>.</w:t>
      </w:r>
    </w:p>
  </w:footnote>
  <w:footnote w:id="63">
    <w:p w14:paraId="49C25C73" w14:textId="2C790C11" w:rsidR="00B35C19" w:rsidRPr="001D1FCA" w:rsidRDefault="00B35C19">
      <w:pPr>
        <w:pStyle w:val="FootnoteText"/>
        <w:rPr>
          <w:rFonts w:asciiTheme="majorHAnsi" w:hAnsiTheme="majorHAnsi"/>
        </w:rPr>
      </w:pPr>
      <w:r w:rsidRPr="001D1FCA">
        <w:rPr>
          <w:rStyle w:val="FootnoteReference"/>
          <w:rFonts w:asciiTheme="majorHAnsi" w:hAnsiTheme="majorHAnsi"/>
        </w:rPr>
        <w:footnoteRef/>
      </w:r>
      <w:r w:rsidRPr="001D1FCA">
        <w:rPr>
          <w:rFonts w:asciiTheme="majorHAnsi" w:hAnsiTheme="majorHAnsi"/>
        </w:rPr>
        <w:t xml:space="preserve"> See </w:t>
      </w:r>
      <w:hyperlink r:id="rId67" w:history="1">
        <w:r w:rsidRPr="001D1FCA">
          <w:rPr>
            <w:rStyle w:val="Hyperlink"/>
            <w:rFonts w:asciiTheme="majorHAnsi" w:hAnsiTheme="majorHAnsi"/>
          </w:rPr>
          <w:t>https://community.icann.org/download/attachments/74581149/Options%20A-C%20Prelim%20Consensus%20Call%20Results.pdf?version=1&amp;modificationDate=1510944920000&amp;api=v2</w:t>
        </w:r>
      </w:hyperlink>
      <w:r w:rsidRPr="001D1FCA">
        <w:rPr>
          <w:rFonts w:asciiTheme="majorHAnsi" w:hAnsiTheme="majorHAnsi"/>
        </w:rPr>
        <w:t xml:space="preserve">. </w:t>
      </w:r>
    </w:p>
  </w:footnote>
  <w:footnote w:id="64">
    <w:p w14:paraId="05A800BE" w14:textId="51508D8C" w:rsidR="00B35C19" w:rsidRPr="0099408A" w:rsidRDefault="00B35C19">
      <w:pPr>
        <w:pStyle w:val="FootnoteText"/>
        <w:rPr>
          <w:rFonts w:asciiTheme="majorHAnsi" w:hAnsiTheme="majorHAnsi"/>
        </w:rPr>
      </w:pPr>
      <w:r w:rsidRPr="00510FDD">
        <w:rPr>
          <w:rStyle w:val="FootnoteReference"/>
          <w:rFonts w:asciiTheme="majorHAnsi" w:hAnsiTheme="majorHAnsi"/>
        </w:rPr>
        <w:footnoteRef/>
      </w:r>
      <w:r w:rsidRPr="00510FDD">
        <w:rPr>
          <w:rFonts w:asciiTheme="majorHAnsi" w:hAnsiTheme="majorHAnsi"/>
        </w:rPr>
        <w:t xml:space="preserve"> See </w:t>
      </w:r>
      <w:hyperlink r:id="rId68" w:history="1">
        <w:r w:rsidRPr="00510FDD">
          <w:rPr>
            <w:rStyle w:val="Hyperlink"/>
            <w:rFonts w:asciiTheme="majorHAnsi" w:hAnsiTheme="majorHAnsi"/>
          </w:rPr>
          <w:t>https://mm.icann.org/pipermail/gnso-igo-ingo-crp/2017-December/001005.html</w:t>
        </w:r>
      </w:hyperlink>
      <w:r w:rsidRPr="00510FDD">
        <w:rPr>
          <w:rFonts w:asciiTheme="majorHAnsi" w:hAnsiTheme="majorHAnsi"/>
        </w:rPr>
        <w:t xml:space="preserve">. The mailing list discussions that led to this appeal as well as subsequent postings regarding the appeal can be reviewed here: </w:t>
      </w:r>
      <w:hyperlink r:id="rId69" w:history="1">
        <w:r w:rsidRPr="00510FDD">
          <w:rPr>
            <w:rStyle w:val="Hyperlink"/>
            <w:rFonts w:asciiTheme="majorHAnsi" w:hAnsiTheme="majorHAnsi"/>
          </w:rPr>
          <w:t>https://mm.icann.org/pipermail/gnso-igo-ingo-crp/2017-December/date.html</w:t>
        </w:r>
      </w:hyperlink>
      <w:r w:rsidRPr="00510FDD">
        <w:rPr>
          <w:rFonts w:asciiTheme="majorHAnsi" w:hAnsiTheme="majorHAnsi"/>
        </w:rPr>
        <w:t xml:space="preserve"> and </w:t>
      </w:r>
      <w:hyperlink r:id="rId70" w:history="1">
        <w:r w:rsidRPr="00510FDD">
          <w:rPr>
            <w:rStyle w:val="Hyperlink"/>
            <w:rFonts w:asciiTheme="majorHAnsi" w:hAnsiTheme="majorHAnsi"/>
          </w:rPr>
          <w:t>https://mm.icann.org/pipermail/gnso-igo-ingo-crp/2018-January/date.html</w:t>
        </w:r>
      </w:hyperlink>
      <w:r w:rsidRPr="00510FDD">
        <w:rPr>
          <w:rFonts w:asciiTheme="majorHAnsi" w:hAnsiTheme="majorHAnsi"/>
        </w:rPr>
        <w:t xml:space="preserve">. Under Section 3.7 of the Working Group Guidelines, the process to resolve such appeals requires that </w:t>
      </w:r>
      <w:r>
        <w:rPr>
          <w:rFonts w:asciiTheme="majorHAnsi" w:hAnsiTheme="majorHAnsi"/>
        </w:rPr>
        <w:t>the appellant “</w:t>
      </w:r>
      <w:r w:rsidRPr="00510FDD">
        <w:rPr>
          <w:rFonts w:asciiTheme="majorHAnsi" w:hAnsiTheme="majorHAnsi"/>
        </w:rPr>
        <w:t>first discuss the circumstances with the WG Chair. In the event that the matter cannot be resolved satisfactorily, the WG member should request an opportunity to discuss the situation with the Chair of the Chartering Organization or their designated representative</w:t>
      </w:r>
      <w:r>
        <w:rPr>
          <w:rFonts w:asciiTheme="majorHAnsi" w:hAnsiTheme="majorHAnsi"/>
        </w:rPr>
        <w:t>”</w:t>
      </w:r>
      <w:r w:rsidRPr="00510FDD">
        <w:rPr>
          <w:rFonts w:asciiTheme="majorHAnsi" w:hAnsiTheme="majorHAnsi"/>
        </w:rPr>
        <w:t xml:space="preserve"> (see </w:t>
      </w:r>
      <w:hyperlink r:id="rId71" w:history="1">
        <w:r w:rsidRPr="00510FDD">
          <w:rPr>
            <w:rStyle w:val="Hyperlink"/>
            <w:rFonts w:asciiTheme="majorHAnsi" w:hAnsiTheme="majorHAnsi"/>
          </w:rPr>
          <w:t>https://gnso.icann.org/en/council/annex-1-gnso-wg-guidelines-30jan18-en.pdf</w:t>
        </w:r>
      </w:hyperlink>
      <w:r w:rsidRPr="00510FDD">
        <w:rPr>
          <w:rFonts w:asciiTheme="majorHAnsi" w:hAnsiTheme="majorHAnsi"/>
        </w:rPr>
        <w:t xml:space="preserve"> for the full text of the relevant Guidelines).</w:t>
      </w:r>
    </w:p>
  </w:footnote>
  <w:footnote w:id="65">
    <w:p w14:paraId="427E43D5" w14:textId="5DA70F1A" w:rsidR="00B35C19" w:rsidRPr="0099408A" w:rsidRDefault="00B35C19">
      <w:pPr>
        <w:pStyle w:val="FootnoteText"/>
        <w:rPr>
          <w:rFonts w:asciiTheme="majorHAnsi" w:hAnsiTheme="majorHAnsi"/>
        </w:rPr>
      </w:pPr>
      <w:r w:rsidRPr="0099408A">
        <w:rPr>
          <w:rStyle w:val="FootnoteReference"/>
          <w:rFonts w:asciiTheme="majorHAnsi" w:hAnsiTheme="majorHAnsi"/>
        </w:rPr>
        <w:footnoteRef/>
      </w:r>
      <w:r w:rsidRPr="0099408A">
        <w:rPr>
          <w:rFonts w:asciiTheme="majorHAnsi" w:hAnsiTheme="majorHAnsi"/>
        </w:rPr>
        <w:t xml:space="preserve"> The appellant submitted supporting documentation for the first call on 11 January (see </w:t>
      </w:r>
      <w:hyperlink r:id="rId72" w:history="1">
        <w:r w:rsidRPr="0099408A">
          <w:rPr>
            <w:rStyle w:val="Hyperlink"/>
            <w:rFonts w:asciiTheme="majorHAnsi" w:hAnsiTheme="majorHAnsi"/>
          </w:rPr>
          <w:t>https://mm.icann.org/pipermail/gnso-igo-ingo-crp/2018-January/001035.html</w:t>
        </w:r>
      </w:hyperlink>
      <w:r w:rsidRPr="0099408A">
        <w:rPr>
          <w:rFonts w:asciiTheme="majorHAnsi" w:hAnsiTheme="majorHAnsi"/>
        </w:rPr>
        <w:t xml:space="preserve">). As agreed on that call, the co-chairs submitted a response on 16 January (see </w:t>
      </w:r>
      <w:hyperlink r:id="rId73" w:history="1">
        <w:r w:rsidRPr="0099408A">
          <w:rPr>
            <w:rStyle w:val="Hyperlink"/>
            <w:rFonts w:asciiTheme="majorHAnsi" w:hAnsiTheme="majorHAnsi"/>
          </w:rPr>
          <w:t>https://mm.icann.org/pipermail/gnso-igo-ingo-crp/2018-January/001057.html</w:t>
        </w:r>
      </w:hyperlink>
      <w:r w:rsidRPr="0099408A">
        <w:rPr>
          <w:rFonts w:asciiTheme="majorHAnsi" w:hAnsiTheme="majorHAnsi"/>
        </w:rPr>
        <w:t xml:space="preserve">). </w:t>
      </w:r>
    </w:p>
  </w:footnote>
  <w:footnote w:id="66">
    <w:p w14:paraId="2CB1F185" w14:textId="2434B1F8" w:rsidR="00B35C19" w:rsidRPr="00AC477A" w:rsidRDefault="00B35C19">
      <w:pPr>
        <w:pStyle w:val="FootnoteText"/>
        <w:rPr>
          <w:rFonts w:asciiTheme="majorHAnsi" w:hAnsiTheme="majorHAnsi"/>
        </w:rPr>
      </w:pPr>
      <w:r w:rsidRPr="0099408A">
        <w:rPr>
          <w:rStyle w:val="FootnoteReference"/>
          <w:rFonts w:asciiTheme="majorHAnsi" w:hAnsiTheme="majorHAnsi"/>
        </w:rPr>
        <w:footnoteRef/>
      </w:r>
      <w:r w:rsidRPr="0099408A">
        <w:rPr>
          <w:rFonts w:asciiTheme="majorHAnsi" w:hAnsiTheme="majorHAnsi"/>
        </w:rPr>
        <w:t xml:space="preserve"> Although agreement was reached on the calls that the Working Group should be asked for their views on using a facilitator to assist with consensus, there were other disagreements that are documented on the Working Group mailing list: see, e.g. </w:t>
      </w:r>
      <w:hyperlink r:id="rId74" w:history="1">
        <w:r w:rsidRPr="0099408A">
          <w:rPr>
            <w:rStyle w:val="Hyperlink"/>
            <w:rFonts w:asciiTheme="majorHAnsi" w:hAnsiTheme="majorHAnsi"/>
          </w:rPr>
          <w:t>https://mm.icann.org/pipermail/gnso-igo-ingo-crp/2018-February/001079.html</w:t>
        </w:r>
      </w:hyperlink>
      <w:r w:rsidRPr="0099408A">
        <w:rPr>
          <w:rFonts w:asciiTheme="majorHAnsi" w:hAnsiTheme="majorHAnsi"/>
        </w:rPr>
        <w:t xml:space="preserve"> and the subsequent postings in that email thread; </w:t>
      </w:r>
      <w:hyperlink r:id="rId75" w:history="1">
        <w:r w:rsidRPr="0099408A">
          <w:rPr>
            <w:rStyle w:val="Hyperlink"/>
            <w:rFonts w:asciiTheme="majorHAnsi" w:hAnsiTheme="majorHAnsi"/>
          </w:rPr>
          <w:t>https://mm.icann.org/pipermail/gnso-igo-ingo-crp/2018-February/001084.html</w:t>
        </w:r>
      </w:hyperlink>
      <w:r w:rsidRPr="0099408A">
        <w:rPr>
          <w:rFonts w:asciiTheme="majorHAnsi" w:hAnsiTheme="majorHAnsi"/>
        </w:rPr>
        <w:t xml:space="preserve"> and the subsequent postings in that email thread; and a further reply from the appellant submitted to the mailing list on 12 </w:t>
      </w:r>
      <w:r w:rsidRPr="00AC477A">
        <w:rPr>
          <w:rFonts w:asciiTheme="majorHAnsi" w:hAnsiTheme="majorHAnsi"/>
        </w:rPr>
        <w:t xml:space="preserve">February 2018: </w:t>
      </w:r>
      <w:hyperlink r:id="rId76" w:history="1">
        <w:r w:rsidRPr="00AC477A">
          <w:rPr>
            <w:rStyle w:val="Hyperlink"/>
            <w:rFonts w:asciiTheme="majorHAnsi" w:hAnsiTheme="majorHAnsi"/>
          </w:rPr>
          <w:t>https://mm.icann.org/pipermail/gnso-igo-ingo-crp/2018-February/001091.html</w:t>
        </w:r>
      </w:hyperlink>
      <w:r w:rsidRPr="00AC477A">
        <w:rPr>
          <w:rFonts w:asciiTheme="majorHAnsi" w:hAnsiTheme="majorHAnsi"/>
        </w:rPr>
        <w:t xml:space="preserve">. </w:t>
      </w:r>
    </w:p>
  </w:footnote>
  <w:footnote w:id="67">
    <w:p w14:paraId="54854340" w14:textId="5A3E46E5" w:rsidR="00B35C19" w:rsidRPr="00CD3410" w:rsidRDefault="00B35C19">
      <w:pPr>
        <w:pStyle w:val="FootnoteText"/>
        <w:rPr>
          <w:rFonts w:asciiTheme="majorHAnsi" w:hAnsiTheme="majorHAnsi" w:cs="Arial Unicode MS"/>
          <w:color w:val="0000FF" w:themeColor="hyperlink"/>
        </w:rPr>
      </w:pPr>
      <w:r w:rsidRPr="00AC477A">
        <w:rPr>
          <w:rStyle w:val="FootnoteReference"/>
          <w:rFonts w:asciiTheme="majorHAnsi" w:hAnsiTheme="majorHAnsi"/>
        </w:rPr>
        <w:footnoteRef/>
      </w:r>
      <w:r w:rsidRPr="00AC477A">
        <w:rPr>
          <w:rFonts w:asciiTheme="majorHAnsi" w:hAnsiTheme="majorHAnsi"/>
        </w:rPr>
        <w:t xml:space="preserve"> Recordings of the calls that took place pursuant to the requirements under Section 3.7 of the Working Group Guidelines can be accessed here: </w:t>
      </w:r>
      <w:hyperlink r:id="rId77" w:history="1">
        <w:r w:rsidRPr="00AC477A">
          <w:rPr>
            <w:rStyle w:val="Hyperlink"/>
            <w:rFonts w:asciiTheme="majorHAnsi" w:hAnsiTheme="majorHAnsi"/>
          </w:rPr>
          <w:t>https://community.icann.org/x/AwC8B</w:t>
        </w:r>
      </w:hyperlink>
      <w:r w:rsidRPr="00AC477A">
        <w:rPr>
          <w:rFonts w:asciiTheme="majorHAnsi" w:hAnsiTheme="majorHAnsi"/>
        </w:rPr>
        <w:t xml:space="preserve"> (for the 11 January 2018 call),  </w:t>
      </w:r>
      <w:hyperlink r:id="rId78" w:history="1">
        <w:r w:rsidRPr="00AC477A">
          <w:rPr>
            <w:rStyle w:val="Hyperlink"/>
            <w:rFonts w:asciiTheme="majorHAnsi" w:hAnsiTheme="majorHAnsi"/>
          </w:rPr>
          <w:t>https://community.icann.org/x/iAS8B</w:t>
        </w:r>
      </w:hyperlink>
      <w:r w:rsidRPr="00AC477A">
        <w:rPr>
          <w:rFonts w:asciiTheme="majorHAnsi" w:hAnsiTheme="majorHAnsi"/>
        </w:rPr>
        <w:t xml:space="preserve"> (for the 18 January 2018 call), and </w:t>
      </w:r>
      <w:hyperlink r:id="rId79" w:history="1">
        <w:r w:rsidRPr="00AC477A">
          <w:rPr>
            <w:rStyle w:val="Hyperlink"/>
            <w:rFonts w:asciiTheme="majorHAnsi" w:hAnsiTheme="majorHAnsi" w:cs="Arial Unicode MS"/>
          </w:rPr>
          <w:t>https://community.icann.org/x/IBa8B</w:t>
        </w:r>
      </w:hyperlink>
      <w:r w:rsidRPr="00AC477A">
        <w:rPr>
          <w:rFonts w:asciiTheme="majorHAnsi" w:hAnsiTheme="majorHAnsi" w:cs="Arial Unicode MS"/>
          <w:color w:val="000000" w:themeColor="text1"/>
        </w:rPr>
        <w:t xml:space="preserve"> (for the 20 February 2018 call). The ICANN Ombudsman attended the two calls held with the co-chairs, and the GNSO Council liaison to the Working Group as well as one of the two GNSO Council Vice-Chairs attended the call held with the GNSO Chair.</w:t>
      </w:r>
    </w:p>
  </w:footnote>
  <w:footnote w:id="68">
    <w:p w14:paraId="2F8D0400" w14:textId="3E3311D0" w:rsidR="00B35C19" w:rsidRPr="00CD3410" w:rsidRDefault="00B35C19">
      <w:pPr>
        <w:pStyle w:val="FootnoteText"/>
        <w:rPr>
          <w:rFonts w:asciiTheme="majorHAnsi" w:hAnsiTheme="majorHAnsi"/>
        </w:rPr>
      </w:pPr>
      <w:r w:rsidRPr="00CD3410">
        <w:rPr>
          <w:rStyle w:val="FootnoteReference"/>
          <w:rFonts w:asciiTheme="majorHAnsi" w:hAnsiTheme="majorHAnsi"/>
        </w:rPr>
        <w:footnoteRef/>
      </w:r>
      <w:r w:rsidRPr="00CD3410">
        <w:rPr>
          <w:rFonts w:asciiTheme="majorHAnsi" w:hAnsiTheme="majorHAnsi"/>
        </w:rPr>
        <w:t xml:space="preserve"> See </w:t>
      </w:r>
      <w:hyperlink r:id="rId80" w:history="1">
        <w:r w:rsidRPr="00CD3410">
          <w:rPr>
            <w:rStyle w:val="Hyperlink"/>
            <w:rFonts w:asciiTheme="majorHAnsi" w:hAnsiTheme="majorHAnsi"/>
          </w:rPr>
          <w:t>https://mm.icann.org/pipermail/gnso-igo-ingo-crp/2018-March/001093.html</w:t>
        </w:r>
      </w:hyperlink>
      <w:r w:rsidRPr="00CD3410">
        <w:rPr>
          <w:rFonts w:asciiTheme="majorHAnsi" w:hAnsiTheme="majorHAnsi"/>
        </w:rPr>
        <w:t xml:space="preserve">. </w:t>
      </w:r>
    </w:p>
  </w:footnote>
  <w:footnote w:id="69">
    <w:p w14:paraId="1499DE8F" w14:textId="6C2DD161" w:rsidR="00B35C19" w:rsidRPr="00B9273A" w:rsidRDefault="00B35C19">
      <w:pPr>
        <w:pStyle w:val="FootnoteText"/>
        <w:rPr>
          <w:rFonts w:asciiTheme="majorHAnsi" w:hAnsiTheme="majorHAnsi"/>
        </w:rPr>
      </w:pPr>
      <w:r w:rsidRPr="00CD3410">
        <w:rPr>
          <w:rStyle w:val="FootnoteReference"/>
          <w:rFonts w:asciiTheme="majorHAnsi" w:hAnsiTheme="majorHAnsi"/>
        </w:rPr>
        <w:footnoteRef/>
      </w:r>
      <w:r w:rsidRPr="00CD3410">
        <w:rPr>
          <w:rFonts w:asciiTheme="majorHAnsi" w:hAnsiTheme="majorHAnsi"/>
        </w:rPr>
        <w:t xml:space="preserve"> See </w:t>
      </w:r>
      <w:hyperlink r:id="rId81" w:history="1">
        <w:r w:rsidRPr="00CD3410">
          <w:rPr>
            <w:rStyle w:val="Hyperlink"/>
            <w:rFonts w:asciiTheme="majorHAnsi" w:hAnsiTheme="majorHAnsi"/>
          </w:rPr>
          <w:t>https://mm.icann.org/pipermail/gnso-igo-ingo-crp/2018-April/001111.html</w:t>
        </w:r>
      </w:hyperlink>
      <w:r w:rsidRPr="00CD3410">
        <w:rPr>
          <w:rFonts w:asciiTheme="majorHAnsi" w:hAnsiTheme="majorHAnsi"/>
        </w:rPr>
        <w:t xml:space="preserve">. </w:t>
      </w:r>
    </w:p>
  </w:footnote>
  <w:footnote w:id="70">
    <w:p w14:paraId="7131998B" w14:textId="5B0DCDA8" w:rsidR="00B35C19" w:rsidRPr="001766C2" w:rsidRDefault="00B35C19">
      <w:pPr>
        <w:pStyle w:val="FootnoteText"/>
        <w:rPr>
          <w:rFonts w:asciiTheme="majorHAnsi" w:hAnsiTheme="majorHAnsi" w:cstheme="majorHAnsi"/>
          <w:rPrChange w:id="406" w:author="Mary Wong" w:date="2018-07-06T16:28:00Z">
            <w:rPr/>
          </w:rPrChange>
        </w:rPr>
      </w:pPr>
      <w:r w:rsidRPr="00B9273A">
        <w:rPr>
          <w:rStyle w:val="FootnoteReference"/>
          <w:rFonts w:asciiTheme="majorHAnsi" w:hAnsiTheme="majorHAnsi"/>
        </w:rPr>
        <w:footnoteRef/>
      </w:r>
      <w:r w:rsidRPr="00B9273A">
        <w:rPr>
          <w:rFonts w:asciiTheme="majorHAnsi" w:hAnsiTheme="majorHAnsi"/>
        </w:rPr>
        <w:t xml:space="preserve"> See </w:t>
      </w:r>
      <w:r w:rsidRPr="001766C2">
        <w:rPr>
          <w:rFonts w:asciiTheme="majorHAnsi" w:hAnsiTheme="majorHAnsi" w:cstheme="majorHAnsi"/>
          <w:rPrChange w:id="407" w:author="Mary Wong" w:date="2018-07-06T16:28:00Z">
            <w:rPr/>
          </w:rPrChange>
        </w:rPr>
        <w:fldChar w:fldCharType="begin"/>
      </w:r>
      <w:r w:rsidRPr="001766C2">
        <w:rPr>
          <w:rFonts w:asciiTheme="majorHAnsi" w:hAnsiTheme="majorHAnsi" w:cstheme="majorHAnsi"/>
          <w:rPrChange w:id="408" w:author="Mary Wong" w:date="2018-07-06T16:28:00Z">
            <w:rPr/>
          </w:rPrChange>
        </w:rPr>
        <w:instrText xml:space="preserve"> HYPERLINK "https://mm.icann.org/pipermail/gnso-igo-ingo-crp/2018-April/001138.html" </w:instrText>
      </w:r>
      <w:r w:rsidRPr="001766C2">
        <w:rPr>
          <w:rFonts w:asciiTheme="majorHAnsi" w:hAnsiTheme="majorHAnsi" w:cstheme="majorHAnsi"/>
          <w:rPrChange w:id="409" w:author="Mary Wong" w:date="2018-07-06T16:28:00Z">
            <w:rPr/>
          </w:rPrChange>
        </w:rPr>
        <w:fldChar w:fldCharType="separate"/>
      </w:r>
      <w:r w:rsidRPr="001766C2">
        <w:rPr>
          <w:rStyle w:val="Hyperlink"/>
          <w:rFonts w:asciiTheme="majorHAnsi" w:hAnsiTheme="majorHAnsi" w:cstheme="majorHAnsi"/>
        </w:rPr>
        <w:t>https://mm.icann.org/pipermail/gnso-igo-ingo-crp/2018-April/001138.html</w:t>
      </w:r>
      <w:r w:rsidRPr="001766C2">
        <w:rPr>
          <w:rStyle w:val="Hyperlink"/>
          <w:rFonts w:asciiTheme="majorHAnsi" w:hAnsiTheme="majorHAnsi" w:cstheme="majorHAnsi"/>
        </w:rPr>
        <w:fldChar w:fldCharType="end"/>
      </w:r>
      <w:r w:rsidRPr="001766C2">
        <w:rPr>
          <w:rFonts w:asciiTheme="majorHAnsi" w:hAnsiTheme="majorHAnsi" w:cstheme="majorHAnsi"/>
        </w:rPr>
        <w:t xml:space="preserve">. </w:t>
      </w:r>
    </w:p>
  </w:footnote>
  <w:footnote w:id="71">
    <w:p w14:paraId="6D572F66" w14:textId="3E49F7C7" w:rsidR="001766C2" w:rsidRDefault="001766C2">
      <w:pPr>
        <w:pStyle w:val="FootnoteText"/>
      </w:pPr>
      <w:ins w:id="411" w:author="Mary Wong" w:date="2018-07-06T16:26:00Z">
        <w:r w:rsidRPr="001766C2">
          <w:rPr>
            <w:rStyle w:val="FootnoteReference"/>
            <w:rFonts w:asciiTheme="majorHAnsi" w:hAnsiTheme="majorHAnsi" w:cstheme="majorHAnsi"/>
            <w:rPrChange w:id="412" w:author="Mary Wong" w:date="2018-07-06T16:28:00Z">
              <w:rPr>
                <w:rStyle w:val="FootnoteReference"/>
              </w:rPr>
            </w:rPrChange>
          </w:rPr>
          <w:footnoteRef/>
        </w:r>
        <w:r w:rsidRPr="001766C2">
          <w:rPr>
            <w:rFonts w:asciiTheme="majorHAnsi" w:hAnsiTheme="majorHAnsi" w:cstheme="majorHAnsi"/>
            <w:rPrChange w:id="413" w:author="Mary Wong" w:date="2018-07-06T16:28:00Z">
              <w:rPr/>
            </w:rPrChange>
          </w:rPr>
          <w:t xml:space="preserve"> At least one Working Group member raised concerns over </w:t>
        </w:r>
      </w:ins>
      <w:ins w:id="414" w:author="Mary Wong" w:date="2018-07-06T16:27:00Z">
        <w:r w:rsidRPr="001766C2">
          <w:rPr>
            <w:rFonts w:asciiTheme="majorHAnsi" w:hAnsiTheme="majorHAnsi" w:cstheme="majorHAnsi"/>
            <w:rPrChange w:id="415" w:author="Mary Wong" w:date="2018-07-06T16:28:00Z">
              <w:rPr/>
            </w:rPrChange>
          </w:rPr>
          <w:t>whether</w:t>
        </w:r>
      </w:ins>
      <w:ins w:id="416" w:author="Mary Wong" w:date="2018-07-06T16:26:00Z">
        <w:r w:rsidRPr="001766C2">
          <w:rPr>
            <w:rFonts w:asciiTheme="majorHAnsi" w:hAnsiTheme="majorHAnsi" w:cstheme="majorHAnsi"/>
            <w:rPrChange w:id="417" w:author="Mary Wong" w:date="2018-07-06T16:28:00Z">
              <w:rPr/>
            </w:rPrChange>
          </w:rPr>
          <w:t xml:space="preserve"> the Summary Report</w:t>
        </w:r>
      </w:ins>
      <w:ins w:id="418" w:author="Mary Wong" w:date="2018-07-06T16:27:00Z">
        <w:r w:rsidRPr="001766C2">
          <w:rPr>
            <w:rFonts w:asciiTheme="majorHAnsi" w:hAnsiTheme="majorHAnsi" w:cstheme="majorHAnsi"/>
            <w:rPrChange w:id="419" w:author="Mary Wong" w:date="2018-07-06T16:28:00Z">
              <w:rPr/>
            </w:rPrChange>
          </w:rPr>
          <w:t xml:space="preserve"> was accurate in its depiction of the numbers of members who supported particular options (see </w:t>
        </w:r>
        <w:r w:rsidRPr="001766C2">
          <w:rPr>
            <w:rFonts w:asciiTheme="majorHAnsi" w:hAnsiTheme="majorHAnsi" w:cstheme="majorHAnsi"/>
            <w:rPrChange w:id="420" w:author="Mary Wong" w:date="2018-07-06T16:28:00Z">
              <w:rPr/>
            </w:rPrChange>
          </w:rPr>
          <w:fldChar w:fldCharType="begin"/>
        </w:r>
        <w:r w:rsidRPr="001766C2">
          <w:rPr>
            <w:rFonts w:asciiTheme="majorHAnsi" w:hAnsiTheme="majorHAnsi" w:cstheme="majorHAnsi"/>
            <w:rPrChange w:id="421" w:author="Mary Wong" w:date="2018-07-06T16:28:00Z">
              <w:rPr/>
            </w:rPrChange>
          </w:rPr>
          <w:instrText xml:space="preserve"> HYPERLINK "https://mm.icann.org/pipermail/gnso-igo-ingo-crp/2018-May/001140.html" </w:instrText>
        </w:r>
        <w:r w:rsidRPr="001766C2">
          <w:rPr>
            <w:rFonts w:asciiTheme="majorHAnsi" w:hAnsiTheme="majorHAnsi" w:cstheme="majorHAnsi"/>
            <w:rPrChange w:id="422" w:author="Mary Wong" w:date="2018-07-06T16:28:00Z">
              <w:rPr/>
            </w:rPrChange>
          </w:rPr>
          <w:fldChar w:fldCharType="separate"/>
        </w:r>
        <w:r w:rsidRPr="001766C2">
          <w:rPr>
            <w:rStyle w:val="Hyperlink"/>
            <w:rFonts w:asciiTheme="majorHAnsi" w:hAnsiTheme="majorHAnsi" w:cstheme="majorHAnsi"/>
            <w:rPrChange w:id="423" w:author="Mary Wong" w:date="2018-07-06T16:28:00Z">
              <w:rPr>
                <w:rStyle w:val="Hyperlink"/>
              </w:rPr>
            </w:rPrChange>
          </w:rPr>
          <w:t>https://mm.icann.org/pipermail/gnso-igo-ingo-crp/2018-May/001140.html</w:t>
        </w:r>
        <w:r w:rsidRPr="001766C2">
          <w:rPr>
            <w:rFonts w:asciiTheme="majorHAnsi" w:hAnsiTheme="majorHAnsi" w:cstheme="majorHAnsi"/>
            <w:rPrChange w:id="424" w:author="Mary Wong" w:date="2018-07-06T16:28:00Z">
              <w:rPr/>
            </w:rPrChange>
          </w:rPr>
          <w:fldChar w:fldCharType="end"/>
        </w:r>
        <w:r w:rsidRPr="001766C2">
          <w:rPr>
            <w:rFonts w:asciiTheme="majorHAnsi" w:hAnsiTheme="majorHAnsi" w:cstheme="majorHAnsi"/>
            <w:rPrChange w:id="425" w:author="Mary Wong" w:date="2018-07-06T16:28:00Z">
              <w:rPr/>
            </w:rPrChange>
          </w:rPr>
          <w:t>)</w:t>
        </w:r>
      </w:ins>
      <w:ins w:id="426" w:author="Mary Wong" w:date="2018-07-06T16:28:00Z">
        <w:r w:rsidRPr="001766C2">
          <w:rPr>
            <w:rFonts w:asciiTheme="majorHAnsi" w:hAnsiTheme="majorHAnsi" w:cstheme="majorHAnsi"/>
            <w:rPrChange w:id="427" w:author="Mary Wong" w:date="2018-07-06T16:28:00Z">
              <w:rPr/>
            </w:rPrChange>
          </w:rPr>
          <w:t xml:space="preserve">; ICANN staff subsequently updated the report and clarified the source of the numerical inconsistency (see </w:t>
        </w:r>
        <w:r w:rsidRPr="001766C2">
          <w:rPr>
            <w:rFonts w:asciiTheme="majorHAnsi" w:hAnsiTheme="majorHAnsi" w:cstheme="majorHAnsi"/>
            <w:rPrChange w:id="428" w:author="Mary Wong" w:date="2018-07-06T16:28:00Z">
              <w:rPr/>
            </w:rPrChange>
          </w:rPr>
          <w:fldChar w:fldCharType="begin"/>
        </w:r>
        <w:r w:rsidRPr="001766C2">
          <w:rPr>
            <w:rFonts w:asciiTheme="majorHAnsi" w:hAnsiTheme="majorHAnsi" w:cstheme="majorHAnsi"/>
            <w:rPrChange w:id="429" w:author="Mary Wong" w:date="2018-07-06T16:28:00Z">
              <w:rPr/>
            </w:rPrChange>
          </w:rPr>
          <w:instrText xml:space="preserve"> HYPERLINK "https://mm.icann.org/pipermail/gnso-igo-ingo-crp/2018-May/001164.html" </w:instrText>
        </w:r>
        <w:r w:rsidRPr="001766C2">
          <w:rPr>
            <w:rFonts w:asciiTheme="majorHAnsi" w:hAnsiTheme="majorHAnsi" w:cstheme="majorHAnsi"/>
            <w:rPrChange w:id="430" w:author="Mary Wong" w:date="2018-07-06T16:28:00Z">
              <w:rPr/>
            </w:rPrChange>
          </w:rPr>
          <w:fldChar w:fldCharType="separate"/>
        </w:r>
        <w:r w:rsidRPr="001766C2">
          <w:rPr>
            <w:rStyle w:val="Hyperlink"/>
            <w:rFonts w:asciiTheme="majorHAnsi" w:hAnsiTheme="majorHAnsi" w:cstheme="majorHAnsi"/>
            <w:rPrChange w:id="431" w:author="Mary Wong" w:date="2018-07-06T16:28:00Z">
              <w:rPr>
                <w:rStyle w:val="Hyperlink"/>
              </w:rPr>
            </w:rPrChange>
          </w:rPr>
          <w:t>https://mm.icann.org/pipermail/gnso-igo-ingo-crp/2018-May/001164.html</w:t>
        </w:r>
        <w:r w:rsidRPr="001766C2">
          <w:rPr>
            <w:rFonts w:asciiTheme="majorHAnsi" w:hAnsiTheme="majorHAnsi" w:cstheme="majorHAnsi"/>
            <w:rPrChange w:id="432" w:author="Mary Wong" w:date="2018-07-06T16:28:00Z">
              <w:rPr/>
            </w:rPrChange>
          </w:rPr>
          <w:fldChar w:fldCharType="end"/>
        </w:r>
        <w:r w:rsidRPr="001766C2">
          <w:rPr>
            <w:rFonts w:asciiTheme="majorHAnsi" w:hAnsiTheme="majorHAnsi" w:cstheme="majorHAnsi"/>
            <w:rPrChange w:id="433" w:author="Mary Wong" w:date="2018-07-06T16:28:00Z">
              <w:rPr/>
            </w:rPrChange>
          </w:rPr>
          <w:t xml:space="preserve">). </w:t>
        </w:r>
      </w:ins>
      <w:ins w:id="434" w:author="Mary Wong" w:date="2018-07-06T16:27:00Z">
        <w:r>
          <w:t xml:space="preserve"> </w:t>
        </w:r>
      </w:ins>
    </w:p>
  </w:footnote>
  <w:footnote w:id="72">
    <w:p w14:paraId="159A598A" w14:textId="5D45A0DA" w:rsidR="00B35C19" w:rsidRPr="00294B38" w:rsidDel="00294B38" w:rsidRDefault="00B35C19">
      <w:pPr>
        <w:pStyle w:val="FootnoteText"/>
        <w:rPr>
          <w:del w:id="439" w:author="Mary Wong" w:date="2018-07-06T16:30:00Z"/>
          <w:rFonts w:asciiTheme="majorHAnsi" w:hAnsiTheme="majorHAnsi" w:cstheme="majorHAnsi"/>
        </w:rPr>
      </w:pPr>
      <w:del w:id="440" w:author="Mary Wong" w:date="2018-07-06T16:30:00Z">
        <w:r w:rsidRPr="00294B38" w:rsidDel="00294B38">
          <w:rPr>
            <w:rStyle w:val="FootnoteReference"/>
            <w:rFonts w:asciiTheme="majorHAnsi" w:hAnsiTheme="majorHAnsi" w:cstheme="majorHAnsi"/>
          </w:rPr>
          <w:footnoteRef/>
        </w:r>
        <w:r w:rsidRPr="00294B38" w:rsidDel="00294B38">
          <w:rPr>
            <w:rFonts w:asciiTheme="majorHAnsi" w:hAnsiTheme="majorHAnsi" w:cstheme="majorHAnsi"/>
          </w:rPr>
          <w:delText xml:space="preserve"> Mr. Petter Rindforth remains the Working Group chair; Mr. Philip Corwin having tendered his resignation on 11 May 2018: </w:delText>
        </w:r>
        <w:r w:rsidRPr="00294B38" w:rsidDel="00294B38">
          <w:rPr>
            <w:rFonts w:asciiTheme="majorHAnsi" w:hAnsiTheme="majorHAnsi" w:cstheme="majorHAnsi"/>
            <w:rPrChange w:id="441" w:author="Mary Wong" w:date="2018-07-06T16:31:00Z">
              <w:rPr/>
            </w:rPrChange>
          </w:rPr>
          <w:fldChar w:fldCharType="begin"/>
        </w:r>
        <w:r w:rsidRPr="00294B38" w:rsidDel="00294B38">
          <w:rPr>
            <w:rFonts w:asciiTheme="majorHAnsi" w:hAnsiTheme="majorHAnsi" w:cstheme="majorHAnsi"/>
            <w:rPrChange w:id="442" w:author="Mary Wong" w:date="2018-07-06T16:31:00Z">
              <w:rPr/>
            </w:rPrChange>
          </w:rPr>
          <w:delInstrText xml:space="preserve"> HYPERLINK "https://mm.icann.org/pipermail/gnso-igo-ingo-crp/2018-May/001186.html" </w:delInstrText>
        </w:r>
        <w:r w:rsidRPr="00294B38" w:rsidDel="00294B38">
          <w:rPr>
            <w:rFonts w:asciiTheme="majorHAnsi" w:hAnsiTheme="majorHAnsi" w:cstheme="majorHAnsi"/>
            <w:rPrChange w:id="443" w:author="Mary Wong" w:date="2018-07-06T16:31:00Z">
              <w:rPr/>
            </w:rPrChange>
          </w:rPr>
          <w:fldChar w:fldCharType="separate"/>
        </w:r>
        <w:r w:rsidRPr="00294B38" w:rsidDel="00294B38">
          <w:rPr>
            <w:rStyle w:val="Hyperlink"/>
            <w:rFonts w:asciiTheme="majorHAnsi" w:hAnsiTheme="majorHAnsi" w:cstheme="majorHAnsi"/>
          </w:rPr>
          <w:delText>https://mm.icann.org/pipermail/gnso-igo-ingo-crp/2018-May/001186.html</w:delText>
        </w:r>
        <w:r w:rsidRPr="00294B38" w:rsidDel="00294B38">
          <w:rPr>
            <w:rStyle w:val="Hyperlink"/>
            <w:rFonts w:asciiTheme="majorHAnsi" w:hAnsiTheme="majorHAnsi" w:cstheme="majorHAnsi"/>
          </w:rPr>
          <w:fldChar w:fldCharType="end"/>
        </w:r>
        <w:r w:rsidRPr="00294B38" w:rsidDel="00294B38">
          <w:rPr>
            <w:rFonts w:asciiTheme="majorHAnsi" w:hAnsiTheme="majorHAnsi" w:cstheme="majorHAnsi"/>
          </w:rPr>
          <w:delText xml:space="preserve">. </w:delText>
        </w:r>
      </w:del>
    </w:p>
  </w:footnote>
  <w:footnote w:id="73">
    <w:p w14:paraId="23D9A9C6" w14:textId="655207AA" w:rsidR="00294B38" w:rsidRPr="00294B38" w:rsidRDefault="00294B38">
      <w:pPr>
        <w:pStyle w:val="FootnoteText"/>
        <w:rPr>
          <w:rFonts w:asciiTheme="majorHAnsi" w:hAnsiTheme="majorHAnsi" w:cstheme="majorHAnsi"/>
          <w:rPrChange w:id="447" w:author="Mary Wong" w:date="2018-07-06T16:38:00Z">
            <w:rPr/>
          </w:rPrChange>
        </w:rPr>
      </w:pPr>
      <w:ins w:id="448" w:author="Mary Wong" w:date="2018-07-06T16:31:00Z">
        <w:r w:rsidRPr="00294B38">
          <w:rPr>
            <w:rStyle w:val="FootnoteReference"/>
            <w:rFonts w:asciiTheme="majorHAnsi" w:hAnsiTheme="majorHAnsi" w:cstheme="majorHAnsi"/>
            <w:rPrChange w:id="449" w:author="Mary Wong" w:date="2018-07-06T16:31:00Z">
              <w:rPr>
                <w:rStyle w:val="FootnoteReference"/>
              </w:rPr>
            </w:rPrChange>
          </w:rPr>
          <w:footnoteRef/>
        </w:r>
        <w:r w:rsidRPr="00294B38">
          <w:rPr>
            <w:rFonts w:asciiTheme="majorHAnsi" w:hAnsiTheme="majorHAnsi" w:cstheme="majorHAnsi"/>
            <w:rPrChange w:id="450" w:author="Mary Wong" w:date="2018-07-06T16:31:00Z">
              <w:rPr/>
            </w:rPrChange>
          </w:rPr>
          <w:t xml:space="preserve"> See </w:t>
        </w:r>
        <w:r w:rsidRPr="00294B38">
          <w:rPr>
            <w:rFonts w:asciiTheme="majorHAnsi" w:hAnsiTheme="majorHAnsi" w:cstheme="majorHAnsi"/>
            <w:rPrChange w:id="451" w:author="Mary Wong" w:date="2018-07-06T16:38:00Z">
              <w:rPr/>
            </w:rPrChange>
          </w:rPr>
          <w:fldChar w:fldCharType="begin"/>
        </w:r>
        <w:r w:rsidRPr="00294B38">
          <w:rPr>
            <w:rFonts w:asciiTheme="majorHAnsi" w:hAnsiTheme="majorHAnsi" w:cstheme="majorHAnsi"/>
            <w:rPrChange w:id="452" w:author="Mary Wong" w:date="2018-07-06T16:38:00Z">
              <w:rPr/>
            </w:rPrChange>
          </w:rPr>
          <w:instrText xml:space="preserve"> HYPERLINK "https://mm.icann.org/pipermail/gnso-igo-ingo-crp/2018-May/001213.html" </w:instrText>
        </w:r>
        <w:r w:rsidRPr="00294B38">
          <w:rPr>
            <w:rFonts w:asciiTheme="majorHAnsi" w:hAnsiTheme="majorHAnsi" w:cstheme="majorHAnsi"/>
            <w:rPrChange w:id="453" w:author="Mary Wong" w:date="2018-07-06T16:38:00Z">
              <w:rPr/>
            </w:rPrChange>
          </w:rPr>
          <w:fldChar w:fldCharType="separate"/>
        </w:r>
        <w:r w:rsidRPr="00294B38">
          <w:rPr>
            <w:rStyle w:val="Hyperlink"/>
            <w:rFonts w:asciiTheme="majorHAnsi" w:hAnsiTheme="majorHAnsi" w:cstheme="majorHAnsi"/>
            <w:rPrChange w:id="454" w:author="Mary Wong" w:date="2018-07-06T16:38:00Z">
              <w:rPr>
                <w:rStyle w:val="Hyperlink"/>
              </w:rPr>
            </w:rPrChange>
          </w:rPr>
          <w:t>https://mm.icann.org/pipermail/gnso-igo-ingo-crp/2018-May/001213.html</w:t>
        </w:r>
        <w:r w:rsidRPr="00294B38">
          <w:rPr>
            <w:rFonts w:asciiTheme="majorHAnsi" w:hAnsiTheme="majorHAnsi" w:cstheme="majorHAnsi"/>
            <w:rPrChange w:id="455" w:author="Mary Wong" w:date="2018-07-06T16:38:00Z">
              <w:rPr/>
            </w:rPrChange>
          </w:rPr>
          <w:fldChar w:fldCharType="end"/>
        </w:r>
        <w:r w:rsidRPr="00294B38">
          <w:rPr>
            <w:rFonts w:asciiTheme="majorHAnsi" w:hAnsiTheme="majorHAnsi" w:cstheme="majorHAnsi"/>
            <w:rPrChange w:id="456" w:author="Mary Wong" w:date="2018-07-06T16:38:00Z">
              <w:rPr/>
            </w:rPrChange>
          </w:rPr>
          <w:t xml:space="preserve">. </w:t>
        </w:r>
      </w:ins>
    </w:p>
  </w:footnote>
  <w:footnote w:id="74">
    <w:p w14:paraId="408117BB" w14:textId="000A7893" w:rsidR="00294B38" w:rsidRDefault="00294B38">
      <w:pPr>
        <w:pStyle w:val="FootnoteText"/>
      </w:pPr>
      <w:ins w:id="462" w:author="Mary Wong" w:date="2018-07-06T16:38:00Z">
        <w:r w:rsidRPr="00294B38">
          <w:rPr>
            <w:rStyle w:val="FootnoteReference"/>
            <w:rFonts w:asciiTheme="majorHAnsi" w:hAnsiTheme="majorHAnsi" w:cstheme="majorHAnsi"/>
            <w:rPrChange w:id="463" w:author="Mary Wong" w:date="2018-07-06T16:38:00Z">
              <w:rPr>
                <w:rStyle w:val="FootnoteReference"/>
              </w:rPr>
            </w:rPrChange>
          </w:rPr>
          <w:footnoteRef/>
        </w:r>
        <w:r w:rsidRPr="00294B38">
          <w:rPr>
            <w:rFonts w:asciiTheme="majorHAnsi" w:hAnsiTheme="majorHAnsi" w:cstheme="majorHAnsi"/>
            <w:rPrChange w:id="464" w:author="Mary Wong" w:date="2018-07-06T16:38:00Z">
              <w:rPr/>
            </w:rPrChange>
          </w:rPr>
          <w:t xml:space="preserve"> Mr</w:t>
        </w:r>
        <w:r>
          <w:rPr>
            <w:rFonts w:asciiTheme="majorHAnsi" w:hAnsiTheme="majorHAnsi" w:cstheme="majorHAnsi"/>
          </w:rPr>
          <w:t>.</w:t>
        </w:r>
        <w:r w:rsidRPr="00294B38">
          <w:rPr>
            <w:rFonts w:asciiTheme="majorHAnsi" w:hAnsiTheme="majorHAnsi" w:cstheme="majorHAnsi"/>
            <w:rPrChange w:id="465" w:author="Mary Wong" w:date="2018-07-06T16:38:00Z">
              <w:rPr/>
            </w:rPrChange>
          </w:rPr>
          <w:t xml:space="preserve"> Petter Rindforth remains the Working Group chair; Mr. Philip Corwin having resigned as co-chair on 11 May 2018.</w:t>
        </w:r>
      </w:ins>
    </w:p>
  </w:footnote>
  <w:footnote w:id="75">
    <w:p w14:paraId="295CDF16" w14:textId="2081730F" w:rsidR="00294B38" w:rsidRDefault="00294B38">
      <w:pPr>
        <w:pStyle w:val="FootnoteText"/>
      </w:pPr>
      <w:ins w:id="470" w:author="Mary Wong" w:date="2018-07-06T16:33:00Z">
        <w:r w:rsidRPr="00294B38">
          <w:rPr>
            <w:rStyle w:val="FootnoteReference"/>
            <w:rFonts w:asciiTheme="majorHAnsi" w:hAnsiTheme="majorHAnsi" w:cstheme="majorHAnsi"/>
            <w:rPrChange w:id="471" w:author="Mary Wong" w:date="2018-07-06T16:34:00Z">
              <w:rPr>
                <w:rStyle w:val="FootnoteReference"/>
              </w:rPr>
            </w:rPrChange>
          </w:rPr>
          <w:footnoteRef/>
        </w:r>
        <w:r w:rsidRPr="00294B38">
          <w:rPr>
            <w:rFonts w:asciiTheme="majorHAnsi" w:hAnsiTheme="majorHAnsi" w:cstheme="majorHAnsi"/>
            <w:rPrChange w:id="472" w:author="Mary Wong" w:date="2018-07-06T16:34:00Z">
              <w:rPr/>
            </w:rPrChange>
          </w:rPr>
          <w:t xml:space="preserve"> See </w:t>
        </w:r>
        <w:r w:rsidRPr="00294B38">
          <w:rPr>
            <w:rFonts w:asciiTheme="majorHAnsi" w:hAnsiTheme="majorHAnsi" w:cstheme="majorHAnsi"/>
            <w:rPrChange w:id="473" w:author="Mary Wong" w:date="2018-07-06T16:34:00Z">
              <w:rPr/>
            </w:rPrChange>
          </w:rPr>
          <w:fldChar w:fldCharType="begin"/>
        </w:r>
        <w:r w:rsidRPr="00294B38">
          <w:rPr>
            <w:rFonts w:asciiTheme="majorHAnsi" w:hAnsiTheme="majorHAnsi" w:cstheme="majorHAnsi"/>
            <w:rPrChange w:id="474" w:author="Mary Wong" w:date="2018-07-06T16:34:00Z">
              <w:rPr/>
            </w:rPrChange>
          </w:rPr>
          <w:instrText xml:space="preserve"> HYPERLINK "https://mm.icann.org/pipermail/gnso-igo-ingo-crp/2018-June/001238.html" </w:instrText>
        </w:r>
        <w:r w:rsidRPr="00294B38">
          <w:rPr>
            <w:rFonts w:asciiTheme="majorHAnsi" w:hAnsiTheme="majorHAnsi" w:cstheme="majorHAnsi"/>
            <w:rPrChange w:id="475" w:author="Mary Wong" w:date="2018-07-06T16:34:00Z">
              <w:rPr/>
            </w:rPrChange>
          </w:rPr>
          <w:fldChar w:fldCharType="separate"/>
        </w:r>
        <w:r w:rsidRPr="00294B38">
          <w:rPr>
            <w:rStyle w:val="Hyperlink"/>
            <w:rFonts w:asciiTheme="majorHAnsi" w:hAnsiTheme="majorHAnsi" w:cstheme="majorHAnsi"/>
            <w:rPrChange w:id="476" w:author="Mary Wong" w:date="2018-07-06T16:34:00Z">
              <w:rPr>
                <w:rStyle w:val="Hyperlink"/>
              </w:rPr>
            </w:rPrChange>
          </w:rPr>
          <w:t>https://mm.icann.org/pipermail/gnso-igo-ingo-crp/2018-June/001238.html</w:t>
        </w:r>
        <w:r w:rsidRPr="00294B38">
          <w:rPr>
            <w:rFonts w:asciiTheme="majorHAnsi" w:hAnsiTheme="majorHAnsi" w:cstheme="majorHAnsi"/>
            <w:rPrChange w:id="477" w:author="Mary Wong" w:date="2018-07-06T16:34:00Z">
              <w:rPr/>
            </w:rPrChange>
          </w:rPr>
          <w:fldChar w:fldCharType="end"/>
        </w:r>
        <w:r w:rsidRPr="00294B38">
          <w:rPr>
            <w:rFonts w:asciiTheme="majorHAnsi" w:hAnsiTheme="majorHAnsi" w:cstheme="majorHAnsi"/>
            <w:rPrChange w:id="478" w:author="Mary Wong" w:date="2018-07-06T16:34:00Z">
              <w:rPr/>
            </w:rPrChange>
          </w:rPr>
          <w:t xml:space="preserve">. </w:t>
        </w:r>
      </w:ins>
    </w:p>
  </w:footnote>
  <w:footnote w:id="76">
    <w:p w14:paraId="01505D88" w14:textId="0D311EDF" w:rsidR="00294B38" w:rsidRPr="00294B38" w:rsidRDefault="00294B38">
      <w:pPr>
        <w:pStyle w:val="FootnoteText"/>
        <w:rPr>
          <w:rFonts w:asciiTheme="majorHAnsi" w:hAnsiTheme="majorHAnsi" w:cstheme="majorHAnsi"/>
          <w:rPrChange w:id="481" w:author="Mary Wong" w:date="2018-07-06T16:36:00Z">
            <w:rPr/>
          </w:rPrChange>
        </w:rPr>
      </w:pPr>
      <w:ins w:id="482" w:author="Mary Wong" w:date="2018-07-06T16:35:00Z">
        <w:r w:rsidRPr="00294B38">
          <w:rPr>
            <w:rStyle w:val="FootnoteReference"/>
            <w:rFonts w:asciiTheme="majorHAnsi" w:hAnsiTheme="majorHAnsi" w:cstheme="majorHAnsi"/>
            <w:rPrChange w:id="483" w:author="Mary Wong" w:date="2018-07-06T16:36:00Z">
              <w:rPr>
                <w:rStyle w:val="FootnoteReference"/>
              </w:rPr>
            </w:rPrChange>
          </w:rPr>
          <w:footnoteRef/>
        </w:r>
        <w:r w:rsidRPr="00294B38">
          <w:rPr>
            <w:rFonts w:asciiTheme="majorHAnsi" w:hAnsiTheme="majorHAnsi" w:cstheme="majorHAnsi"/>
            <w:rPrChange w:id="484" w:author="Mary Wong" w:date="2018-07-06T16:36:00Z">
              <w:rPr/>
            </w:rPrChange>
          </w:rPr>
          <w:t xml:space="preserve"> See the</w:t>
        </w:r>
      </w:ins>
      <w:ins w:id="485" w:author="Mary Wong" w:date="2018-07-06T16:36:00Z">
        <w:r w:rsidRPr="00294B38">
          <w:rPr>
            <w:rFonts w:asciiTheme="majorHAnsi" w:hAnsiTheme="majorHAnsi" w:cstheme="majorHAnsi"/>
            <w:rPrChange w:id="486" w:author="Mary Wong" w:date="2018-07-06T16:36:00Z">
              <w:rPr/>
            </w:rPrChange>
          </w:rPr>
          <w:t xml:space="preserve"> email</w:t>
        </w:r>
      </w:ins>
      <w:ins w:id="487" w:author="Mary Wong" w:date="2018-07-06T16:35:00Z">
        <w:r w:rsidRPr="00294B38">
          <w:rPr>
            <w:rFonts w:asciiTheme="majorHAnsi" w:hAnsiTheme="majorHAnsi" w:cstheme="majorHAnsi"/>
            <w:rPrChange w:id="488" w:author="Mary Wong" w:date="2018-07-06T16:36:00Z">
              <w:rPr/>
            </w:rPrChange>
          </w:rPr>
          <w:t xml:space="preserve"> thread at </w:t>
        </w:r>
      </w:ins>
      <w:ins w:id="489" w:author="Mary Wong" w:date="2018-07-06T16:36:00Z">
        <w:r w:rsidRPr="00294B38">
          <w:rPr>
            <w:rFonts w:asciiTheme="majorHAnsi" w:hAnsiTheme="majorHAnsi" w:cstheme="majorHAnsi"/>
            <w:rPrChange w:id="490" w:author="Mary Wong" w:date="2018-07-06T16:36:00Z">
              <w:rPr/>
            </w:rPrChange>
          </w:rPr>
          <w:fldChar w:fldCharType="begin"/>
        </w:r>
        <w:r w:rsidRPr="00294B38">
          <w:rPr>
            <w:rFonts w:asciiTheme="majorHAnsi" w:hAnsiTheme="majorHAnsi" w:cstheme="majorHAnsi"/>
            <w:rPrChange w:id="491" w:author="Mary Wong" w:date="2018-07-06T16:36:00Z">
              <w:rPr/>
            </w:rPrChange>
          </w:rPr>
          <w:instrText xml:space="preserve"> HYPERLINK "https://mm.icann.org/pipermail/gnso-igo-ingo-crp/2018-June/thread.html" </w:instrText>
        </w:r>
        <w:r w:rsidRPr="00294B38">
          <w:rPr>
            <w:rFonts w:asciiTheme="majorHAnsi" w:hAnsiTheme="majorHAnsi" w:cstheme="majorHAnsi"/>
            <w:rPrChange w:id="492" w:author="Mary Wong" w:date="2018-07-06T16:36:00Z">
              <w:rPr/>
            </w:rPrChange>
          </w:rPr>
          <w:fldChar w:fldCharType="separate"/>
        </w:r>
        <w:r w:rsidRPr="00294B38">
          <w:rPr>
            <w:rStyle w:val="Hyperlink"/>
            <w:rFonts w:asciiTheme="majorHAnsi" w:hAnsiTheme="majorHAnsi" w:cstheme="majorHAnsi"/>
            <w:rPrChange w:id="493" w:author="Mary Wong" w:date="2018-07-06T16:36:00Z">
              <w:rPr>
                <w:rStyle w:val="Hyperlink"/>
              </w:rPr>
            </w:rPrChange>
          </w:rPr>
          <w:t>https://mm.icann.org/pipermail/gnso-igo-ingo-crp/2018-June/thread.html</w:t>
        </w:r>
        <w:r w:rsidRPr="00294B38">
          <w:rPr>
            <w:rFonts w:asciiTheme="majorHAnsi" w:hAnsiTheme="majorHAnsi" w:cstheme="majorHAnsi"/>
            <w:rPrChange w:id="494" w:author="Mary Wong" w:date="2018-07-06T16:36:00Z">
              <w:rPr/>
            </w:rPrChange>
          </w:rPr>
          <w:fldChar w:fldCharType="end"/>
        </w:r>
        <w:r w:rsidRPr="00294B38">
          <w:rPr>
            <w:rFonts w:asciiTheme="majorHAnsi" w:hAnsiTheme="majorHAnsi" w:cstheme="majorHAnsi"/>
            <w:rPrChange w:id="495" w:author="Mary Wong" w:date="2018-07-06T16:36:00Z">
              <w:rPr/>
            </w:rPrChange>
          </w:rPr>
          <w:t xml:space="preserve">. </w:t>
        </w:r>
      </w:ins>
    </w:p>
  </w:footnote>
  <w:footnote w:id="77">
    <w:p w14:paraId="2AA3CEC0" w14:textId="72FB11FC" w:rsidR="00B35C19" w:rsidRPr="004D75B6" w:rsidRDefault="00B35C19">
      <w:pPr>
        <w:pStyle w:val="FootnoteText"/>
        <w:rPr>
          <w:rFonts w:asciiTheme="majorHAnsi" w:hAnsiTheme="majorHAnsi"/>
        </w:rPr>
      </w:pPr>
      <w:r w:rsidRPr="004D75B6">
        <w:rPr>
          <w:rStyle w:val="FootnoteReference"/>
          <w:rFonts w:asciiTheme="majorHAnsi" w:hAnsiTheme="majorHAnsi"/>
        </w:rPr>
        <w:footnoteRef/>
      </w:r>
      <w:r w:rsidRPr="004D75B6">
        <w:rPr>
          <w:rFonts w:asciiTheme="majorHAnsi" w:hAnsiTheme="majorHAnsi"/>
        </w:rPr>
        <w:t xml:space="preserve"> Following the conclusion of Mr. Rindforth’s term as a GNSO Council member, in which capacity he had been the Council’s initial liaison to the </w:t>
      </w:r>
      <w:r>
        <w:rPr>
          <w:rFonts w:asciiTheme="majorHAnsi" w:hAnsiTheme="majorHAnsi"/>
        </w:rPr>
        <w:t>Working Group</w:t>
      </w:r>
      <w:r w:rsidRPr="004D75B6">
        <w:rPr>
          <w:rFonts w:asciiTheme="majorHAnsi" w:hAnsiTheme="majorHAnsi"/>
        </w:rPr>
        <w:t>, Ms. Susan Kawaguchi was confirmed as the new Council liaison to succeed Mr. Rindforth.</w:t>
      </w:r>
    </w:p>
  </w:footnote>
  <w:footnote w:id="78">
    <w:p w14:paraId="73B4494A" w14:textId="786E1B61" w:rsidR="00B35C19" w:rsidRDefault="00B35C19">
      <w:pPr>
        <w:pStyle w:val="FootnoteText"/>
      </w:pPr>
      <w:r>
        <w:rPr>
          <w:rStyle w:val="FootnoteReference"/>
        </w:rPr>
        <w:footnoteRef/>
      </w:r>
      <w:r>
        <w:t xml:space="preserve"> See </w:t>
      </w:r>
      <w:hyperlink r:id="rId82" w:anchor="20150416-3" w:history="1">
        <w:r w:rsidRPr="00103234">
          <w:rPr>
            <w:rStyle w:val="Hyperlink"/>
          </w:rPr>
          <w:t>https://gnso.icann.org/en/council/resolutions#20150416-3</w:t>
        </w:r>
      </w:hyperlink>
      <w:r>
        <w:t xml:space="preserve"> (noting that the original scope of the Charter was limited only to the identifiers of those IGOs and INGOs that had been listed by the previous PDP Working Group on IGO and INGO protections).</w:t>
      </w:r>
    </w:p>
  </w:footnote>
  <w:footnote w:id="79">
    <w:p w14:paraId="210AC709" w14:textId="5773A220" w:rsidR="00B35C19" w:rsidRPr="006C142A" w:rsidRDefault="00B35C19" w:rsidP="000F6369">
      <w:pPr>
        <w:pStyle w:val="FootnoteText"/>
        <w:rPr>
          <w:rFonts w:asciiTheme="majorHAnsi" w:hAnsiTheme="majorHAnsi"/>
        </w:rPr>
      </w:pPr>
      <w:r w:rsidRPr="0051380B">
        <w:rPr>
          <w:rStyle w:val="FootnoteReference"/>
          <w:rFonts w:asciiTheme="majorHAnsi" w:hAnsiTheme="majorHAnsi"/>
        </w:rPr>
        <w:footnoteRef/>
      </w:r>
      <w:r w:rsidRPr="0051380B">
        <w:rPr>
          <w:rFonts w:asciiTheme="majorHAnsi" w:hAnsiTheme="majorHAnsi"/>
        </w:rPr>
        <w:t xml:space="preserve"> Much of the historical records, treaty texts, reports and papers considered by the </w:t>
      </w:r>
      <w:r>
        <w:rPr>
          <w:rFonts w:asciiTheme="majorHAnsi" w:hAnsiTheme="majorHAnsi"/>
        </w:rPr>
        <w:t>Working Group</w:t>
      </w:r>
      <w:r w:rsidRPr="0051380B">
        <w:rPr>
          <w:rFonts w:asciiTheme="majorHAnsi" w:hAnsiTheme="majorHAnsi"/>
        </w:rPr>
        <w:t xml:space="preserve"> is listed on the </w:t>
      </w:r>
      <w:r>
        <w:rPr>
          <w:rFonts w:asciiTheme="majorHAnsi" w:hAnsiTheme="majorHAnsi"/>
        </w:rPr>
        <w:t>Working Group</w:t>
      </w:r>
      <w:r w:rsidRPr="0051380B">
        <w:rPr>
          <w:rFonts w:asciiTheme="majorHAnsi" w:hAnsiTheme="majorHAnsi"/>
        </w:rPr>
        <w:t xml:space="preserve">’s wiki space: </w:t>
      </w:r>
      <w:hyperlink r:id="rId83" w:history="1">
        <w:r w:rsidRPr="0051380B">
          <w:rPr>
            <w:rStyle w:val="Hyperlink"/>
            <w:rFonts w:asciiTheme="majorHAnsi" w:hAnsiTheme="majorHAnsi"/>
          </w:rPr>
          <w:t>https://community.icann.org/x/DrvhAg</w:t>
        </w:r>
      </w:hyperlink>
      <w:r w:rsidRPr="0051380B">
        <w:rPr>
          <w:rFonts w:asciiTheme="majorHAnsi" w:hAnsiTheme="majorHAnsi"/>
        </w:rPr>
        <w:t xml:space="preserve">. </w:t>
      </w:r>
    </w:p>
  </w:footnote>
  <w:footnote w:id="80">
    <w:p w14:paraId="7706C664" w14:textId="45FABA2D" w:rsidR="00B35C19" w:rsidRDefault="00B35C19">
      <w:pPr>
        <w:pStyle w:val="FootnoteText"/>
      </w:pPr>
      <w:r w:rsidRPr="004D75B6">
        <w:rPr>
          <w:rStyle w:val="FootnoteReference"/>
          <w:rFonts w:asciiTheme="majorHAnsi" w:hAnsiTheme="majorHAnsi"/>
        </w:rPr>
        <w:footnoteRef/>
      </w:r>
      <w:r w:rsidRPr="004D75B6">
        <w:rPr>
          <w:rFonts w:asciiTheme="majorHAnsi" w:hAnsiTheme="majorHAnsi"/>
        </w:rPr>
        <w:t xml:space="preserve"> A person may join a GNSO Working Group as either a Member or an Observer. Observers have read-only rights to the </w:t>
      </w:r>
      <w:r>
        <w:rPr>
          <w:rFonts w:asciiTheme="majorHAnsi" w:hAnsiTheme="majorHAnsi"/>
        </w:rPr>
        <w:t>Working Group</w:t>
      </w:r>
      <w:r w:rsidRPr="004D75B6">
        <w:rPr>
          <w:rFonts w:asciiTheme="majorHAnsi" w:hAnsiTheme="majorHAnsi"/>
        </w:rPr>
        <w:t xml:space="preserve"> mailing list, and do not participate in meetings, discussions or consensus calls. For a list of the Observers to this </w:t>
      </w:r>
      <w:r>
        <w:rPr>
          <w:rFonts w:asciiTheme="majorHAnsi" w:hAnsiTheme="majorHAnsi"/>
        </w:rPr>
        <w:t>Working Group</w:t>
      </w:r>
      <w:r w:rsidRPr="004D75B6">
        <w:rPr>
          <w:rFonts w:asciiTheme="majorHAnsi" w:hAnsiTheme="majorHAnsi"/>
        </w:rPr>
        <w:t xml:space="preserve">, see the </w:t>
      </w:r>
      <w:r>
        <w:rPr>
          <w:rFonts w:asciiTheme="majorHAnsi" w:hAnsiTheme="majorHAnsi"/>
        </w:rPr>
        <w:t>Working Group</w:t>
      </w:r>
      <w:r w:rsidRPr="004D75B6">
        <w:rPr>
          <w:rFonts w:asciiTheme="majorHAnsi" w:hAnsiTheme="majorHAnsi"/>
        </w:rPr>
        <w:t xml:space="preserve">’s wiki space at </w:t>
      </w:r>
      <w:hyperlink r:id="rId84" w:history="1">
        <w:r w:rsidRPr="004D75B6">
          <w:rPr>
            <w:rStyle w:val="Hyperlink"/>
            <w:rFonts w:asciiTheme="majorHAnsi" w:hAnsiTheme="majorHAnsi"/>
          </w:rPr>
          <w:t>https://community.icann.org/x/97rhAg</w:t>
        </w:r>
      </w:hyperlink>
      <w:r w:rsidRPr="004D75B6">
        <w:rPr>
          <w:rFonts w:asciiTheme="majorHAnsi" w:hAnsiTheme="majorHAnsi"/>
        </w:rPr>
        <w:t xml:space="preserve">. </w:t>
      </w:r>
    </w:p>
  </w:footnote>
  <w:footnote w:id="81">
    <w:p w14:paraId="67CE62E7" w14:textId="77777777" w:rsidR="00B35C19" w:rsidRPr="006E4021" w:rsidRDefault="00B35C19" w:rsidP="00C97E12">
      <w:pPr>
        <w:pStyle w:val="FootnoteText"/>
        <w:rPr>
          <w:rFonts w:asciiTheme="majorHAnsi" w:hAnsiTheme="majorHAnsi" w:cstheme="majorHAnsi"/>
        </w:rPr>
      </w:pPr>
      <w:r w:rsidRPr="006E4021">
        <w:rPr>
          <w:rStyle w:val="FootnoteReference"/>
          <w:rFonts w:asciiTheme="majorHAnsi" w:hAnsiTheme="majorHAnsi" w:cstheme="majorHAnsi"/>
        </w:rPr>
        <w:footnoteRef/>
      </w:r>
      <w:r w:rsidRPr="006E4021">
        <w:rPr>
          <w:rFonts w:asciiTheme="majorHAnsi" w:hAnsiTheme="majorHAnsi" w:cstheme="majorHAnsi"/>
        </w:rPr>
        <w:t xml:space="preserve"> See </w:t>
      </w:r>
      <w:hyperlink r:id="rId85" w:history="1">
        <w:r w:rsidRPr="006E4021">
          <w:rPr>
            <w:rStyle w:val="Hyperlink"/>
            <w:rFonts w:asciiTheme="majorHAnsi" w:hAnsiTheme="majorHAnsi" w:cstheme="majorHAnsi"/>
          </w:rPr>
          <w:t>https://www.icann.org/public-comments/igo-ingo-crp-access-initial-2017-01-20-en</w:t>
        </w:r>
      </w:hyperlink>
      <w:r w:rsidRPr="006E4021">
        <w:rPr>
          <w:rFonts w:asciiTheme="majorHAnsi" w:hAnsiTheme="majorHAnsi" w:cstheme="majorHAnsi"/>
        </w:rPr>
        <w:t xml:space="preserve"> for the announcement, link to all submissions received, and the staff report.</w:t>
      </w:r>
    </w:p>
  </w:footnote>
  <w:footnote w:id="82">
    <w:p w14:paraId="1EAEFFBE" w14:textId="0DB1D2B4" w:rsidR="00B35C19" w:rsidRDefault="00B35C19">
      <w:pPr>
        <w:pStyle w:val="FootnoteText"/>
      </w:pPr>
      <w:r>
        <w:rPr>
          <w:rStyle w:val="FootnoteReference"/>
        </w:rPr>
        <w:footnoteRef/>
      </w:r>
      <w:r>
        <w:t xml:space="preserve"> See the various versions of the Tool prepared for the Working Group’s meetings, and the Working Group’s discussions of the comments received, on 6 April 2017 (</w:t>
      </w:r>
      <w:hyperlink r:id="rId86" w:history="1">
        <w:r w:rsidRPr="00526BC0">
          <w:rPr>
            <w:rStyle w:val="Hyperlink"/>
          </w:rPr>
          <w:t>https://community.icann.org/x/NMfRAw</w:t>
        </w:r>
      </w:hyperlink>
      <w:r>
        <w:t>), 13 April 2017 (</w:t>
      </w:r>
      <w:hyperlink r:id="rId87" w:history="1">
        <w:r w:rsidRPr="00526BC0">
          <w:rPr>
            <w:rStyle w:val="Hyperlink"/>
          </w:rPr>
          <w:t>https://community.icann.org/x/1MzRAw</w:t>
        </w:r>
      </w:hyperlink>
      <w:r>
        <w:t>), 20 April 2017 (</w:t>
      </w:r>
      <w:hyperlink r:id="rId88" w:history="1">
        <w:r w:rsidRPr="00526BC0">
          <w:rPr>
            <w:rStyle w:val="Hyperlink"/>
          </w:rPr>
          <w:t>https://community.icann.org/x/YtLRAw</w:t>
        </w:r>
      </w:hyperlink>
      <w:r>
        <w:t>) and 27 April 2017 (</w:t>
      </w:r>
      <w:hyperlink r:id="rId89" w:history="1">
        <w:r w:rsidRPr="00526BC0">
          <w:rPr>
            <w:rStyle w:val="Hyperlink"/>
          </w:rPr>
          <w:t>https://community.icann.org/x/MtjRAw</w:t>
        </w:r>
      </w:hyperlink>
      <w:r>
        <w:t xml:space="preserve">). </w:t>
      </w:r>
    </w:p>
  </w:footnote>
  <w:footnote w:id="83">
    <w:p w14:paraId="00031263" w14:textId="2705D6AB" w:rsidR="00B35C19" w:rsidRPr="00F417A5" w:rsidRDefault="00B35C19">
      <w:pPr>
        <w:pStyle w:val="FootnoteText"/>
        <w:rPr>
          <w:rFonts w:asciiTheme="majorHAnsi" w:hAnsiTheme="majorHAnsi"/>
        </w:rPr>
      </w:pPr>
      <w:r w:rsidRPr="00F417A5">
        <w:rPr>
          <w:rStyle w:val="FootnoteReference"/>
          <w:rFonts w:asciiTheme="majorHAnsi" w:hAnsiTheme="majorHAnsi"/>
        </w:rPr>
        <w:footnoteRef/>
      </w:r>
      <w:r w:rsidRPr="00F417A5">
        <w:rPr>
          <w:rFonts w:asciiTheme="majorHAnsi" w:hAnsiTheme="majorHAnsi"/>
        </w:rPr>
        <w:t xml:space="preserve"> </w:t>
      </w:r>
      <w:r w:rsidRPr="00F417A5">
        <w:rPr>
          <w:rFonts w:asciiTheme="majorHAnsi" w:hAnsiTheme="majorHAnsi"/>
          <w:szCs w:val="20"/>
        </w:rPr>
        <w:t>This paragraph was amended by the GNSO Council on 16 April 2015. The original text of this paragraph read as follows: “</w:t>
      </w:r>
      <w:r w:rsidRPr="00F417A5">
        <w:rPr>
          <w:rFonts w:asciiTheme="majorHAnsi" w:hAnsiTheme="majorHAnsi"/>
          <w:i/>
          <w:szCs w:val="20"/>
        </w:rPr>
        <w:t xml:space="preserve">For purposes of this PDP, the scope of IGO and INGO identifiers is to be limited to those identifiers previously listed by the GNSO’s PDP </w:t>
      </w:r>
      <w:r>
        <w:rPr>
          <w:rFonts w:asciiTheme="majorHAnsi" w:hAnsiTheme="majorHAnsi"/>
          <w:i/>
          <w:szCs w:val="20"/>
        </w:rPr>
        <w:t>Working Group</w:t>
      </w:r>
      <w:r w:rsidRPr="00F417A5">
        <w:rPr>
          <w:rFonts w:asciiTheme="majorHAnsi" w:hAnsiTheme="majorHAnsi"/>
          <w:i/>
          <w:szCs w:val="20"/>
        </w:rPr>
        <w:t xml:space="preserve"> on the Protection of International Organization Identifiers in All gTLDs as protected by their consensus recommendations (designated by that </w:t>
      </w:r>
      <w:r>
        <w:rPr>
          <w:rFonts w:asciiTheme="majorHAnsi" w:hAnsiTheme="majorHAnsi"/>
          <w:i/>
          <w:szCs w:val="20"/>
        </w:rPr>
        <w:t>Working Group</w:t>
      </w:r>
      <w:r w:rsidRPr="00F417A5">
        <w:rPr>
          <w:rFonts w:asciiTheme="majorHAnsi" w:hAnsiTheme="majorHAnsi"/>
          <w:i/>
          <w:szCs w:val="20"/>
        </w:rPr>
        <w:t xml:space="preserve"> as Scope 1 and Scope 2 identifiers, and listed in Annex 2 of the Final Issue Report).”</w:t>
      </w:r>
    </w:p>
  </w:footnote>
  <w:footnote w:id="84">
    <w:p w14:paraId="621F7B67" w14:textId="49A8CD77" w:rsidR="00B35C19" w:rsidRPr="00AE6370" w:rsidRDefault="00B35C19">
      <w:pPr>
        <w:pStyle w:val="FootnoteText"/>
        <w:rPr>
          <w:rFonts w:asciiTheme="majorHAnsi" w:hAnsiTheme="majorHAnsi"/>
        </w:rPr>
      </w:pPr>
      <w:r w:rsidRPr="00AE6370">
        <w:rPr>
          <w:rStyle w:val="FootnoteReference"/>
          <w:rFonts w:asciiTheme="majorHAnsi" w:hAnsiTheme="majorHAnsi"/>
        </w:rPr>
        <w:footnoteRef/>
      </w:r>
      <w:r w:rsidRPr="00AE6370">
        <w:rPr>
          <w:rFonts w:asciiTheme="majorHAnsi" w:hAnsiTheme="majorHAnsi"/>
        </w:rPr>
        <w:t xml:space="preserve"> </w:t>
      </w:r>
      <w:r>
        <w:rPr>
          <w:rFonts w:asciiTheme="majorHAnsi" w:hAnsiTheme="majorHAnsi"/>
        </w:rPr>
        <w:t>The f</w:t>
      </w:r>
      <w:r w:rsidRPr="00AE6370">
        <w:rPr>
          <w:rFonts w:asciiTheme="majorHAnsi" w:hAnsiTheme="majorHAnsi"/>
        </w:rPr>
        <w:t xml:space="preserve">ull text of </w:t>
      </w:r>
      <w:del w:id="525" w:author="Mary Wong" w:date="2018-07-06T16:50:00Z">
        <w:r w:rsidRPr="00AE6370" w:rsidDel="008B50C9">
          <w:rPr>
            <w:rFonts w:asciiTheme="majorHAnsi" w:hAnsiTheme="majorHAnsi"/>
          </w:rPr>
          <w:delText>Artcile</w:delText>
        </w:r>
      </w:del>
      <w:ins w:id="526" w:author="Mary Wong" w:date="2018-07-06T16:50:00Z">
        <w:r w:rsidR="008B50C9" w:rsidRPr="00AE6370">
          <w:rPr>
            <w:rFonts w:asciiTheme="majorHAnsi" w:hAnsiTheme="majorHAnsi"/>
          </w:rPr>
          <w:t>Article</w:t>
        </w:r>
      </w:ins>
      <w:r w:rsidRPr="00AE6370">
        <w:rPr>
          <w:rFonts w:asciiTheme="majorHAnsi" w:hAnsiTheme="majorHAnsi"/>
        </w:rPr>
        <w:t xml:space="preserve"> 6</w:t>
      </w:r>
      <w:r w:rsidRPr="00AE6370">
        <w:rPr>
          <w:rFonts w:asciiTheme="majorHAnsi" w:hAnsiTheme="majorHAnsi"/>
          <w:i/>
        </w:rPr>
        <w:t>ter</w:t>
      </w:r>
      <w:r w:rsidRPr="00AE6370">
        <w:rPr>
          <w:rFonts w:asciiTheme="majorHAnsi" w:hAnsiTheme="majorHAnsi"/>
        </w:rPr>
        <w:t xml:space="preserve"> of the Paris Convention </w:t>
      </w:r>
      <w:r>
        <w:rPr>
          <w:rFonts w:asciiTheme="majorHAnsi" w:hAnsiTheme="majorHAnsi"/>
        </w:rPr>
        <w:t xml:space="preserve">as replicated in this Annex </w:t>
      </w:r>
      <w:r w:rsidRPr="00AE6370">
        <w:rPr>
          <w:rFonts w:asciiTheme="majorHAnsi" w:hAnsiTheme="majorHAnsi"/>
        </w:rPr>
        <w:t xml:space="preserve">was obtained from this link: </w:t>
      </w:r>
      <w:hyperlink r:id="rId90" w:history="1">
        <w:r w:rsidRPr="00AE6370">
          <w:rPr>
            <w:rStyle w:val="Hyperlink"/>
            <w:rFonts w:asciiTheme="majorHAnsi" w:hAnsiTheme="majorHAnsi"/>
          </w:rPr>
          <w:t>http://www.wipo.int/article6ter/en/legal_texts/article_6ter.html</w:t>
        </w:r>
      </w:hyperlink>
    </w:p>
  </w:footnote>
  <w:footnote w:id="85">
    <w:p w14:paraId="640C777D" w14:textId="1028C33B" w:rsidR="00B35C19" w:rsidRDefault="00B35C19" w:rsidP="00CA37FC">
      <w:pPr>
        <w:spacing w:before="100" w:beforeAutospacing="1" w:after="100" w:afterAutospacing="1" w:line="240" w:lineRule="exact"/>
        <w:ind w:left="101" w:right="389"/>
      </w:pPr>
      <w:r w:rsidRPr="00CA37FC">
        <w:rPr>
          <w:rStyle w:val="FootnoteReference"/>
          <w:rFonts w:asciiTheme="majorHAnsi" w:hAnsiTheme="majorHAnsi"/>
          <w:sz w:val="20"/>
          <w:szCs w:val="20"/>
        </w:rPr>
        <w:footnoteRef/>
      </w:r>
      <w:r w:rsidRPr="00CA37FC">
        <w:rPr>
          <w:rFonts w:asciiTheme="majorHAnsi" w:hAnsiTheme="majorHAnsi"/>
          <w:sz w:val="20"/>
          <w:szCs w:val="20"/>
        </w:rPr>
        <w:t xml:space="preserve"> </w:t>
      </w:r>
      <w:r w:rsidRPr="00CA37FC">
        <w:rPr>
          <w:rFonts w:asciiTheme="majorHAnsi" w:eastAsia="Calibri" w:hAnsiTheme="majorHAnsi" w:cs="Calibri"/>
          <w:spacing w:val="2"/>
          <w:sz w:val="20"/>
          <w:szCs w:val="20"/>
        </w:rPr>
        <w:t>Th</w:t>
      </w:r>
      <w:r w:rsidRPr="00CA37FC">
        <w:rPr>
          <w:rFonts w:asciiTheme="majorHAnsi" w:eastAsia="Calibri" w:hAnsiTheme="majorHAnsi" w:cs="Calibri"/>
          <w:spacing w:val="1"/>
          <w:sz w:val="20"/>
          <w:szCs w:val="20"/>
        </w:rPr>
        <w:t>is</w:t>
      </w:r>
      <w:r w:rsidRPr="00CA37FC">
        <w:rPr>
          <w:rFonts w:asciiTheme="majorHAnsi" w:eastAsia="Calibri" w:hAnsiTheme="majorHAnsi" w:cs="Calibri"/>
          <w:spacing w:val="12"/>
          <w:sz w:val="20"/>
          <w:szCs w:val="20"/>
        </w:rPr>
        <w:t xml:space="preserve"> </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n</w:t>
      </w:r>
      <w:r w:rsidRPr="00CA37FC">
        <w:rPr>
          <w:rFonts w:asciiTheme="majorHAnsi" w:eastAsia="Calibri" w:hAnsiTheme="majorHAnsi" w:cs="Calibri"/>
          <w:spacing w:val="1"/>
          <w:sz w:val="20"/>
          <w:szCs w:val="20"/>
        </w:rPr>
        <w:t>f</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l</w:t>
      </w:r>
      <w:r w:rsidRPr="00CA37FC">
        <w:rPr>
          <w:rFonts w:asciiTheme="majorHAnsi" w:eastAsia="Calibri" w:hAnsiTheme="majorHAnsi" w:cs="Calibri"/>
          <w:spacing w:val="21"/>
          <w:sz w:val="20"/>
          <w:szCs w:val="20"/>
        </w:rPr>
        <w:t xml:space="preserve"> </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GO</w:t>
      </w:r>
      <w:r w:rsidRPr="00CA37FC">
        <w:rPr>
          <w:rFonts w:asciiTheme="majorHAnsi" w:eastAsia="Calibri" w:hAnsiTheme="majorHAnsi" w:cs="Calibri"/>
          <w:spacing w:val="11"/>
          <w:sz w:val="20"/>
          <w:szCs w:val="20"/>
        </w:rPr>
        <w:t xml:space="preserve"> </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ll</w:t>
      </w:r>
      <w:r w:rsidRPr="00CA37FC">
        <w:rPr>
          <w:rFonts w:asciiTheme="majorHAnsi" w:eastAsia="Calibri" w:hAnsiTheme="majorHAnsi" w:cs="Calibri"/>
          <w:spacing w:val="17"/>
          <w:sz w:val="20"/>
          <w:szCs w:val="20"/>
        </w:rPr>
        <w:t xml:space="preserve"> </w:t>
      </w:r>
      <w:r w:rsidRPr="00CA37FC">
        <w:rPr>
          <w:rFonts w:asciiTheme="majorHAnsi" w:eastAsia="Calibri" w:hAnsiTheme="majorHAnsi" w:cs="Calibri"/>
          <w:spacing w:val="1"/>
          <w:sz w:val="20"/>
          <w:szCs w:val="20"/>
        </w:rPr>
        <w:t>gr</w:t>
      </w:r>
      <w:r w:rsidRPr="00CA37FC">
        <w:rPr>
          <w:rFonts w:asciiTheme="majorHAnsi" w:eastAsia="Calibri" w:hAnsiTheme="majorHAnsi" w:cs="Calibri"/>
          <w:spacing w:val="2"/>
          <w:sz w:val="20"/>
          <w:szCs w:val="20"/>
        </w:rPr>
        <w:t>oup</w:t>
      </w:r>
      <w:r w:rsidRPr="00CA37FC">
        <w:rPr>
          <w:rFonts w:asciiTheme="majorHAnsi" w:eastAsia="Calibri" w:hAnsiTheme="majorHAnsi" w:cs="Calibri"/>
          <w:spacing w:val="1"/>
          <w:sz w:val="20"/>
          <w:szCs w:val="20"/>
        </w:rPr>
        <w:t>”</w:t>
      </w:r>
      <w:r w:rsidRPr="00CA37FC">
        <w:rPr>
          <w:rFonts w:asciiTheme="majorHAnsi" w:eastAsia="Calibri" w:hAnsiTheme="majorHAnsi" w:cs="Calibri"/>
          <w:spacing w:val="18"/>
          <w:sz w:val="20"/>
          <w:szCs w:val="20"/>
        </w:rPr>
        <w:t xml:space="preserve"> </w:t>
      </w:r>
      <w:r w:rsidRPr="00CA37FC">
        <w:rPr>
          <w:rFonts w:asciiTheme="majorHAnsi" w:eastAsia="Calibri" w:hAnsiTheme="majorHAnsi" w:cs="Calibri"/>
          <w:spacing w:val="2"/>
          <w:sz w:val="20"/>
          <w:szCs w:val="20"/>
        </w:rPr>
        <w:t>had</w:t>
      </w:r>
      <w:r w:rsidRPr="00CA37FC">
        <w:rPr>
          <w:rFonts w:asciiTheme="majorHAnsi" w:eastAsia="Calibri" w:hAnsiTheme="majorHAnsi" w:cs="Calibri"/>
          <w:spacing w:val="11"/>
          <w:sz w:val="20"/>
          <w:szCs w:val="20"/>
        </w:rPr>
        <w:t xml:space="preserve"> </w:t>
      </w:r>
      <w:r w:rsidRPr="00CA37FC">
        <w:rPr>
          <w:rFonts w:asciiTheme="majorHAnsi" w:eastAsia="Calibri" w:hAnsiTheme="majorHAnsi" w:cs="Calibri"/>
          <w:spacing w:val="2"/>
          <w:sz w:val="20"/>
          <w:szCs w:val="20"/>
        </w:rPr>
        <w:t>been</w:t>
      </w:r>
      <w:r w:rsidRPr="00CA37FC">
        <w:rPr>
          <w:rFonts w:asciiTheme="majorHAnsi" w:eastAsia="Calibri" w:hAnsiTheme="majorHAnsi" w:cs="Calibri"/>
          <w:spacing w:val="14"/>
          <w:sz w:val="20"/>
          <w:szCs w:val="20"/>
        </w:rPr>
        <w:t xml:space="preserve"> </w:t>
      </w:r>
      <w:r w:rsidRPr="00CA37FC">
        <w:rPr>
          <w:rFonts w:asciiTheme="majorHAnsi" w:eastAsia="Calibri" w:hAnsiTheme="majorHAnsi" w:cs="Calibri"/>
          <w:spacing w:val="1"/>
          <w:sz w:val="20"/>
          <w:szCs w:val="20"/>
        </w:rPr>
        <w:t>f</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2"/>
          <w:sz w:val="20"/>
          <w:szCs w:val="20"/>
        </w:rPr>
        <w:t>ed</w:t>
      </w:r>
      <w:r w:rsidRPr="00CA37FC">
        <w:rPr>
          <w:rFonts w:asciiTheme="majorHAnsi" w:eastAsia="Calibri" w:hAnsiTheme="majorHAnsi" w:cs="Calibri"/>
          <w:spacing w:val="19"/>
          <w:sz w:val="20"/>
          <w:szCs w:val="20"/>
        </w:rPr>
        <w:t xml:space="preserve"> </w:t>
      </w:r>
      <w:r w:rsidRPr="00CA37FC">
        <w:rPr>
          <w:rFonts w:asciiTheme="majorHAnsi" w:eastAsia="Calibri" w:hAnsiTheme="majorHAnsi" w:cs="Calibri"/>
          <w:spacing w:val="1"/>
          <w:sz w:val="20"/>
          <w:szCs w:val="20"/>
        </w:rPr>
        <w:t>f</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ll</w:t>
      </w:r>
      <w:r w:rsidRPr="00CA37FC">
        <w:rPr>
          <w:rFonts w:asciiTheme="majorHAnsi" w:eastAsia="Calibri" w:hAnsiTheme="majorHAnsi" w:cs="Calibri"/>
          <w:spacing w:val="2"/>
          <w:sz w:val="20"/>
          <w:szCs w:val="20"/>
        </w:rPr>
        <w:t>ow</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n</w:t>
      </w:r>
      <w:r w:rsidRPr="00CA37FC">
        <w:rPr>
          <w:rFonts w:asciiTheme="majorHAnsi" w:eastAsia="Calibri" w:hAnsiTheme="majorHAnsi" w:cs="Calibri"/>
          <w:spacing w:val="1"/>
          <w:sz w:val="20"/>
          <w:szCs w:val="20"/>
        </w:rPr>
        <w:t>g</w:t>
      </w:r>
      <w:r w:rsidRPr="00CA37FC">
        <w:rPr>
          <w:rFonts w:asciiTheme="majorHAnsi" w:eastAsia="Calibri" w:hAnsiTheme="majorHAnsi" w:cs="Calibri"/>
          <w:spacing w:val="24"/>
          <w:sz w:val="20"/>
          <w:szCs w:val="20"/>
        </w:rPr>
        <w:t xml:space="preserve"> </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he</w:t>
      </w:r>
      <w:r w:rsidRPr="00CA37FC">
        <w:rPr>
          <w:rFonts w:asciiTheme="majorHAnsi" w:eastAsia="Calibri" w:hAnsiTheme="majorHAnsi" w:cs="Calibri"/>
          <w:spacing w:val="10"/>
          <w:sz w:val="20"/>
          <w:szCs w:val="20"/>
        </w:rPr>
        <w:t xml:space="preserve"> </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CANN51</w:t>
      </w:r>
      <w:r w:rsidRPr="00CA37FC">
        <w:rPr>
          <w:rFonts w:asciiTheme="majorHAnsi" w:eastAsia="Calibri" w:hAnsiTheme="majorHAnsi" w:cs="Calibri"/>
          <w:spacing w:val="23"/>
          <w:sz w:val="20"/>
          <w:szCs w:val="20"/>
        </w:rPr>
        <w:t xml:space="preserve"> </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2"/>
          <w:sz w:val="20"/>
          <w:szCs w:val="20"/>
        </w:rPr>
        <w:t>ee</w:t>
      </w:r>
      <w:r w:rsidRPr="00CA37FC">
        <w:rPr>
          <w:rFonts w:asciiTheme="majorHAnsi" w:eastAsia="Calibri" w:hAnsiTheme="majorHAnsi" w:cs="Calibri"/>
          <w:spacing w:val="1"/>
          <w:sz w:val="20"/>
          <w:szCs w:val="20"/>
        </w:rPr>
        <w:t>ti</w:t>
      </w:r>
      <w:r w:rsidRPr="00CA37FC">
        <w:rPr>
          <w:rFonts w:asciiTheme="majorHAnsi" w:eastAsia="Calibri" w:hAnsiTheme="majorHAnsi" w:cs="Calibri"/>
          <w:spacing w:val="2"/>
          <w:sz w:val="20"/>
          <w:szCs w:val="20"/>
        </w:rPr>
        <w:t>n</w:t>
      </w:r>
      <w:r w:rsidRPr="00CA37FC">
        <w:rPr>
          <w:rFonts w:asciiTheme="majorHAnsi" w:eastAsia="Calibri" w:hAnsiTheme="majorHAnsi" w:cs="Calibri"/>
          <w:spacing w:val="1"/>
          <w:sz w:val="20"/>
          <w:szCs w:val="20"/>
        </w:rPr>
        <w:t>g</w:t>
      </w:r>
      <w:r w:rsidRPr="00CA37FC">
        <w:rPr>
          <w:rFonts w:asciiTheme="majorHAnsi" w:eastAsia="Calibri" w:hAnsiTheme="majorHAnsi" w:cs="Calibri"/>
          <w:spacing w:val="21"/>
          <w:sz w:val="20"/>
          <w:szCs w:val="20"/>
        </w:rPr>
        <w:t xml:space="preserve"> </w:t>
      </w:r>
      <w:r w:rsidRPr="00CA37FC">
        <w:rPr>
          <w:rFonts w:asciiTheme="majorHAnsi" w:eastAsia="Calibri" w:hAnsiTheme="majorHAnsi" w:cs="Calibri"/>
          <w:spacing w:val="1"/>
          <w:sz w:val="20"/>
          <w:szCs w:val="20"/>
        </w:rPr>
        <w:t>in</w:t>
      </w:r>
      <w:r w:rsidRPr="00CA37FC">
        <w:rPr>
          <w:rFonts w:asciiTheme="majorHAnsi" w:eastAsia="Calibri" w:hAnsiTheme="majorHAnsi" w:cs="Calibri"/>
          <w:spacing w:val="7"/>
          <w:sz w:val="20"/>
          <w:szCs w:val="20"/>
        </w:rPr>
        <w:t xml:space="preserve"> </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ct</w:t>
      </w:r>
      <w:r w:rsidRPr="00CA37FC">
        <w:rPr>
          <w:rFonts w:asciiTheme="majorHAnsi" w:eastAsia="Calibri" w:hAnsiTheme="majorHAnsi" w:cs="Calibri"/>
          <w:spacing w:val="2"/>
          <w:sz w:val="20"/>
          <w:szCs w:val="20"/>
        </w:rPr>
        <w:t>obe</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1"/>
          <w:sz w:val="20"/>
          <w:szCs w:val="20"/>
        </w:rPr>
        <w:t xml:space="preserve"> </w:t>
      </w:r>
      <w:r w:rsidRPr="00CA37FC">
        <w:rPr>
          <w:rFonts w:asciiTheme="majorHAnsi" w:eastAsia="Calibri" w:hAnsiTheme="majorHAnsi" w:cs="Calibri"/>
          <w:spacing w:val="2"/>
          <w:sz w:val="20"/>
          <w:szCs w:val="20"/>
        </w:rPr>
        <w:t>2014</w:t>
      </w:r>
      <w:r w:rsidRPr="00CA37FC">
        <w:rPr>
          <w:rFonts w:asciiTheme="majorHAnsi" w:eastAsia="Calibri" w:hAnsiTheme="majorHAnsi" w:cs="Calibri"/>
          <w:spacing w:val="1"/>
          <w:sz w:val="20"/>
          <w:szCs w:val="20"/>
        </w:rPr>
        <w:t>,</w:t>
      </w:r>
      <w:r w:rsidRPr="00CA37FC">
        <w:rPr>
          <w:rFonts w:asciiTheme="majorHAnsi" w:eastAsia="Calibri" w:hAnsiTheme="majorHAnsi" w:cs="Calibri"/>
          <w:sz w:val="20"/>
          <w:szCs w:val="20"/>
        </w:rPr>
        <w:t xml:space="preserve"> </w:t>
      </w:r>
      <w:r w:rsidRPr="00CA37FC">
        <w:rPr>
          <w:rFonts w:asciiTheme="majorHAnsi" w:eastAsia="Calibri" w:hAnsiTheme="majorHAnsi" w:cs="Calibri"/>
          <w:spacing w:val="1"/>
          <w:sz w:val="20"/>
          <w:szCs w:val="20"/>
        </w:rPr>
        <w:t>c</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2"/>
          <w:sz w:val="20"/>
          <w:szCs w:val="20"/>
        </w:rPr>
        <w:t>p</w:t>
      </w:r>
      <w:r w:rsidRPr="00CA37FC">
        <w:rPr>
          <w:rFonts w:asciiTheme="majorHAnsi" w:eastAsia="Calibri" w:hAnsiTheme="majorHAnsi" w:cs="Calibri"/>
          <w:spacing w:val="1"/>
          <w:sz w:val="20"/>
          <w:szCs w:val="20"/>
        </w:rPr>
        <w:t>risi</w:t>
      </w:r>
      <w:r w:rsidRPr="00CA37FC">
        <w:rPr>
          <w:rFonts w:asciiTheme="majorHAnsi" w:eastAsia="Calibri" w:hAnsiTheme="majorHAnsi" w:cs="Calibri"/>
          <w:spacing w:val="2"/>
          <w:sz w:val="20"/>
          <w:szCs w:val="20"/>
        </w:rPr>
        <w:t>ng</w:t>
      </w:r>
      <w:r w:rsidRPr="00CA37FC">
        <w:rPr>
          <w:rFonts w:asciiTheme="majorHAnsi" w:eastAsia="Calibri" w:hAnsiTheme="majorHAnsi" w:cs="Calibri"/>
          <w:spacing w:val="28"/>
          <w:sz w:val="20"/>
          <w:szCs w:val="20"/>
        </w:rPr>
        <w:t xml:space="preserve"> </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ep</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2"/>
          <w:sz w:val="20"/>
          <w:szCs w:val="20"/>
        </w:rPr>
        <w:t>en</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tiv</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38"/>
          <w:sz w:val="20"/>
          <w:szCs w:val="20"/>
        </w:rPr>
        <w:t xml:space="preserve"> </w:t>
      </w:r>
      <w:r w:rsidRPr="00CA37FC">
        <w:rPr>
          <w:rFonts w:asciiTheme="majorHAnsi" w:eastAsia="Calibri" w:hAnsiTheme="majorHAnsi" w:cs="Calibri"/>
          <w:spacing w:val="1"/>
          <w:sz w:val="20"/>
          <w:szCs w:val="20"/>
        </w:rPr>
        <w:t>fr</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14"/>
          <w:sz w:val="20"/>
          <w:szCs w:val="20"/>
        </w:rPr>
        <w:t xml:space="preserve"> </w:t>
      </w:r>
      <w:r w:rsidRPr="00CA37FC">
        <w:rPr>
          <w:rFonts w:asciiTheme="majorHAnsi" w:eastAsia="Calibri" w:hAnsiTheme="majorHAnsi" w:cs="Calibri"/>
          <w:spacing w:val="1"/>
          <w:sz w:val="20"/>
          <w:szCs w:val="20"/>
        </w:rPr>
        <w:t>v</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ri</w:t>
      </w:r>
      <w:r w:rsidRPr="00CA37FC">
        <w:rPr>
          <w:rFonts w:asciiTheme="majorHAnsi" w:eastAsia="Calibri" w:hAnsiTheme="majorHAnsi" w:cs="Calibri"/>
          <w:spacing w:val="2"/>
          <w:sz w:val="20"/>
          <w:szCs w:val="20"/>
        </w:rPr>
        <w:t>ou</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19"/>
          <w:sz w:val="20"/>
          <w:szCs w:val="20"/>
        </w:rPr>
        <w:t xml:space="preserve"> </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GOs</w:t>
      </w:r>
      <w:r w:rsidRPr="00CA37FC">
        <w:rPr>
          <w:rFonts w:asciiTheme="majorHAnsi" w:eastAsia="Calibri" w:hAnsiTheme="majorHAnsi" w:cs="Calibri"/>
          <w:spacing w:val="13"/>
          <w:sz w:val="20"/>
          <w:szCs w:val="20"/>
        </w:rPr>
        <w:t xml:space="preserve"> </w:t>
      </w:r>
      <w:r w:rsidRPr="00CA37FC">
        <w:rPr>
          <w:rFonts w:asciiTheme="majorHAnsi" w:eastAsia="Calibri" w:hAnsiTheme="majorHAnsi" w:cs="Calibri"/>
          <w:spacing w:val="2"/>
          <w:sz w:val="20"/>
          <w:szCs w:val="20"/>
        </w:rPr>
        <w:t>wo</w:t>
      </w:r>
      <w:r w:rsidRPr="00CA37FC">
        <w:rPr>
          <w:rFonts w:asciiTheme="majorHAnsi" w:eastAsia="Calibri" w:hAnsiTheme="majorHAnsi" w:cs="Calibri"/>
          <w:spacing w:val="1"/>
          <w:sz w:val="20"/>
          <w:szCs w:val="20"/>
        </w:rPr>
        <w:t>rki</w:t>
      </w:r>
      <w:r w:rsidRPr="00CA37FC">
        <w:rPr>
          <w:rFonts w:asciiTheme="majorHAnsi" w:eastAsia="Calibri" w:hAnsiTheme="majorHAnsi" w:cs="Calibri"/>
          <w:spacing w:val="2"/>
          <w:sz w:val="20"/>
          <w:szCs w:val="20"/>
        </w:rPr>
        <w:t>n</w:t>
      </w:r>
      <w:r w:rsidRPr="00CA37FC">
        <w:rPr>
          <w:rFonts w:asciiTheme="majorHAnsi" w:eastAsia="Calibri" w:hAnsiTheme="majorHAnsi" w:cs="Calibri"/>
          <w:spacing w:val="1"/>
          <w:sz w:val="20"/>
          <w:szCs w:val="20"/>
        </w:rPr>
        <w:t>g</w:t>
      </w:r>
      <w:r w:rsidRPr="00CA37FC">
        <w:rPr>
          <w:rFonts w:asciiTheme="majorHAnsi" w:eastAsia="Calibri" w:hAnsiTheme="majorHAnsi" w:cs="Calibri"/>
          <w:spacing w:val="21"/>
          <w:sz w:val="20"/>
          <w:szCs w:val="20"/>
        </w:rPr>
        <w:t xml:space="preserve"> </w:t>
      </w:r>
      <w:r w:rsidRPr="00CA37FC">
        <w:rPr>
          <w:rFonts w:asciiTheme="majorHAnsi" w:eastAsia="Calibri" w:hAnsiTheme="majorHAnsi" w:cs="Calibri"/>
          <w:spacing w:val="2"/>
          <w:sz w:val="20"/>
          <w:szCs w:val="20"/>
        </w:rPr>
        <w:t>w</w:t>
      </w:r>
      <w:r w:rsidRPr="00CA37FC">
        <w:rPr>
          <w:rFonts w:asciiTheme="majorHAnsi" w:eastAsia="Calibri" w:hAnsiTheme="majorHAnsi" w:cs="Calibri"/>
          <w:spacing w:val="1"/>
          <w:sz w:val="20"/>
          <w:szCs w:val="20"/>
        </w:rPr>
        <w:t>it</w:t>
      </w:r>
      <w:r w:rsidRPr="00CA37FC">
        <w:rPr>
          <w:rFonts w:asciiTheme="majorHAnsi" w:eastAsia="Calibri" w:hAnsiTheme="majorHAnsi" w:cs="Calibri"/>
          <w:spacing w:val="2"/>
          <w:sz w:val="20"/>
          <w:szCs w:val="20"/>
        </w:rPr>
        <w:t>h</w:t>
      </w:r>
      <w:r w:rsidRPr="00CA37FC">
        <w:rPr>
          <w:rFonts w:asciiTheme="majorHAnsi" w:eastAsia="Calibri" w:hAnsiTheme="majorHAnsi" w:cs="Calibri"/>
          <w:spacing w:val="13"/>
          <w:sz w:val="20"/>
          <w:szCs w:val="20"/>
        </w:rPr>
        <w:t xml:space="preserve"> </w:t>
      </w:r>
      <w:r w:rsidRPr="00CA37FC">
        <w:rPr>
          <w:rFonts w:asciiTheme="majorHAnsi" w:eastAsia="Calibri" w:hAnsiTheme="majorHAnsi" w:cs="Calibri"/>
          <w:spacing w:val="2"/>
          <w:sz w:val="20"/>
          <w:szCs w:val="20"/>
        </w:rPr>
        <w:t>GAC</w:t>
      </w:r>
      <w:r w:rsidRPr="00CA37FC">
        <w:rPr>
          <w:rFonts w:asciiTheme="majorHAnsi" w:eastAsia="Calibri" w:hAnsiTheme="majorHAnsi" w:cs="Calibri"/>
          <w:spacing w:val="12"/>
          <w:sz w:val="20"/>
          <w:szCs w:val="20"/>
        </w:rPr>
        <w:t xml:space="preserve"> </w:t>
      </w:r>
      <w:r w:rsidRPr="00CA37FC">
        <w:rPr>
          <w:rFonts w:asciiTheme="majorHAnsi" w:eastAsia="Calibri" w:hAnsiTheme="majorHAnsi" w:cs="Calibri"/>
          <w:spacing w:val="1"/>
          <w:sz w:val="20"/>
          <w:szCs w:val="20"/>
        </w:rPr>
        <w:t>a</w:t>
      </w:r>
      <w:r w:rsidRPr="00CA37FC">
        <w:rPr>
          <w:rFonts w:asciiTheme="majorHAnsi" w:eastAsia="Calibri" w:hAnsiTheme="majorHAnsi" w:cs="Calibri"/>
          <w:spacing w:val="2"/>
          <w:sz w:val="20"/>
          <w:szCs w:val="20"/>
        </w:rPr>
        <w:t>nd</w:t>
      </w:r>
      <w:r w:rsidRPr="00CA37FC">
        <w:rPr>
          <w:rFonts w:asciiTheme="majorHAnsi" w:eastAsia="Calibri" w:hAnsiTheme="majorHAnsi" w:cs="Calibri"/>
          <w:spacing w:val="11"/>
          <w:sz w:val="20"/>
          <w:szCs w:val="20"/>
        </w:rPr>
        <w:t xml:space="preserve"> </w:t>
      </w:r>
      <w:r w:rsidRPr="00CA37FC">
        <w:rPr>
          <w:rFonts w:asciiTheme="majorHAnsi" w:eastAsia="Calibri" w:hAnsiTheme="majorHAnsi" w:cs="Calibri"/>
          <w:spacing w:val="2"/>
          <w:sz w:val="20"/>
          <w:szCs w:val="20"/>
        </w:rPr>
        <w:t>Bo</w:t>
      </w:r>
      <w:r w:rsidRPr="00CA37FC">
        <w:rPr>
          <w:rFonts w:asciiTheme="majorHAnsi" w:eastAsia="Calibri" w:hAnsiTheme="majorHAnsi" w:cs="Calibri"/>
          <w:spacing w:val="1"/>
          <w:sz w:val="20"/>
          <w:szCs w:val="20"/>
        </w:rPr>
        <w:t>ar</w:t>
      </w:r>
      <w:r w:rsidRPr="00CA37FC">
        <w:rPr>
          <w:rFonts w:asciiTheme="majorHAnsi" w:eastAsia="Calibri" w:hAnsiTheme="majorHAnsi" w:cs="Calibri"/>
          <w:spacing w:val="2"/>
          <w:sz w:val="20"/>
          <w:szCs w:val="20"/>
        </w:rPr>
        <w:t>d</w:t>
      </w:r>
      <w:r w:rsidRPr="00CA37FC">
        <w:rPr>
          <w:rFonts w:asciiTheme="majorHAnsi" w:eastAsia="Calibri" w:hAnsiTheme="majorHAnsi" w:cs="Calibri"/>
          <w:spacing w:val="16"/>
          <w:sz w:val="20"/>
          <w:szCs w:val="20"/>
        </w:rPr>
        <w:t xml:space="preserve"> </w:t>
      </w:r>
      <w:r w:rsidRPr="00CA37FC">
        <w:rPr>
          <w:rFonts w:asciiTheme="majorHAnsi" w:eastAsia="Calibri" w:hAnsiTheme="majorHAnsi" w:cs="Calibri"/>
          <w:spacing w:val="1"/>
          <w:sz w:val="20"/>
          <w:szCs w:val="20"/>
        </w:rPr>
        <w:t>(</w:t>
      </w:r>
      <w:r w:rsidRPr="00CA37FC">
        <w:rPr>
          <w:rFonts w:asciiTheme="majorHAnsi" w:eastAsia="Calibri" w:hAnsiTheme="majorHAnsi" w:cs="Calibri"/>
          <w:spacing w:val="2"/>
          <w:sz w:val="20"/>
          <w:szCs w:val="20"/>
        </w:rPr>
        <w:t>NGPC</w:t>
      </w:r>
      <w:r w:rsidRPr="00CA37FC">
        <w:rPr>
          <w:rFonts w:asciiTheme="majorHAnsi" w:eastAsia="Calibri" w:hAnsiTheme="majorHAnsi" w:cs="Calibri"/>
          <w:spacing w:val="1"/>
          <w:sz w:val="20"/>
          <w:szCs w:val="20"/>
        </w:rPr>
        <w:t>)</w:t>
      </w:r>
      <w:r w:rsidRPr="00CA37FC">
        <w:rPr>
          <w:rFonts w:asciiTheme="majorHAnsi" w:eastAsia="Calibri" w:hAnsiTheme="majorHAnsi" w:cs="Calibri"/>
          <w:spacing w:val="19"/>
          <w:sz w:val="20"/>
          <w:szCs w:val="20"/>
        </w:rPr>
        <w:t xml:space="preserve"> </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ep</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2"/>
          <w:sz w:val="20"/>
          <w:szCs w:val="20"/>
        </w:rPr>
        <w:t>en</w:t>
      </w:r>
      <w:r w:rsidRPr="00CA37FC">
        <w:rPr>
          <w:rFonts w:asciiTheme="majorHAnsi" w:eastAsia="Calibri" w:hAnsiTheme="majorHAnsi" w:cs="Calibri"/>
          <w:spacing w:val="1"/>
          <w:sz w:val="20"/>
          <w:szCs w:val="20"/>
        </w:rPr>
        <w:t>tativ</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38"/>
          <w:sz w:val="20"/>
          <w:szCs w:val="20"/>
        </w:rPr>
        <w:t xml:space="preserve"> </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o</w:t>
      </w:r>
      <w:r w:rsidRPr="00CA37FC">
        <w:rPr>
          <w:rFonts w:asciiTheme="majorHAnsi" w:eastAsia="Calibri" w:hAnsiTheme="majorHAnsi" w:cs="Calibri"/>
          <w:sz w:val="20"/>
          <w:szCs w:val="20"/>
        </w:rPr>
        <w:t xml:space="preserve"> </w:t>
      </w:r>
      <w:r w:rsidRPr="00CA37FC">
        <w:rPr>
          <w:rFonts w:asciiTheme="majorHAnsi" w:eastAsia="Calibri" w:hAnsiTheme="majorHAnsi" w:cs="Calibri"/>
          <w:spacing w:val="2"/>
          <w:sz w:val="20"/>
          <w:szCs w:val="20"/>
        </w:rPr>
        <w:t>de</w:t>
      </w:r>
      <w:r w:rsidRPr="00CA37FC">
        <w:rPr>
          <w:rFonts w:asciiTheme="majorHAnsi" w:eastAsia="Calibri" w:hAnsiTheme="majorHAnsi" w:cs="Calibri"/>
          <w:spacing w:val="1"/>
          <w:sz w:val="20"/>
          <w:szCs w:val="20"/>
        </w:rPr>
        <w:t>v</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l</w:t>
      </w:r>
      <w:r w:rsidRPr="00CA37FC">
        <w:rPr>
          <w:rFonts w:asciiTheme="majorHAnsi" w:eastAsia="Calibri" w:hAnsiTheme="majorHAnsi" w:cs="Calibri"/>
          <w:spacing w:val="2"/>
          <w:sz w:val="20"/>
          <w:szCs w:val="20"/>
        </w:rPr>
        <w:t>op</w:t>
      </w:r>
      <w:r w:rsidRPr="00CA37FC">
        <w:rPr>
          <w:rFonts w:asciiTheme="majorHAnsi" w:eastAsia="Calibri" w:hAnsiTheme="majorHAnsi" w:cs="Calibri"/>
          <w:spacing w:val="1"/>
          <w:sz w:val="20"/>
          <w:szCs w:val="20"/>
        </w:rPr>
        <w:t xml:space="preserve"> t</w:t>
      </w:r>
      <w:r w:rsidRPr="00CA37FC">
        <w:rPr>
          <w:rFonts w:asciiTheme="majorHAnsi" w:eastAsia="Calibri" w:hAnsiTheme="majorHAnsi" w:cs="Calibri"/>
          <w:spacing w:val="2"/>
          <w:sz w:val="20"/>
          <w:szCs w:val="20"/>
        </w:rPr>
        <w:t>h</w:t>
      </w:r>
      <w:r w:rsidRPr="00CA37FC">
        <w:rPr>
          <w:rFonts w:asciiTheme="majorHAnsi" w:eastAsia="Calibri" w:hAnsiTheme="majorHAnsi" w:cs="Calibri"/>
          <w:spacing w:val="1"/>
          <w:sz w:val="20"/>
          <w:szCs w:val="20"/>
        </w:rPr>
        <w:t xml:space="preserve">is </w:t>
      </w:r>
      <w:r w:rsidRPr="00CA37FC">
        <w:rPr>
          <w:rFonts w:asciiTheme="majorHAnsi" w:eastAsia="Calibri" w:hAnsiTheme="majorHAnsi" w:cs="Calibri"/>
          <w:spacing w:val="2"/>
          <w:sz w:val="20"/>
          <w:szCs w:val="20"/>
        </w:rPr>
        <w:t>p</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opo</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l i</w:t>
      </w:r>
      <w:r w:rsidRPr="00CA37FC">
        <w:rPr>
          <w:rFonts w:asciiTheme="majorHAnsi" w:eastAsia="Calibri" w:hAnsiTheme="majorHAnsi" w:cs="Calibri"/>
          <w:spacing w:val="2"/>
          <w:sz w:val="20"/>
          <w:szCs w:val="20"/>
        </w:rPr>
        <w:t>n</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de</w:t>
      </w:r>
      <w:r w:rsidRPr="00CA37FC">
        <w:rPr>
          <w:rFonts w:asciiTheme="majorHAnsi" w:eastAsia="Calibri" w:hAnsiTheme="majorHAnsi" w:cs="Calibri"/>
          <w:spacing w:val="1"/>
          <w:sz w:val="20"/>
          <w:szCs w:val="20"/>
        </w:rPr>
        <w:t>r t</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 xml:space="preserve"> f</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cilit</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 xml:space="preserve"> r</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c</w:t>
      </w:r>
      <w:r w:rsidRPr="00CA37FC">
        <w:rPr>
          <w:rFonts w:asciiTheme="majorHAnsi" w:eastAsia="Calibri" w:hAnsiTheme="majorHAnsi" w:cs="Calibri"/>
          <w:spacing w:val="2"/>
          <w:sz w:val="20"/>
          <w:szCs w:val="20"/>
        </w:rPr>
        <w:t>on</w:t>
      </w:r>
      <w:r w:rsidRPr="00CA37FC">
        <w:rPr>
          <w:rFonts w:asciiTheme="majorHAnsi" w:eastAsia="Calibri" w:hAnsiTheme="majorHAnsi" w:cs="Calibri"/>
          <w:spacing w:val="1"/>
          <w:sz w:val="20"/>
          <w:szCs w:val="20"/>
        </w:rPr>
        <w:t>cili</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ti</w:t>
      </w:r>
      <w:r w:rsidRPr="00CA37FC">
        <w:rPr>
          <w:rFonts w:asciiTheme="majorHAnsi" w:eastAsia="Calibri" w:hAnsiTheme="majorHAnsi" w:cs="Calibri"/>
          <w:spacing w:val="2"/>
          <w:sz w:val="20"/>
          <w:szCs w:val="20"/>
        </w:rPr>
        <w:t>on</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 xml:space="preserve">f </w:t>
      </w:r>
      <w:r w:rsidRPr="00CA37FC">
        <w:rPr>
          <w:rFonts w:asciiTheme="majorHAnsi" w:eastAsia="Calibri" w:hAnsiTheme="majorHAnsi" w:cs="Calibri"/>
          <w:spacing w:val="2"/>
          <w:sz w:val="20"/>
          <w:szCs w:val="20"/>
        </w:rPr>
        <w:t>GAC</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ad</w:t>
      </w:r>
      <w:r w:rsidRPr="00CA37FC">
        <w:rPr>
          <w:rFonts w:asciiTheme="majorHAnsi" w:eastAsia="Calibri" w:hAnsiTheme="majorHAnsi" w:cs="Calibri"/>
          <w:spacing w:val="1"/>
          <w:sz w:val="20"/>
          <w:szCs w:val="20"/>
        </w:rPr>
        <w:t>vic</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and</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GN</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 xml:space="preserve"> </w:t>
      </w:r>
      <w:r w:rsidRPr="00CA37FC">
        <w:rPr>
          <w:rFonts w:asciiTheme="majorHAnsi" w:eastAsia="Calibri" w:hAnsiTheme="majorHAnsi" w:cs="Calibri"/>
          <w:spacing w:val="2"/>
          <w:sz w:val="20"/>
          <w:szCs w:val="20"/>
        </w:rPr>
        <w:t>po</w:t>
      </w:r>
      <w:r w:rsidRPr="00CA37FC">
        <w:rPr>
          <w:rFonts w:asciiTheme="majorHAnsi" w:eastAsia="Calibri" w:hAnsiTheme="majorHAnsi" w:cs="Calibri"/>
          <w:spacing w:val="1"/>
          <w:sz w:val="20"/>
          <w:szCs w:val="20"/>
        </w:rPr>
        <w:t>licy</w:t>
      </w:r>
      <w:r w:rsidRPr="00CA37FC">
        <w:rPr>
          <w:rFonts w:asciiTheme="majorHAnsi" w:eastAsia="Calibri" w:hAnsiTheme="majorHAnsi" w:cs="Calibri"/>
          <w:sz w:val="20"/>
          <w:szCs w:val="20"/>
        </w:rPr>
        <w:t xml:space="preserve"> </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c</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3"/>
          <w:sz w:val="20"/>
          <w:szCs w:val="20"/>
        </w:rPr>
        <w:t>mm</w:t>
      </w:r>
      <w:r w:rsidRPr="00CA37FC">
        <w:rPr>
          <w:rFonts w:asciiTheme="majorHAnsi" w:eastAsia="Calibri" w:hAnsiTheme="majorHAnsi" w:cs="Calibri"/>
          <w:spacing w:val="2"/>
          <w:sz w:val="20"/>
          <w:szCs w:val="20"/>
        </w:rPr>
        <w:t>enda</w:t>
      </w:r>
      <w:r w:rsidRPr="00CA37FC">
        <w:rPr>
          <w:rFonts w:asciiTheme="majorHAnsi" w:eastAsia="Calibri" w:hAnsiTheme="majorHAnsi" w:cs="Calibri"/>
          <w:spacing w:val="1"/>
          <w:sz w:val="20"/>
          <w:szCs w:val="20"/>
        </w:rPr>
        <w:t>ti</w:t>
      </w:r>
      <w:r w:rsidRPr="00CA37FC">
        <w:rPr>
          <w:rFonts w:asciiTheme="majorHAnsi" w:eastAsia="Calibri" w:hAnsiTheme="majorHAnsi" w:cs="Calibri"/>
          <w:spacing w:val="2"/>
          <w:sz w:val="20"/>
          <w:szCs w:val="20"/>
        </w:rPr>
        <w:t>on</w:t>
      </w:r>
      <w:r w:rsidRPr="00CA37FC">
        <w:rPr>
          <w:rFonts w:asciiTheme="majorHAnsi" w:eastAsia="Calibri" w:hAnsiTheme="majorHAnsi" w:cs="Calibri"/>
          <w:spacing w:val="1"/>
          <w:sz w:val="20"/>
          <w:szCs w:val="20"/>
        </w:rPr>
        <w:t>s</w:t>
      </w:r>
      <w:r w:rsidRPr="00CA37FC">
        <w:rPr>
          <w:rFonts w:asciiTheme="majorHAnsi" w:eastAsia="Calibri" w:hAnsiTheme="majorHAnsi" w:cs="Calibri"/>
          <w:sz w:val="20"/>
          <w:szCs w:val="20"/>
        </w:rPr>
        <w:t xml:space="preserve"> </w:t>
      </w:r>
      <w:r w:rsidRPr="00CA37FC">
        <w:rPr>
          <w:rFonts w:asciiTheme="majorHAnsi" w:eastAsia="Calibri" w:hAnsiTheme="majorHAnsi" w:cs="Calibri"/>
          <w:spacing w:val="2"/>
          <w:sz w:val="20"/>
          <w:szCs w:val="20"/>
        </w:rPr>
        <w:t xml:space="preserve"> on</w:t>
      </w:r>
      <w:r w:rsidRPr="00CA37FC">
        <w:rPr>
          <w:rFonts w:asciiTheme="majorHAnsi" w:eastAsia="Calibri" w:hAnsiTheme="majorHAnsi" w:cs="Calibri"/>
          <w:spacing w:val="8"/>
          <w:sz w:val="20"/>
          <w:szCs w:val="20"/>
        </w:rPr>
        <w:t xml:space="preserve"> </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he</w:t>
      </w:r>
      <w:r w:rsidRPr="00CA37FC">
        <w:rPr>
          <w:rFonts w:asciiTheme="majorHAnsi" w:eastAsia="Calibri" w:hAnsiTheme="majorHAnsi" w:cs="Calibri"/>
          <w:spacing w:val="10"/>
          <w:sz w:val="20"/>
          <w:szCs w:val="20"/>
        </w:rPr>
        <w:t xml:space="preserve"> </w:t>
      </w:r>
      <w:r w:rsidRPr="00CA37FC">
        <w:rPr>
          <w:rFonts w:asciiTheme="majorHAnsi" w:eastAsia="Calibri" w:hAnsiTheme="majorHAnsi" w:cs="Calibri"/>
          <w:spacing w:val="1"/>
          <w:sz w:val="20"/>
          <w:szCs w:val="20"/>
        </w:rPr>
        <w:t>iss</w:t>
      </w:r>
      <w:r w:rsidRPr="00CA37FC">
        <w:rPr>
          <w:rFonts w:asciiTheme="majorHAnsi" w:eastAsia="Calibri" w:hAnsiTheme="majorHAnsi" w:cs="Calibri"/>
          <w:spacing w:val="2"/>
          <w:sz w:val="20"/>
          <w:szCs w:val="20"/>
        </w:rPr>
        <w:t>ue</w:t>
      </w:r>
      <w:r w:rsidRPr="00CA37FC">
        <w:rPr>
          <w:rFonts w:asciiTheme="majorHAnsi" w:eastAsia="Calibri" w:hAnsiTheme="majorHAnsi" w:cs="Calibri"/>
          <w:spacing w:val="14"/>
          <w:sz w:val="20"/>
          <w:szCs w:val="20"/>
        </w:rPr>
        <w:t xml:space="preserve"> </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f</w:t>
      </w:r>
      <w:r w:rsidRPr="00CA37FC">
        <w:rPr>
          <w:rFonts w:asciiTheme="majorHAnsi" w:eastAsia="Calibri" w:hAnsiTheme="majorHAnsi" w:cs="Calibri"/>
          <w:spacing w:val="7"/>
          <w:sz w:val="20"/>
          <w:szCs w:val="20"/>
        </w:rPr>
        <w:t xml:space="preserve"> </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GO</w:t>
      </w:r>
      <w:r w:rsidRPr="00CA37FC">
        <w:rPr>
          <w:rFonts w:asciiTheme="majorHAnsi" w:eastAsia="Calibri" w:hAnsiTheme="majorHAnsi" w:cs="Calibri"/>
          <w:spacing w:val="11"/>
          <w:sz w:val="20"/>
          <w:szCs w:val="20"/>
        </w:rPr>
        <w:t xml:space="preserve"> </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cr</w:t>
      </w:r>
      <w:r w:rsidRPr="00CA37FC">
        <w:rPr>
          <w:rFonts w:asciiTheme="majorHAnsi" w:eastAsia="Calibri" w:hAnsiTheme="majorHAnsi" w:cs="Calibri"/>
          <w:spacing w:val="2"/>
          <w:sz w:val="20"/>
          <w:szCs w:val="20"/>
        </w:rPr>
        <w:t>ony</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25"/>
          <w:sz w:val="20"/>
          <w:szCs w:val="20"/>
        </w:rPr>
        <w:t xml:space="preserve"> </w:t>
      </w:r>
      <w:r w:rsidRPr="00CA37FC">
        <w:rPr>
          <w:rFonts w:asciiTheme="majorHAnsi" w:eastAsia="Calibri" w:hAnsiTheme="majorHAnsi" w:cs="Calibri"/>
          <w:spacing w:val="2"/>
          <w:sz w:val="20"/>
          <w:szCs w:val="20"/>
        </w:rPr>
        <w:t>p</w:t>
      </w:r>
      <w:r w:rsidRPr="00CA37FC">
        <w:rPr>
          <w:rFonts w:asciiTheme="majorHAnsi" w:eastAsia="Calibri" w:hAnsiTheme="majorHAnsi" w:cs="Calibri"/>
          <w:spacing w:val="1"/>
          <w:sz w:val="20"/>
          <w:szCs w:val="20"/>
        </w:rPr>
        <w:t>r</w:t>
      </w:r>
      <w:r w:rsidRPr="00CA37FC">
        <w:rPr>
          <w:rFonts w:asciiTheme="majorHAnsi" w:eastAsia="Calibri" w:hAnsiTheme="majorHAnsi" w:cs="Calibri"/>
          <w:spacing w:val="2"/>
          <w:sz w:val="20"/>
          <w:szCs w:val="20"/>
        </w:rPr>
        <w:t>o</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cti</w:t>
      </w:r>
      <w:r w:rsidRPr="00CA37FC">
        <w:rPr>
          <w:rFonts w:asciiTheme="majorHAnsi" w:eastAsia="Calibri" w:hAnsiTheme="majorHAnsi" w:cs="Calibri"/>
          <w:spacing w:val="2"/>
          <w:sz w:val="20"/>
          <w:szCs w:val="20"/>
        </w:rPr>
        <w:t>on</w:t>
      </w:r>
      <w:r w:rsidRPr="00CA37FC">
        <w:rPr>
          <w:rFonts w:asciiTheme="majorHAnsi" w:eastAsia="Calibri" w:hAnsiTheme="majorHAnsi" w:cs="Calibri"/>
          <w:spacing w:val="1"/>
          <w:sz w:val="20"/>
          <w:szCs w:val="20"/>
        </w:rPr>
        <w:t>.</w:t>
      </w:r>
      <w:r w:rsidRPr="00CA37FC">
        <w:rPr>
          <w:rFonts w:asciiTheme="majorHAnsi" w:eastAsia="Calibri" w:hAnsiTheme="majorHAnsi" w:cs="Calibri"/>
          <w:spacing w:val="27"/>
          <w:sz w:val="20"/>
          <w:szCs w:val="20"/>
        </w:rPr>
        <w:t xml:space="preserve"> </w:t>
      </w:r>
      <w:r w:rsidRPr="00CA37FC">
        <w:rPr>
          <w:rFonts w:asciiTheme="majorHAnsi" w:eastAsia="Calibri" w:hAnsiTheme="majorHAnsi" w:cs="Calibri"/>
          <w:spacing w:val="1"/>
          <w:sz w:val="20"/>
          <w:szCs w:val="20"/>
        </w:rPr>
        <w:t>See,</w:t>
      </w:r>
      <w:r w:rsidRPr="00CA37FC">
        <w:rPr>
          <w:rFonts w:asciiTheme="majorHAnsi" w:eastAsia="Calibri" w:hAnsiTheme="majorHAnsi" w:cs="Calibri"/>
          <w:spacing w:val="12"/>
          <w:sz w:val="20"/>
          <w:szCs w:val="20"/>
        </w:rPr>
        <w:t xml:space="preserve"> </w:t>
      </w:r>
      <w:r w:rsidRPr="00CA37FC">
        <w:rPr>
          <w:rFonts w:asciiTheme="majorHAnsi" w:eastAsia="Calibri" w:hAnsiTheme="majorHAnsi" w:cs="Calibri"/>
          <w:spacing w:val="1"/>
          <w:sz w:val="20"/>
          <w:szCs w:val="20"/>
        </w:rPr>
        <w:t>e.g.,</w:t>
      </w:r>
      <w:r w:rsidRPr="00CA37FC">
        <w:rPr>
          <w:rFonts w:asciiTheme="majorHAnsi" w:eastAsia="Calibri" w:hAnsiTheme="majorHAnsi" w:cs="Calibri"/>
          <w:spacing w:val="12"/>
          <w:sz w:val="20"/>
          <w:szCs w:val="20"/>
        </w:rPr>
        <w:t xml:space="preserve"> </w:t>
      </w:r>
      <w:r w:rsidRPr="00CA37FC">
        <w:rPr>
          <w:rFonts w:asciiTheme="majorHAnsi" w:eastAsia="Calibri" w:hAnsiTheme="majorHAnsi" w:cs="Calibri"/>
          <w:spacing w:val="1"/>
          <w:sz w:val="20"/>
          <w:szCs w:val="20"/>
        </w:rPr>
        <w:t>t</w:t>
      </w:r>
      <w:r w:rsidRPr="00CA37FC">
        <w:rPr>
          <w:rFonts w:asciiTheme="majorHAnsi" w:eastAsia="Calibri" w:hAnsiTheme="majorHAnsi" w:cs="Calibri"/>
          <w:spacing w:val="2"/>
          <w:sz w:val="20"/>
          <w:szCs w:val="20"/>
        </w:rPr>
        <w:t>h</w:t>
      </w:r>
      <w:r w:rsidRPr="00CA37FC">
        <w:rPr>
          <w:rFonts w:asciiTheme="majorHAnsi" w:eastAsia="Calibri" w:hAnsiTheme="majorHAnsi" w:cs="Calibri"/>
          <w:spacing w:val="1"/>
          <w:sz w:val="20"/>
          <w:szCs w:val="20"/>
        </w:rPr>
        <w:t>e</w:t>
      </w:r>
      <w:r w:rsidRPr="00CA37FC">
        <w:rPr>
          <w:rFonts w:asciiTheme="majorHAnsi" w:eastAsia="Calibri" w:hAnsiTheme="majorHAnsi" w:cs="Calibri"/>
          <w:spacing w:val="10"/>
          <w:sz w:val="20"/>
          <w:szCs w:val="20"/>
        </w:rPr>
        <w:t xml:space="preserve"> </w:t>
      </w:r>
      <w:r w:rsidRPr="00CA37FC">
        <w:rPr>
          <w:rFonts w:asciiTheme="majorHAnsi" w:eastAsia="Calibri" w:hAnsiTheme="majorHAnsi" w:cs="Calibri"/>
          <w:spacing w:val="2"/>
          <w:sz w:val="20"/>
          <w:szCs w:val="20"/>
        </w:rPr>
        <w:t>GAC</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16"/>
          <w:sz w:val="20"/>
          <w:szCs w:val="20"/>
        </w:rPr>
        <w:t xml:space="preserve"> </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CANN53</w:t>
      </w:r>
      <w:r w:rsidRPr="00CA37FC">
        <w:rPr>
          <w:rFonts w:asciiTheme="majorHAnsi" w:eastAsia="Calibri" w:hAnsiTheme="majorHAnsi" w:cs="Calibri"/>
          <w:spacing w:val="23"/>
          <w:sz w:val="20"/>
          <w:szCs w:val="20"/>
        </w:rPr>
        <w:t xml:space="preserve"> </w:t>
      </w:r>
      <w:r w:rsidRPr="00CA37FC">
        <w:rPr>
          <w:rFonts w:asciiTheme="majorHAnsi" w:eastAsia="Calibri" w:hAnsiTheme="majorHAnsi" w:cs="Calibri"/>
          <w:spacing w:val="2"/>
          <w:sz w:val="20"/>
          <w:szCs w:val="20"/>
        </w:rPr>
        <w:t>Bueno</w:t>
      </w:r>
      <w:r w:rsidRPr="00CA37FC">
        <w:rPr>
          <w:rFonts w:asciiTheme="majorHAnsi" w:eastAsia="Calibri" w:hAnsiTheme="majorHAnsi" w:cs="Calibri"/>
          <w:spacing w:val="1"/>
          <w:sz w:val="20"/>
          <w:szCs w:val="20"/>
        </w:rPr>
        <w:t>s</w:t>
      </w:r>
      <w:r w:rsidRPr="00CA37FC">
        <w:rPr>
          <w:rFonts w:asciiTheme="majorHAnsi" w:eastAsia="Calibri" w:hAnsiTheme="majorHAnsi" w:cs="Calibri"/>
          <w:spacing w:val="19"/>
          <w:sz w:val="20"/>
          <w:szCs w:val="20"/>
        </w:rPr>
        <w:t xml:space="preserve"> </w:t>
      </w:r>
      <w:r w:rsidRPr="00CA37FC">
        <w:rPr>
          <w:rFonts w:asciiTheme="majorHAnsi" w:eastAsia="Calibri" w:hAnsiTheme="majorHAnsi" w:cs="Calibri"/>
          <w:spacing w:val="2"/>
          <w:sz w:val="20"/>
          <w:szCs w:val="20"/>
        </w:rPr>
        <w:t>A</w:t>
      </w:r>
      <w:r w:rsidRPr="00CA37FC">
        <w:rPr>
          <w:rFonts w:asciiTheme="majorHAnsi" w:eastAsia="Calibri" w:hAnsiTheme="majorHAnsi" w:cs="Calibri"/>
          <w:spacing w:val="1"/>
          <w:sz w:val="20"/>
          <w:szCs w:val="20"/>
        </w:rPr>
        <w:t>ir</w:t>
      </w:r>
      <w:r w:rsidRPr="00CA37FC">
        <w:rPr>
          <w:rFonts w:asciiTheme="majorHAnsi" w:eastAsia="Calibri" w:hAnsiTheme="majorHAnsi" w:cs="Calibri"/>
          <w:spacing w:val="2"/>
          <w:sz w:val="20"/>
          <w:szCs w:val="20"/>
        </w:rPr>
        <w:t>e</w:t>
      </w:r>
      <w:r w:rsidRPr="00CA37FC">
        <w:rPr>
          <w:rFonts w:asciiTheme="majorHAnsi" w:eastAsia="Calibri" w:hAnsiTheme="majorHAnsi" w:cs="Calibri"/>
          <w:spacing w:val="1"/>
          <w:sz w:val="20"/>
          <w:szCs w:val="20"/>
        </w:rPr>
        <w:t>s</w:t>
      </w:r>
      <w:r w:rsidRPr="00CA37FC">
        <w:rPr>
          <w:rFonts w:asciiTheme="majorHAnsi" w:eastAsia="Calibri" w:hAnsiTheme="majorHAnsi" w:cs="Calibri"/>
          <w:sz w:val="20"/>
          <w:szCs w:val="20"/>
        </w:rPr>
        <w:t xml:space="preserve"> </w:t>
      </w:r>
      <w:r w:rsidRPr="00CA37FC">
        <w:rPr>
          <w:rFonts w:asciiTheme="majorHAnsi" w:eastAsia="Calibri" w:hAnsiTheme="majorHAnsi" w:cs="Calibri"/>
          <w:spacing w:val="2"/>
          <w:sz w:val="20"/>
          <w:szCs w:val="20"/>
        </w:rPr>
        <w:t>Com</w:t>
      </w:r>
      <w:r w:rsidRPr="00CA37FC">
        <w:rPr>
          <w:rFonts w:asciiTheme="majorHAnsi" w:eastAsia="Calibri" w:hAnsiTheme="majorHAnsi" w:cs="Calibri"/>
          <w:spacing w:val="3"/>
          <w:sz w:val="20"/>
          <w:szCs w:val="20"/>
        </w:rPr>
        <w:t>m</w:t>
      </w:r>
      <w:r w:rsidRPr="00CA37FC">
        <w:rPr>
          <w:rFonts w:asciiTheme="majorHAnsi" w:eastAsia="Calibri" w:hAnsiTheme="majorHAnsi" w:cs="Calibri"/>
          <w:spacing w:val="2"/>
          <w:sz w:val="20"/>
          <w:szCs w:val="20"/>
        </w:rPr>
        <w:t>un</w:t>
      </w:r>
      <w:r w:rsidRPr="00CA37FC">
        <w:rPr>
          <w:rFonts w:asciiTheme="majorHAnsi" w:eastAsia="Calibri" w:hAnsiTheme="majorHAnsi" w:cs="Calibri"/>
          <w:spacing w:val="1"/>
          <w:sz w:val="20"/>
          <w:szCs w:val="20"/>
        </w:rPr>
        <w:t>i</w:t>
      </w:r>
      <w:r w:rsidRPr="00CA37FC">
        <w:rPr>
          <w:rFonts w:asciiTheme="majorHAnsi" w:eastAsia="Calibri" w:hAnsiTheme="majorHAnsi" w:cs="Calibri"/>
          <w:spacing w:val="2"/>
          <w:sz w:val="20"/>
          <w:szCs w:val="20"/>
        </w:rPr>
        <w:t>qu</w:t>
      </w:r>
      <w:r w:rsidRPr="00CA37FC">
        <w:rPr>
          <w:rFonts w:asciiTheme="majorHAnsi" w:eastAsia="Calibri" w:hAnsiTheme="majorHAnsi" w:cs="Calibri"/>
          <w:spacing w:val="1"/>
          <w:sz w:val="20"/>
          <w:szCs w:val="20"/>
        </w:rPr>
        <w:t>e</w:t>
      </w:r>
      <w:r w:rsidRPr="00CA37FC">
        <w:rPr>
          <w:rFonts w:asciiTheme="majorHAnsi" w:eastAsia="Calibri" w:hAnsiTheme="majorHAnsi" w:cs="Calibri"/>
          <w:spacing w:val="34"/>
          <w:sz w:val="20"/>
          <w:szCs w:val="20"/>
        </w:rPr>
        <w:t xml:space="preserve"> </w:t>
      </w:r>
      <w:r w:rsidRPr="00CA37FC">
        <w:rPr>
          <w:rFonts w:asciiTheme="majorHAnsi" w:eastAsia="Calibri" w:hAnsiTheme="majorHAnsi" w:cs="Calibri"/>
          <w:spacing w:val="1"/>
          <w:sz w:val="20"/>
          <w:szCs w:val="20"/>
        </w:rPr>
        <w:t>(J</w:t>
      </w:r>
      <w:r w:rsidRPr="00CA37FC">
        <w:rPr>
          <w:rFonts w:asciiTheme="majorHAnsi" w:eastAsia="Calibri" w:hAnsiTheme="majorHAnsi" w:cs="Calibri"/>
          <w:spacing w:val="2"/>
          <w:sz w:val="20"/>
          <w:szCs w:val="20"/>
        </w:rPr>
        <w:t>un</w:t>
      </w:r>
      <w:r w:rsidRPr="00CA37FC">
        <w:rPr>
          <w:rFonts w:asciiTheme="majorHAnsi" w:eastAsia="Calibri" w:hAnsiTheme="majorHAnsi" w:cs="Calibri"/>
          <w:spacing w:val="1"/>
          <w:sz w:val="20"/>
          <w:szCs w:val="20"/>
        </w:rPr>
        <w:t>e</w:t>
      </w:r>
      <w:r w:rsidRPr="00CA37FC">
        <w:rPr>
          <w:rFonts w:asciiTheme="majorHAnsi" w:eastAsia="Calibri" w:hAnsiTheme="majorHAnsi" w:cs="Calibri"/>
          <w:spacing w:val="15"/>
          <w:sz w:val="20"/>
          <w:szCs w:val="20"/>
        </w:rPr>
        <w:t xml:space="preserve"> </w:t>
      </w:r>
      <w:r w:rsidRPr="00CA37FC">
        <w:rPr>
          <w:rFonts w:asciiTheme="majorHAnsi" w:eastAsia="Calibri" w:hAnsiTheme="majorHAnsi" w:cs="Calibri"/>
          <w:spacing w:val="2"/>
          <w:sz w:val="20"/>
          <w:szCs w:val="20"/>
        </w:rPr>
        <w:t>2015</w:t>
      </w:r>
      <w:r>
        <w:rPr>
          <w:rFonts w:asciiTheme="majorHAnsi" w:eastAsia="Calibri" w:hAnsiTheme="majorHAnsi" w:cs="Calibri"/>
          <w:spacing w:val="1"/>
          <w:sz w:val="20"/>
          <w:szCs w:val="20"/>
        </w:rPr>
        <w:t xml:space="preserve">) </w:t>
      </w:r>
      <w:r w:rsidRPr="00CA37FC">
        <w:rPr>
          <w:rFonts w:asciiTheme="majorHAnsi" w:eastAsia="Calibri" w:hAnsiTheme="majorHAnsi" w:cs="Calibri"/>
          <w:spacing w:val="1"/>
          <w:sz w:val="20"/>
          <w:szCs w:val="20"/>
        </w:rPr>
        <w:t>(</w:t>
      </w:r>
      <w:hyperlink r:id="rId91" w:history="1">
        <w:r w:rsidRPr="00CA37FC">
          <w:rPr>
            <w:rStyle w:val="Hyperlink"/>
            <w:rFonts w:asciiTheme="majorHAnsi" w:eastAsia="Calibri" w:hAnsiTheme="majorHAnsi" w:cs="Calibri"/>
            <w:spacing w:val="1"/>
            <w:sz w:val="20"/>
            <w:szCs w:val="20"/>
          </w:rPr>
          <w:t>https://gacweb.icann.org/download/attachments/28278854/GAC Buenos Aires 53 Comm unique.pdf?version=1&amp;modificationDate=1436284325000&amp;api=v2</w:t>
        </w:r>
      </w:hyperlink>
      <w:r w:rsidRPr="00CA37FC">
        <w:rPr>
          <w:rFonts w:asciiTheme="majorHAnsi" w:eastAsia="Calibri" w:hAnsiTheme="majorHAnsi" w:cs="Calibri"/>
          <w:color w:val="0000FF"/>
          <w:spacing w:val="2"/>
          <w:w w:val="102"/>
          <w:sz w:val="20"/>
          <w:szCs w:val="20"/>
          <w:u w:val="single" w:color="0000FF"/>
        </w:rPr>
        <w:t>)</w:t>
      </w:r>
      <w:r>
        <w:rPr>
          <w:rFonts w:asciiTheme="majorHAnsi" w:eastAsia="Calibri" w:hAnsiTheme="majorHAnsi" w:cs="Calibri"/>
          <w:color w:val="000000"/>
          <w:spacing w:val="1"/>
          <w:w w:val="102"/>
          <w:sz w:val="20"/>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h</w:t>
      </w:r>
      <w:r w:rsidRPr="00CA37FC">
        <w:rPr>
          <w:rFonts w:asciiTheme="majorHAnsi" w:eastAsia="Calibri" w:hAnsiTheme="majorHAnsi" w:cs="Calibri"/>
          <w:color w:val="000000"/>
          <w:spacing w:val="1"/>
          <w:sz w:val="20"/>
          <w:szCs w:val="20"/>
        </w:rPr>
        <w:t>is</w:t>
      </w:r>
      <w:r w:rsidRPr="00CA37FC">
        <w:rPr>
          <w:rFonts w:asciiTheme="majorHAnsi" w:eastAsia="Calibri" w:hAnsiTheme="majorHAnsi" w:cs="Calibri"/>
          <w:color w:val="000000"/>
          <w:spacing w:val="11"/>
          <w:sz w:val="20"/>
          <w:szCs w:val="20"/>
        </w:rPr>
        <w:t xml:space="preserve"> </w:t>
      </w:r>
      <w:r w:rsidRPr="00CA37FC">
        <w:rPr>
          <w:rFonts w:asciiTheme="majorHAnsi" w:eastAsia="Calibri" w:hAnsiTheme="majorHAnsi" w:cs="Calibri"/>
          <w:color w:val="000000"/>
          <w:spacing w:val="1"/>
          <w:sz w:val="20"/>
          <w:szCs w:val="20"/>
        </w:rPr>
        <w:t>Ja</w:t>
      </w:r>
      <w:r w:rsidRPr="00CA37FC">
        <w:rPr>
          <w:rFonts w:asciiTheme="majorHAnsi" w:eastAsia="Calibri" w:hAnsiTheme="majorHAnsi" w:cs="Calibri"/>
          <w:color w:val="000000"/>
          <w:spacing w:val="2"/>
          <w:sz w:val="20"/>
          <w:szCs w:val="20"/>
        </w:rPr>
        <w:t>nu</w:t>
      </w:r>
      <w:r w:rsidRPr="00CA37FC">
        <w:rPr>
          <w:rFonts w:asciiTheme="majorHAnsi" w:eastAsia="Calibri" w:hAnsiTheme="majorHAnsi" w:cs="Calibri"/>
          <w:color w:val="000000"/>
          <w:spacing w:val="1"/>
          <w:sz w:val="20"/>
          <w:szCs w:val="20"/>
        </w:rPr>
        <w:t>ar</w:t>
      </w:r>
      <w:r w:rsidRPr="00CA37FC">
        <w:rPr>
          <w:rFonts w:asciiTheme="majorHAnsi" w:eastAsia="Calibri" w:hAnsiTheme="majorHAnsi" w:cs="Calibri"/>
          <w:color w:val="000000"/>
          <w:spacing w:val="2"/>
          <w:sz w:val="20"/>
          <w:szCs w:val="20"/>
        </w:rPr>
        <w:t>y</w:t>
      </w:r>
      <w:r w:rsidRPr="00CA37FC">
        <w:rPr>
          <w:rFonts w:asciiTheme="majorHAnsi" w:eastAsia="Calibri" w:hAnsiTheme="majorHAnsi" w:cs="Calibri"/>
          <w:color w:val="000000"/>
          <w:spacing w:val="20"/>
          <w:sz w:val="20"/>
          <w:szCs w:val="20"/>
        </w:rPr>
        <w:t xml:space="preserve"> </w:t>
      </w:r>
      <w:r w:rsidRPr="00CA37FC">
        <w:rPr>
          <w:rFonts w:asciiTheme="majorHAnsi" w:eastAsia="Calibri" w:hAnsiTheme="majorHAnsi" w:cs="Calibri"/>
          <w:color w:val="000000"/>
          <w:spacing w:val="2"/>
          <w:sz w:val="20"/>
          <w:szCs w:val="20"/>
        </w:rPr>
        <w:t>2015</w:t>
      </w:r>
      <w:r w:rsidRPr="00CA37FC">
        <w:rPr>
          <w:rFonts w:asciiTheme="majorHAnsi" w:eastAsia="Calibri" w:hAnsiTheme="majorHAnsi" w:cs="Calibri"/>
          <w:color w:val="000000"/>
          <w:spacing w:val="14"/>
          <w:sz w:val="20"/>
          <w:szCs w:val="20"/>
        </w:rPr>
        <w:t xml:space="preserve"> </w:t>
      </w:r>
      <w:r w:rsidRPr="00CA37FC">
        <w:rPr>
          <w:rFonts w:asciiTheme="majorHAnsi" w:eastAsia="Calibri" w:hAnsiTheme="majorHAnsi" w:cs="Calibri"/>
          <w:color w:val="000000"/>
          <w:spacing w:val="1"/>
          <w:sz w:val="20"/>
          <w:szCs w:val="20"/>
        </w:rPr>
        <w:t>l</w:t>
      </w:r>
      <w:r w:rsidRPr="00CA37FC">
        <w:rPr>
          <w:rFonts w:asciiTheme="majorHAnsi" w:eastAsia="Calibri" w:hAnsiTheme="majorHAnsi" w:cs="Calibri"/>
          <w:color w:val="000000"/>
          <w:spacing w:val="2"/>
          <w:sz w:val="20"/>
          <w:szCs w:val="20"/>
        </w:rPr>
        <w:t>e</w:t>
      </w:r>
      <w:r w:rsidRPr="00CA37FC">
        <w:rPr>
          <w:rFonts w:asciiTheme="majorHAnsi" w:eastAsia="Calibri" w:hAnsiTheme="majorHAnsi" w:cs="Calibri"/>
          <w:color w:val="000000"/>
          <w:spacing w:val="1"/>
          <w:sz w:val="20"/>
          <w:szCs w:val="20"/>
        </w:rPr>
        <w:t>tt</w:t>
      </w:r>
      <w:r w:rsidRPr="00CA37FC">
        <w:rPr>
          <w:rFonts w:asciiTheme="majorHAnsi" w:eastAsia="Calibri" w:hAnsiTheme="majorHAnsi" w:cs="Calibri"/>
          <w:color w:val="000000"/>
          <w:spacing w:val="2"/>
          <w:sz w:val="20"/>
          <w:szCs w:val="20"/>
        </w:rPr>
        <w:t>e</w:t>
      </w:r>
      <w:r w:rsidRPr="00CA37FC">
        <w:rPr>
          <w:rFonts w:asciiTheme="majorHAnsi" w:eastAsia="Calibri" w:hAnsiTheme="majorHAnsi" w:cs="Calibri"/>
          <w:color w:val="000000"/>
          <w:spacing w:val="1"/>
          <w:sz w:val="20"/>
          <w:szCs w:val="20"/>
        </w:rPr>
        <w:t>r</w:t>
      </w:r>
      <w:r w:rsidRPr="00CA37FC">
        <w:rPr>
          <w:rFonts w:asciiTheme="majorHAnsi" w:eastAsia="Calibri" w:hAnsiTheme="majorHAnsi" w:cs="Calibri"/>
          <w:color w:val="000000"/>
          <w:spacing w:val="15"/>
          <w:sz w:val="20"/>
          <w:szCs w:val="20"/>
        </w:rPr>
        <w:t xml:space="preserve"> </w:t>
      </w:r>
      <w:r w:rsidRPr="00CA37FC">
        <w:rPr>
          <w:rFonts w:asciiTheme="majorHAnsi" w:eastAsia="Calibri" w:hAnsiTheme="majorHAnsi" w:cs="Calibri"/>
          <w:color w:val="000000"/>
          <w:spacing w:val="1"/>
          <w:sz w:val="20"/>
          <w:szCs w:val="20"/>
        </w:rPr>
        <w:t>fr</w:t>
      </w:r>
      <w:r w:rsidRPr="00CA37FC">
        <w:rPr>
          <w:rFonts w:asciiTheme="majorHAnsi" w:eastAsia="Calibri" w:hAnsiTheme="majorHAnsi" w:cs="Calibri"/>
          <w:color w:val="000000"/>
          <w:spacing w:val="2"/>
          <w:sz w:val="20"/>
          <w:szCs w:val="20"/>
        </w:rPr>
        <w:t>om</w:t>
      </w:r>
      <w:r w:rsidRPr="00CA37FC">
        <w:rPr>
          <w:rFonts w:asciiTheme="majorHAnsi" w:eastAsia="Calibri" w:hAnsiTheme="majorHAnsi" w:cs="Calibri"/>
          <w:color w:val="000000"/>
          <w:spacing w:val="14"/>
          <w:sz w:val="20"/>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he</w:t>
      </w:r>
      <w:r w:rsidRPr="00CA37FC">
        <w:rPr>
          <w:rFonts w:asciiTheme="majorHAnsi" w:eastAsia="Calibri" w:hAnsiTheme="majorHAnsi" w:cs="Calibri"/>
          <w:color w:val="000000"/>
          <w:sz w:val="20"/>
          <w:szCs w:val="20"/>
        </w:rPr>
        <w:t xml:space="preserve"> </w:t>
      </w:r>
      <w:r w:rsidRPr="00CA37FC">
        <w:rPr>
          <w:rFonts w:asciiTheme="majorHAnsi" w:eastAsia="Calibri" w:hAnsiTheme="majorHAnsi" w:cs="Calibri"/>
          <w:color w:val="000000"/>
          <w:spacing w:val="2"/>
          <w:sz w:val="20"/>
          <w:szCs w:val="20"/>
        </w:rPr>
        <w:t>NGPC</w:t>
      </w:r>
      <w:r w:rsidRPr="00CA37FC">
        <w:rPr>
          <w:rFonts w:asciiTheme="majorHAnsi" w:eastAsia="Calibri" w:hAnsiTheme="majorHAnsi" w:cs="Calibri"/>
          <w:color w:val="000000"/>
          <w:spacing w:val="16"/>
          <w:sz w:val="20"/>
          <w:szCs w:val="20"/>
        </w:rPr>
        <w:t xml:space="preserve"> </w:t>
      </w:r>
      <w:r w:rsidRPr="00CA37FC">
        <w:rPr>
          <w:rFonts w:asciiTheme="majorHAnsi" w:eastAsia="Calibri" w:hAnsiTheme="majorHAnsi" w:cs="Calibri"/>
          <w:color w:val="000000"/>
          <w:spacing w:val="2"/>
          <w:sz w:val="20"/>
          <w:szCs w:val="20"/>
        </w:rPr>
        <w:t>Cha</w:t>
      </w:r>
      <w:r w:rsidRPr="00CA37FC">
        <w:rPr>
          <w:rFonts w:asciiTheme="majorHAnsi" w:eastAsia="Calibri" w:hAnsiTheme="majorHAnsi" w:cs="Calibri"/>
          <w:color w:val="000000"/>
          <w:spacing w:val="1"/>
          <w:sz w:val="20"/>
          <w:szCs w:val="20"/>
        </w:rPr>
        <w:t>ir</w:t>
      </w:r>
      <w:r w:rsidRPr="00CA37FC">
        <w:rPr>
          <w:rFonts w:asciiTheme="majorHAnsi" w:eastAsia="Calibri" w:hAnsiTheme="majorHAnsi" w:cs="Calibri"/>
          <w:color w:val="000000"/>
          <w:spacing w:val="14"/>
          <w:sz w:val="20"/>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o</w:t>
      </w:r>
      <w:r w:rsidRPr="00CA37FC">
        <w:rPr>
          <w:rFonts w:asciiTheme="majorHAnsi" w:eastAsia="Calibri" w:hAnsiTheme="majorHAnsi" w:cs="Calibri"/>
          <w:color w:val="000000"/>
          <w:spacing w:val="7"/>
          <w:sz w:val="20"/>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he</w:t>
      </w:r>
      <w:r w:rsidRPr="00CA37FC">
        <w:rPr>
          <w:rFonts w:asciiTheme="majorHAnsi" w:eastAsia="Calibri" w:hAnsiTheme="majorHAnsi" w:cs="Calibri"/>
          <w:color w:val="000000"/>
          <w:spacing w:val="10"/>
          <w:sz w:val="20"/>
          <w:szCs w:val="20"/>
        </w:rPr>
        <w:t xml:space="preserve"> </w:t>
      </w:r>
      <w:r w:rsidRPr="00CA37FC">
        <w:rPr>
          <w:rFonts w:asciiTheme="majorHAnsi" w:eastAsia="Calibri" w:hAnsiTheme="majorHAnsi" w:cs="Calibri"/>
          <w:color w:val="000000"/>
          <w:spacing w:val="2"/>
          <w:sz w:val="20"/>
          <w:szCs w:val="20"/>
        </w:rPr>
        <w:t>GNSO</w:t>
      </w:r>
      <w:r w:rsidRPr="00CA37FC">
        <w:rPr>
          <w:rFonts w:asciiTheme="majorHAnsi" w:eastAsia="Calibri" w:hAnsiTheme="majorHAnsi" w:cs="Calibri"/>
          <w:color w:val="000000"/>
          <w:spacing w:val="16"/>
          <w:sz w:val="20"/>
          <w:szCs w:val="20"/>
        </w:rPr>
        <w:t xml:space="preserve"> </w:t>
      </w:r>
      <w:r w:rsidRPr="00CA37FC">
        <w:rPr>
          <w:rFonts w:asciiTheme="majorHAnsi" w:eastAsia="Calibri" w:hAnsiTheme="majorHAnsi" w:cs="Calibri"/>
          <w:color w:val="000000"/>
          <w:spacing w:val="2"/>
          <w:sz w:val="20"/>
          <w:szCs w:val="20"/>
        </w:rPr>
        <w:t>Coun</w:t>
      </w:r>
      <w:r w:rsidRPr="00CA37FC">
        <w:rPr>
          <w:rFonts w:asciiTheme="majorHAnsi" w:eastAsia="Calibri" w:hAnsiTheme="majorHAnsi" w:cs="Calibri"/>
          <w:color w:val="000000"/>
          <w:spacing w:val="1"/>
          <w:sz w:val="20"/>
          <w:szCs w:val="20"/>
        </w:rPr>
        <w:t>cil</w:t>
      </w:r>
      <w:r w:rsidRPr="00CA37FC">
        <w:rPr>
          <w:rFonts w:asciiTheme="majorHAnsi" w:eastAsia="Calibri" w:hAnsiTheme="majorHAnsi" w:cs="Calibri"/>
          <w:color w:val="000000"/>
          <w:spacing w:val="19"/>
          <w:sz w:val="20"/>
          <w:szCs w:val="20"/>
        </w:rPr>
        <w:t xml:space="preserve"> </w:t>
      </w:r>
      <w:hyperlink r:id="rId92" w:history="1">
        <w:r w:rsidRPr="00CA37FC">
          <w:rPr>
            <w:rStyle w:val="Hyperlink"/>
            <w:rFonts w:asciiTheme="majorHAnsi" w:eastAsia="Calibri" w:hAnsiTheme="majorHAnsi" w:cs="Calibri"/>
            <w:spacing w:val="19"/>
            <w:sz w:val="20"/>
            <w:szCs w:val="20"/>
          </w:rPr>
          <w:t>https://gnso.icann.org/en/correspondence/chalaby-to-robinson- 15jan15-en.pdf</w:t>
        </w:r>
      </w:hyperlink>
      <w:r>
        <w:rPr>
          <w:rFonts w:asciiTheme="majorHAnsi" w:eastAsia="Calibri" w:hAnsiTheme="majorHAnsi" w:cs="Calibri"/>
          <w:color w:val="000000"/>
          <w:spacing w:val="19"/>
          <w:sz w:val="20"/>
          <w:szCs w:val="20"/>
        </w:rPr>
        <w:t>);</w:t>
      </w:r>
      <w:r>
        <w:rPr>
          <w:rFonts w:asciiTheme="majorHAnsi" w:eastAsia="Calibri" w:hAnsiTheme="majorHAnsi" w:cs="Calibri"/>
          <w:color w:val="000000"/>
          <w:spacing w:val="1"/>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h</w:t>
      </w:r>
      <w:r w:rsidRPr="00CA37FC">
        <w:rPr>
          <w:rFonts w:asciiTheme="majorHAnsi" w:eastAsia="Calibri" w:hAnsiTheme="majorHAnsi" w:cs="Calibri"/>
          <w:color w:val="000000"/>
          <w:spacing w:val="1"/>
          <w:sz w:val="20"/>
          <w:szCs w:val="20"/>
        </w:rPr>
        <w:t>is</w:t>
      </w:r>
      <w:r w:rsidRPr="00CA37FC">
        <w:rPr>
          <w:rFonts w:asciiTheme="majorHAnsi" w:eastAsia="Calibri" w:hAnsiTheme="majorHAnsi" w:cs="Calibri"/>
          <w:color w:val="000000"/>
          <w:spacing w:val="11"/>
          <w:sz w:val="20"/>
          <w:szCs w:val="20"/>
        </w:rPr>
        <w:t xml:space="preserve"> </w:t>
      </w:r>
      <w:r w:rsidRPr="00CA37FC">
        <w:rPr>
          <w:rFonts w:asciiTheme="majorHAnsi" w:eastAsia="Calibri" w:hAnsiTheme="majorHAnsi" w:cs="Calibri"/>
          <w:color w:val="000000"/>
          <w:spacing w:val="1"/>
          <w:sz w:val="20"/>
          <w:szCs w:val="20"/>
        </w:rPr>
        <w:t>J</w:t>
      </w:r>
      <w:r w:rsidRPr="00CA37FC">
        <w:rPr>
          <w:rFonts w:asciiTheme="majorHAnsi" w:eastAsia="Calibri" w:hAnsiTheme="majorHAnsi" w:cs="Calibri"/>
          <w:color w:val="000000"/>
          <w:spacing w:val="2"/>
          <w:sz w:val="20"/>
          <w:szCs w:val="20"/>
        </w:rPr>
        <w:t>u</w:t>
      </w:r>
      <w:r w:rsidRPr="00CA37FC">
        <w:rPr>
          <w:rFonts w:asciiTheme="majorHAnsi" w:eastAsia="Calibri" w:hAnsiTheme="majorHAnsi" w:cs="Calibri"/>
          <w:color w:val="000000"/>
          <w:spacing w:val="1"/>
          <w:sz w:val="20"/>
          <w:szCs w:val="20"/>
        </w:rPr>
        <w:t>ly</w:t>
      </w:r>
      <w:r w:rsidRPr="00CA37FC">
        <w:rPr>
          <w:rFonts w:asciiTheme="majorHAnsi" w:eastAsia="Calibri" w:hAnsiTheme="majorHAnsi" w:cs="Calibri"/>
          <w:color w:val="000000"/>
          <w:spacing w:val="11"/>
          <w:sz w:val="20"/>
          <w:szCs w:val="20"/>
        </w:rPr>
        <w:t xml:space="preserve"> </w:t>
      </w:r>
      <w:r w:rsidRPr="00CA37FC">
        <w:rPr>
          <w:rFonts w:asciiTheme="majorHAnsi" w:eastAsia="Calibri" w:hAnsiTheme="majorHAnsi" w:cs="Calibri"/>
          <w:color w:val="000000"/>
          <w:spacing w:val="2"/>
          <w:sz w:val="20"/>
          <w:szCs w:val="20"/>
        </w:rPr>
        <w:t>2015</w:t>
      </w:r>
      <w:r w:rsidRPr="00CA37FC">
        <w:rPr>
          <w:rFonts w:asciiTheme="majorHAnsi" w:eastAsia="Calibri" w:hAnsiTheme="majorHAnsi" w:cs="Calibri"/>
          <w:color w:val="000000"/>
          <w:spacing w:val="14"/>
          <w:sz w:val="20"/>
          <w:szCs w:val="20"/>
        </w:rPr>
        <w:t xml:space="preserve"> </w:t>
      </w:r>
      <w:r w:rsidRPr="00CA37FC">
        <w:rPr>
          <w:rFonts w:asciiTheme="majorHAnsi" w:eastAsia="Calibri" w:hAnsiTheme="majorHAnsi" w:cs="Calibri"/>
          <w:color w:val="000000"/>
          <w:spacing w:val="1"/>
          <w:sz w:val="20"/>
          <w:szCs w:val="20"/>
        </w:rPr>
        <w:t>lett</w:t>
      </w:r>
      <w:r w:rsidRPr="00CA37FC">
        <w:rPr>
          <w:rFonts w:asciiTheme="majorHAnsi" w:eastAsia="Calibri" w:hAnsiTheme="majorHAnsi" w:cs="Calibri"/>
          <w:color w:val="000000"/>
          <w:spacing w:val="2"/>
          <w:sz w:val="20"/>
          <w:szCs w:val="20"/>
        </w:rPr>
        <w:t>e</w:t>
      </w:r>
      <w:r w:rsidRPr="00CA37FC">
        <w:rPr>
          <w:rFonts w:asciiTheme="majorHAnsi" w:eastAsia="Calibri" w:hAnsiTheme="majorHAnsi" w:cs="Calibri"/>
          <w:color w:val="000000"/>
          <w:spacing w:val="1"/>
          <w:sz w:val="20"/>
          <w:szCs w:val="20"/>
        </w:rPr>
        <w:t>r</w:t>
      </w:r>
      <w:r w:rsidRPr="00CA37FC">
        <w:rPr>
          <w:rFonts w:asciiTheme="majorHAnsi" w:eastAsia="Calibri" w:hAnsiTheme="majorHAnsi" w:cs="Calibri"/>
          <w:color w:val="000000"/>
          <w:spacing w:val="15"/>
          <w:sz w:val="20"/>
          <w:szCs w:val="20"/>
        </w:rPr>
        <w:t xml:space="preserve"> </w:t>
      </w:r>
      <w:r w:rsidRPr="00CA37FC">
        <w:rPr>
          <w:rFonts w:asciiTheme="majorHAnsi" w:eastAsia="Calibri" w:hAnsiTheme="majorHAnsi" w:cs="Calibri"/>
          <w:color w:val="000000"/>
          <w:spacing w:val="1"/>
          <w:sz w:val="20"/>
          <w:szCs w:val="20"/>
        </w:rPr>
        <w:t>fr</w:t>
      </w:r>
      <w:r w:rsidRPr="00CA37FC">
        <w:rPr>
          <w:rFonts w:asciiTheme="majorHAnsi" w:eastAsia="Calibri" w:hAnsiTheme="majorHAnsi" w:cs="Calibri"/>
          <w:color w:val="000000"/>
          <w:spacing w:val="2"/>
          <w:sz w:val="20"/>
          <w:szCs w:val="20"/>
        </w:rPr>
        <w:t>o</w:t>
      </w:r>
      <w:r w:rsidRPr="00CA37FC">
        <w:rPr>
          <w:rFonts w:asciiTheme="majorHAnsi" w:eastAsia="Calibri" w:hAnsiTheme="majorHAnsi" w:cs="Calibri"/>
          <w:color w:val="000000"/>
          <w:spacing w:val="3"/>
          <w:sz w:val="20"/>
          <w:szCs w:val="20"/>
        </w:rPr>
        <w:t>m</w:t>
      </w:r>
      <w:r w:rsidRPr="00CA37FC">
        <w:rPr>
          <w:rFonts w:asciiTheme="majorHAnsi" w:eastAsia="Calibri" w:hAnsiTheme="majorHAnsi" w:cs="Calibri"/>
          <w:color w:val="000000"/>
          <w:spacing w:val="14"/>
          <w:sz w:val="20"/>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he</w:t>
      </w:r>
      <w:r w:rsidRPr="00CA37FC">
        <w:rPr>
          <w:rFonts w:asciiTheme="majorHAnsi" w:eastAsia="Calibri" w:hAnsiTheme="majorHAnsi" w:cs="Calibri"/>
          <w:color w:val="000000"/>
          <w:spacing w:val="10"/>
          <w:sz w:val="20"/>
          <w:szCs w:val="20"/>
        </w:rPr>
        <w:t xml:space="preserve"> </w:t>
      </w:r>
      <w:r w:rsidRPr="00CA37FC">
        <w:rPr>
          <w:rFonts w:asciiTheme="majorHAnsi" w:eastAsia="Calibri" w:hAnsiTheme="majorHAnsi" w:cs="Calibri"/>
          <w:color w:val="000000"/>
          <w:spacing w:val="2"/>
          <w:sz w:val="20"/>
          <w:szCs w:val="20"/>
        </w:rPr>
        <w:t>OECD</w:t>
      </w:r>
      <w:r w:rsidRPr="00CA37FC">
        <w:rPr>
          <w:rFonts w:asciiTheme="majorHAnsi" w:eastAsia="Calibri" w:hAnsiTheme="majorHAnsi" w:cs="Calibri"/>
          <w:color w:val="000000"/>
          <w:spacing w:val="15"/>
          <w:sz w:val="20"/>
          <w:szCs w:val="20"/>
        </w:rPr>
        <w:t xml:space="preserve"> </w:t>
      </w:r>
      <w:r w:rsidRPr="00CA37FC">
        <w:rPr>
          <w:rFonts w:asciiTheme="majorHAnsi" w:eastAsia="Calibri" w:hAnsiTheme="majorHAnsi" w:cs="Calibri"/>
          <w:color w:val="000000"/>
          <w:spacing w:val="2"/>
          <w:sz w:val="20"/>
          <w:szCs w:val="20"/>
        </w:rPr>
        <w:t>Se</w:t>
      </w:r>
      <w:r w:rsidRPr="00CA37FC">
        <w:rPr>
          <w:rFonts w:asciiTheme="majorHAnsi" w:eastAsia="Calibri" w:hAnsiTheme="majorHAnsi" w:cs="Calibri"/>
          <w:color w:val="000000"/>
          <w:spacing w:val="1"/>
          <w:sz w:val="20"/>
          <w:szCs w:val="20"/>
        </w:rPr>
        <w:t>cr</w:t>
      </w:r>
      <w:r w:rsidRPr="00CA37FC">
        <w:rPr>
          <w:rFonts w:asciiTheme="majorHAnsi" w:eastAsia="Calibri" w:hAnsiTheme="majorHAnsi" w:cs="Calibri"/>
          <w:color w:val="000000"/>
          <w:spacing w:val="2"/>
          <w:sz w:val="20"/>
          <w:szCs w:val="20"/>
        </w:rPr>
        <w:t>e</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a</w:t>
      </w:r>
      <w:r w:rsidRPr="00CA37FC">
        <w:rPr>
          <w:rFonts w:asciiTheme="majorHAnsi" w:eastAsia="Calibri" w:hAnsiTheme="majorHAnsi" w:cs="Calibri"/>
          <w:color w:val="000000"/>
          <w:spacing w:val="1"/>
          <w:sz w:val="20"/>
          <w:szCs w:val="20"/>
        </w:rPr>
        <w:t>ry-</w:t>
      </w:r>
      <w:r w:rsidRPr="00CA37FC">
        <w:rPr>
          <w:rFonts w:asciiTheme="majorHAnsi" w:eastAsia="Calibri" w:hAnsiTheme="majorHAnsi" w:cs="Calibri"/>
          <w:color w:val="000000"/>
          <w:spacing w:val="2"/>
          <w:sz w:val="20"/>
          <w:szCs w:val="20"/>
        </w:rPr>
        <w:t>Gen</w:t>
      </w:r>
      <w:r w:rsidRPr="00CA37FC">
        <w:rPr>
          <w:rFonts w:asciiTheme="majorHAnsi" w:eastAsia="Calibri" w:hAnsiTheme="majorHAnsi" w:cs="Calibri"/>
          <w:color w:val="000000"/>
          <w:spacing w:val="1"/>
          <w:sz w:val="20"/>
          <w:szCs w:val="20"/>
        </w:rPr>
        <w:t>er</w:t>
      </w:r>
      <w:r w:rsidRPr="00CA37FC">
        <w:rPr>
          <w:rFonts w:asciiTheme="majorHAnsi" w:eastAsia="Calibri" w:hAnsiTheme="majorHAnsi" w:cs="Calibri"/>
          <w:color w:val="000000"/>
          <w:spacing w:val="2"/>
          <w:sz w:val="20"/>
          <w:szCs w:val="20"/>
        </w:rPr>
        <w:t>a</w:t>
      </w:r>
      <w:r w:rsidRPr="00CA37FC">
        <w:rPr>
          <w:rFonts w:asciiTheme="majorHAnsi" w:eastAsia="Calibri" w:hAnsiTheme="majorHAnsi" w:cs="Calibri"/>
          <w:color w:val="000000"/>
          <w:spacing w:val="1"/>
          <w:sz w:val="20"/>
          <w:szCs w:val="20"/>
        </w:rPr>
        <w:t>l</w:t>
      </w:r>
      <w:r w:rsidRPr="00CA37FC">
        <w:rPr>
          <w:rFonts w:asciiTheme="majorHAnsi" w:eastAsia="Calibri" w:hAnsiTheme="majorHAnsi" w:cs="Calibri"/>
          <w:color w:val="000000"/>
          <w:sz w:val="20"/>
          <w:szCs w:val="20"/>
        </w:rPr>
        <w:t xml:space="preserve"> </w:t>
      </w:r>
      <w:r w:rsidRPr="00CA37FC">
        <w:rPr>
          <w:rFonts w:asciiTheme="majorHAnsi" w:eastAsia="Calibri" w:hAnsiTheme="majorHAnsi" w:cs="Calibri"/>
          <w:color w:val="000000"/>
          <w:spacing w:val="1"/>
          <w:sz w:val="20"/>
          <w:szCs w:val="20"/>
        </w:rPr>
        <w:t xml:space="preserve"> t</w:t>
      </w:r>
      <w:r w:rsidRPr="00CA37FC">
        <w:rPr>
          <w:rFonts w:asciiTheme="majorHAnsi" w:eastAsia="Calibri" w:hAnsiTheme="majorHAnsi" w:cs="Calibri"/>
          <w:color w:val="000000"/>
          <w:spacing w:val="2"/>
          <w:sz w:val="20"/>
          <w:szCs w:val="20"/>
        </w:rPr>
        <w:t>o</w:t>
      </w:r>
      <w:r w:rsidRPr="00CA37FC">
        <w:rPr>
          <w:rFonts w:asciiTheme="majorHAnsi" w:eastAsia="Calibri" w:hAnsiTheme="majorHAnsi" w:cs="Calibri"/>
          <w:color w:val="000000"/>
          <w:spacing w:val="7"/>
          <w:sz w:val="20"/>
          <w:szCs w:val="20"/>
        </w:rPr>
        <w:t xml:space="preserve"> </w:t>
      </w:r>
      <w:r w:rsidRPr="00CA37FC">
        <w:rPr>
          <w:rFonts w:asciiTheme="majorHAnsi" w:eastAsia="Calibri" w:hAnsiTheme="majorHAnsi" w:cs="Calibri"/>
          <w:color w:val="000000"/>
          <w:spacing w:val="1"/>
          <w:sz w:val="20"/>
          <w:szCs w:val="20"/>
        </w:rPr>
        <w:t>I</w:t>
      </w:r>
      <w:r w:rsidRPr="00CA37FC">
        <w:rPr>
          <w:rFonts w:asciiTheme="majorHAnsi" w:eastAsia="Calibri" w:hAnsiTheme="majorHAnsi" w:cs="Calibri"/>
          <w:color w:val="000000"/>
          <w:spacing w:val="2"/>
          <w:sz w:val="20"/>
          <w:szCs w:val="20"/>
        </w:rPr>
        <w:t>CANN</w:t>
      </w:r>
      <w:r w:rsidRPr="00CA37FC">
        <w:rPr>
          <w:rFonts w:asciiTheme="majorHAnsi" w:eastAsia="Calibri" w:hAnsiTheme="majorHAnsi" w:cs="Calibri"/>
          <w:color w:val="000000"/>
          <w:spacing w:val="1"/>
          <w:sz w:val="20"/>
          <w:szCs w:val="20"/>
        </w:rPr>
        <w:t>’s</w:t>
      </w:r>
      <w:r w:rsidRPr="00CA37FC">
        <w:rPr>
          <w:rFonts w:asciiTheme="majorHAnsi" w:eastAsia="Calibri" w:hAnsiTheme="majorHAnsi" w:cs="Calibri"/>
          <w:color w:val="000000"/>
          <w:spacing w:val="21"/>
          <w:sz w:val="20"/>
          <w:szCs w:val="20"/>
        </w:rPr>
        <w:t xml:space="preserve"> </w:t>
      </w:r>
      <w:r w:rsidRPr="00CA37FC">
        <w:rPr>
          <w:rFonts w:asciiTheme="majorHAnsi" w:eastAsia="Calibri" w:hAnsiTheme="majorHAnsi" w:cs="Calibri"/>
          <w:color w:val="000000"/>
          <w:spacing w:val="2"/>
          <w:sz w:val="20"/>
          <w:szCs w:val="20"/>
        </w:rPr>
        <w:t>CEO</w:t>
      </w:r>
      <w:r w:rsidRPr="00CA37FC">
        <w:rPr>
          <w:rFonts w:asciiTheme="majorHAnsi" w:eastAsia="Calibri" w:hAnsiTheme="majorHAnsi" w:cs="Calibri"/>
          <w:color w:val="000000"/>
          <w:sz w:val="20"/>
          <w:szCs w:val="20"/>
        </w:rPr>
        <w:t xml:space="preserve"> </w:t>
      </w:r>
      <w:r w:rsidRPr="00CA37FC">
        <w:rPr>
          <w:rFonts w:asciiTheme="majorHAnsi" w:eastAsia="Calibri" w:hAnsiTheme="majorHAnsi" w:cs="Calibri"/>
          <w:color w:val="000000"/>
          <w:spacing w:val="1"/>
          <w:sz w:val="20"/>
          <w:szCs w:val="20"/>
        </w:rPr>
        <w:t>(</w:t>
      </w:r>
      <w:r w:rsidRPr="00CA37FC">
        <w:rPr>
          <w:rFonts w:asciiTheme="majorHAnsi" w:eastAsia="Calibri" w:hAnsiTheme="majorHAnsi" w:cs="Calibri"/>
          <w:color w:val="0000FF"/>
          <w:spacing w:val="2"/>
          <w:sz w:val="20"/>
          <w:szCs w:val="20"/>
          <w:u w:val="single" w:color="0000FF"/>
        </w:rPr>
        <w:t>h</w:t>
      </w:r>
      <w:r w:rsidRPr="00CA37FC">
        <w:rPr>
          <w:rFonts w:asciiTheme="majorHAnsi" w:eastAsia="Calibri" w:hAnsiTheme="majorHAnsi" w:cs="Calibri"/>
          <w:color w:val="0000FF"/>
          <w:spacing w:val="1"/>
          <w:sz w:val="20"/>
          <w:szCs w:val="20"/>
          <w:u w:val="single" w:color="0000FF"/>
        </w:rPr>
        <w:t>tt</w:t>
      </w:r>
      <w:r w:rsidRPr="00CA37FC">
        <w:rPr>
          <w:rFonts w:asciiTheme="majorHAnsi" w:eastAsia="Calibri" w:hAnsiTheme="majorHAnsi" w:cs="Calibri"/>
          <w:color w:val="0000FF"/>
          <w:spacing w:val="2"/>
          <w:sz w:val="20"/>
          <w:szCs w:val="20"/>
          <w:u w:val="single" w:color="0000FF"/>
        </w:rPr>
        <w:t>p</w:t>
      </w:r>
      <w:r w:rsidRPr="00CA37FC">
        <w:rPr>
          <w:rFonts w:asciiTheme="majorHAnsi" w:eastAsia="Calibri" w:hAnsiTheme="majorHAnsi" w:cs="Calibri"/>
          <w:color w:val="0000FF"/>
          <w:spacing w:val="1"/>
          <w:sz w:val="20"/>
          <w:szCs w:val="20"/>
          <w:u w:val="single" w:color="0000FF"/>
        </w:rPr>
        <w:t>s:/</w:t>
      </w:r>
      <w:hyperlink r:id="rId93">
        <w:r w:rsidRPr="00CA37FC">
          <w:rPr>
            <w:rFonts w:asciiTheme="majorHAnsi" w:eastAsia="Calibri" w:hAnsiTheme="majorHAnsi" w:cs="Calibri"/>
            <w:color w:val="0000FF"/>
            <w:spacing w:val="1"/>
            <w:sz w:val="20"/>
            <w:szCs w:val="20"/>
            <w:u w:val="single" w:color="0000FF"/>
          </w:rPr>
          <w:t>/</w:t>
        </w:r>
        <w:r w:rsidRPr="00CA37FC">
          <w:rPr>
            <w:rFonts w:asciiTheme="majorHAnsi" w:eastAsia="Calibri" w:hAnsiTheme="majorHAnsi" w:cs="Calibri"/>
            <w:color w:val="0000FF"/>
            <w:spacing w:val="2"/>
            <w:sz w:val="20"/>
            <w:szCs w:val="20"/>
            <w:u w:val="single" w:color="0000FF"/>
          </w:rPr>
          <w:t>www</w:t>
        </w:r>
        <w:r w:rsidRPr="00CA37FC">
          <w:rPr>
            <w:rFonts w:asciiTheme="majorHAnsi" w:eastAsia="Calibri" w:hAnsiTheme="majorHAnsi" w:cs="Calibri"/>
            <w:color w:val="0000FF"/>
            <w:spacing w:val="1"/>
            <w:sz w:val="20"/>
            <w:szCs w:val="20"/>
            <w:u w:val="single" w:color="0000FF"/>
          </w:rPr>
          <w:t>.ic</w:t>
        </w:r>
        <w:r w:rsidRPr="00CA37FC">
          <w:rPr>
            <w:rFonts w:asciiTheme="majorHAnsi" w:eastAsia="Calibri" w:hAnsiTheme="majorHAnsi" w:cs="Calibri"/>
            <w:color w:val="0000FF"/>
            <w:spacing w:val="2"/>
            <w:sz w:val="20"/>
            <w:szCs w:val="20"/>
            <w:u w:val="single" w:color="0000FF"/>
          </w:rPr>
          <w:t>ann</w:t>
        </w:r>
        <w:r w:rsidRPr="00CA37FC">
          <w:rPr>
            <w:rFonts w:asciiTheme="majorHAnsi" w:eastAsia="Calibri" w:hAnsiTheme="majorHAnsi" w:cs="Calibri"/>
            <w:color w:val="0000FF"/>
            <w:spacing w:val="1"/>
            <w:sz w:val="20"/>
            <w:szCs w:val="20"/>
            <w:u w:val="single" w:color="0000FF"/>
          </w:rPr>
          <w:t>.</w:t>
        </w:r>
        <w:r w:rsidRPr="00CA37FC">
          <w:rPr>
            <w:rFonts w:asciiTheme="majorHAnsi" w:eastAsia="Calibri" w:hAnsiTheme="majorHAnsi" w:cs="Calibri"/>
            <w:color w:val="0000FF"/>
            <w:spacing w:val="2"/>
            <w:sz w:val="20"/>
            <w:szCs w:val="20"/>
            <w:u w:val="single" w:color="0000FF"/>
          </w:rPr>
          <w:t>o</w:t>
        </w:r>
        <w:r w:rsidRPr="00CA37FC">
          <w:rPr>
            <w:rFonts w:asciiTheme="majorHAnsi" w:eastAsia="Calibri" w:hAnsiTheme="majorHAnsi" w:cs="Calibri"/>
            <w:color w:val="0000FF"/>
            <w:spacing w:val="1"/>
            <w:sz w:val="20"/>
            <w:szCs w:val="20"/>
            <w:u w:val="single" w:color="0000FF"/>
          </w:rPr>
          <w:t>rg/</w:t>
        </w:r>
        <w:r w:rsidRPr="00CA37FC">
          <w:rPr>
            <w:rFonts w:asciiTheme="majorHAnsi" w:eastAsia="Calibri" w:hAnsiTheme="majorHAnsi" w:cs="Calibri"/>
            <w:color w:val="0000FF"/>
            <w:spacing w:val="2"/>
            <w:sz w:val="20"/>
            <w:szCs w:val="20"/>
            <w:u w:val="single" w:color="0000FF"/>
          </w:rPr>
          <w:t>en</w:t>
        </w:r>
        <w:r w:rsidRPr="00CA37FC">
          <w:rPr>
            <w:rFonts w:asciiTheme="majorHAnsi" w:eastAsia="Calibri" w:hAnsiTheme="majorHAnsi" w:cs="Calibri"/>
            <w:color w:val="0000FF"/>
            <w:spacing w:val="1"/>
            <w:sz w:val="20"/>
            <w:szCs w:val="20"/>
            <w:u w:val="single" w:color="0000FF"/>
          </w:rPr>
          <w:t>/syst</w:t>
        </w:r>
        <w:r w:rsidRPr="00CA37FC">
          <w:rPr>
            <w:rFonts w:asciiTheme="majorHAnsi" w:eastAsia="Calibri" w:hAnsiTheme="majorHAnsi" w:cs="Calibri"/>
            <w:color w:val="0000FF"/>
            <w:spacing w:val="2"/>
            <w:sz w:val="20"/>
            <w:szCs w:val="20"/>
            <w:u w:val="single" w:color="0000FF"/>
          </w:rPr>
          <w:t>e</w:t>
        </w:r>
        <w:r w:rsidRPr="00CA37FC">
          <w:rPr>
            <w:rFonts w:asciiTheme="majorHAnsi" w:eastAsia="Calibri" w:hAnsiTheme="majorHAnsi" w:cs="Calibri"/>
            <w:color w:val="0000FF"/>
            <w:spacing w:val="3"/>
            <w:sz w:val="20"/>
            <w:szCs w:val="20"/>
            <w:u w:val="single" w:color="0000FF"/>
          </w:rPr>
          <w:t>m</w:t>
        </w:r>
        <w:r w:rsidRPr="00CA37FC">
          <w:rPr>
            <w:rFonts w:asciiTheme="majorHAnsi" w:eastAsia="Calibri" w:hAnsiTheme="majorHAnsi" w:cs="Calibri"/>
            <w:color w:val="0000FF"/>
            <w:spacing w:val="1"/>
            <w:sz w:val="20"/>
            <w:szCs w:val="20"/>
            <w:u w:val="single" w:color="0000FF"/>
          </w:rPr>
          <w:t>/fil</w:t>
        </w:r>
        <w:r w:rsidRPr="00CA37FC">
          <w:rPr>
            <w:rFonts w:asciiTheme="majorHAnsi" w:eastAsia="Calibri" w:hAnsiTheme="majorHAnsi" w:cs="Calibri"/>
            <w:color w:val="0000FF"/>
            <w:spacing w:val="2"/>
            <w:sz w:val="20"/>
            <w:szCs w:val="20"/>
            <w:u w:val="single" w:color="0000FF"/>
          </w:rPr>
          <w:t>e</w:t>
        </w:r>
        <w:r w:rsidRPr="00CA37FC">
          <w:rPr>
            <w:rFonts w:asciiTheme="majorHAnsi" w:eastAsia="Calibri" w:hAnsiTheme="majorHAnsi" w:cs="Calibri"/>
            <w:color w:val="0000FF"/>
            <w:spacing w:val="1"/>
            <w:sz w:val="20"/>
            <w:szCs w:val="20"/>
            <w:u w:val="single" w:color="0000FF"/>
          </w:rPr>
          <w:t>s/corr</w:t>
        </w:r>
        <w:r w:rsidRPr="00CA37FC">
          <w:rPr>
            <w:rFonts w:asciiTheme="majorHAnsi" w:eastAsia="Calibri" w:hAnsiTheme="majorHAnsi" w:cs="Calibri"/>
            <w:color w:val="0000FF"/>
            <w:spacing w:val="2"/>
            <w:sz w:val="20"/>
            <w:szCs w:val="20"/>
            <w:u w:val="single" w:color="0000FF"/>
          </w:rPr>
          <w:t>e</w:t>
        </w:r>
        <w:r w:rsidRPr="00CA37FC">
          <w:rPr>
            <w:rFonts w:asciiTheme="majorHAnsi" w:eastAsia="Calibri" w:hAnsiTheme="majorHAnsi" w:cs="Calibri"/>
            <w:color w:val="0000FF"/>
            <w:spacing w:val="1"/>
            <w:sz w:val="20"/>
            <w:szCs w:val="20"/>
            <w:u w:val="single" w:color="0000FF"/>
          </w:rPr>
          <w:t>s</w:t>
        </w:r>
        <w:r w:rsidRPr="00CA37FC">
          <w:rPr>
            <w:rFonts w:asciiTheme="majorHAnsi" w:eastAsia="Calibri" w:hAnsiTheme="majorHAnsi" w:cs="Calibri"/>
            <w:color w:val="0000FF"/>
            <w:spacing w:val="2"/>
            <w:sz w:val="20"/>
            <w:szCs w:val="20"/>
            <w:u w:val="single" w:color="0000FF"/>
          </w:rPr>
          <w:t>ponden</w:t>
        </w:r>
        <w:r w:rsidRPr="00CA37FC">
          <w:rPr>
            <w:rFonts w:asciiTheme="majorHAnsi" w:eastAsia="Calibri" w:hAnsiTheme="majorHAnsi" w:cs="Calibri"/>
            <w:color w:val="0000FF"/>
            <w:spacing w:val="1"/>
            <w:sz w:val="20"/>
            <w:szCs w:val="20"/>
            <w:u w:val="single" w:color="0000FF"/>
          </w:rPr>
          <w:t>c</w:t>
        </w:r>
        <w:r w:rsidRPr="00CA37FC">
          <w:rPr>
            <w:rFonts w:asciiTheme="majorHAnsi" w:eastAsia="Calibri" w:hAnsiTheme="majorHAnsi" w:cs="Calibri"/>
            <w:color w:val="0000FF"/>
            <w:spacing w:val="2"/>
            <w:sz w:val="20"/>
            <w:szCs w:val="20"/>
            <w:u w:val="single" w:color="0000FF"/>
          </w:rPr>
          <w:t>e</w:t>
        </w:r>
        <w:r w:rsidRPr="00CA37FC">
          <w:rPr>
            <w:rFonts w:asciiTheme="majorHAnsi" w:eastAsia="Calibri" w:hAnsiTheme="majorHAnsi" w:cs="Calibri"/>
            <w:color w:val="0000FF"/>
            <w:spacing w:val="1"/>
            <w:sz w:val="20"/>
            <w:szCs w:val="20"/>
            <w:u w:val="single" w:color="0000FF"/>
          </w:rPr>
          <w:t>/g</w:t>
        </w:r>
        <w:r w:rsidRPr="00CA37FC">
          <w:rPr>
            <w:rFonts w:asciiTheme="majorHAnsi" w:eastAsia="Calibri" w:hAnsiTheme="majorHAnsi" w:cs="Calibri"/>
            <w:color w:val="0000FF"/>
            <w:spacing w:val="2"/>
            <w:sz w:val="20"/>
            <w:szCs w:val="20"/>
            <w:u w:val="single" w:color="0000FF"/>
          </w:rPr>
          <w:t>u</w:t>
        </w:r>
        <w:r w:rsidRPr="00CA37FC">
          <w:rPr>
            <w:rFonts w:asciiTheme="majorHAnsi" w:eastAsia="Calibri" w:hAnsiTheme="majorHAnsi" w:cs="Calibri"/>
            <w:color w:val="0000FF"/>
            <w:spacing w:val="1"/>
            <w:sz w:val="20"/>
            <w:szCs w:val="20"/>
            <w:u w:val="single" w:color="0000FF"/>
          </w:rPr>
          <w:t>rria-t</w:t>
        </w:r>
        <w:r w:rsidRPr="00CA37FC">
          <w:rPr>
            <w:rFonts w:asciiTheme="majorHAnsi" w:eastAsia="Calibri" w:hAnsiTheme="majorHAnsi" w:cs="Calibri"/>
            <w:color w:val="0000FF"/>
            <w:spacing w:val="2"/>
            <w:sz w:val="20"/>
            <w:szCs w:val="20"/>
            <w:u w:val="single" w:color="0000FF"/>
          </w:rPr>
          <w:t>o</w:t>
        </w:r>
        <w:r w:rsidRPr="00CA37FC">
          <w:rPr>
            <w:rFonts w:asciiTheme="majorHAnsi" w:eastAsia="Calibri" w:hAnsiTheme="majorHAnsi" w:cs="Calibri"/>
            <w:color w:val="0000FF"/>
            <w:spacing w:val="1"/>
            <w:sz w:val="20"/>
            <w:szCs w:val="20"/>
            <w:u w:val="single" w:color="0000FF"/>
          </w:rPr>
          <w:t>-c</w:t>
        </w:r>
        <w:r w:rsidRPr="00CA37FC">
          <w:rPr>
            <w:rFonts w:asciiTheme="majorHAnsi" w:eastAsia="Calibri" w:hAnsiTheme="majorHAnsi" w:cs="Calibri"/>
            <w:color w:val="0000FF"/>
            <w:spacing w:val="2"/>
            <w:sz w:val="20"/>
            <w:szCs w:val="20"/>
            <w:u w:val="single" w:color="0000FF"/>
          </w:rPr>
          <w:t>hehade</w:t>
        </w:r>
        <w:r w:rsidRPr="00CA37FC">
          <w:rPr>
            <w:rFonts w:asciiTheme="majorHAnsi" w:eastAsia="Calibri" w:hAnsiTheme="majorHAnsi" w:cs="Calibri"/>
            <w:color w:val="0000FF"/>
            <w:spacing w:val="1"/>
            <w:sz w:val="20"/>
            <w:szCs w:val="20"/>
            <w:u w:val="single" w:color="0000FF"/>
          </w:rPr>
          <w:t>-</w:t>
        </w:r>
        <w:r w:rsidRPr="00CA37FC">
          <w:rPr>
            <w:rFonts w:asciiTheme="majorHAnsi" w:eastAsia="Calibri" w:hAnsiTheme="majorHAnsi" w:cs="Calibri"/>
            <w:color w:val="0000FF"/>
            <w:spacing w:val="2"/>
            <w:sz w:val="20"/>
            <w:szCs w:val="20"/>
            <w:u w:val="single" w:color="0000FF"/>
          </w:rPr>
          <w:t>20</w:t>
        </w:r>
        <w:r w:rsidRPr="00CA37FC">
          <w:rPr>
            <w:rFonts w:asciiTheme="majorHAnsi" w:eastAsia="Calibri" w:hAnsiTheme="majorHAnsi" w:cs="Calibri"/>
            <w:color w:val="0000FF"/>
            <w:spacing w:val="1"/>
            <w:sz w:val="20"/>
            <w:szCs w:val="20"/>
            <w:u w:val="single" w:color="0000FF"/>
          </w:rPr>
          <w:t>j</w:t>
        </w:r>
        <w:r w:rsidRPr="00CA37FC">
          <w:rPr>
            <w:rFonts w:asciiTheme="majorHAnsi" w:eastAsia="Calibri" w:hAnsiTheme="majorHAnsi" w:cs="Calibri"/>
            <w:color w:val="0000FF"/>
            <w:spacing w:val="2"/>
            <w:sz w:val="20"/>
            <w:szCs w:val="20"/>
            <w:u w:val="single" w:color="0000FF"/>
          </w:rPr>
          <w:t>u</w:t>
        </w:r>
        <w:r w:rsidRPr="00CA37FC">
          <w:rPr>
            <w:rFonts w:asciiTheme="majorHAnsi" w:eastAsia="Calibri" w:hAnsiTheme="majorHAnsi" w:cs="Calibri"/>
            <w:color w:val="0000FF"/>
            <w:spacing w:val="1"/>
            <w:sz w:val="20"/>
            <w:szCs w:val="20"/>
            <w:u w:val="single" w:color="0000FF"/>
          </w:rPr>
          <w:t>l</w:t>
        </w:r>
        <w:r w:rsidRPr="00CA37FC">
          <w:rPr>
            <w:rFonts w:asciiTheme="majorHAnsi" w:eastAsia="Calibri" w:hAnsiTheme="majorHAnsi" w:cs="Calibri"/>
            <w:color w:val="0000FF"/>
            <w:spacing w:val="2"/>
            <w:sz w:val="20"/>
            <w:szCs w:val="20"/>
            <w:u w:val="single" w:color="0000FF"/>
          </w:rPr>
          <w:t>15</w:t>
        </w:r>
        <w:r w:rsidRPr="00CA37FC">
          <w:rPr>
            <w:rFonts w:asciiTheme="majorHAnsi" w:eastAsia="Calibri" w:hAnsiTheme="majorHAnsi" w:cs="Calibri"/>
            <w:color w:val="0000FF"/>
            <w:spacing w:val="1"/>
            <w:sz w:val="20"/>
            <w:szCs w:val="20"/>
            <w:u w:val="single" w:color="0000FF"/>
          </w:rPr>
          <w:t>-e</w:t>
        </w:r>
        <w:r w:rsidRPr="00CA37FC">
          <w:rPr>
            <w:rFonts w:asciiTheme="majorHAnsi" w:eastAsia="Calibri" w:hAnsiTheme="majorHAnsi" w:cs="Calibri"/>
            <w:color w:val="0000FF"/>
            <w:spacing w:val="2"/>
            <w:sz w:val="20"/>
            <w:szCs w:val="20"/>
            <w:u w:val="single" w:color="0000FF"/>
          </w:rPr>
          <w:t>n</w:t>
        </w:r>
        <w:r w:rsidRPr="00CA37FC">
          <w:rPr>
            <w:rFonts w:asciiTheme="majorHAnsi" w:eastAsia="Calibri" w:hAnsiTheme="majorHAnsi" w:cs="Calibri"/>
            <w:color w:val="0000FF"/>
            <w:spacing w:val="1"/>
            <w:sz w:val="20"/>
            <w:szCs w:val="20"/>
            <w:u w:val="single" w:color="0000FF"/>
          </w:rPr>
          <w:t>.</w:t>
        </w:r>
        <w:r w:rsidRPr="00CA37FC">
          <w:rPr>
            <w:rFonts w:asciiTheme="majorHAnsi" w:eastAsia="Calibri" w:hAnsiTheme="majorHAnsi" w:cs="Calibri"/>
            <w:color w:val="0000FF"/>
            <w:spacing w:val="2"/>
            <w:sz w:val="20"/>
            <w:szCs w:val="20"/>
            <w:u w:val="single" w:color="0000FF"/>
          </w:rPr>
          <w:t>pd</w:t>
        </w:r>
        <w:r w:rsidRPr="00CA37FC">
          <w:rPr>
            <w:rFonts w:asciiTheme="majorHAnsi" w:eastAsia="Calibri" w:hAnsiTheme="majorHAnsi" w:cs="Calibri"/>
            <w:color w:val="0000FF"/>
            <w:spacing w:val="1"/>
            <w:sz w:val="20"/>
            <w:szCs w:val="20"/>
            <w:u w:val="single" w:color="0000FF"/>
          </w:rPr>
          <w:t>f</w:t>
        </w:r>
      </w:hyperlink>
      <w:r w:rsidRPr="00CA37FC">
        <w:rPr>
          <w:rFonts w:asciiTheme="majorHAnsi" w:eastAsia="Calibri" w:hAnsiTheme="majorHAnsi" w:cs="Calibri"/>
          <w:color w:val="0000FF"/>
          <w:spacing w:val="1"/>
          <w:sz w:val="20"/>
          <w:szCs w:val="20"/>
          <w:u w:val="single" w:color="0000FF"/>
        </w:rPr>
        <w:t>)</w:t>
      </w:r>
      <w:r w:rsidRPr="00CA37FC">
        <w:rPr>
          <w:rFonts w:asciiTheme="majorHAnsi" w:eastAsia="Calibri" w:hAnsiTheme="majorHAnsi" w:cs="Calibri"/>
          <w:color w:val="000000"/>
          <w:spacing w:val="1"/>
          <w:sz w:val="20"/>
          <w:szCs w:val="20"/>
        </w:rPr>
        <w:t xml:space="preserve">; </w:t>
      </w:r>
      <w:r w:rsidRPr="00CA37FC">
        <w:rPr>
          <w:rFonts w:asciiTheme="majorHAnsi" w:eastAsia="Calibri" w:hAnsiTheme="majorHAnsi" w:cs="Calibri"/>
          <w:color w:val="000000"/>
          <w:spacing w:val="2"/>
          <w:sz w:val="20"/>
          <w:szCs w:val="20"/>
        </w:rPr>
        <w:t>and</w:t>
      </w:r>
      <w:r w:rsidRPr="00CA37FC">
        <w:rPr>
          <w:rFonts w:asciiTheme="majorHAnsi" w:eastAsia="Calibri" w:hAnsiTheme="majorHAnsi" w:cs="Calibri"/>
          <w:color w:val="000000"/>
          <w:spacing w:val="11"/>
          <w:sz w:val="20"/>
          <w:szCs w:val="20"/>
        </w:rPr>
        <w:t xml:space="preserve"> </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2"/>
          <w:sz w:val="20"/>
          <w:szCs w:val="20"/>
        </w:rPr>
        <w:t>he</w:t>
      </w:r>
      <w:r w:rsidRPr="00CA37FC">
        <w:rPr>
          <w:rFonts w:asciiTheme="majorHAnsi" w:eastAsia="Calibri" w:hAnsiTheme="majorHAnsi" w:cs="Calibri"/>
          <w:color w:val="000000"/>
          <w:spacing w:val="11"/>
          <w:sz w:val="20"/>
          <w:szCs w:val="20"/>
        </w:rPr>
        <w:t xml:space="preserve"> </w:t>
      </w:r>
      <w:r w:rsidRPr="00CA37FC">
        <w:rPr>
          <w:rFonts w:asciiTheme="majorHAnsi" w:eastAsia="Calibri" w:hAnsiTheme="majorHAnsi" w:cs="Calibri"/>
          <w:color w:val="000000"/>
          <w:spacing w:val="3"/>
          <w:sz w:val="20"/>
          <w:szCs w:val="20"/>
        </w:rPr>
        <w:t>m</w:t>
      </w:r>
      <w:r w:rsidRPr="00CA37FC">
        <w:rPr>
          <w:rFonts w:asciiTheme="majorHAnsi" w:eastAsia="Calibri" w:hAnsiTheme="majorHAnsi" w:cs="Calibri"/>
          <w:color w:val="000000"/>
          <w:spacing w:val="2"/>
          <w:sz w:val="20"/>
          <w:szCs w:val="20"/>
        </w:rPr>
        <w:t>o</w:t>
      </w:r>
      <w:r w:rsidRPr="00CA37FC">
        <w:rPr>
          <w:rFonts w:asciiTheme="majorHAnsi" w:eastAsia="Calibri" w:hAnsiTheme="majorHAnsi" w:cs="Calibri"/>
          <w:color w:val="000000"/>
          <w:spacing w:val="1"/>
          <w:sz w:val="20"/>
          <w:szCs w:val="20"/>
        </w:rPr>
        <w:t>st r</w:t>
      </w:r>
      <w:r w:rsidRPr="00CA37FC">
        <w:rPr>
          <w:rFonts w:asciiTheme="majorHAnsi" w:eastAsia="Calibri" w:hAnsiTheme="majorHAnsi" w:cs="Calibri"/>
          <w:color w:val="000000"/>
          <w:spacing w:val="2"/>
          <w:sz w:val="20"/>
          <w:szCs w:val="20"/>
        </w:rPr>
        <w:t>e</w:t>
      </w:r>
      <w:r w:rsidRPr="00CA37FC">
        <w:rPr>
          <w:rFonts w:asciiTheme="majorHAnsi" w:eastAsia="Calibri" w:hAnsiTheme="majorHAnsi" w:cs="Calibri"/>
          <w:color w:val="000000"/>
          <w:spacing w:val="1"/>
          <w:sz w:val="20"/>
          <w:szCs w:val="20"/>
        </w:rPr>
        <w:t>c</w:t>
      </w:r>
      <w:r w:rsidRPr="00CA37FC">
        <w:rPr>
          <w:rFonts w:asciiTheme="majorHAnsi" w:eastAsia="Calibri" w:hAnsiTheme="majorHAnsi" w:cs="Calibri"/>
          <w:color w:val="000000"/>
          <w:spacing w:val="2"/>
          <w:sz w:val="20"/>
          <w:szCs w:val="20"/>
        </w:rPr>
        <w:t>en</w:t>
      </w:r>
      <w:r w:rsidRPr="00CA37FC">
        <w:rPr>
          <w:rFonts w:asciiTheme="majorHAnsi" w:eastAsia="Calibri" w:hAnsiTheme="majorHAnsi" w:cs="Calibri"/>
          <w:color w:val="000000"/>
          <w:spacing w:val="1"/>
          <w:sz w:val="20"/>
          <w:szCs w:val="20"/>
        </w:rPr>
        <w:t>t</w:t>
      </w:r>
      <w:r w:rsidRPr="00CA37FC">
        <w:rPr>
          <w:rFonts w:asciiTheme="majorHAnsi" w:eastAsia="Calibri" w:hAnsiTheme="majorHAnsi" w:cs="Calibri"/>
          <w:color w:val="000000"/>
          <w:spacing w:val="17"/>
          <w:sz w:val="20"/>
          <w:szCs w:val="20"/>
        </w:rPr>
        <w:t xml:space="preserve"> </w:t>
      </w:r>
      <w:r w:rsidRPr="00CA37FC">
        <w:rPr>
          <w:rFonts w:asciiTheme="majorHAnsi" w:eastAsia="Calibri" w:hAnsiTheme="majorHAnsi" w:cs="Calibri"/>
          <w:color w:val="000000"/>
          <w:spacing w:val="2"/>
          <w:sz w:val="20"/>
          <w:szCs w:val="20"/>
        </w:rPr>
        <w:t>GAC</w:t>
      </w:r>
      <w:r w:rsidRPr="00CA37FC">
        <w:rPr>
          <w:rFonts w:asciiTheme="majorHAnsi" w:eastAsia="Calibri" w:hAnsiTheme="majorHAnsi" w:cs="Calibri"/>
          <w:color w:val="000000"/>
          <w:spacing w:val="12"/>
          <w:sz w:val="20"/>
          <w:szCs w:val="20"/>
        </w:rPr>
        <w:t xml:space="preserve"> </w:t>
      </w:r>
      <w:r w:rsidRPr="00CA37FC">
        <w:rPr>
          <w:rFonts w:asciiTheme="majorHAnsi" w:eastAsia="Calibri" w:hAnsiTheme="majorHAnsi" w:cs="Calibri"/>
          <w:color w:val="000000"/>
          <w:spacing w:val="2"/>
          <w:sz w:val="20"/>
          <w:szCs w:val="20"/>
        </w:rPr>
        <w:t>Com</w:t>
      </w:r>
      <w:r w:rsidRPr="00CA37FC">
        <w:rPr>
          <w:rFonts w:asciiTheme="majorHAnsi" w:eastAsia="Calibri" w:hAnsiTheme="majorHAnsi" w:cs="Calibri"/>
          <w:color w:val="000000"/>
          <w:spacing w:val="3"/>
          <w:sz w:val="20"/>
          <w:szCs w:val="20"/>
        </w:rPr>
        <w:t>m</w:t>
      </w:r>
      <w:r w:rsidRPr="00CA37FC">
        <w:rPr>
          <w:rFonts w:asciiTheme="majorHAnsi" w:eastAsia="Calibri" w:hAnsiTheme="majorHAnsi" w:cs="Calibri"/>
          <w:color w:val="000000"/>
          <w:spacing w:val="2"/>
          <w:sz w:val="20"/>
          <w:szCs w:val="20"/>
        </w:rPr>
        <w:t>un</w:t>
      </w:r>
      <w:r w:rsidRPr="00CA37FC">
        <w:rPr>
          <w:rFonts w:asciiTheme="majorHAnsi" w:eastAsia="Calibri" w:hAnsiTheme="majorHAnsi" w:cs="Calibri"/>
          <w:color w:val="000000"/>
          <w:spacing w:val="1"/>
          <w:sz w:val="20"/>
          <w:szCs w:val="20"/>
        </w:rPr>
        <w:t>i</w:t>
      </w:r>
      <w:r w:rsidRPr="00CA37FC">
        <w:rPr>
          <w:rFonts w:asciiTheme="majorHAnsi" w:eastAsia="Calibri" w:hAnsiTheme="majorHAnsi" w:cs="Calibri"/>
          <w:color w:val="000000"/>
          <w:spacing w:val="2"/>
          <w:sz w:val="20"/>
          <w:szCs w:val="20"/>
        </w:rPr>
        <w:t>qu</w:t>
      </w:r>
      <w:r w:rsidRPr="00CA37FC">
        <w:rPr>
          <w:rFonts w:asciiTheme="majorHAnsi" w:eastAsia="Calibri" w:hAnsiTheme="majorHAnsi" w:cs="Calibri"/>
          <w:color w:val="000000"/>
          <w:spacing w:val="1"/>
          <w:sz w:val="20"/>
          <w:szCs w:val="20"/>
        </w:rPr>
        <w:t>e</w:t>
      </w:r>
      <w:r w:rsidRPr="00CA37FC">
        <w:rPr>
          <w:rFonts w:asciiTheme="majorHAnsi" w:eastAsia="Calibri" w:hAnsiTheme="majorHAnsi" w:cs="Calibri"/>
          <w:color w:val="000000"/>
          <w:spacing w:val="34"/>
          <w:sz w:val="20"/>
          <w:szCs w:val="20"/>
        </w:rPr>
        <w:t xml:space="preserve"> </w:t>
      </w:r>
      <w:r w:rsidRPr="00CA37FC">
        <w:rPr>
          <w:rFonts w:asciiTheme="majorHAnsi" w:eastAsia="Calibri" w:hAnsiTheme="majorHAnsi" w:cs="Calibri"/>
          <w:color w:val="000000"/>
          <w:spacing w:val="1"/>
          <w:sz w:val="20"/>
          <w:szCs w:val="20"/>
        </w:rPr>
        <w:t>fr</w:t>
      </w:r>
      <w:r w:rsidRPr="00CA37FC">
        <w:rPr>
          <w:rFonts w:asciiTheme="majorHAnsi" w:eastAsia="Calibri" w:hAnsiTheme="majorHAnsi" w:cs="Calibri"/>
          <w:color w:val="000000"/>
          <w:spacing w:val="2"/>
          <w:sz w:val="20"/>
          <w:szCs w:val="20"/>
        </w:rPr>
        <w:t>o</w:t>
      </w:r>
      <w:r w:rsidRPr="00CA37FC">
        <w:rPr>
          <w:rFonts w:asciiTheme="majorHAnsi" w:eastAsia="Calibri" w:hAnsiTheme="majorHAnsi" w:cs="Calibri"/>
          <w:color w:val="000000"/>
          <w:spacing w:val="3"/>
          <w:sz w:val="20"/>
          <w:szCs w:val="20"/>
        </w:rPr>
        <w:t>m</w:t>
      </w:r>
      <w:r w:rsidRPr="00CA37FC">
        <w:rPr>
          <w:rFonts w:asciiTheme="majorHAnsi" w:eastAsia="Calibri" w:hAnsiTheme="majorHAnsi" w:cs="Calibri"/>
          <w:color w:val="000000"/>
          <w:spacing w:val="14"/>
          <w:sz w:val="20"/>
          <w:szCs w:val="20"/>
        </w:rPr>
        <w:t xml:space="preserve"> </w:t>
      </w:r>
      <w:r w:rsidRPr="00CA37FC">
        <w:rPr>
          <w:rFonts w:asciiTheme="majorHAnsi" w:eastAsia="Calibri" w:hAnsiTheme="majorHAnsi" w:cs="Calibri"/>
          <w:color w:val="000000"/>
          <w:spacing w:val="1"/>
          <w:sz w:val="20"/>
          <w:szCs w:val="20"/>
        </w:rPr>
        <w:t>I</w:t>
      </w:r>
      <w:r w:rsidRPr="00CA37FC">
        <w:rPr>
          <w:rFonts w:asciiTheme="majorHAnsi" w:eastAsia="Calibri" w:hAnsiTheme="majorHAnsi" w:cs="Calibri"/>
          <w:color w:val="000000"/>
          <w:spacing w:val="2"/>
          <w:sz w:val="20"/>
          <w:szCs w:val="20"/>
        </w:rPr>
        <w:t>CANN56</w:t>
      </w:r>
      <w:r w:rsidRPr="00CA37FC">
        <w:rPr>
          <w:rFonts w:asciiTheme="majorHAnsi" w:eastAsia="Calibri" w:hAnsiTheme="majorHAnsi" w:cs="Calibri"/>
          <w:color w:val="000000"/>
          <w:spacing w:val="23"/>
          <w:sz w:val="20"/>
          <w:szCs w:val="20"/>
        </w:rPr>
        <w:t xml:space="preserve"> </w:t>
      </w:r>
      <w:r w:rsidRPr="00CA37FC">
        <w:rPr>
          <w:rFonts w:asciiTheme="majorHAnsi" w:eastAsia="Calibri" w:hAnsiTheme="majorHAnsi" w:cs="Calibri"/>
          <w:color w:val="000000"/>
          <w:spacing w:val="2"/>
          <w:sz w:val="20"/>
          <w:szCs w:val="20"/>
        </w:rPr>
        <w:t>He</w:t>
      </w:r>
      <w:r w:rsidRPr="00CA37FC">
        <w:rPr>
          <w:rFonts w:asciiTheme="majorHAnsi" w:eastAsia="Calibri" w:hAnsiTheme="majorHAnsi" w:cs="Calibri"/>
          <w:color w:val="000000"/>
          <w:spacing w:val="1"/>
          <w:sz w:val="20"/>
          <w:szCs w:val="20"/>
        </w:rPr>
        <w:t>lsi</w:t>
      </w:r>
      <w:r w:rsidRPr="00CA37FC">
        <w:rPr>
          <w:rFonts w:asciiTheme="majorHAnsi" w:eastAsia="Calibri" w:hAnsiTheme="majorHAnsi" w:cs="Calibri"/>
          <w:color w:val="000000"/>
          <w:spacing w:val="2"/>
          <w:sz w:val="20"/>
          <w:szCs w:val="20"/>
        </w:rPr>
        <w:t>nk</w:t>
      </w:r>
      <w:r w:rsidRPr="00CA37FC">
        <w:rPr>
          <w:rFonts w:asciiTheme="majorHAnsi" w:eastAsia="Calibri" w:hAnsiTheme="majorHAnsi" w:cs="Calibri"/>
          <w:color w:val="000000"/>
          <w:spacing w:val="1"/>
          <w:sz w:val="20"/>
          <w:szCs w:val="20"/>
        </w:rPr>
        <w:t>i</w:t>
      </w:r>
      <w:r w:rsidRPr="00CA37FC">
        <w:rPr>
          <w:rFonts w:asciiTheme="majorHAnsi" w:eastAsia="Calibri" w:hAnsiTheme="majorHAnsi" w:cs="Calibri"/>
          <w:color w:val="000000"/>
          <w:spacing w:val="20"/>
          <w:sz w:val="20"/>
          <w:szCs w:val="20"/>
        </w:rPr>
        <w:t xml:space="preserve"> </w:t>
      </w:r>
      <w:r w:rsidRPr="00CA37FC">
        <w:rPr>
          <w:rFonts w:asciiTheme="majorHAnsi" w:eastAsia="Calibri" w:hAnsiTheme="majorHAnsi" w:cs="Calibri"/>
          <w:color w:val="000000"/>
          <w:spacing w:val="1"/>
          <w:sz w:val="20"/>
          <w:szCs w:val="20"/>
        </w:rPr>
        <w:t>(J</w:t>
      </w:r>
      <w:r w:rsidRPr="00CA37FC">
        <w:rPr>
          <w:rFonts w:asciiTheme="majorHAnsi" w:eastAsia="Calibri" w:hAnsiTheme="majorHAnsi" w:cs="Calibri"/>
          <w:color w:val="000000"/>
          <w:spacing w:val="2"/>
          <w:sz w:val="20"/>
          <w:szCs w:val="20"/>
        </w:rPr>
        <w:t>une</w:t>
      </w:r>
      <w:r w:rsidRPr="00CA37FC">
        <w:rPr>
          <w:rFonts w:asciiTheme="majorHAnsi" w:eastAsia="Calibri" w:hAnsiTheme="majorHAnsi" w:cs="Calibri"/>
          <w:color w:val="000000"/>
          <w:spacing w:val="15"/>
          <w:sz w:val="20"/>
          <w:szCs w:val="20"/>
        </w:rPr>
        <w:t xml:space="preserve"> </w:t>
      </w:r>
      <w:r w:rsidRPr="00CA37FC">
        <w:rPr>
          <w:rFonts w:asciiTheme="majorHAnsi" w:eastAsia="Calibri" w:hAnsiTheme="majorHAnsi" w:cs="Calibri"/>
          <w:color w:val="000000"/>
          <w:spacing w:val="2"/>
          <w:sz w:val="20"/>
          <w:szCs w:val="20"/>
        </w:rPr>
        <w:t>2016</w:t>
      </w:r>
      <w:r w:rsidRPr="00CA37FC">
        <w:rPr>
          <w:rFonts w:asciiTheme="majorHAnsi" w:eastAsia="Calibri" w:hAnsiTheme="majorHAnsi" w:cs="Calibri"/>
          <w:color w:val="000000"/>
          <w:spacing w:val="1"/>
          <w:sz w:val="20"/>
          <w:szCs w:val="20"/>
        </w:rPr>
        <w:t>)</w:t>
      </w:r>
      <w:r w:rsidRPr="00CA37FC">
        <w:rPr>
          <w:rFonts w:asciiTheme="majorHAnsi" w:eastAsia="Calibri" w:hAnsiTheme="majorHAnsi" w:cs="Calibri"/>
          <w:color w:val="000000"/>
          <w:sz w:val="20"/>
          <w:szCs w:val="20"/>
        </w:rPr>
        <w:t xml:space="preserve"> </w:t>
      </w:r>
      <w:r w:rsidRPr="00CA37FC">
        <w:rPr>
          <w:rFonts w:asciiTheme="majorHAnsi" w:eastAsia="Calibri" w:hAnsiTheme="majorHAnsi" w:cs="Calibri"/>
          <w:color w:val="000000"/>
          <w:spacing w:val="1"/>
          <w:sz w:val="20"/>
          <w:szCs w:val="20"/>
        </w:rPr>
        <w:t>(</w:t>
      </w:r>
      <w:hyperlink r:id="rId94" w:history="1">
        <w:r w:rsidRPr="00CA37FC">
          <w:rPr>
            <w:rStyle w:val="Hyperlink"/>
            <w:rFonts w:asciiTheme="majorHAnsi" w:eastAsia="Calibri" w:hAnsiTheme="majorHAnsi" w:cs="Calibri"/>
            <w:spacing w:val="1"/>
            <w:sz w:val="20"/>
            <w:szCs w:val="20"/>
          </w:rPr>
          <w:t>https://gacweb.icann.org/download/attachments/27132037/20160630_GAC ICANN 56 Comm unique_FINAL %5B1%5D.pdf?version=1&amp;modificationDate=1469016353728&amp;api=v2</w:t>
        </w:r>
      </w:hyperlink>
      <w:r w:rsidRPr="00CA37FC">
        <w:rPr>
          <w:rFonts w:asciiTheme="majorHAnsi" w:eastAsia="Calibri" w:hAnsiTheme="majorHAnsi" w:cs="Calibri"/>
          <w:color w:val="0000FF"/>
          <w:spacing w:val="2"/>
          <w:sz w:val="20"/>
          <w:szCs w:val="20"/>
          <w:u w:val="single" w:color="0000FF"/>
        </w:rPr>
        <w:t>)</w:t>
      </w:r>
      <w:r w:rsidRPr="00CA37FC">
        <w:rPr>
          <w:rFonts w:asciiTheme="majorHAnsi" w:eastAsia="Cambria" w:hAnsiTheme="majorHAnsi" w:cs="Cambria"/>
          <w:color w:val="000000"/>
          <w:spacing w:val="1"/>
          <w:sz w:val="20"/>
          <w:szCs w:val="20"/>
        </w:rPr>
        <w:t>.</w:t>
      </w:r>
      <w:r>
        <w:rPr>
          <w:rFonts w:asciiTheme="majorHAnsi" w:eastAsia="Cambria" w:hAnsiTheme="majorHAnsi" w:cs="Cambria"/>
          <w:color w:val="000000"/>
          <w:spacing w:val="1"/>
          <w:sz w:val="20"/>
          <w:szCs w:val="20"/>
        </w:rPr>
        <w:t xml:space="preserve"> </w:t>
      </w:r>
    </w:p>
  </w:footnote>
  <w:footnote w:id="86">
    <w:p w14:paraId="572EB88D" w14:textId="77777777" w:rsidR="00B35C19" w:rsidRPr="00C85FB3" w:rsidRDefault="00B35C19" w:rsidP="00A95631">
      <w:pPr>
        <w:pStyle w:val="FootnoteText"/>
        <w:rPr>
          <w:rFonts w:asciiTheme="minorHAnsi" w:hAnsiTheme="minorHAnsi"/>
          <w:szCs w:val="20"/>
        </w:rPr>
      </w:pPr>
      <w:r w:rsidRPr="00760B7A">
        <w:rPr>
          <w:rStyle w:val="FootnoteReference"/>
          <w:rFonts w:asciiTheme="majorHAnsi" w:hAnsiTheme="majorHAnsi"/>
          <w:szCs w:val="20"/>
        </w:rPr>
        <w:footnoteRef/>
      </w:r>
      <w:r w:rsidRPr="00760B7A">
        <w:rPr>
          <w:rFonts w:asciiTheme="majorHAnsi" w:hAnsiTheme="majorHAnsi"/>
          <w:szCs w:val="20"/>
        </w:rPr>
        <w:t xml:space="preserve"> Note that, as a result of the TRIPS Agreement which came into effect in January 1995, the obligations for States party to the Paris Convention also became applicable to any State that becomes a member of the World Trade Organization, regardless of whether that State also signed up to the Paris Convention individually.</w:t>
      </w:r>
    </w:p>
  </w:footnote>
  <w:footnote w:id="87">
    <w:p w14:paraId="366AE246" w14:textId="77777777" w:rsidR="00B35C19" w:rsidRPr="00760B7A" w:rsidRDefault="00B35C19" w:rsidP="00A95631">
      <w:pPr>
        <w:pStyle w:val="FootnoteText"/>
        <w:rPr>
          <w:rFonts w:asciiTheme="majorHAnsi" w:hAnsiTheme="majorHAnsi"/>
          <w:szCs w:val="20"/>
        </w:rPr>
      </w:pPr>
      <w:r w:rsidRPr="00760B7A">
        <w:rPr>
          <w:rStyle w:val="FootnoteReference"/>
          <w:rFonts w:asciiTheme="majorHAnsi" w:hAnsiTheme="majorHAnsi"/>
          <w:szCs w:val="20"/>
        </w:rPr>
        <w:footnoteRef/>
      </w:r>
      <w:r w:rsidRPr="00760B7A">
        <w:rPr>
          <w:rFonts w:asciiTheme="majorHAnsi" w:hAnsiTheme="majorHAnsi"/>
          <w:szCs w:val="20"/>
        </w:rPr>
        <w:t xml:space="preserve"> See </w:t>
      </w:r>
      <w:hyperlink r:id="rId95" w:history="1">
        <w:r w:rsidRPr="00760B7A">
          <w:rPr>
            <w:rStyle w:val="Hyperlink"/>
            <w:rFonts w:asciiTheme="majorHAnsi" w:hAnsiTheme="majorHAnsi"/>
            <w:szCs w:val="20"/>
          </w:rPr>
          <w:t>http://www.wipo.int/article6ter/en/communication.html</w:t>
        </w:r>
      </w:hyperlink>
      <w:r w:rsidRPr="00760B7A">
        <w:rPr>
          <w:rFonts w:asciiTheme="majorHAnsi" w:hAnsiTheme="majorHAnsi"/>
          <w:szCs w:val="20"/>
        </w:rPr>
        <w:t xml:space="preserve"> for a description of the communications procedure, and </w:t>
      </w:r>
      <w:hyperlink r:id="rId96" w:history="1">
        <w:r w:rsidRPr="00760B7A">
          <w:rPr>
            <w:rStyle w:val="Hyperlink"/>
            <w:rFonts w:asciiTheme="majorHAnsi" w:hAnsiTheme="majorHAnsi"/>
            <w:szCs w:val="20"/>
          </w:rPr>
          <w:t>http://www.wipo.int/article6ter/en/general_info.html</w:t>
        </w:r>
      </w:hyperlink>
      <w:r w:rsidRPr="00760B7A">
        <w:rPr>
          <w:rFonts w:asciiTheme="majorHAnsi" w:hAnsiTheme="majorHAnsi"/>
          <w:szCs w:val="20"/>
        </w:rPr>
        <w:t xml:space="preserve"> for general information about Article 6</w:t>
      </w:r>
      <w:r w:rsidRPr="00760B7A">
        <w:rPr>
          <w:rFonts w:asciiTheme="majorHAnsi" w:hAnsiTheme="majorHAnsi"/>
          <w:i/>
          <w:szCs w:val="20"/>
        </w:rPr>
        <w:t>ter.</w:t>
      </w:r>
    </w:p>
  </w:footnote>
  <w:footnote w:id="88">
    <w:p w14:paraId="3D77643B" w14:textId="77777777" w:rsidR="00B35C19" w:rsidRPr="00760B7A" w:rsidRDefault="00B35C19" w:rsidP="00A95631">
      <w:pPr>
        <w:pStyle w:val="FootnoteText"/>
        <w:rPr>
          <w:rFonts w:asciiTheme="majorHAnsi" w:hAnsiTheme="majorHAnsi"/>
          <w:szCs w:val="20"/>
        </w:rPr>
      </w:pPr>
      <w:r w:rsidRPr="00760B7A">
        <w:rPr>
          <w:rStyle w:val="FootnoteReference"/>
          <w:rFonts w:asciiTheme="majorHAnsi" w:hAnsiTheme="majorHAnsi"/>
          <w:szCs w:val="20"/>
        </w:rPr>
        <w:footnoteRef/>
      </w:r>
      <w:r w:rsidRPr="00760B7A">
        <w:rPr>
          <w:rFonts w:asciiTheme="majorHAnsi" w:hAnsiTheme="majorHAnsi"/>
          <w:szCs w:val="20"/>
        </w:rPr>
        <w:t xml:space="preserve"> See</w:t>
      </w:r>
      <w:hyperlink r:id="rId97">
        <w:r w:rsidRPr="00760B7A">
          <w:rPr>
            <w:rFonts w:asciiTheme="majorHAnsi" w:hAnsiTheme="majorHAnsi"/>
            <w:szCs w:val="20"/>
          </w:rPr>
          <w:t xml:space="preserve"> </w:t>
        </w:r>
      </w:hyperlink>
      <w:hyperlink r:id="rId98">
        <w:r w:rsidRPr="00760B7A">
          <w:rPr>
            <w:rFonts w:asciiTheme="majorHAnsi" w:hAnsiTheme="majorHAnsi"/>
            <w:color w:val="1155CC"/>
            <w:szCs w:val="20"/>
            <w:u w:val="single"/>
          </w:rPr>
          <w:t>http://www.wipo.int/article6ter/en/communication.html</w:t>
        </w:r>
      </w:hyperlink>
      <w:r w:rsidRPr="00760B7A">
        <w:rPr>
          <w:rFonts w:asciiTheme="majorHAnsi" w:hAnsiTheme="majorHAnsi"/>
          <w:szCs w:val="20"/>
        </w:rPr>
        <w:t>. The specific process for IGOs is also detailed by WIPO at</w:t>
      </w:r>
      <w:hyperlink r:id="rId99">
        <w:r w:rsidRPr="00760B7A">
          <w:rPr>
            <w:rFonts w:asciiTheme="majorHAnsi" w:hAnsiTheme="majorHAnsi"/>
            <w:szCs w:val="20"/>
          </w:rPr>
          <w:t xml:space="preserve"> </w:t>
        </w:r>
      </w:hyperlink>
      <w:hyperlink r:id="rId100">
        <w:r w:rsidRPr="00760B7A">
          <w:rPr>
            <w:rFonts w:asciiTheme="majorHAnsi" w:hAnsiTheme="majorHAnsi"/>
            <w:color w:val="1155CC"/>
            <w:szCs w:val="20"/>
            <w:u w:val="single"/>
          </w:rPr>
          <w:t>http://www.wipo.int/article6ter/en/igos.html</w:t>
        </w:r>
      </w:hyperlink>
      <w:r w:rsidRPr="00760B7A">
        <w:rPr>
          <w:rFonts w:asciiTheme="majorHAnsi" w:hAnsiTheme="majorHAnsi"/>
          <w:szCs w:val="20"/>
        </w:rPr>
        <w:t>.</w:t>
      </w:r>
    </w:p>
  </w:footnote>
  <w:footnote w:id="89">
    <w:p w14:paraId="284D0C3E" w14:textId="77777777" w:rsidR="00B35C19" w:rsidRPr="00C85FB3" w:rsidRDefault="00B35C19" w:rsidP="00A95631">
      <w:pPr>
        <w:pStyle w:val="FootnoteText"/>
        <w:rPr>
          <w:rFonts w:asciiTheme="minorHAnsi" w:hAnsiTheme="minorHAnsi"/>
          <w:szCs w:val="20"/>
        </w:rPr>
      </w:pPr>
      <w:r w:rsidRPr="00760B7A">
        <w:rPr>
          <w:rStyle w:val="FootnoteReference"/>
          <w:rFonts w:asciiTheme="majorHAnsi" w:hAnsiTheme="majorHAnsi"/>
          <w:szCs w:val="20"/>
        </w:rPr>
        <w:footnoteRef/>
      </w:r>
      <w:r w:rsidRPr="00760B7A">
        <w:rPr>
          <w:rFonts w:asciiTheme="majorHAnsi" w:hAnsiTheme="majorHAnsi"/>
          <w:szCs w:val="20"/>
        </w:rPr>
        <w:t xml:space="preserve"> See, e.g., Para 1.1, </w:t>
      </w:r>
      <w:r w:rsidRPr="00760B7A">
        <w:rPr>
          <w:rFonts w:asciiTheme="majorHAnsi" w:hAnsiTheme="majorHAnsi"/>
          <w:i/>
          <w:szCs w:val="20"/>
        </w:rPr>
        <w:t>WIPO Overview of WIPO Panel Views on Selected UDRP Questions, Second Edition</w:t>
      </w:r>
      <w:r>
        <w:rPr>
          <w:rFonts w:asciiTheme="majorHAnsi" w:hAnsiTheme="majorHAnsi"/>
          <w:szCs w:val="20"/>
        </w:rPr>
        <w:t xml:space="preserve"> (WIPO Overview 2.0</w:t>
      </w:r>
      <w:r w:rsidRPr="00760B7A">
        <w:rPr>
          <w:rFonts w:asciiTheme="majorHAnsi" w:hAnsiTheme="majorHAnsi"/>
          <w:szCs w:val="20"/>
        </w:rPr>
        <w:t>), World Intellectual Property Organization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F316D" w14:textId="4E410EBF" w:rsidR="00B35C19" w:rsidRPr="007B7451" w:rsidRDefault="00B35C19" w:rsidP="00A85F66">
    <w:pPr>
      <w:tabs>
        <w:tab w:val="center" w:pos="7800"/>
      </w:tabs>
    </w:pPr>
    <w:r>
      <w:rPr>
        <w:noProof/>
      </w:rPr>
      <mc:AlternateContent>
        <mc:Choice Requires="wps">
          <w:drawing>
            <wp:anchor distT="0" distB="0" distL="114300" distR="114300" simplePos="0" relativeHeight="251660288" behindDoc="0" locked="0" layoutInCell="1" allowOverlap="1" wp14:anchorId="081FDFBE" wp14:editId="49D73CE9">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F4E3B17"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" strokecolor="#1768b1" strokeweight="2pt"/>
          </w:pict>
        </mc:Fallback>
      </mc:AlternateContent>
    </w:r>
    <w:r>
      <w:rPr>
        <w:noProof/>
      </w:rPr>
      <mc:AlternateContent>
        <mc:Choice Requires="wps">
          <w:drawing>
            <wp:anchor distT="4294967295" distB="4294967295" distL="114300" distR="114300" simplePos="0" relativeHeight="251659264" behindDoc="0" locked="0" layoutInCell="1" allowOverlap="1" wp14:anchorId="61489C05" wp14:editId="399662CE">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7DF0B06"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" strokecolor="#0a3251" strokeweight="2pt">
              <o:lock v:ext="edit" shapetype="f"/>
            </v:line>
          </w:pict>
        </mc:Fallback>
      </mc:AlternateContent>
    </w:r>
    <w:r>
      <w:t>IGO-INGO Access to CRP Mechanisms Initial Report</w:t>
    </w:r>
    <w:r>
      <w:tab/>
      <w:t xml:space="preserve">Date: </w:t>
    </w:r>
    <w:r>
      <w:fldChar w:fldCharType="begin"/>
    </w:r>
    <w:r>
      <w:instrText xml:space="preserve"> TIME \@ "d MMMM yyyy" </w:instrText>
    </w:r>
    <w:r>
      <w:fldChar w:fldCharType="separate"/>
    </w:r>
    <w:r>
      <w:rPr>
        <w:noProof/>
      </w:rPr>
      <w:t>6 July 2018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406E7" w14:textId="6AE9657F" w:rsidR="00B35C19" w:rsidRPr="007B7451" w:rsidRDefault="00B35C19" w:rsidP="000B7FAB">
    <w:pPr>
      <w:tabs>
        <w:tab w:val="center" w:pos="7800"/>
      </w:tabs>
    </w:pPr>
    <w:r>
      <w:rPr>
        <w:noProof/>
      </w:rPr>
      <mc:AlternateContent>
        <mc:Choice Requires="wps">
          <w:drawing>
            <wp:anchor distT="0" distB="0" distL="114300" distR="114300" simplePos="0" relativeHeight="251777024" behindDoc="0" locked="0" layoutInCell="1" allowOverlap="1" wp14:anchorId="0C357C25" wp14:editId="7AE851CF">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6413201"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" strokecolor="#1768b1" strokeweight="2pt"/>
          </w:pict>
        </mc:Fallback>
      </mc:AlternateContent>
    </w:r>
    <w:r>
      <w:rPr>
        <w:noProof/>
      </w:rPr>
      <mc:AlternateContent>
        <mc:Choice Requires="wps">
          <w:drawing>
            <wp:anchor distT="4294967295" distB="4294967295" distL="114300" distR="114300" simplePos="0" relativeHeight="251776000" behindDoc="0" locked="0" layoutInCell="1" allowOverlap="1" wp14:anchorId="3D975F25" wp14:editId="7329EC7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8AC1863"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&#13;&#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r>
      <w:rPr>
        <w:noProof/>
      </w:rPr>
      <w:t>6 July 2018</w:t>
    </w:r>
    <w:r>
      <w:fldChar w:fldCharType="end"/>
    </w:r>
  </w:p>
  <w:p w14:paraId="0DB9C288" w14:textId="77777777" w:rsidR="00B35C19" w:rsidRDefault="00B35C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000C8" w14:textId="5A44D867" w:rsidR="00B35C19" w:rsidRDefault="00B35C19">
    <w:pPr>
      <w:spacing w:line="200" w:lineRule="exact"/>
    </w:pPr>
    <w:r>
      <w:rPr>
        <w:noProof/>
      </w:rPr>
      <mc:AlternateContent>
        <mc:Choice Requires="wps">
          <w:drawing>
            <wp:anchor distT="0" distB="0" distL="114300" distR="114300" simplePos="0" relativeHeight="251780096" behindDoc="1" locked="0" layoutInCell="1" allowOverlap="1" wp14:anchorId="75E4951B" wp14:editId="01A60CC7">
              <wp:simplePos x="0" y="0"/>
              <wp:positionH relativeFrom="page">
                <wp:posOffset>1132840</wp:posOffset>
              </wp:positionH>
              <wp:positionV relativeFrom="page">
                <wp:posOffset>466725</wp:posOffset>
              </wp:positionV>
              <wp:extent cx="58420" cy="357505"/>
              <wp:effectExtent l="2540" t="0" r="2540" b="127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C5084" w14:textId="77777777" w:rsidR="00B35C19" w:rsidRDefault="00B35C19">
                          <w:pPr>
                            <w:spacing w:line="260" w:lineRule="exact"/>
                            <w:ind w:left="20" w:right="-36"/>
                            <w:rPr>
                              <w:rFonts w:ascii="Cambria" w:eastAsia="Cambria" w:hAnsi="Cambria" w:cs="Cambria"/>
                            </w:rPr>
                          </w:pPr>
                          <w:r>
                            <w:rPr>
                              <w:rFonts w:ascii="Cambria" w:eastAsia="Cambria" w:hAnsi="Cambria" w:cs="Cambria"/>
                            </w:rPr>
                            <w:t xml:space="preserve"> </w:t>
                          </w:r>
                        </w:p>
                        <w:p w14:paraId="09E9AA9A" w14:textId="77777777" w:rsidR="00B35C19" w:rsidRDefault="00B35C19">
                          <w:pPr>
                            <w:spacing w:before="2"/>
                            <w:ind w:left="20" w:right="-36"/>
                            <w:rPr>
                              <w:rFonts w:ascii="Cambria" w:eastAsia="Cambria" w:hAnsi="Cambria" w:cs="Cambria"/>
                            </w:rPr>
                          </w:pPr>
                          <w:r>
                            <w:rPr>
                              <w:rFonts w:ascii="Cambria" w:eastAsia="Cambria" w:hAnsi="Cambria" w:cs="Cambri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E4951B" id="_x0000_t202" coordsize="21600,21600" o:spt="202" path="m,l,21600r21600,l21600,xe">
              <v:stroke joinstyle="miter"/>
              <v:path gradientshapeok="t" o:connecttype="rect"/>
            </v:shapetype>
            <v:shape id="Text Box 18" o:spid="_x0000_s1027" type="#_x0000_t202" style="position:absolute;margin-left:89.2pt;margin-top:36.75pt;width:4.6pt;height:28.15pt;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" filled="f" stroked="f">
              <v:textbox inset="0,0,0,0">
                <w:txbxContent>
                  <w:p w14:paraId="293C5084" w14:textId="77777777" w:rsidR="00B35C19" w:rsidRDefault="00B35C19">
                    <w:pPr>
                      <w:spacing w:line="260" w:lineRule="exact"/>
                      <w:ind w:left="20" w:right="-36"/>
                      <w:rPr>
                        <w:rFonts w:ascii="Cambria" w:eastAsia="Cambria" w:hAnsi="Cambria" w:cs="Cambria"/>
                      </w:rPr>
                    </w:pPr>
                    <w:r>
                      <w:rPr>
                        <w:rFonts w:ascii="Cambria" w:eastAsia="Cambria" w:hAnsi="Cambria" w:cs="Cambria"/>
                      </w:rPr>
                      <w:t xml:space="preserve"> </w:t>
                    </w:r>
                  </w:p>
                  <w:p w14:paraId="09E9AA9A" w14:textId="77777777" w:rsidR="00B35C19" w:rsidRDefault="00B35C19">
                    <w:pPr>
                      <w:spacing w:before="2"/>
                      <w:ind w:left="20" w:right="-36"/>
                      <w:rPr>
                        <w:rFonts w:ascii="Cambria" w:eastAsia="Cambria" w:hAnsi="Cambria" w:cs="Cambria"/>
                      </w:rPr>
                    </w:pPr>
                    <w:r>
                      <w:rPr>
                        <w:rFonts w:ascii="Cambria" w:eastAsia="Cambria" w:hAnsi="Cambria" w:cs="Cambria"/>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9C8"/>
    <w:multiLevelType w:val="hybridMultilevel"/>
    <w:tmpl w:val="B7DA945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0A520C47"/>
    <w:multiLevelType w:val="hybridMultilevel"/>
    <w:tmpl w:val="C31C7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F680C"/>
    <w:multiLevelType w:val="multilevel"/>
    <w:tmpl w:val="C1B6F1F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5" w15:restartNumberingAfterBreak="0">
    <w:nsid w:val="14924AC6"/>
    <w:multiLevelType w:val="hybridMultilevel"/>
    <w:tmpl w:val="C480E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DF33F1"/>
    <w:multiLevelType w:val="hybridMultilevel"/>
    <w:tmpl w:val="D6C4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2354F"/>
    <w:multiLevelType w:val="hybridMultilevel"/>
    <w:tmpl w:val="2528E762"/>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D5663"/>
    <w:multiLevelType w:val="hybridMultilevel"/>
    <w:tmpl w:val="942E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71ACA"/>
    <w:multiLevelType w:val="multilevel"/>
    <w:tmpl w:val="B638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254AC1"/>
    <w:multiLevelType w:val="multilevel"/>
    <w:tmpl w:val="480A1DB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2BC272AA"/>
    <w:multiLevelType w:val="hybridMultilevel"/>
    <w:tmpl w:val="6E9A87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7C1801"/>
    <w:multiLevelType w:val="hybridMultilevel"/>
    <w:tmpl w:val="15524338"/>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3"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4" w15:restartNumberingAfterBreak="0">
    <w:nsid w:val="3D2B60B9"/>
    <w:multiLevelType w:val="hybridMultilevel"/>
    <w:tmpl w:val="C4F8DE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B46435"/>
    <w:multiLevelType w:val="multilevel"/>
    <w:tmpl w:val="3572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FD4C9B"/>
    <w:multiLevelType w:val="hybridMultilevel"/>
    <w:tmpl w:val="22EE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155B3D"/>
    <w:multiLevelType w:val="multilevel"/>
    <w:tmpl w:val="AFBC4E6A"/>
    <w:lvl w:ilvl="0">
      <w:start w:val="1"/>
      <w:numFmt w:val="decimal"/>
      <w:lvlText w:val="%1."/>
      <w:lvlJc w:val="left"/>
      <w:pPr>
        <w:ind w:left="360" w:hanging="360"/>
      </w:pPr>
    </w:lvl>
    <w:lvl w:ilvl="1">
      <w:start w:val="1"/>
      <w:numFmt w:val="upperLetter"/>
      <w:lvlText w:val="%2."/>
      <w:lvlJc w:val="left"/>
      <w:pPr>
        <w:ind w:left="792" w:hanging="432"/>
      </w:pPr>
      <w:rPr>
        <w:rFonts w:hint="default"/>
        <w:sz w:val="20"/>
      </w:rPr>
    </w:lvl>
    <w:lvl w:ilvl="2">
      <w:start w:val="1"/>
      <w:numFmt w:val="decimal"/>
      <w:lvlText w:val="%3."/>
      <w:lvlJc w:val="left"/>
      <w:pPr>
        <w:ind w:left="1224" w:hanging="504"/>
      </w:pPr>
      <w:rPr>
        <w:rFonts w:hint="default"/>
        <w:sz w:val="2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8A816F8"/>
    <w:multiLevelType w:val="hybridMultilevel"/>
    <w:tmpl w:val="DE727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6B13B6"/>
    <w:multiLevelType w:val="hybridMultilevel"/>
    <w:tmpl w:val="DB1C6D0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5062EE"/>
    <w:multiLevelType w:val="hybridMultilevel"/>
    <w:tmpl w:val="73BA1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104A0F"/>
    <w:multiLevelType w:val="hybridMultilevel"/>
    <w:tmpl w:val="DDCEE0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2CD4E66"/>
    <w:multiLevelType w:val="multilevel"/>
    <w:tmpl w:val="DD4E79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56BC4106"/>
    <w:multiLevelType w:val="hybridMultilevel"/>
    <w:tmpl w:val="13AC063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28"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7E601D"/>
    <w:multiLevelType w:val="hybridMultilevel"/>
    <w:tmpl w:val="15AE37D2"/>
    <w:lvl w:ilvl="0" w:tplc="F934F9C6">
      <w:start w:val="1"/>
      <w:numFmt w:val="upperRoman"/>
      <w:lvlText w:val="%1."/>
      <w:lvlJc w:val="left"/>
      <w:pPr>
        <w:ind w:left="104" w:hanging="193"/>
      </w:pPr>
      <w:rPr>
        <w:rFonts w:ascii="Cambria" w:eastAsia="Times New Roman" w:hAnsi="Cambria" w:hint="default"/>
        <w:b/>
        <w:bCs/>
        <w:w w:val="99"/>
        <w:sz w:val="24"/>
        <w:szCs w:val="24"/>
      </w:rPr>
    </w:lvl>
    <w:lvl w:ilvl="1" w:tplc="A4247EEC">
      <w:start w:val="1"/>
      <w:numFmt w:val="bullet"/>
      <w:lvlText w:val=""/>
      <w:lvlJc w:val="left"/>
      <w:pPr>
        <w:ind w:left="1184" w:hanging="360"/>
      </w:pPr>
      <w:rPr>
        <w:rFonts w:ascii="Symbol" w:eastAsia="Times New Roman" w:hAnsi="Symbol" w:hint="default"/>
        <w:w w:val="99"/>
        <w:sz w:val="24"/>
        <w:szCs w:val="24"/>
      </w:rPr>
    </w:lvl>
    <w:lvl w:ilvl="2" w:tplc="A63494DA">
      <w:start w:val="1"/>
      <w:numFmt w:val="bullet"/>
      <w:lvlText w:val="•"/>
      <w:lvlJc w:val="left"/>
      <w:pPr>
        <w:ind w:left="2028" w:hanging="360"/>
      </w:pPr>
      <w:rPr>
        <w:rFonts w:hint="default"/>
      </w:rPr>
    </w:lvl>
    <w:lvl w:ilvl="3" w:tplc="09F431FA">
      <w:start w:val="1"/>
      <w:numFmt w:val="bullet"/>
      <w:lvlText w:val="•"/>
      <w:lvlJc w:val="left"/>
      <w:pPr>
        <w:ind w:left="2877" w:hanging="360"/>
      </w:pPr>
      <w:rPr>
        <w:rFonts w:hint="default"/>
      </w:rPr>
    </w:lvl>
    <w:lvl w:ilvl="4" w:tplc="AC18A7E0">
      <w:start w:val="1"/>
      <w:numFmt w:val="bullet"/>
      <w:lvlText w:val="•"/>
      <w:lvlJc w:val="left"/>
      <w:pPr>
        <w:ind w:left="3726" w:hanging="360"/>
      </w:pPr>
      <w:rPr>
        <w:rFonts w:hint="default"/>
      </w:rPr>
    </w:lvl>
    <w:lvl w:ilvl="5" w:tplc="E9945D82">
      <w:start w:val="1"/>
      <w:numFmt w:val="bullet"/>
      <w:lvlText w:val="•"/>
      <w:lvlJc w:val="left"/>
      <w:pPr>
        <w:ind w:left="4575" w:hanging="360"/>
      </w:pPr>
      <w:rPr>
        <w:rFonts w:hint="default"/>
      </w:rPr>
    </w:lvl>
    <w:lvl w:ilvl="6" w:tplc="C9BCE57A">
      <w:start w:val="1"/>
      <w:numFmt w:val="bullet"/>
      <w:lvlText w:val="•"/>
      <w:lvlJc w:val="left"/>
      <w:pPr>
        <w:ind w:left="5424" w:hanging="360"/>
      </w:pPr>
      <w:rPr>
        <w:rFonts w:hint="default"/>
      </w:rPr>
    </w:lvl>
    <w:lvl w:ilvl="7" w:tplc="2348CBE6">
      <w:start w:val="1"/>
      <w:numFmt w:val="bullet"/>
      <w:lvlText w:val="•"/>
      <w:lvlJc w:val="left"/>
      <w:pPr>
        <w:ind w:left="6273" w:hanging="360"/>
      </w:pPr>
      <w:rPr>
        <w:rFonts w:hint="default"/>
      </w:rPr>
    </w:lvl>
    <w:lvl w:ilvl="8" w:tplc="C3F8AF90">
      <w:start w:val="1"/>
      <w:numFmt w:val="bullet"/>
      <w:lvlText w:val="•"/>
      <w:lvlJc w:val="left"/>
      <w:pPr>
        <w:ind w:left="7122" w:hanging="360"/>
      </w:pPr>
      <w:rPr>
        <w:rFonts w:hint="default"/>
      </w:rPr>
    </w:lvl>
  </w:abstractNum>
  <w:abstractNum w:abstractNumId="30" w15:restartNumberingAfterBreak="0">
    <w:nsid w:val="5ED026AB"/>
    <w:multiLevelType w:val="hybridMultilevel"/>
    <w:tmpl w:val="35D46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A91A08"/>
    <w:multiLevelType w:val="multilevel"/>
    <w:tmpl w:val="D2128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4F842F9"/>
    <w:multiLevelType w:val="hybridMultilevel"/>
    <w:tmpl w:val="FEDCEF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054819"/>
    <w:multiLevelType w:val="hybridMultilevel"/>
    <w:tmpl w:val="36EC5FF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4" w15:restartNumberingAfterBreak="0">
    <w:nsid w:val="66397566"/>
    <w:multiLevelType w:val="hybridMultilevel"/>
    <w:tmpl w:val="8B64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231949"/>
    <w:multiLevelType w:val="hybridMultilevel"/>
    <w:tmpl w:val="60A2C2EA"/>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545676"/>
    <w:multiLevelType w:val="hybridMultilevel"/>
    <w:tmpl w:val="FFA294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D1D3196"/>
    <w:multiLevelType w:val="multilevel"/>
    <w:tmpl w:val="2AA8E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697C88"/>
    <w:multiLevelType w:val="hybridMultilevel"/>
    <w:tmpl w:val="9A620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F073D"/>
    <w:multiLevelType w:val="hybridMultilevel"/>
    <w:tmpl w:val="A184B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8B6A4F"/>
    <w:multiLevelType w:val="hybridMultilevel"/>
    <w:tmpl w:val="3CF02B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2230077"/>
    <w:multiLevelType w:val="hybridMultilevel"/>
    <w:tmpl w:val="9260FCF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cs="Symbol" w:hint="default"/>
      </w:rPr>
    </w:lvl>
    <w:lvl w:ilvl="1" w:tplc="FE4A1704">
      <w:numFmt w:val="none"/>
      <w:lvlText w:val=""/>
      <w:lvlJc w:val="left"/>
      <w:pPr>
        <w:tabs>
          <w:tab w:val="num" w:pos="720"/>
        </w:tabs>
      </w:pPr>
    </w:lvl>
    <w:lvl w:ilvl="2" w:tplc="319EF444">
      <w:numFmt w:val="decimal"/>
      <w:lvlText w:val=""/>
      <w:lvlJc w:val="left"/>
    </w:lvl>
    <w:lvl w:ilvl="3" w:tplc="5A7C9CC0">
      <w:numFmt w:val="decimal"/>
      <w:lvlText w:val=""/>
      <w:lvlJc w:val="left"/>
    </w:lvl>
    <w:lvl w:ilvl="4" w:tplc="19149088">
      <w:numFmt w:val="decimal"/>
      <w:lvlText w:val=""/>
      <w:lvlJc w:val="left"/>
    </w:lvl>
    <w:lvl w:ilvl="5" w:tplc="4BF42772">
      <w:numFmt w:val="decimal"/>
      <w:lvlText w:val=""/>
      <w:lvlJc w:val="left"/>
    </w:lvl>
    <w:lvl w:ilvl="6" w:tplc="A5240878">
      <w:numFmt w:val="decimal"/>
      <w:lvlText w:val=""/>
      <w:lvlJc w:val="left"/>
    </w:lvl>
    <w:lvl w:ilvl="7" w:tplc="4F88ADA4">
      <w:numFmt w:val="decimal"/>
      <w:lvlText w:val=""/>
      <w:lvlJc w:val="left"/>
    </w:lvl>
    <w:lvl w:ilvl="8" w:tplc="E990D806">
      <w:numFmt w:val="decimal"/>
      <w:lvlText w:val=""/>
      <w:lvlJc w:val="left"/>
    </w:lvl>
  </w:abstractNum>
  <w:abstractNum w:abstractNumId="43" w15:restartNumberingAfterBreak="0">
    <w:nsid w:val="799C2554"/>
    <w:multiLevelType w:val="hybridMultilevel"/>
    <w:tmpl w:val="8954D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ED6CAF"/>
    <w:multiLevelType w:val="hybridMultilevel"/>
    <w:tmpl w:val="7A1E64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3959F9"/>
    <w:multiLevelType w:val="hybridMultilevel"/>
    <w:tmpl w:val="C69A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AD7B12"/>
    <w:multiLevelType w:val="hybridMultilevel"/>
    <w:tmpl w:val="89703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C9310A"/>
    <w:multiLevelType w:val="hybridMultilevel"/>
    <w:tmpl w:val="16CAC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EE4D4C"/>
    <w:multiLevelType w:val="multilevel"/>
    <w:tmpl w:val="65443F88"/>
    <w:lvl w:ilvl="0">
      <w:start w:val="1"/>
      <w:numFmt w:val="lowerLetter"/>
      <w:lvlText w:val="%1."/>
      <w:lvlJc w:val="lef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num w:numId="1">
    <w:abstractNumId w:val="13"/>
  </w:num>
  <w:num w:numId="2">
    <w:abstractNumId w:val="28"/>
  </w:num>
  <w:num w:numId="3">
    <w:abstractNumId w:val="27"/>
  </w:num>
  <w:num w:numId="4">
    <w:abstractNumId w:val="21"/>
  </w:num>
  <w:num w:numId="5">
    <w:abstractNumId w:val="4"/>
  </w:num>
  <w:num w:numId="6">
    <w:abstractNumId w:val="38"/>
  </w:num>
  <w:num w:numId="7">
    <w:abstractNumId w:val="19"/>
  </w:num>
  <w:num w:numId="8">
    <w:abstractNumId w:val="17"/>
  </w:num>
  <w:num w:numId="9">
    <w:abstractNumId w:val="33"/>
  </w:num>
  <w:num w:numId="10">
    <w:abstractNumId w:val="29"/>
  </w:num>
  <w:num w:numId="11">
    <w:abstractNumId w:val="12"/>
  </w:num>
  <w:num w:numId="12">
    <w:abstractNumId w:val="40"/>
  </w:num>
  <w:num w:numId="13">
    <w:abstractNumId w:val="22"/>
  </w:num>
  <w:num w:numId="14">
    <w:abstractNumId w:val="6"/>
  </w:num>
  <w:num w:numId="15">
    <w:abstractNumId w:val="36"/>
  </w:num>
  <w:num w:numId="16">
    <w:abstractNumId w:val="42"/>
  </w:num>
  <w:num w:numId="17">
    <w:abstractNumId w:val="26"/>
  </w:num>
  <w:num w:numId="18">
    <w:abstractNumId w:val="25"/>
    <w:lvlOverride w:ilvl="0">
      <w:startOverride w:val="1"/>
    </w:lvlOverride>
    <w:lvlOverride w:ilvl="1"/>
    <w:lvlOverride w:ilvl="2"/>
    <w:lvlOverride w:ilvl="3"/>
    <w:lvlOverride w:ilvl="4"/>
    <w:lvlOverride w:ilvl="5"/>
    <w:lvlOverride w:ilvl="6"/>
    <w:lvlOverride w:ilvl="7"/>
    <w:lvlOverride w:ilv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
  </w:num>
  <w:num w:numId="22">
    <w:abstractNumId w:val="30"/>
  </w:num>
  <w:num w:numId="23">
    <w:abstractNumId w:val="8"/>
  </w:num>
  <w:num w:numId="24">
    <w:abstractNumId w:val="34"/>
  </w:num>
  <w:num w:numId="25">
    <w:abstractNumId w:val="46"/>
  </w:num>
  <w:num w:numId="26">
    <w:abstractNumId w:val="32"/>
  </w:num>
  <w:num w:numId="27">
    <w:abstractNumId w:val="0"/>
  </w:num>
  <w:num w:numId="28">
    <w:abstractNumId w:val="14"/>
  </w:num>
  <w:num w:numId="29">
    <w:abstractNumId w:val="44"/>
  </w:num>
  <w:num w:numId="30">
    <w:abstractNumId w:val="24"/>
  </w:num>
  <w:num w:numId="31">
    <w:abstractNumId w:val="43"/>
  </w:num>
  <w:num w:numId="32">
    <w:abstractNumId w:val="5"/>
  </w:num>
  <w:num w:numId="33">
    <w:abstractNumId w:val="11"/>
  </w:num>
  <w:num w:numId="34">
    <w:abstractNumId w:val="23"/>
  </w:num>
  <w:num w:numId="35">
    <w:abstractNumId w:val="47"/>
  </w:num>
  <w:num w:numId="36">
    <w:abstractNumId w:val="31"/>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5"/>
  </w:num>
  <w:num w:numId="48">
    <w:abstractNumId w:val="37"/>
  </w:num>
  <w:num w:numId="49">
    <w:abstractNumId w:val="3"/>
  </w:num>
  <w:num w:numId="50">
    <w:abstractNumId w:val="10"/>
  </w:num>
  <w:num w:numId="51">
    <w:abstractNumId w:val="9"/>
  </w:num>
  <w:num w:numId="52">
    <w:abstractNumId w:val="48"/>
  </w:num>
  <w:num w:numId="53">
    <w:abstractNumId w:val="45"/>
  </w:num>
  <w:num w:numId="54">
    <w:abstractNumId w:val="39"/>
  </w:num>
  <w:num w:numId="55">
    <w:abstractNumId w:val="7"/>
  </w:num>
  <w:num w:numId="56">
    <w:abstractNumId w:val="20"/>
  </w:num>
  <w:num w:numId="57">
    <w:abstractNumId w:val="35"/>
  </w:num>
  <w:num w:numId="58">
    <w:abstractNumId w:val="41"/>
  </w:num>
  <w:num w:numId="59">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hideSpellingErrors/>
  <w:hideGrammaticalErrors/>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D6"/>
    <w:rsid w:val="000039A4"/>
    <w:rsid w:val="00003F82"/>
    <w:rsid w:val="00027821"/>
    <w:rsid w:val="0003340A"/>
    <w:rsid w:val="000367B4"/>
    <w:rsid w:val="00046C9F"/>
    <w:rsid w:val="00050676"/>
    <w:rsid w:val="00051D60"/>
    <w:rsid w:val="00053B91"/>
    <w:rsid w:val="00054C61"/>
    <w:rsid w:val="00056E4C"/>
    <w:rsid w:val="000621C5"/>
    <w:rsid w:val="00063289"/>
    <w:rsid w:val="00066946"/>
    <w:rsid w:val="00070EE7"/>
    <w:rsid w:val="00073EC3"/>
    <w:rsid w:val="0007698D"/>
    <w:rsid w:val="00077745"/>
    <w:rsid w:val="00080CC6"/>
    <w:rsid w:val="00087982"/>
    <w:rsid w:val="00094F55"/>
    <w:rsid w:val="0009775A"/>
    <w:rsid w:val="00097D34"/>
    <w:rsid w:val="000A6E00"/>
    <w:rsid w:val="000A7253"/>
    <w:rsid w:val="000B1CBC"/>
    <w:rsid w:val="000B7FAB"/>
    <w:rsid w:val="000C0391"/>
    <w:rsid w:val="000C6ABB"/>
    <w:rsid w:val="000C75B3"/>
    <w:rsid w:val="000D07B7"/>
    <w:rsid w:val="000D2592"/>
    <w:rsid w:val="000D2C3A"/>
    <w:rsid w:val="000D3BFA"/>
    <w:rsid w:val="000D3F3D"/>
    <w:rsid w:val="000E4E05"/>
    <w:rsid w:val="000F0F9D"/>
    <w:rsid w:val="000F2BBF"/>
    <w:rsid w:val="000F4AEC"/>
    <w:rsid w:val="000F55A4"/>
    <w:rsid w:val="000F6369"/>
    <w:rsid w:val="00100EE2"/>
    <w:rsid w:val="001039B9"/>
    <w:rsid w:val="00103EE0"/>
    <w:rsid w:val="00112AF1"/>
    <w:rsid w:val="00115C62"/>
    <w:rsid w:val="001243F1"/>
    <w:rsid w:val="00124409"/>
    <w:rsid w:val="00127E6B"/>
    <w:rsid w:val="0013021D"/>
    <w:rsid w:val="001331E5"/>
    <w:rsid w:val="00136A4D"/>
    <w:rsid w:val="001402CC"/>
    <w:rsid w:val="001407A2"/>
    <w:rsid w:val="00147F5B"/>
    <w:rsid w:val="001519C5"/>
    <w:rsid w:val="00153015"/>
    <w:rsid w:val="00154ECD"/>
    <w:rsid w:val="00160E93"/>
    <w:rsid w:val="0016397B"/>
    <w:rsid w:val="00172BCE"/>
    <w:rsid w:val="001766C2"/>
    <w:rsid w:val="001907AB"/>
    <w:rsid w:val="00193C42"/>
    <w:rsid w:val="001A7D2C"/>
    <w:rsid w:val="001B126B"/>
    <w:rsid w:val="001B1E2B"/>
    <w:rsid w:val="001B3954"/>
    <w:rsid w:val="001C3F7E"/>
    <w:rsid w:val="001C6378"/>
    <w:rsid w:val="001C724D"/>
    <w:rsid w:val="001D1FCA"/>
    <w:rsid w:val="001D4884"/>
    <w:rsid w:val="001D61DA"/>
    <w:rsid w:val="001D67FC"/>
    <w:rsid w:val="001D6D3E"/>
    <w:rsid w:val="001E0726"/>
    <w:rsid w:val="001E414B"/>
    <w:rsid w:val="001F5B07"/>
    <w:rsid w:val="002107B0"/>
    <w:rsid w:val="00211EDF"/>
    <w:rsid w:val="00212862"/>
    <w:rsid w:val="002134B6"/>
    <w:rsid w:val="00214EA4"/>
    <w:rsid w:val="00215528"/>
    <w:rsid w:val="00227EF1"/>
    <w:rsid w:val="00227FE9"/>
    <w:rsid w:val="002348EF"/>
    <w:rsid w:val="00234A02"/>
    <w:rsid w:val="00236F69"/>
    <w:rsid w:val="0024198B"/>
    <w:rsid w:val="00247464"/>
    <w:rsid w:val="0025177A"/>
    <w:rsid w:val="002559B0"/>
    <w:rsid w:val="00256D72"/>
    <w:rsid w:val="00256F17"/>
    <w:rsid w:val="00261F20"/>
    <w:rsid w:val="002678FF"/>
    <w:rsid w:val="00270679"/>
    <w:rsid w:val="00274FC5"/>
    <w:rsid w:val="0029430A"/>
    <w:rsid w:val="00294B38"/>
    <w:rsid w:val="002A03FC"/>
    <w:rsid w:val="002A0969"/>
    <w:rsid w:val="002A645E"/>
    <w:rsid w:val="002B14B7"/>
    <w:rsid w:val="002B2542"/>
    <w:rsid w:val="002C2098"/>
    <w:rsid w:val="002C4A83"/>
    <w:rsid w:val="002C63F9"/>
    <w:rsid w:val="002C71B5"/>
    <w:rsid w:val="002E04DE"/>
    <w:rsid w:val="002E2759"/>
    <w:rsid w:val="002F004E"/>
    <w:rsid w:val="002F26EA"/>
    <w:rsid w:val="002F3F0B"/>
    <w:rsid w:val="002F7E83"/>
    <w:rsid w:val="00305B79"/>
    <w:rsid w:val="003061D0"/>
    <w:rsid w:val="003119AD"/>
    <w:rsid w:val="00311F35"/>
    <w:rsid w:val="00317C1D"/>
    <w:rsid w:val="00320CF3"/>
    <w:rsid w:val="00322430"/>
    <w:rsid w:val="00326FA3"/>
    <w:rsid w:val="003348EB"/>
    <w:rsid w:val="00334C04"/>
    <w:rsid w:val="003352BE"/>
    <w:rsid w:val="00343238"/>
    <w:rsid w:val="00350DFB"/>
    <w:rsid w:val="003559DC"/>
    <w:rsid w:val="00366A37"/>
    <w:rsid w:val="00372467"/>
    <w:rsid w:val="00373A65"/>
    <w:rsid w:val="003756F6"/>
    <w:rsid w:val="003819D1"/>
    <w:rsid w:val="003859DC"/>
    <w:rsid w:val="00387036"/>
    <w:rsid w:val="00390486"/>
    <w:rsid w:val="00391D8B"/>
    <w:rsid w:val="003946DC"/>
    <w:rsid w:val="003A0060"/>
    <w:rsid w:val="003A6862"/>
    <w:rsid w:val="003B0C82"/>
    <w:rsid w:val="003B3D5F"/>
    <w:rsid w:val="003C021B"/>
    <w:rsid w:val="003C3750"/>
    <w:rsid w:val="003C6B68"/>
    <w:rsid w:val="003D05AB"/>
    <w:rsid w:val="003D07EC"/>
    <w:rsid w:val="003E15BC"/>
    <w:rsid w:val="003E5E3F"/>
    <w:rsid w:val="003E6D52"/>
    <w:rsid w:val="003F6B14"/>
    <w:rsid w:val="00402C50"/>
    <w:rsid w:val="00406F40"/>
    <w:rsid w:val="004262E7"/>
    <w:rsid w:val="004319A9"/>
    <w:rsid w:val="00433490"/>
    <w:rsid w:val="00435510"/>
    <w:rsid w:val="004412D9"/>
    <w:rsid w:val="0044788F"/>
    <w:rsid w:val="00453090"/>
    <w:rsid w:val="00463AB0"/>
    <w:rsid w:val="00465155"/>
    <w:rsid w:val="00475AC9"/>
    <w:rsid w:val="0047615A"/>
    <w:rsid w:val="004762E2"/>
    <w:rsid w:val="004801A4"/>
    <w:rsid w:val="0048675B"/>
    <w:rsid w:val="00487ED1"/>
    <w:rsid w:val="004937F9"/>
    <w:rsid w:val="004A05F8"/>
    <w:rsid w:val="004A2920"/>
    <w:rsid w:val="004A2999"/>
    <w:rsid w:val="004B109B"/>
    <w:rsid w:val="004B1F5A"/>
    <w:rsid w:val="004B2009"/>
    <w:rsid w:val="004B7737"/>
    <w:rsid w:val="004C0B81"/>
    <w:rsid w:val="004C3DE0"/>
    <w:rsid w:val="004C3FF5"/>
    <w:rsid w:val="004D75B6"/>
    <w:rsid w:val="004E05F5"/>
    <w:rsid w:val="004E1373"/>
    <w:rsid w:val="004E3178"/>
    <w:rsid w:val="004E4E20"/>
    <w:rsid w:val="004E5FD1"/>
    <w:rsid w:val="004F1BFE"/>
    <w:rsid w:val="0050188E"/>
    <w:rsid w:val="00507EA6"/>
    <w:rsid w:val="00510FDD"/>
    <w:rsid w:val="00511602"/>
    <w:rsid w:val="00512FE4"/>
    <w:rsid w:val="0051380B"/>
    <w:rsid w:val="00516B1F"/>
    <w:rsid w:val="005205D5"/>
    <w:rsid w:val="005219F2"/>
    <w:rsid w:val="0052219F"/>
    <w:rsid w:val="00522DCD"/>
    <w:rsid w:val="0053109B"/>
    <w:rsid w:val="0053661E"/>
    <w:rsid w:val="00540A5D"/>
    <w:rsid w:val="00550A86"/>
    <w:rsid w:val="00553AB8"/>
    <w:rsid w:val="00553BEB"/>
    <w:rsid w:val="00557846"/>
    <w:rsid w:val="00564698"/>
    <w:rsid w:val="00564F56"/>
    <w:rsid w:val="005721F6"/>
    <w:rsid w:val="00581707"/>
    <w:rsid w:val="00586265"/>
    <w:rsid w:val="00590847"/>
    <w:rsid w:val="005955A2"/>
    <w:rsid w:val="005A072F"/>
    <w:rsid w:val="005A17E7"/>
    <w:rsid w:val="005B0AA7"/>
    <w:rsid w:val="005B0C35"/>
    <w:rsid w:val="005B11DF"/>
    <w:rsid w:val="005B267B"/>
    <w:rsid w:val="005C1B68"/>
    <w:rsid w:val="005C432A"/>
    <w:rsid w:val="005C541D"/>
    <w:rsid w:val="005E502B"/>
    <w:rsid w:val="005E5C4C"/>
    <w:rsid w:val="005F2374"/>
    <w:rsid w:val="005F38E6"/>
    <w:rsid w:val="005F6B10"/>
    <w:rsid w:val="006069FD"/>
    <w:rsid w:val="00607AFB"/>
    <w:rsid w:val="006206DB"/>
    <w:rsid w:val="006247EE"/>
    <w:rsid w:val="00633552"/>
    <w:rsid w:val="00636497"/>
    <w:rsid w:val="00644DEC"/>
    <w:rsid w:val="006458E7"/>
    <w:rsid w:val="006500AD"/>
    <w:rsid w:val="00650F05"/>
    <w:rsid w:val="00651A33"/>
    <w:rsid w:val="0065292D"/>
    <w:rsid w:val="00657E25"/>
    <w:rsid w:val="00660D45"/>
    <w:rsid w:val="0066323B"/>
    <w:rsid w:val="0066458E"/>
    <w:rsid w:val="006731B0"/>
    <w:rsid w:val="00677740"/>
    <w:rsid w:val="00682491"/>
    <w:rsid w:val="00684B70"/>
    <w:rsid w:val="00692438"/>
    <w:rsid w:val="00693DF6"/>
    <w:rsid w:val="006A130D"/>
    <w:rsid w:val="006A2C36"/>
    <w:rsid w:val="006A54DD"/>
    <w:rsid w:val="006A641C"/>
    <w:rsid w:val="006B1837"/>
    <w:rsid w:val="006B5B0C"/>
    <w:rsid w:val="006B653D"/>
    <w:rsid w:val="006C142A"/>
    <w:rsid w:val="006C1B17"/>
    <w:rsid w:val="006C41CA"/>
    <w:rsid w:val="006D692B"/>
    <w:rsid w:val="006E449C"/>
    <w:rsid w:val="006F1277"/>
    <w:rsid w:val="006F23F2"/>
    <w:rsid w:val="006F3163"/>
    <w:rsid w:val="00700AFF"/>
    <w:rsid w:val="00702397"/>
    <w:rsid w:val="00710131"/>
    <w:rsid w:val="00712EDB"/>
    <w:rsid w:val="00714431"/>
    <w:rsid w:val="00722B24"/>
    <w:rsid w:val="00723098"/>
    <w:rsid w:val="007322CD"/>
    <w:rsid w:val="00733F48"/>
    <w:rsid w:val="00735269"/>
    <w:rsid w:val="007415A5"/>
    <w:rsid w:val="0074510E"/>
    <w:rsid w:val="00750177"/>
    <w:rsid w:val="0075136F"/>
    <w:rsid w:val="00756B73"/>
    <w:rsid w:val="007576E6"/>
    <w:rsid w:val="0076032C"/>
    <w:rsid w:val="00760B7A"/>
    <w:rsid w:val="00760ECE"/>
    <w:rsid w:val="007644B3"/>
    <w:rsid w:val="007679F1"/>
    <w:rsid w:val="0077663C"/>
    <w:rsid w:val="007835A0"/>
    <w:rsid w:val="00787838"/>
    <w:rsid w:val="00795E91"/>
    <w:rsid w:val="00797141"/>
    <w:rsid w:val="0079799E"/>
    <w:rsid w:val="007A02EF"/>
    <w:rsid w:val="007A09DE"/>
    <w:rsid w:val="007A2A27"/>
    <w:rsid w:val="007A2EC2"/>
    <w:rsid w:val="007A493C"/>
    <w:rsid w:val="007B3813"/>
    <w:rsid w:val="007B7451"/>
    <w:rsid w:val="007B77A6"/>
    <w:rsid w:val="007E0B62"/>
    <w:rsid w:val="007E149C"/>
    <w:rsid w:val="007E1CE2"/>
    <w:rsid w:val="007E49AA"/>
    <w:rsid w:val="007E7D37"/>
    <w:rsid w:val="007F4843"/>
    <w:rsid w:val="007F6032"/>
    <w:rsid w:val="007F7CE1"/>
    <w:rsid w:val="00802A18"/>
    <w:rsid w:val="00804110"/>
    <w:rsid w:val="00805BF2"/>
    <w:rsid w:val="00812D59"/>
    <w:rsid w:val="008137D7"/>
    <w:rsid w:val="0082546E"/>
    <w:rsid w:val="0083462A"/>
    <w:rsid w:val="008356B3"/>
    <w:rsid w:val="00841335"/>
    <w:rsid w:val="00842E2E"/>
    <w:rsid w:val="00844EA2"/>
    <w:rsid w:val="00855286"/>
    <w:rsid w:val="00864447"/>
    <w:rsid w:val="0086734D"/>
    <w:rsid w:val="00867695"/>
    <w:rsid w:val="0088476D"/>
    <w:rsid w:val="008A3880"/>
    <w:rsid w:val="008A4D46"/>
    <w:rsid w:val="008A773C"/>
    <w:rsid w:val="008B35B5"/>
    <w:rsid w:val="008B50C9"/>
    <w:rsid w:val="008B6B1C"/>
    <w:rsid w:val="008C0366"/>
    <w:rsid w:val="008C165C"/>
    <w:rsid w:val="008C5C31"/>
    <w:rsid w:val="008E0B98"/>
    <w:rsid w:val="008E2877"/>
    <w:rsid w:val="008E4B57"/>
    <w:rsid w:val="008F2DD2"/>
    <w:rsid w:val="00900D67"/>
    <w:rsid w:val="009020FF"/>
    <w:rsid w:val="009149FD"/>
    <w:rsid w:val="0092087D"/>
    <w:rsid w:val="00920BCA"/>
    <w:rsid w:val="00925945"/>
    <w:rsid w:val="009260C3"/>
    <w:rsid w:val="009316E6"/>
    <w:rsid w:val="00931EE6"/>
    <w:rsid w:val="0093433B"/>
    <w:rsid w:val="009451B8"/>
    <w:rsid w:val="009466DC"/>
    <w:rsid w:val="0095750F"/>
    <w:rsid w:val="00957767"/>
    <w:rsid w:val="009614C0"/>
    <w:rsid w:val="00974948"/>
    <w:rsid w:val="009773F2"/>
    <w:rsid w:val="00981112"/>
    <w:rsid w:val="00981899"/>
    <w:rsid w:val="00991E40"/>
    <w:rsid w:val="0099408A"/>
    <w:rsid w:val="0099454A"/>
    <w:rsid w:val="009A0041"/>
    <w:rsid w:val="009B6108"/>
    <w:rsid w:val="009B78AB"/>
    <w:rsid w:val="009C3078"/>
    <w:rsid w:val="009C47F2"/>
    <w:rsid w:val="009C70F9"/>
    <w:rsid w:val="009D1673"/>
    <w:rsid w:val="009F245A"/>
    <w:rsid w:val="009F598C"/>
    <w:rsid w:val="00A010B3"/>
    <w:rsid w:val="00A01178"/>
    <w:rsid w:val="00A054C6"/>
    <w:rsid w:val="00A13095"/>
    <w:rsid w:val="00A20FF9"/>
    <w:rsid w:val="00A21A8F"/>
    <w:rsid w:val="00A2580B"/>
    <w:rsid w:val="00A2671F"/>
    <w:rsid w:val="00A30639"/>
    <w:rsid w:val="00A316DA"/>
    <w:rsid w:val="00A323FD"/>
    <w:rsid w:val="00A35CEA"/>
    <w:rsid w:val="00A45D9F"/>
    <w:rsid w:val="00A46437"/>
    <w:rsid w:val="00A50451"/>
    <w:rsid w:val="00A55835"/>
    <w:rsid w:val="00A613CD"/>
    <w:rsid w:val="00A629AC"/>
    <w:rsid w:val="00A62B84"/>
    <w:rsid w:val="00A66C5D"/>
    <w:rsid w:val="00A7137F"/>
    <w:rsid w:val="00A84B12"/>
    <w:rsid w:val="00A85F66"/>
    <w:rsid w:val="00A91EDC"/>
    <w:rsid w:val="00A93A66"/>
    <w:rsid w:val="00A93CFD"/>
    <w:rsid w:val="00A94F8D"/>
    <w:rsid w:val="00A95631"/>
    <w:rsid w:val="00A95ED1"/>
    <w:rsid w:val="00AA1EB4"/>
    <w:rsid w:val="00AA707A"/>
    <w:rsid w:val="00AC1C47"/>
    <w:rsid w:val="00AC477A"/>
    <w:rsid w:val="00AD2D09"/>
    <w:rsid w:val="00AE6370"/>
    <w:rsid w:val="00AE6653"/>
    <w:rsid w:val="00AF3A31"/>
    <w:rsid w:val="00AF7782"/>
    <w:rsid w:val="00B033EB"/>
    <w:rsid w:val="00B04234"/>
    <w:rsid w:val="00B04DDD"/>
    <w:rsid w:val="00B06BB7"/>
    <w:rsid w:val="00B11C5C"/>
    <w:rsid w:val="00B20D1A"/>
    <w:rsid w:val="00B31F59"/>
    <w:rsid w:val="00B332D1"/>
    <w:rsid w:val="00B353FF"/>
    <w:rsid w:val="00B35C19"/>
    <w:rsid w:val="00B43B5E"/>
    <w:rsid w:val="00B454D0"/>
    <w:rsid w:val="00B469B1"/>
    <w:rsid w:val="00B46E03"/>
    <w:rsid w:val="00B52940"/>
    <w:rsid w:val="00B55229"/>
    <w:rsid w:val="00B755E4"/>
    <w:rsid w:val="00B802BE"/>
    <w:rsid w:val="00B9273A"/>
    <w:rsid w:val="00B9293B"/>
    <w:rsid w:val="00BB3635"/>
    <w:rsid w:val="00BC11D3"/>
    <w:rsid w:val="00BC4915"/>
    <w:rsid w:val="00BC5127"/>
    <w:rsid w:val="00BC60E3"/>
    <w:rsid w:val="00BD307A"/>
    <w:rsid w:val="00BD42E1"/>
    <w:rsid w:val="00BD593E"/>
    <w:rsid w:val="00BE41D3"/>
    <w:rsid w:val="00BE44D6"/>
    <w:rsid w:val="00BE6B82"/>
    <w:rsid w:val="00BF7281"/>
    <w:rsid w:val="00C002C3"/>
    <w:rsid w:val="00C00DD6"/>
    <w:rsid w:val="00C04016"/>
    <w:rsid w:val="00C05D7F"/>
    <w:rsid w:val="00C157B7"/>
    <w:rsid w:val="00C23307"/>
    <w:rsid w:val="00C31597"/>
    <w:rsid w:val="00C340A7"/>
    <w:rsid w:val="00C3439C"/>
    <w:rsid w:val="00C417E8"/>
    <w:rsid w:val="00C43C25"/>
    <w:rsid w:val="00C46F55"/>
    <w:rsid w:val="00C476B7"/>
    <w:rsid w:val="00C5178C"/>
    <w:rsid w:val="00C5443C"/>
    <w:rsid w:val="00C61FCA"/>
    <w:rsid w:val="00C63F46"/>
    <w:rsid w:val="00C710B1"/>
    <w:rsid w:val="00C730F6"/>
    <w:rsid w:val="00C75314"/>
    <w:rsid w:val="00C80496"/>
    <w:rsid w:val="00C82F5E"/>
    <w:rsid w:val="00C8452B"/>
    <w:rsid w:val="00C93C80"/>
    <w:rsid w:val="00C95B24"/>
    <w:rsid w:val="00C9735F"/>
    <w:rsid w:val="00C97E12"/>
    <w:rsid w:val="00CA0E16"/>
    <w:rsid w:val="00CA20D3"/>
    <w:rsid w:val="00CA37FC"/>
    <w:rsid w:val="00CB19BE"/>
    <w:rsid w:val="00CB52B4"/>
    <w:rsid w:val="00CC1AB5"/>
    <w:rsid w:val="00CC4712"/>
    <w:rsid w:val="00CD013A"/>
    <w:rsid w:val="00CD3410"/>
    <w:rsid w:val="00CE2202"/>
    <w:rsid w:val="00CE59B1"/>
    <w:rsid w:val="00CE770F"/>
    <w:rsid w:val="00CF22A6"/>
    <w:rsid w:val="00CF440B"/>
    <w:rsid w:val="00CF567F"/>
    <w:rsid w:val="00CF604F"/>
    <w:rsid w:val="00D02F09"/>
    <w:rsid w:val="00D20DC9"/>
    <w:rsid w:val="00D226C9"/>
    <w:rsid w:val="00D2404E"/>
    <w:rsid w:val="00D24804"/>
    <w:rsid w:val="00D258E3"/>
    <w:rsid w:val="00D2651D"/>
    <w:rsid w:val="00D27DEF"/>
    <w:rsid w:val="00D323EF"/>
    <w:rsid w:val="00D53444"/>
    <w:rsid w:val="00D5437D"/>
    <w:rsid w:val="00D57069"/>
    <w:rsid w:val="00D57D77"/>
    <w:rsid w:val="00D63FED"/>
    <w:rsid w:val="00D8510C"/>
    <w:rsid w:val="00D91AF3"/>
    <w:rsid w:val="00D944A3"/>
    <w:rsid w:val="00D971FC"/>
    <w:rsid w:val="00D9754A"/>
    <w:rsid w:val="00D976CB"/>
    <w:rsid w:val="00DB1817"/>
    <w:rsid w:val="00DB603E"/>
    <w:rsid w:val="00DC41B8"/>
    <w:rsid w:val="00DC7232"/>
    <w:rsid w:val="00DD1558"/>
    <w:rsid w:val="00DD2060"/>
    <w:rsid w:val="00DD257B"/>
    <w:rsid w:val="00DD39AD"/>
    <w:rsid w:val="00DE6604"/>
    <w:rsid w:val="00DE7B1E"/>
    <w:rsid w:val="00DF22A3"/>
    <w:rsid w:val="00DF752D"/>
    <w:rsid w:val="00E10D3B"/>
    <w:rsid w:val="00E117FD"/>
    <w:rsid w:val="00E125D1"/>
    <w:rsid w:val="00E14522"/>
    <w:rsid w:val="00E178C0"/>
    <w:rsid w:val="00E2051E"/>
    <w:rsid w:val="00E23B15"/>
    <w:rsid w:val="00E25947"/>
    <w:rsid w:val="00E25C45"/>
    <w:rsid w:val="00E328FA"/>
    <w:rsid w:val="00E32A8D"/>
    <w:rsid w:val="00E3725F"/>
    <w:rsid w:val="00E37FCF"/>
    <w:rsid w:val="00E406AE"/>
    <w:rsid w:val="00E42698"/>
    <w:rsid w:val="00E44C61"/>
    <w:rsid w:val="00E452C3"/>
    <w:rsid w:val="00E46119"/>
    <w:rsid w:val="00E474FD"/>
    <w:rsid w:val="00E501B4"/>
    <w:rsid w:val="00E53308"/>
    <w:rsid w:val="00E63ADC"/>
    <w:rsid w:val="00E651BE"/>
    <w:rsid w:val="00E75AB4"/>
    <w:rsid w:val="00E75B11"/>
    <w:rsid w:val="00E765C1"/>
    <w:rsid w:val="00E773A3"/>
    <w:rsid w:val="00E86F4D"/>
    <w:rsid w:val="00E91247"/>
    <w:rsid w:val="00E96E47"/>
    <w:rsid w:val="00E97B3A"/>
    <w:rsid w:val="00E97D82"/>
    <w:rsid w:val="00EA1D92"/>
    <w:rsid w:val="00EA28B1"/>
    <w:rsid w:val="00EB2635"/>
    <w:rsid w:val="00EB77E7"/>
    <w:rsid w:val="00EC17F6"/>
    <w:rsid w:val="00EF7D5B"/>
    <w:rsid w:val="00F02250"/>
    <w:rsid w:val="00F0537F"/>
    <w:rsid w:val="00F100F2"/>
    <w:rsid w:val="00F105BE"/>
    <w:rsid w:val="00F107A0"/>
    <w:rsid w:val="00F12BC6"/>
    <w:rsid w:val="00F23061"/>
    <w:rsid w:val="00F3106A"/>
    <w:rsid w:val="00F370CE"/>
    <w:rsid w:val="00F41715"/>
    <w:rsid w:val="00F417A5"/>
    <w:rsid w:val="00F60852"/>
    <w:rsid w:val="00F713BD"/>
    <w:rsid w:val="00F735D6"/>
    <w:rsid w:val="00F7796C"/>
    <w:rsid w:val="00F86B9C"/>
    <w:rsid w:val="00F92F7C"/>
    <w:rsid w:val="00F93EB7"/>
    <w:rsid w:val="00F9716A"/>
    <w:rsid w:val="00FA5E1D"/>
    <w:rsid w:val="00FB141B"/>
    <w:rsid w:val="00FB14F7"/>
    <w:rsid w:val="00FB19D3"/>
    <w:rsid w:val="00FB3302"/>
    <w:rsid w:val="00FC1B4E"/>
    <w:rsid w:val="00FC2E42"/>
    <w:rsid w:val="00FD2636"/>
    <w:rsid w:val="00FD4548"/>
    <w:rsid w:val="00FD75A1"/>
    <w:rsid w:val="00FE251A"/>
    <w:rsid w:val="00FE5A0B"/>
    <w:rsid w:val="00FE65C4"/>
    <w:rsid w:val="00FE76A0"/>
    <w:rsid w:val="00FE7F63"/>
    <w:rsid w:val="00FF02E8"/>
    <w:rsid w:val="00FF16EC"/>
    <w:rsid w:val="00FF5160"/>
    <w:rsid w:val="00FF7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D8C7BF"/>
  <w15:docId w15:val="{FBD32BD1-E454-B548-9674-A7BB6F150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5269"/>
    <w:rPr>
      <w:rFonts w:ascii="Times New Roman" w:hAnsi="Times New Roman" w:cs="Times New Roman"/>
      <w:lang w:eastAsia="zh-C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style>
  <w:style w:type="table" w:styleId="TableGrid">
    <w:name w:val="Table Grid"/>
    <w:basedOn w:val="TableNormal"/>
    <w:uiPriority w:val="3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hAnsi="Source Sans Pro"/>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hAnsi="Source Sans Pro"/>
      <w:color w:val="17365D" w:themeColor="text2" w:themeShade="BF"/>
      <w:sz w:val="28"/>
    </w:rPr>
  </w:style>
  <w:style w:type="paragraph" w:styleId="BalloonText">
    <w:name w:val="Balloon Text"/>
    <w:basedOn w:val="Normal"/>
    <w:link w:val="BalloonTextChar"/>
    <w:uiPriority w:val="99"/>
    <w:semiHidden/>
    <w:unhideWhenUsed/>
    <w:rsid w:val="00053B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b/>
      <w:bCs/>
      <w:szCs w:val="22"/>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eastAsia="MS Mincho"/>
      <w:bCs/>
      <w:szCs w:val="22"/>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hAnsi="Times"/>
      <w:sz w:val="20"/>
      <w:szCs w:val="20"/>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E75B11"/>
    <w:pPr>
      <w:tabs>
        <w:tab w:val="right" w:pos="8630"/>
      </w:tabs>
      <w:spacing w:before="240" w:after="120"/>
    </w:pPr>
    <w:rPr>
      <w:rFonts w:ascii="Source Sans Pro" w:hAnsi="Source Sans Pro"/>
      <w:b/>
      <w:bCs/>
      <w:caps/>
      <w:sz w:val="28"/>
      <w:szCs w:val="28"/>
      <w:u w:val="single" w:color="1768B1"/>
    </w:rPr>
  </w:style>
  <w:style w:type="paragraph" w:styleId="TOC2">
    <w:name w:val="toc 2"/>
    <w:basedOn w:val="Normal"/>
    <w:next w:val="Normal"/>
    <w:autoRedefine/>
    <w:uiPriority w:val="39"/>
    <w:unhideWhenUsed/>
    <w:rsid w:val="001519C5"/>
    <w:rPr>
      <w:rFonts w:asciiTheme="minorHAnsi" w:hAnsiTheme="minorHAnsi"/>
      <w:b/>
      <w:smallCaps/>
      <w:szCs w:val="22"/>
    </w:rPr>
  </w:style>
  <w:style w:type="paragraph" w:styleId="TOC3">
    <w:name w:val="toc 3"/>
    <w:basedOn w:val="Normal"/>
    <w:next w:val="Normal"/>
    <w:autoRedefine/>
    <w:uiPriority w:val="39"/>
    <w:unhideWhenUsed/>
    <w:rsid w:val="001519C5"/>
    <w:rPr>
      <w:rFonts w:asciiTheme="minorHAnsi" w:hAnsiTheme="minorHAnsi"/>
      <w:smallCaps/>
      <w:szCs w:val="22"/>
    </w:rPr>
  </w:style>
  <w:style w:type="paragraph" w:styleId="TOC4">
    <w:name w:val="toc 4"/>
    <w:basedOn w:val="Normal"/>
    <w:next w:val="Normal"/>
    <w:autoRedefine/>
    <w:uiPriority w:val="39"/>
    <w:unhideWhenUsed/>
    <w:rsid w:val="001519C5"/>
    <w:rPr>
      <w:rFonts w:asciiTheme="minorHAnsi" w:hAnsiTheme="minorHAnsi"/>
      <w:szCs w:val="22"/>
    </w:rPr>
  </w:style>
  <w:style w:type="paragraph" w:styleId="TOC5">
    <w:name w:val="toc 5"/>
    <w:basedOn w:val="Normal"/>
    <w:next w:val="Normal"/>
    <w:autoRedefine/>
    <w:uiPriority w:val="39"/>
    <w:unhideWhenUsed/>
    <w:rsid w:val="001519C5"/>
    <w:rPr>
      <w:rFonts w:asciiTheme="minorHAnsi" w:hAnsiTheme="minorHAnsi"/>
      <w:szCs w:val="22"/>
    </w:rPr>
  </w:style>
  <w:style w:type="paragraph" w:styleId="TOC6">
    <w:name w:val="toc 6"/>
    <w:basedOn w:val="Normal"/>
    <w:next w:val="Normal"/>
    <w:autoRedefine/>
    <w:uiPriority w:val="39"/>
    <w:unhideWhenUsed/>
    <w:rsid w:val="001519C5"/>
    <w:rPr>
      <w:rFonts w:asciiTheme="minorHAnsi" w:hAnsiTheme="minorHAnsi"/>
      <w:szCs w:val="22"/>
    </w:rPr>
  </w:style>
  <w:style w:type="paragraph" w:styleId="TOC7">
    <w:name w:val="toc 7"/>
    <w:basedOn w:val="Normal"/>
    <w:next w:val="Normal"/>
    <w:autoRedefine/>
    <w:uiPriority w:val="39"/>
    <w:unhideWhenUsed/>
    <w:rsid w:val="001519C5"/>
    <w:rPr>
      <w:rFonts w:asciiTheme="minorHAnsi" w:hAnsiTheme="minorHAnsi"/>
      <w:szCs w:val="22"/>
    </w:rPr>
  </w:style>
  <w:style w:type="paragraph" w:styleId="TOC8">
    <w:name w:val="toc 8"/>
    <w:basedOn w:val="Normal"/>
    <w:next w:val="Normal"/>
    <w:autoRedefine/>
    <w:uiPriority w:val="39"/>
    <w:unhideWhenUsed/>
    <w:rsid w:val="001519C5"/>
    <w:rPr>
      <w:rFonts w:asciiTheme="minorHAnsi" w:hAnsiTheme="minorHAnsi"/>
      <w:szCs w:val="22"/>
    </w:rPr>
  </w:style>
  <w:style w:type="paragraph" w:styleId="TOC9">
    <w:name w:val="toc 9"/>
    <w:basedOn w:val="Normal"/>
    <w:next w:val="Normal"/>
    <w:autoRedefine/>
    <w:uiPriority w:val="39"/>
    <w:unhideWhenUsed/>
    <w:rsid w:val="001519C5"/>
    <w:rPr>
      <w:rFonts w:asciiTheme="minorHAnsi" w:hAnsiTheme="minorHAnsi"/>
      <w:szCs w:val="22"/>
    </w:rPr>
  </w:style>
  <w:style w:type="paragraph" w:styleId="Header">
    <w:name w:val="header"/>
    <w:basedOn w:val="Normal"/>
    <w:link w:val="HeaderChar"/>
    <w:uiPriority w:val="99"/>
    <w:unhideWhenUsed/>
    <w:rsid w:val="00D9754A"/>
    <w:pPr>
      <w:tabs>
        <w:tab w:val="center" w:pos="4320"/>
        <w:tab w:val="right" w:pos="8640"/>
      </w:tabs>
    </w:p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sz w:val="20"/>
      <w:szCs w:val="20"/>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styleId="FollowedHyperlink">
    <w:name w:val="FollowedHyperlink"/>
    <w:basedOn w:val="DefaultParagraphFont"/>
    <w:uiPriority w:val="99"/>
    <w:semiHidden/>
    <w:unhideWhenUsed/>
    <w:rsid w:val="00115C62"/>
    <w:rPr>
      <w:color w:val="800080" w:themeColor="followedHyperlink"/>
      <w:u w:val="single"/>
    </w:rPr>
  </w:style>
  <w:style w:type="character" w:customStyle="1" w:styleId="cosearchterm">
    <w:name w:val="co_searchterm"/>
    <w:rsid w:val="001E414B"/>
  </w:style>
  <w:style w:type="character" w:customStyle="1" w:styleId="apple-converted-space">
    <w:name w:val="apple-converted-space"/>
    <w:rsid w:val="001E414B"/>
  </w:style>
  <w:style w:type="character" w:customStyle="1" w:styleId="costarpage">
    <w:name w:val="co_starpage"/>
    <w:rsid w:val="001E414B"/>
  </w:style>
  <w:style w:type="character" w:styleId="Emphasis">
    <w:name w:val="Emphasis"/>
    <w:uiPriority w:val="20"/>
    <w:qFormat/>
    <w:rsid w:val="001E414B"/>
    <w:rPr>
      <w:i/>
      <w:iCs/>
    </w:rPr>
  </w:style>
  <w:style w:type="paragraph" w:styleId="Footer">
    <w:name w:val="footer"/>
    <w:basedOn w:val="Normal"/>
    <w:link w:val="FooterChar"/>
    <w:uiPriority w:val="99"/>
    <w:unhideWhenUsed/>
    <w:rsid w:val="001E414B"/>
    <w:pPr>
      <w:tabs>
        <w:tab w:val="center" w:pos="4680"/>
        <w:tab w:val="right" w:pos="9360"/>
      </w:tabs>
      <w:spacing w:after="160" w:line="259" w:lineRule="auto"/>
    </w:pPr>
    <w:rPr>
      <w:rFonts w:eastAsia="Calibri"/>
      <w:color w:val="000000"/>
      <w:szCs w:val="22"/>
    </w:rPr>
  </w:style>
  <w:style w:type="character" w:customStyle="1" w:styleId="FooterChar">
    <w:name w:val="Footer Char"/>
    <w:basedOn w:val="DefaultParagraphFont"/>
    <w:link w:val="Footer"/>
    <w:uiPriority w:val="99"/>
    <w:rsid w:val="001E414B"/>
    <w:rPr>
      <w:rFonts w:ascii="Times New Roman" w:eastAsia="Calibri" w:hAnsi="Times New Roman" w:cs="Times New Roman"/>
      <w:color w:val="000000"/>
      <w:szCs w:val="22"/>
    </w:rPr>
  </w:style>
  <w:style w:type="character" w:customStyle="1" w:styleId="MessageHeaderLabel">
    <w:name w:val="Message Header Label"/>
    <w:rsid w:val="001E414B"/>
    <w:rPr>
      <w:rFonts w:ascii="Arial Black" w:hAnsi="Arial Black"/>
      <w:spacing w:val="-10"/>
      <w:sz w:val="18"/>
    </w:rPr>
  </w:style>
  <w:style w:type="paragraph" w:styleId="MessageHeader">
    <w:name w:val="Message Header"/>
    <w:basedOn w:val="BodyText"/>
    <w:link w:val="MessageHeaderChar"/>
    <w:rsid w:val="001E414B"/>
    <w:pPr>
      <w:keepLines/>
      <w:spacing w:line="180" w:lineRule="atLeast"/>
      <w:ind w:left="1555" w:right="835" w:hanging="720"/>
    </w:pPr>
    <w:rPr>
      <w:rFonts w:ascii="Arial" w:eastAsia="Times New Roman" w:hAnsi="Arial"/>
      <w:color w:val="auto"/>
      <w:spacing w:val="-5"/>
      <w:sz w:val="20"/>
      <w:szCs w:val="20"/>
    </w:rPr>
  </w:style>
  <w:style w:type="character" w:customStyle="1" w:styleId="MessageHeaderChar">
    <w:name w:val="Message Header Char"/>
    <w:basedOn w:val="DefaultParagraphFont"/>
    <w:link w:val="MessageHeader"/>
    <w:rsid w:val="001E414B"/>
    <w:rPr>
      <w:rFonts w:ascii="Arial" w:eastAsia="Times New Roman" w:hAnsi="Arial" w:cs="Times New Roman"/>
      <w:spacing w:val="-5"/>
      <w:sz w:val="20"/>
      <w:szCs w:val="20"/>
    </w:rPr>
  </w:style>
  <w:style w:type="paragraph" w:customStyle="1" w:styleId="MessageHeaderFirst">
    <w:name w:val="Message Header First"/>
    <w:basedOn w:val="MessageHeader"/>
    <w:next w:val="MessageHeader"/>
    <w:rsid w:val="001E414B"/>
    <w:pPr>
      <w:spacing w:before="220"/>
    </w:pPr>
  </w:style>
  <w:style w:type="paragraph" w:customStyle="1" w:styleId="MessageHeaderLast">
    <w:name w:val="Message Header Last"/>
    <w:basedOn w:val="MessageHeader"/>
    <w:next w:val="BodyText"/>
    <w:rsid w:val="001E414B"/>
    <w:pPr>
      <w:pBdr>
        <w:bottom w:val="single" w:sz="6" w:space="15" w:color="auto"/>
      </w:pBdr>
      <w:spacing w:after="320"/>
    </w:pPr>
  </w:style>
  <w:style w:type="paragraph" w:customStyle="1" w:styleId="DocumentLabel">
    <w:name w:val="Document Label"/>
    <w:basedOn w:val="Normal"/>
    <w:next w:val="Normal"/>
    <w:rsid w:val="001E414B"/>
    <w:pPr>
      <w:keepNext/>
      <w:keepLines/>
      <w:spacing w:before="400" w:after="120" w:line="240" w:lineRule="atLeast"/>
      <w:ind w:right="835"/>
    </w:pPr>
    <w:rPr>
      <w:rFonts w:ascii="Arial Black" w:eastAsia="Times New Roman" w:hAnsi="Arial Black"/>
      <w:spacing w:val="-5"/>
      <w:kern w:val="28"/>
      <w:sz w:val="96"/>
      <w:szCs w:val="20"/>
    </w:rPr>
  </w:style>
  <w:style w:type="paragraph" w:styleId="BodyText">
    <w:name w:val="Body Text"/>
    <w:basedOn w:val="Normal"/>
    <w:link w:val="BodyTextChar"/>
    <w:uiPriority w:val="99"/>
    <w:semiHidden/>
    <w:unhideWhenUsed/>
    <w:rsid w:val="001E414B"/>
    <w:pPr>
      <w:spacing w:after="120" w:line="259" w:lineRule="auto"/>
    </w:pPr>
    <w:rPr>
      <w:rFonts w:eastAsia="Calibri"/>
      <w:color w:val="000000"/>
      <w:szCs w:val="22"/>
    </w:rPr>
  </w:style>
  <w:style w:type="character" w:customStyle="1" w:styleId="BodyTextChar">
    <w:name w:val="Body Text Char"/>
    <w:basedOn w:val="DefaultParagraphFont"/>
    <w:link w:val="BodyText"/>
    <w:uiPriority w:val="99"/>
    <w:semiHidden/>
    <w:rsid w:val="001E414B"/>
    <w:rPr>
      <w:rFonts w:ascii="Times New Roman" w:eastAsia="Calibri" w:hAnsi="Times New Roman" w:cs="Times New Roman"/>
      <w:color w:val="000000"/>
      <w:szCs w:val="22"/>
    </w:rPr>
  </w:style>
  <w:style w:type="paragraph" w:customStyle="1" w:styleId="p1">
    <w:name w:val="p1"/>
    <w:basedOn w:val="Normal"/>
    <w:rsid w:val="002A03FC"/>
    <w:rPr>
      <w:rFonts w:ascii="Times" w:hAnsi="Times"/>
      <w:sz w:val="14"/>
      <w:szCs w:val="14"/>
    </w:rPr>
  </w:style>
  <w:style w:type="character" w:customStyle="1" w:styleId="s1">
    <w:name w:val="s1"/>
    <w:basedOn w:val="DefaultParagraphFont"/>
    <w:rsid w:val="002A03FC"/>
  </w:style>
  <w:style w:type="paragraph" w:styleId="Revision">
    <w:name w:val="Revision"/>
    <w:hidden/>
    <w:uiPriority w:val="99"/>
    <w:semiHidden/>
    <w:rsid w:val="002678FF"/>
    <w:rPr>
      <w:rFonts w:ascii="Calibri" w:hAnsi="Calibri"/>
      <w:sz w:val="22"/>
    </w:rPr>
  </w:style>
  <w:style w:type="character" w:styleId="UnresolvedMention">
    <w:name w:val="Unresolved Mention"/>
    <w:basedOn w:val="DefaultParagraphFont"/>
    <w:uiPriority w:val="99"/>
    <w:rsid w:val="001D1FCA"/>
    <w:rPr>
      <w:color w:val="808080"/>
      <w:shd w:val="clear" w:color="auto" w:fill="E6E6E6"/>
    </w:rPr>
  </w:style>
  <w:style w:type="paragraph" w:styleId="HTMLPreformatted">
    <w:name w:val="HTML Preformatted"/>
    <w:basedOn w:val="Normal"/>
    <w:link w:val="HTMLPreformattedChar"/>
    <w:uiPriority w:val="99"/>
    <w:semiHidden/>
    <w:unhideWhenUsed/>
    <w:rsid w:val="00FD2636"/>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FD2636"/>
    <w:rPr>
      <w:rFonts w:ascii="Consolas" w:hAnsi="Consolas" w:cs="Consola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4525">
      <w:bodyDiv w:val="1"/>
      <w:marLeft w:val="0"/>
      <w:marRight w:val="0"/>
      <w:marTop w:val="0"/>
      <w:marBottom w:val="0"/>
      <w:divBdr>
        <w:top w:val="none" w:sz="0" w:space="0" w:color="auto"/>
        <w:left w:val="none" w:sz="0" w:space="0" w:color="auto"/>
        <w:bottom w:val="none" w:sz="0" w:space="0" w:color="auto"/>
        <w:right w:val="none" w:sz="0" w:space="0" w:color="auto"/>
      </w:divBdr>
    </w:div>
    <w:div w:id="110437744">
      <w:bodyDiv w:val="1"/>
      <w:marLeft w:val="0"/>
      <w:marRight w:val="0"/>
      <w:marTop w:val="0"/>
      <w:marBottom w:val="0"/>
      <w:divBdr>
        <w:top w:val="none" w:sz="0" w:space="0" w:color="auto"/>
        <w:left w:val="none" w:sz="0" w:space="0" w:color="auto"/>
        <w:bottom w:val="none" w:sz="0" w:space="0" w:color="auto"/>
        <w:right w:val="none" w:sz="0" w:space="0" w:color="auto"/>
      </w:divBdr>
      <w:divsChild>
        <w:div w:id="1294408296">
          <w:marLeft w:val="45"/>
          <w:marRight w:val="45"/>
          <w:marTop w:val="15"/>
          <w:marBottom w:val="0"/>
          <w:divBdr>
            <w:top w:val="none" w:sz="0" w:space="0" w:color="auto"/>
            <w:left w:val="none" w:sz="0" w:space="0" w:color="auto"/>
            <w:bottom w:val="none" w:sz="0" w:space="0" w:color="auto"/>
            <w:right w:val="none" w:sz="0" w:space="0" w:color="auto"/>
          </w:divBdr>
          <w:divsChild>
            <w:div w:id="20599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6233">
      <w:bodyDiv w:val="1"/>
      <w:marLeft w:val="0"/>
      <w:marRight w:val="0"/>
      <w:marTop w:val="0"/>
      <w:marBottom w:val="0"/>
      <w:divBdr>
        <w:top w:val="none" w:sz="0" w:space="0" w:color="auto"/>
        <w:left w:val="none" w:sz="0" w:space="0" w:color="auto"/>
        <w:bottom w:val="none" w:sz="0" w:space="0" w:color="auto"/>
        <w:right w:val="none" w:sz="0" w:space="0" w:color="auto"/>
      </w:divBdr>
    </w:div>
    <w:div w:id="190074357">
      <w:bodyDiv w:val="1"/>
      <w:marLeft w:val="0"/>
      <w:marRight w:val="0"/>
      <w:marTop w:val="0"/>
      <w:marBottom w:val="0"/>
      <w:divBdr>
        <w:top w:val="none" w:sz="0" w:space="0" w:color="auto"/>
        <w:left w:val="none" w:sz="0" w:space="0" w:color="auto"/>
        <w:bottom w:val="none" w:sz="0" w:space="0" w:color="auto"/>
        <w:right w:val="none" w:sz="0" w:space="0" w:color="auto"/>
      </w:divBdr>
    </w:div>
    <w:div w:id="232594422">
      <w:bodyDiv w:val="1"/>
      <w:marLeft w:val="0"/>
      <w:marRight w:val="0"/>
      <w:marTop w:val="0"/>
      <w:marBottom w:val="0"/>
      <w:divBdr>
        <w:top w:val="none" w:sz="0" w:space="0" w:color="auto"/>
        <w:left w:val="none" w:sz="0" w:space="0" w:color="auto"/>
        <w:bottom w:val="none" w:sz="0" w:space="0" w:color="auto"/>
        <w:right w:val="none" w:sz="0" w:space="0" w:color="auto"/>
      </w:divBdr>
    </w:div>
    <w:div w:id="312030529">
      <w:bodyDiv w:val="1"/>
      <w:marLeft w:val="0"/>
      <w:marRight w:val="0"/>
      <w:marTop w:val="0"/>
      <w:marBottom w:val="0"/>
      <w:divBdr>
        <w:top w:val="none" w:sz="0" w:space="0" w:color="auto"/>
        <w:left w:val="none" w:sz="0" w:space="0" w:color="auto"/>
        <w:bottom w:val="none" w:sz="0" w:space="0" w:color="auto"/>
        <w:right w:val="none" w:sz="0" w:space="0" w:color="auto"/>
      </w:divBdr>
      <w:divsChild>
        <w:div w:id="1486051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8155659">
              <w:marLeft w:val="0"/>
              <w:marRight w:val="0"/>
              <w:marTop w:val="0"/>
              <w:marBottom w:val="0"/>
              <w:divBdr>
                <w:top w:val="none" w:sz="0" w:space="0" w:color="auto"/>
                <w:left w:val="none" w:sz="0" w:space="0" w:color="auto"/>
                <w:bottom w:val="none" w:sz="0" w:space="0" w:color="auto"/>
                <w:right w:val="none" w:sz="0" w:space="0" w:color="auto"/>
              </w:divBdr>
              <w:divsChild>
                <w:div w:id="2099404888">
                  <w:marLeft w:val="0"/>
                  <w:marRight w:val="0"/>
                  <w:marTop w:val="0"/>
                  <w:marBottom w:val="0"/>
                  <w:divBdr>
                    <w:top w:val="none" w:sz="0" w:space="0" w:color="auto"/>
                    <w:left w:val="none" w:sz="0" w:space="0" w:color="auto"/>
                    <w:bottom w:val="none" w:sz="0" w:space="0" w:color="auto"/>
                    <w:right w:val="none" w:sz="0" w:space="0" w:color="auto"/>
                  </w:divBdr>
                  <w:divsChild>
                    <w:div w:id="153893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430273730">
      <w:bodyDiv w:val="1"/>
      <w:marLeft w:val="0"/>
      <w:marRight w:val="0"/>
      <w:marTop w:val="0"/>
      <w:marBottom w:val="0"/>
      <w:divBdr>
        <w:top w:val="none" w:sz="0" w:space="0" w:color="auto"/>
        <w:left w:val="none" w:sz="0" w:space="0" w:color="auto"/>
        <w:bottom w:val="none" w:sz="0" w:space="0" w:color="auto"/>
        <w:right w:val="none" w:sz="0" w:space="0" w:color="auto"/>
      </w:divBdr>
    </w:div>
    <w:div w:id="495655050">
      <w:bodyDiv w:val="1"/>
      <w:marLeft w:val="0"/>
      <w:marRight w:val="0"/>
      <w:marTop w:val="0"/>
      <w:marBottom w:val="0"/>
      <w:divBdr>
        <w:top w:val="none" w:sz="0" w:space="0" w:color="auto"/>
        <w:left w:val="none" w:sz="0" w:space="0" w:color="auto"/>
        <w:bottom w:val="none" w:sz="0" w:space="0" w:color="auto"/>
        <w:right w:val="none" w:sz="0" w:space="0" w:color="auto"/>
      </w:divBdr>
    </w:div>
    <w:div w:id="523521810">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680352105">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5681519">
      <w:bodyDiv w:val="1"/>
      <w:marLeft w:val="0"/>
      <w:marRight w:val="0"/>
      <w:marTop w:val="0"/>
      <w:marBottom w:val="0"/>
      <w:divBdr>
        <w:top w:val="none" w:sz="0" w:space="0" w:color="auto"/>
        <w:left w:val="none" w:sz="0" w:space="0" w:color="auto"/>
        <w:bottom w:val="none" w:sz="0" w:space="0" w:color="auto"/>
        <w:right w:val="none" w:sz="0" w:space="0" w:color="auto"/>
      </w:divBdr>
    </w:div>
    <w:div w:id="866870723">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03629464">
      <w:bodyDiv w:val="1"/>
      <w:marLeft w:val="0"/>
      <w:marRight w:val="0"/>
      <w:marTop w:val="0"/>
      <w:marBottom w:val="0"/>
      <w:divBdr>
        <w:top w:val="none" w:sz="0" w:space="0" w:color="auto"/>
        <w:left w:val="none" w:sz="0" w:space="0" w:color="auto"/>
        <w:bottom w:val="none" w:sz="0" w:space="0" w:color="auto"/>
        <w:right w:val="none" w:sz="0" w:space="0" w:color="auto"/>
      </w:divBdr>
    </w:div>
    <w:div w:id="1113744747">
      <w:bodyDiv w:val="1"/>
      <w:marLeft w:val="0"/>
      <w:marRight w:val="0"/>
      <w:marTop w:val="0"/>
      <w:marBottom w:val="0"/>
      <w:divBdr>
        <w:top w:val="none" w:sz="0" w:space="0" w:color="auto"/>
        <w:left w:val="none" w:sz="0" w:space="0" w:color="auto"/>
        <w:bottom w:val="none" w:sz="0" w:space="0" w:color="auto"/>
        <w:right w:val="none" w:sz="0" w:space="0" w:color="auto"/>
      </w:divBdr>
    </w:div>
    <w:div w:id="1175144105">
      <w:bodyDiv w:val="1"/>
      <w:marLeft w:val="0"/>
      <w:marRight w:val="0"/>
      <w:marTop w:val="0"/>
      <w:marBottom w:val="0"/>
      <w:divBdr>
        <w:top w:val="none" w:sz="0" w:space="0" w:color="auto"/>
        <w:left w:val="none" w:sz="0" w:space="0" w:color="auto"/>
        <w:bottom w:val="none" w:sz="0" w:space="0" w:color="auto"/>
        <w:right w:val="none" w:sz="0" w:space="0" w:color="auto"/>
      </w:divBdr>
    </w:div>
    <w:div w:id="1214389277">
      <w:bodyDiv w:val="1"/>
      <w:marLeft w:val="0"/>
      <w:marRight w:val="0"/>
      <w:marTop w:val="0"/>
      <w:marBottom w:val="0"/>
      <w:divBdr>
        <w:top w:val="none" w:sz="0" w:space="0" w:color="auto"/>
        <w:left w:val="none" w:sz="0" w:space="0" w:color="auto"/>
        <w:bottom w:val="none" w:sz="0" w:space="0" w:color="auto"/>
        <w:right w:val="none" w:sz="0" w:space="0" w:color="auto"/>
      </w:divBdr>
    </w:div>
    <w:div w:id="1230191232">
      <w:bodyDiv w:val="1"/>
      <w:marLeft w:val="0"/>
      <w:marRight w:val="0"/>
      <w:marTop w:val="0"/>
      <w:marBottom w:val="0"/>
      <w:divBdr>
        <w:top w:val="none" w:sz="0" w:space="0" w:color="auto"/>
        <w:left w:val="none" w:sz="0" w:space="0" w:color="auto"/>
        <w:bottom w:val="none" w:sz="0" w:space="0" w:color="auto"/>
        <w:right w:val="none" w:sz="0" w:space="0" w:color="auto"/>
      </w:divBdr>
    </w:div>
    <w:div w:id="1320578081">
      <w:bodyDiv w:val="1"/>
      <w:marLeft w:val="0"/>
      <w:marRight w:val="0"/>
      <w:marTop w:val="0"/>
      <w:marBottom w:val="0"/>
      <w:divBdr>
        <w:top w:val="none" w:sz="0" w:space="0" w:color="auto"/>
        <w:left w:val="none" w:sz="0" w:space="0" w:color="auto"/>
        <w:bottom w:val="none" w:sz="0" w:space="0" w:color="auto"/>
        <w:right w:val="none" w:sz="0" w:space="0" w:color="auto"/>
      </w:divBdr>
    </w:div>
    <w:div w:id="1321814617">
      <w:bodyDiv w:val="1"/>
      <w:marLeft w:val="0"/>
      <w:marRight w:val="0"/>
      <w:marTop w:val="0"/>
      <w:marBottom w:val="0"/>
      <w:divBdr>
        <w:top w:val="none" w:sz="0" w:space="0" w:color="auto"/>
        <w:left w:val="none" w:sz="0" w:space="0" w:color="auto"/>
        <w:bottom w:val="none" w:sz="0" w:space="0" w:color="auto"/>
        <w:right w:val="none" w:sz="0" w:space="0" w:color="auto"/>
      </w:divBdr>
    </w:div>
    <w:div w:id="1425296359">
      <w:bodyDiv w:val="1"/>
      <w:marLeft w:val="0"/>
      <w:marRight w:val="0"/>
      <w:marTop w:val="0"/>
      <w:marBottom w:val="0"/>
      <w:divBdr>
        <w:top w:val="none" w:sz="0" w:space="0" w:color="auto"/>
        <w:left w:val="none" w:sz="0" w:space="0" w:color="auto"/>
        <w:bottom w:val="none" w:sz="0" w:space="0" w:color="auto"/>
        <w:right w:val="none" w:sz="0" w:space="0" w:color="auto"/>
      </w:divBdr>
    </w:div>
    <w:div w:id="1538658515">
      <w:bodyDiv w:val="1"/>
      <w:marLeft w:val="0"/>
      <w:marRight w:val="0"/>
      <w:marTop w:val="0"/>
      <w:marBottom w:val="0"/>
      <w:divBdr>
        <w:top w:val="none" w:sz="0" w:space="0" w:color="auto"/>
        <w:left w:val="none" w:sz="0" w:space="0" w:color="auto"/>
        <w:bottom w:val="none" w:sz="0" w:space="0" w:color="auto"/>
        <w:right w:val="none" w:sz="0" w:space="0" w:color="auto"/>
      </w:divBdr>
    </w:div>
    <w:div w:id="1692488911">
      <w:bodyDiv w:val="1"/>
      <w:marLeft w:val="0"/>
      <w:marRight w:val="0"/>
      <w:marTop w:val="0"/>
      <w:marBottom w:val="0"/>
      <w:divBdr>
        <w:top w:val="none" w:sz="0" w:space="0" w:color="auto"/>
        <w:left w:val="none" w:sz="0" w:space="0" w:color="auto"/>
        <w:bottom w:val="none" w:sz="0" w:space="0" w:color="auto"/>
        <w:right w:val="none" w:sz="0" w:space="0" w:color="auto"/>
      </w:divBdr>
    </w:div>
    <w:div w:id="1696151678">
      <w:bodyDiv w:val="1"/>
      <w:marLeft w:val="0"/>
      <w:marRight w:val="0"/>
      <w:marTop w:val="0"/>
      <w:marBottom w:val="0"/>
      <w:divBdr>
        <w:top w:val="none" w:sz="0" w:space="0" w:color="auto"/>
        <w:left w:val="none" w:sz="0" w:space="0" w:color="auto"/>
        <w:bottom w:val="none" w:sz="0" w:space="0" w:color="auto"/>
        <w:right w:val="none" w:sz="0" w:space="0" w:color="auto"/>
      </w:divBdr>
    </w:div>
    <w:div w:id="1844276689">
      <w:bodyDiv w:val="1"/>
      <w:marLeft w:val="0"/>
      <w:marRight w:val="0"/>
      <w:marTop w:val="0"/>
      <w:marBottom w:val="0"/>
      <w:divBdr>
        <w:top w:val="none" w:sz="0" w:space="0" w:color="auto"/>
        <w:left w:val="none" w:sz="0" w:space="0" w:color="auto"/>
        <w:bottom w:val="none" w:sz="0" w:space="0" w:color="auto"/>
        <w:right w:val="none" w:sz="0" w:space="0" w:color="auto"/>
      </w:divBdr>
    </w:div>
    <w:div w:id="1858158959">
      <w:bodyDiv w:val="1"/>
      <w:marLeft w:val="0"/>
      <w:marRight w:val="0"/>
      <w:marTop w:val="0"/>
      <w:marBottom w:val="0"/>
      <w:divBdr>
        <w:top w:val="none" w:sz="0" w:space="0" w:color="auto"/>
        <w:left w:val="none" w:sz="0" w:space="0" w:color="auto"/>
        <w:bottom w:val="none" w:sz="0" w:space="0" w:color="auto"/>
        <w:right w:val="none" w:sz="0" w:space="0" w:color="auto"/>
      </w:divBdr>
    </w:div>
    <w:div w:id="1900627989">
      <w:bodyDiv w:val="1"/>
      <w:marLeft w:val="0"/>
      <w:marRight w:val="0"/>
      <w:marTop w:val="0"/>
      <w:marBottom w:val="0"/>
      <w:divBdr>
        <w:top w:val="none" w:sz="0" w:space="0" w:color="auto"/>
        <w:left w:val="none" w:sz="0" w:space="0" w:color="auto"/>
        <w:bottom w:val="none" w:sz="0" w:space="0" w:color="auto"/>
        <w:right w:val="none" w:sz="0" w:space="0" w:color="auto"/>
      </w:divBdr>
    </w:div>
    <w:div w:id="1975528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ommunity.icann.org/x/TMPhAg" TargetMode="External"/><Relationship Id="rId21" Type="http://schemas.openxmlformats.org/officeDocument/2006/relationships/hyperlink" Target="https://community.icann.org/display/gnsosoi/Claudia+MacMaster+Tamarit+SOI" TargetMode="External"/><Relationship Id="rId34" Type="http://schemas.openxmlformats.org/officeDocument/2006/relationships/hyperlink" Target="https://community.icann.org/display/gnsosoi/Osvaldo+Novoa+SOI" TargetMode="External"/><Relationship Id="rId42" Type="http://schemas.openxmlformats.org/officeDocument/2006/relationships/hyperlink" Target="https://community.icann.org/x/JgyMAg" TargetMode="External"/><Relationship Id="rId47" Type="http://schemas.openxmlformats.org/officeDocument/2006/relationships/hyperlink" Target="https://community.icann.org/x/T5gQAw" TargetMode="External"/><Relationship Id="rId50" Type="http://schemas.openxmlformats.org/officeDocument/2006/relationships/hyperlink" Target="http://mm.icann.org/pipermail/gnso-igo-ingo-crp/" TargetMode="External"/><Relationship Id="rId55" Type="http://schemas.openxmlformats.org/officeDocument/2006/relationships/hyperlink" Target="mailto:Policy-staff@icann.org" TargetMode="External"/><Relationship Id="rId63" Type="http://schemas.openxmlformats.org/officeDocument/2006/relationships/hyperlink" Target="https://gacweb.icann.org/download/attachments/35455781/GAC_Amended_Communique_Singapore_20140327%5B1%5D.pdf?version=1&amp;modificationDate=1414072141000&amp;api=v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m.icann.org/pipermail/gnso-igo-ingo-crp/" TargetMode="External"/><Relationship Id="rId29" Type="http://schemas.openxmlformats.org/officeDocument/2006/relationships/hyperlink" Target="https://community.icann.org/display/gnsosoi/James+Bikoff+SOI" TargetMode="External"/><Relationship Id="rId11" Type="http://schemas.openxmlformats.org/officeDocument/2006/relationships/footer" Target="footer2.xml"/><Relationship Id="rId24" Type="http://schemas.openxmlformats.org/officeDocument/2006/relationships/hyperlink" Target="https://community.icann.org/display/gnsosoi/David+Maher+SOI" TargetMode="External"/><Relationship Id="rId32" Type="http://schemas.openxmlformats.org/officeDocument/2006/relationships/hyperlink" Target="https://community.icann.org/display/gnsosoi/Mike+Rodenbaugh+SOI" TargetMode="External"/><Relationship Id="rId37" Type="http://schemas.openxmlformats.org/officeDocument/2006/relationships/hyperlink" Target="https://community.icann.org/display/gnsosoi/Petter+Rindforth+SOI" TargetMode="External"/><Relationship Id="rId40" Type="http://schemas.openxmlformats.org/officeDocument/2006/relationships/hyperlink" Target="https://community.icann.org/display/gnsosoi/Reg+Levy+SOI" TargetMode="External"/><Relationship Id="rId45" Type="http://schemas.openxmlformats.org/officeDocument/2006/relationships/hyperlink" Target="https://community.icann.org/x/-jXxAg" TargetMode="External"/><Relationship Id="rId53" Type="http://schemas.openxmlformats.org/officeDocument/2006/relationships/hyperlink" Target="http://gnso.icann.org/issues/igo-names/issues-report-igo-drp-15jun07.pdf" TargetMode="External"/><Relationship Id="rId58" Type="http://schemas.openxmlformats.org/officeDocument/2006/relationships/image" Target="media/image3.jpeg"/><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gacweb.icann.org/download/attachments/35455781/Final_GAC_Communique_Durban_20130717.pdf?version=1&amp;modificationDate=1414072141000&amp;api=v2" TargetMode="External"/><Relationship Id="rId19" Type="http://schemas.openxmlformats.org/officeDocument/2006/relationships/hyperlink" Target="https://community.icann.org/x/qRJyB" TargetMode="External"/><Relationship Id="rId14" Type="http://schemas.openxmlformats.org/officeDocument/2006/relationships/footer" Target="footer4.xml"/><Relationship Id="rId22" Type="http://schemas.openxmlformats.org/officeDocument/2006/relationships/hyperlink" Target="https://community.icann.org/display/gnsosoi/Crystal+Ondo+SOI" TargetMode="External"/><Relationship Id="rId27" Type="http://schemas.openxmlformats.org/officeDocument/2006/relationships/hyperlink" Target="https://community.icann.org/display/gnsosoi/Imran+Ahmed+Shah+SOI" TargetMode="External"/><Relationship Id="rId30" Type="http://schemas.openxmlformats.org/officeDocument/2006/relationships/hyperlink" Target="https://community.icann.org/display/gnsosoi/Keith+Drazek+SOI" TargetMode="External"/><Relationship Id="rId35" Type="http://schemas.openxmlformats.org/officeDocument/2006/relationships/hyperlink" Target="https://community.icann.org/display/gnsosoi/Paul+Keating+SOI" TargetMode="External"/><Relationship Id="rId43" Type="http://schemas.openxmlformats.org/officeDocument/2006/relationships/hyperlink" Target="https://community.icann.org/x/UEmAAw" TargetMode="External"/><Relationship Id="rId48" Type="http://schemas.openxmlformats.org/officeDocument/2006/relationships/image" Target="media/image2.jpeg"/><Relationship Id="rId56" Type="http://schemas.openxmlformats.org/officeDocument/2006/relationships/header" Target="header3.xml"/><Relationship Id="rId64" Type="http://schemas.openxmlformats.org/officeDocument/2006/relationships/hyperlink" Target="https://gacweb.icann.org/download/attachments/35455781/Communique%20London%20final.pdf?version=1&amp;modificationDate=1414072141000&amp;api=v2" TargetMode="External"/><Relationship Id="rId8" Type="http://schemas.openxmlformats.org/officeDocument/2006/relationships/image" Target="media/image1.png"/><Relationship Id="rId51" Type="http://schemas.openxmlformats.org/officeDocument/2006/relationships/hyperlink" Target="https://gnso.icann.org/en/council/resolutions"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community.icann.org/x/9brhAg" TargetMode="External"/><Relationship Id="rId25" Type="http://schemas.openxmlformats.org/officeDocument/2006/relationships/hyperlink" Target="https://community.icann.org/display/gnsosoi/George+Kirikos+SOI" TargetMode="External"/><Relationship Id="rId33" Type="http://schemas.openxmlformats.org/officeDocument/2006/relationships/hyperlink" Target="https://community.icann.org/display/gnsosoi/Nat+Cohen+SOI" TargetMode="External"/><Relationship Id="rId38" Type="http://schemas.openxmlformats.org/officeDocument/2006/relationships/hyperlink" Target="https://community.icann.org/display/gnsosoi/Philip+S+Corwin+SOI" TargetMode="External"/><Relationship Id="rId46" Type="http://schemas.openxmlformats.org/officeDocument/2006/relationships/hyperlink" Target="http://mm.icann.org/pipermail/gnso-igo-ingo-crp/" TargetMode="External"/><Relationship Id="rId59" Type="http://schemas.openxmlformats.org/officeDocument/2006/relationships/hyperlink" Target="https://gacweb.icann.org/download/attachments/35455781/FINAL_Toronto_Communique_20121017.pdf?version=1&amp;modificationDate=1414072141000&amp;api=v2" TargetMode="External"/><Relationship Id="rId67" Type="http://schemas.openxmlformats.org/officeDocument/2006/relationships/theme" Target="theme/theme1.xml"/><Relationship Id="rId20" Type="http://schemas.openxmlformats.org/officeDocument/2006/relationships/hyperlink" Target="https://community.icann.org/x/BY-DAw" TargetMode="External"/><Relationship Id="rId41" Type="http://schemas.openxmlformats.org/officeDocument/2006/relationships/hyperlink" Target="https://community.icann.org/display/gnsosoi/Susan+Kawaguchi+SOI" TargetMode="External"/><Relationship Id="rId54" Type="http://schemas.openxmlformats.org/officeDocument/2006/relationships/hyperlink" Target="http://www.icann.org/transparency/acct-trans-frameworks-principles-10jan08.pdf" TargetMode="External"/><Relationship Id="rId62" Type="http://schemas.openxmlformats.org/officeDocument/2006/relationships/hyperlink" Target="https://gacweb.icann.org/download/attachments/35455781/FINAL_Buenos_Aires_GAC_Communique_20131120.pdf?version=1&amp;modificationDate=1414072141000&amp;api=v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ommunity.icann.org/x/37rhAg" TargetMode="External"/><Relationship Id="rId23" Type="http://schemas.openxmlformats.org/officeDocument/2006/relationships/hyperlink" Target="https://community.icann.org/display/gnsosoi/David+Heasley+SOI" TargetMode="External"/><Relationship Id="rId28" Type="http://schemas.openxmlformats.org/officeDocument/2006/relationships/hyperlink" Target="https://community.icann.org/display/gnsosoi/Jay+Chapman+SOI" TargetMode="External"/><Relationship Id="rId36" Type="http://schemas.openxmlformats.org/officeDocument/2006/relationships/hyperlink" Target="https://community.icann.org/display/gnsosoi/Paul+Tattersfield+SOI" TargetMode="External"/><Relationship Id="rId49" Type="http://schemas.openxmlformats.org/officeDocument/2006/relationships/hyperlink" Target="https://community.icann.org/x/37rhAg" TargetMode="External"/><Relationship Id="rId57" Type="http://schemas.openxmlformats.org/officeDocument/2006/relationships/hyperlink" Target="http://www.icann.org/en/system/files/correspondence/gnso-council-chairs-to-crocker-" TargetMode="External"/><Relationship Id="rId10" Type="http://schemas.openxmlformats.org/officeDocument/2006/relationships/footer" Target="footer1.xml"/><Relationship Id="rId31" Type="http://schemas.openxmlformats.org/officeDocument/2006/relationships/hyperlink" Target="https://community.icann.org/display/gnsosoi/Mason+Cole+SOI" TargetMode="External"/><Relationship Id="rId44" Type="http://schemas.openxmlformats.org/officeDocument/2006/relationships/hyperlink" Target="https://community.icann.org/x/97rhAg" TargetMode="External"/><Relationship Id="rId52" Type="http://schemas.openxmlformats.org/officeDocument/2006/relationships/hyperlink" Target="https://gnso.icann.org/en/council/resolutions" TargetMode="External"/><Relationship Id="rId60" Type="http://schemas.openxmlformats.org/officeDocument/2006/relationships/hyperlink" Target="https://gacweb.icann.org/download/attachments/35455781/Beijing%20Communique%20april2013_Final.pdf?version=1&amp;modificationDate=1414072141000&amp;api=v2" TargetMode="External"/><Relationship Id="rId65" Type="http://schemas.openxmlformats.org/officeDocument/2006/relationships/hyperlink" Target="http://www.wipo.int/ipdl/en/6ter/)"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s://community.icann.org/x/-aXDAw" TargetMode="External"/><Relationship Id="rId39" Type="http://schemas.openxmlformats.org/officeDocument/2006/relationships/hyperlink" Target="https://community.icann.org/display/gnsosoi/Poncelet+Ileleji+SOI"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www.wipo.int/meetings/en/doc_details.jsp?doc_id=18680" TargetMode="External"/><Relationship Id="rId21" Type="http://schemas.openxmlformats.org/officeDocument/2006/relationships/hyperlink" Target="https://community.icann.org/x/mRbxAg" TargetMode="External"/><Relationship Id="rId42" Type="http://schemas.openxmlformats.org/officeDocument/2006/relationships/hyperlink" Target="https://community.icann.org/x/z4BYAw" TargetMode="External"/><Relationship Id="rId47" Type="http://schemas.openxmlformats.org/officeDocument/2006/relationships/hyperlink" Target="https://gacweb.icann.org/display/GACADV/IGO+Names+and+Acronyms" TargetMode="External"/><Relationship Id="rId63" Type="http://schemas.openxmlformats.org/officeDocument/2006/relationships/hyperlink" Target="https://gnso.icann.org/en/correspondence/igos-to-gnso-31oct16-en.pdf" TargetMode="External"/><Relationship Id="rId68" Type="http://schemas.openxmlformats.org/officeDocument/2006/relationships/hyperlink" Target="https://mm.icann.org/pipermail/gnso-igo-ingo-crp/2017-December/001005.html" TargetMode="External"/><Relationship Id="rId84" Type="http://schemas.openxmlformats.org/officeDocument/2006/relationships/hyperlink" Target="https://community.icann.org/x/97rhAg" TargetMode="External"/><Relationship Id="rId89" Type="http://schemas.openxmlformats.org/officeDocument/2006/relationships/hyperlink" Target="https://community.icann.org/x/MtjRAw" TargetMode="External"/><Relationship Id="rId16" Type="http://schemas.openxmlformats.org/officeDocument/2006/relationships/hyperlink" Target="http://www.wipo.int/edocs/mdocs/govbody/en/wo_ga_28/wo_ga_28_7.pdf)" TargetMode="External"/><Relationship Id="rId11" Type="http://schemas.openxmlformats.org/officeDocument/2006/relationships/hyperlink" Target="https://community.icann.org/x/z4BYAw" TargetMode="External"/><Relationship Id="rId32" Type="http://schemas.openxmlformats.org/officeDocument/2006/relationships/hyperlink" Target="https://www.icann.org/en/news/correspondence/dryden-to-crocker-chalaby-annex2-22mar13-en.pdf" TargetMode="External"/><Relationship Id="rId37" Type="http://schemas.openxmlformats.org/officeDocument/2006/relationships/hyperlink" Target="http://www.wipo.int/edocs/pubdocs/en/intproperty/611/wipo_pub_611.pdf" TargetMode="External"/><Relationship Id="rId53" Type="http://schemas.openxmlformats.org/officeDocument/2006/relationships/hyperlink" Target="https://gnso.icann.org/en/correspondence/chalaby-to-robinson-24jul14-en.pdf)" TargetMode="External"/><Relationship Id="rId58" Type="http://schemas.openxmlformats.org/officeDocument/2006/relationships/hyperlink" Target="https://buenosaires53.icann.org/en/schedule/wed-igo-ingo-crp-access/transcript-igo-ingo-crp-access-24jun15-en.pdf" TargetMode="External"/><Relationship Id="rId74" Type="http://schemas.openxmlformats.org/officeDocument/2006/relationships/hyperlink" Target="https://mm.icann.org/pipermail/gnso-igo-ingo-crp/2018-February/001079.html" TargetMode="External"/><Relationship Id="rId79" Type="http://schemas.openxmlformats.org/officeDocument/2006/relationships/hyperlink" Target="https://community.icann.org/x/IBa8B" TargetMode="External"/><Relationship Id="rId5" Type="http://schemas.openxmlformats.org/officeDocument/2006/relationships/hyperlink" Target="http://www.wipo.int/amc/en/domains/search/overview3.0/" TargetMode="External"/><Relationship Id="rId90" Type="http://schemas.openxmlformats.org/officeDocument/2006/relationships/hyperlink" Target="http://www.wipo.int/article6ter/en/legal_texts/article_6ter.html" TargetMode="External"/><Relationship Id="rId95" Type="http://schemas.openxmlformats.org/officeDocument/2006/relationships/hyperlink" Target="http://www.wipo.int/article6ter/en/communication.html" TargetMode="External"/><Relationship Id="rId22" Type="http://schemas.openxmlformats.org/officeDocument/2006/relationships/hyperlink" Target="https://community.icann.org/x/mxbxAg" TargetMode="External"/><Relationship Id="rId27" Type="http://schemas.openxmlformats.org/officeDocument/2006/relationships/hyperlink" Target="http://www.wipo.int/edocs/mdocs/sct/en/sct_15/sct_15_3.doc" TargetMode="External"/><Relationship Id="rId43" Type="http://schemas.openxmlformats.org/officeDocument/2006/relationships/hyperlink" Target="https://gnso.icann.org/en/correspondence/igo-note-wg-swaine-memo-12jul16-en.pdf" TargetMode="External"/><Relationship Id="rId48" Type="http://schemas.openxmlformats.org/officeDocument/2006/relationships/hyperlink" Target="http://www.icann.org/en/groups/board/documents/resolutions-07feb14-en.htm" TargetMode="External"/><Relationship Id="rId64" Type="http://schemas.openxmlformats.org/officeDocument/2006/relationships/hyperlink" Target="https://community.icann.org/x/-hi4Aw" TargetMode="External"/><Relationship Id="rId69" Type="http://schemas.openxmlformats.org/officeDocument/2006/relationships/hyperlink" Target="https://mm.icann.org/pipermail/gnso-igo-ingo-crp/2017-December/date.html" TargetMode="External"/><Relationship Id="rId80" Type="http://schemas.openxmlformats.org/officeDocument/2006/relationships/hyperlink" Target="https://mm.icann.org/pipermail/gnso-igo-ingo-crp/2018-March/001093.html" TargetMode="External"/><Relationship Id="rId85" Type="http://schemas.openxmlformats.org/officeDocument/2006/relationships/hyperlink" Target="https://www.icann.org/public-comments/igo-ingo-crp-access-initial-2017-01-20-en" TargetMode="External"/><Relationship Id="rId3" Type="http://schemas.openxmlformats.org/officeDocument/2006/relationships/hyperlink" Target="https://gnso.icann.org/en/issues/igo-ingo-crp-access-final-25may14-en.pdf)" TargetMode="External"/><Relationship Id="rId12" Type="http://schemas.openxmlformats.org/officeDocument/2006/relationships/hyperlink" Target="http://www.uncitral.org/uncitral/en/uncitral_texts/arbitration/2010Arbitration_rules.html" TargetMode="External"/><Relationship Id="rId17" Type="http://schemas.openxmlformats.org/officeDocument/2006/relationships/hyperlink" Target="http://www.wipo.int/edocs/mdocs/govbody/en/wo_ga_28/wo_ga_28_7.pdf)" TargetMode="External"/><Relationship Id="rId25" Type="http://schemas.openxmlformats.org/officeDocument/2006/relationships/hyperlink" Target="http://www.wipo.int/export/sites/www/amc/en/docs/report-final2.pdf" TargetMode="External"/><Relationship Id="rId33" Type="http://schemas.openxmlformats.org/officeDocument/2006/relationships/hyperlink" Target="https://www.icann.org/en/news/correspondence/dryden-to-crocker-chalaby-annex1-22mar13-en.pdf" TargetMode="External"/><Relationship Id="rId38" Type="http://schemas.openxmlformats.org/officeDocument/2006/relationships/hyperlink" Target="http://www.wipo.int/export/sites/www/about-ip/en/iprm/pdf/ch5.pdf" TargetMode="External"/><Relationship Id="rId46" Type="http://schemas.openxmlformats.org/officeDocument/2006/relationships/hyperlink" Target="http://www.icann.org/en/groups/board/documents/resolutions-30apr14-en.htm" TargetMode="External"/><Relationship Id="rId59" Type="http://schemas.openxmlformats.org/officeDocument/2006/relationships/hyperlink" Target="https://gnso.icann.org/en/meetings/transcript-igo-ingo-crp-access-28jun16-en.pdf" TargetMode="External"/><Relationship Id="rId67" Type="http://schemas.openxmlformats.org/officeDocument/2006/relationships/hyperlink" Target="https://community.icann.org/download/attachments/74581149/Options%20A-C%20Prelim%20Consensus%20Call%20Results.pdf?version=1&amp;modificationDate=1510944920000&amp;api=v2" TargetMode="External"/><Relationship Id="rId20" Type="http://schemas.openxmlformats.org/officeDocument/2006/relationships/hyperlink" Target="https://community.icann.org/x/DrvhAg" TargetMode="External"/><Relationship Id="rId41" Type="http://schemas.openxmlformats.org/officeDocument/2006/relationships/hyperlink" Target="https://community.icann.org/x/z4BYAw" TargetMode="External"/><Relationship Id="rId54" Type="http://schemas.openxmlformats.org/officeDocument/2006/relationships/hyperlink" Target="https://gnso.icann.org/en/correspondence/robinson-to-chalaby-disspain-07oct14-en.pdf)" TargetMode="External"/><Relationship Id="rId62" Type="http://schemas.openxmlformats.org/officeDocument/2006/relationships/hyperlink" Target="https://gnso.icann.org/en/correspondence/crocker-icann-board-to-council-chairs-04oct16-en.pdf" TargetMode="External"/><Relationship Id="rId70" Type="http://schemas.openxmlformats.org/officeDocument/2006/relationships/hyperlink" Target="https://mm.icann.org/pipermail/gnso-igo-ingo-crp/2018-January/date.html" TargetMode="External"/><Relationship Id="rId75" Type="http://schemas.openxmlformats.org/officeDocument/2006/relationships/hyperlink" Target="https://mm.icann.org/pipermail/gnso-igo-ingo-crp/2018-February/001084.html" TargetMode="External"/><Relationship Id="rId83" Type="http://schemas.openxmlformats.org/officeDocument/2006/relationships/hyperlink" Target="https://community.icann.org/x/DrvhAg" TargetMode="External"/><Relationship Id="rId88" Type="http://schemas.openxmlformats.org/officeDocument/2006/relationships/hyperlink" Target="https://community.icann.org/x/YtLRAw" TargetMode="External"/><Relationship Id="rId91" Type="http://schemas.openxmlformats.org/officeDocument/2006/relationships/hyperlink" Target="https://gacweb.icann.org/download/attachments/28278854/GAC%20Buenos%20Aires%2053%20Comm%20unique.pdf?version=1&amp;modificationDate=1436284325000&amp;api=v2" TargetMode="External"/><Relationship Id="rId96" Type="http://schemas.openxmlformats.org/officeDocument/2006/relationships/hyperlink" Target="http://www.wipo.int/article6ter/en/general_info.html" TargetMode="External"/><Relationship Id="rId1" Type="http://schemas.openxmlformats.org/officeDocument/2006/relationships/hyperlink" Target="http://www.wipo.int/article6ter/en/legal_texts/article_6ter.html" TargetMode="External"/><Relationship Id="rId6" Type="http://schemas.openxmlformats.org/officeDocument/2006/relationships/hyperlink" Target="https://www.icann.org/en/news/correspondence/dryden-to-crocker-chalaby-annex2-22mar13-en.pdf" TargetMode="External"/><Relationship Id="rId15" Type="http://schemas.openxmlformats.org/officeDocument/2006/relationships/hyperlink" Target="http://www.wipo.int/edocs/mdocs/sct/en/sct_11/sct_11_5.doc" TargetMode="External"/><Relationship Id="rId23" Type="http://schemas.openxmlformats.org/officeDocument/2006/relationships/hyperlink" Target="https://community.icann.org/x/nRbxAg" TargetMode="External"/><Relationship Id="rId28" Type="http://schemas.openxmlformats.org/officeDocument/2006/relationships/hyperlink" Target="https://gnso.icann.org/en/issues/igo-names/issues-report-igo-drp-15jun07.pdf" TargetMode="External"/><Relationship Id="rId36" Type="http://schemas.openxmlformats.org/officeDocument/2006/relationships/hyperlink" Target="https://www.icann.org/en/system/files/files/igo-counsels-to-beckstrom-et-al-13dec11-en.pdf" TargetMode="External"/><Relationship Id="rId49" Type="http://schemas.openxmlformats.org/officeDocument/2006/relationships/hyperlink" Target="https://la51.icann.org/en/schedule/sun-gac-gnso/transcript-gac-gnso-12oct14-en.pdf" TargetMode="External"/><Relationship Id="rId57" Type="http://schemas.openxmlformats.org/officeDocument/2006/relationships/hyperlink" Target="https://community.icann.org/x/T5gQAw" TargetMode="External"/><Relationship Id="rId10" Type="http://schemas.openxmlformats.org/officeDocument/2006/relationships/hyperlink" Target="https://community.icann.org/x/z4BYAw" TargetMode="External"/><Relationship Id="rId31" Type="http://schemas.openxmlformats.org/officeDocument/2006/relationships/hyperlink" Target="https://gacweb.icann.org/display/GACADV/IGO+and+INGO+Names" TargetMode="External"/><Relationship Id="rId44" Type="http://schemas.openxmlformats.org/officeDocument/2006/relationships/hyperlink" Target="https://gnso.icann.org/en/issues/igo-ingo-final-10nov13-en.pdf" TargetMode="External"/><Relationship Id="rId52" Type="http://schemas.openxmlformats.org/officeDocument/2006/relationships/hyperlink" Target="https://gnso.icann.org/en/correspondence/chalaby-to-robinson-16jun14-en.pdf" TargetMode="External"/><Relationship Id="rId60" Type="http://schemas.openxmlformats.org/officeDocument/2006/relationships/hyperlink" Target="https://www.icann.org/en/system/files/correspondence/gurria-to-chehade-20jul15-en.pdf" TargetMode="External"/><Relationship Id="rId65" Type="http://schemas.openxmlformats.org/officeDocument/2006/relationships/hyperlink" Target="https://community.icann.org/x/wSC4Aw" TargetMode="External"/><Relationship Id="rId73" Type="http://schemas.openxmlformats.org/officeDocument/2006/relationships/hyperlink" Target="https://mm.icann.org/pipermail/gnso-igo-ingo-crp/2018-January/001057.html" TargetMode="External"/><Relationship Id="rId78" Type="http://schemas.openxmlformats.org/officeDocument/2006/relationships/hyperlink" Target="https://community.icann.org/x/iAS8B" TargetMode="External"/><Relationship Id="rId81" Type="http://schemas.openxmlformats.org/officeDocument/2006/relationships/hyperlink" Target="https://mm.icann.org/pipermail/gnso-igo-ingo-crp/2018-April/001111.html" TargetMode="External"/><Relationship Id="rId86" Type="http://schemas.openxmlformats.org/officeDocument/2006/relationships/hyperlink" Target="https://community.icann.org/x/NMfRAw" TargetMode="External"/><Relationship Id="rId94" Type="http://schemas.openxmlformats.org/officeDocument/2006/relationships/hyperlink" Target="https://gacweb.icann.org/download/attachments/27132037/20160630_GAC%20ICANN%2056%20Comm%20unique_FINAL%20%5B1%5D.pdf?version=1&amp;modificationDate=1469016353728&amp;api=v2" TargetMode="External"/><Relationship Id="rId99" Type="http://schemas.openxmlformats.org/officeDocument/2006/relationships/hyperlink" Target="http://www.wipo.int/article6ter/en/igos.html" TargetMode="External"/><Relationship Id="rId4" Type="http://schemas.openxmlformats.org/officeDocument/2006/relationships/hyperlink" Target="http://www.wipo.int/article6ter/en/legal_texts/article_6ter.html" TargetMode="External"/><Relationship Id="rId9" Type="http://schemas.openxmlformats.org/officeDocument/2006/relationships/hyperlink" Target="https://community.icann.org/x/z4BYAw" TargetMode="External"/><Relationship Id="rId13" Type="http://schemas.openxmlformats.org/officeDocument/2006/relationships/hyperlink" Target="http://www.uncitral.org/uncitral/en/uncitral_texts/arbitration/2010Arbitration_rules.html" TargetMode="External"/><Relationship Id="rId18" Type="http://schemas.openxmlformats.org/officeDocument/2006/relationships/hyperlink" Target="https://community.icann.org/x/48PhAg" TargetMode="External"/><Relationship Id="rId39" Type="http://schemas.openxmlformats.org/officeDocument/2006/relationships/hyperlink" Target="http://archive.icann.org/en/committees/JWGW2/WIPO2-note.pdf" TargetMode="External"/><Relationship Id="rId34" Type="http://schemas.openxmlformats.org/officeDocument/2006/relationships/hyperlink" Target="http://gnso.icann.org/en/council/resolutions" TargetMode="External"/><Relationship Id="rId50" Type="http://schemas.openxmlformats.org/officeDocument/2006/relationships/hyperlink" Target="https://gnso.icann.org/en/correspondence/chalaby-to-robinson-20mar14-en.pdf" TargetMode="External"/><Relationship Id="rId55" Type="http://schemas.openxmlformats.org/officeDocument/2006/relationships/hyperlink" Target="https://gnso.icann.org/en/correspondence/chalaby-to-robinson-15jan15-en.pdf)" TargetMode="External"/><Relationship Id="rId76" Type="http://schemas.openxmlformats.org/officeDocument/2006/relationships/hyperlink" Target="https://mm.icann.org/pipermail/gnso-igo-ingo-crp/2018-February/001091.html" TargetMode="External"/><Relationship Id="rId97" Type="http://schemas.openxmlformats.org/officeDocument/2006/relationships/hyperlink" Target="http://www.wipo.int/article6ter/en/communication.html" TargetMode="External"/><Relationship Id="rId7" Type="http://schemas.openxmlformats.org/officeDocument/2006/relationships/hyperlink" Target="https://www.icann.org/en/system/files/correspondence/gac-to-board-15oct14-en.pdf" TargetMode="External"/><Relationship Id="rId71" Type="http://schemas.openxmlformats.org/officeDocument/2006/relationships/hyperlink" Target="https://gnso.icann.org/en/council/annex-1-gnso-wg-guidelines-30jan18-en.pdf" TargetMode="External"/><Relationship Id="rId92" Type="http://schemas.openxmlformats.org/officeDocument/2006/relationships/hyperlink" Target="https://gnso.icann.org/en/correspondence/chalaby-to-robinson-%2015jan15-en.pdf" TargetMode="External"/><Relationship Id="rId2" Type="http://schemas.openxmlformats.org/officeDocument/2006/relationships/hyperlink" Target="https://gnso.icann.org/en/issues/igo-ingo-crp-access-final-25may14-en.pdf" TargetMode="External"/><Relationship Id="rId29" Type="http://schemas.openxmlformats.org/officeDocument/2006/relationships/hyperlink" Target="https://gnso.icann.org/drafts/gnso-igo-drp-report-v2-28sep07.pdf" TargetMode="External"/><Relationship Id="rId24" Type="http://schemas.openxmlformats.org/officeDocument/2006/relationships/hyperlink" Target="https://community.icann.org/x/wI4QAw" TargetMode="External"/><Relationship Id="rId40" Type="http://schemas.openxmlformats.org/officeDocument/2006/relationships/hyperlink" Target="https://community.icann.org/x/wI4QAw" TargetMode="External"/><Relationship Id="rId45" Type="http://schemas.openxmlformats.org/officeDocument/2006/relationships/hyperlink" Target="https://gnso.icann.org/en/issues/igo-ingo-final-minority-positions-10nov13-en.pdf" TargetMode="External"/><Relationship Id="rId66" Type="http://schemas.openxmlformats.org/officeDocument/2006/relationships/hyperlink" Target="https://gacweb.icann.org/download/attachments/27132037/GAC%20ICANN%2057%20Communique.pdf?version=6&amp;modificationDate=1478668059355&amp;api=v2" TargetMode="External"/><Relationship Id="rId87" Type="http://schemas.openxmlformats.org/officeDocument/2006/relationships/hyperlink" Target="https://community.icann.org/x/1MzRAw" TargetMode="External"/><Relationship Id="rId61" Type="http://schemas.openxmlformats.org/officeDocument/2006/relationships/hyperlink" Target="https://gnso.icann.org/en/meetings/transcript-gnso-board-27jun16-en.pdf" TargetMode="External"/><Relationship Id="rId82" Type="http://schemas.openxmlformats.org/officeDocument/2006/relationships/hyperlink" Target="https://gnso.icann.org/en/council/resolutions" TargetMode="External"/><Relationship Id="rId19" Type="http://schemas.openxmlformats.org/officeDocument/2006/relationships/hyperlink" Target="https://community.icann.org/x/48PhAg" TargetMode="External"/><Relationship Id="rId14" Type="http://schemas.openxmlformats.org/officeDocument/2006/relationships/hyperlink" Target="http://www.wipo.int/edocs/mdocs/sct/en/sct_11/sct_11_5.doc" TargetMode="External"/><Relationship Id="rId30" Type="http://schemas.openxmlformats.org/officeDocument/2006/relationships/hyperlink" Target="https://gnso.icann.org/en/issues/igo-ingo-final-10nov13-en.pdf" TargetMode="External"/><Relationship Id="rId35" Type="http://schemas.openxmlformats.org/officeDocument/2006/relationships/hyperlink" Target="https://community.icann.org/x/T5gQAw" TargetMode="External"/><Relationship Id="rId56" Type="http://schemas.openxmlformats.org/officeDocument/2006/relationships/hyperlink" Target="https://gnso.icann.org/en/correspondence/robinson-to-dryden-25jun14-en.pdf)" TargetMode="External"/><Relationship Id="rId77" Type="http://schemas.openxmlformats.org/officeDocument/2006/relationships/hyperlink" Target="https://community.icann.org/x/AwC8B" TargetMode="External"/><Relationship Id="rId100" Type="http://schemas.openxmlformats.org/officeDocument/2006/relationships/hyperlink" Target="http://www.wipo.int/article6ter/en/igos.html" TargetMode="External"/><Relationship Id="rId8" Type="http://schemas.openxmlformats.org/officeDocument/2006/relationships/hyperlink" Target="https://community.icann.org/x/z4BYAw" TargetMode="External"/><Relationship Id="rId51" Type="http://schemas.openxmlformats.org/officeDocument/2006/relationships/hyperlink" Target="https://gnso.icann.org/mailing-lists/archives/council/msg15906.html" TargetMode="External"/><Relationship Id="rId72" Type="http://schemas.openxmlformats.org/officeDocument/2006/relationships/hyperlink" Target="https://mm.icann.org/pipermail/gnso-igo-ingo-crp/2018-January/001035.html" TargetMode="External"/><Relationship Id="rId93" Type="http://schemas.openxmlformats.org/officeDocument/2006/relationships/hyperlink" Target="http://www.icann.org/en/system/files/correspondence/gurria-to-chehade-20jul15-en.pdf" TargetMode="External"/><Relationship Id="rId98" Type="http://schemas.openxmlformats.org/officeDocument/2006/relationships/hyperlink" Target="http://www.wipo.int/article6ter/en/communic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1B91D-450B-B34D-9E2E-A1ED6A47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29624</Words>
  <Characters>168859</Characters>
  <Application>Microsoft Office Word</Application>
  <DocSecurity>0</DocSecurity>
  <Lines>1407</Lines>
  <Paragraphs>396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cp:lastPrinted>2018-07-02T22:36:00Z</cp:lastPrinted>
  <dcterms:created xsi:type="dcterms:W3CDTF">2018-07-06T20:52:00Z</dcterms:created>
  <dcterms:modified xsi:type="dcterms:W3CDTF">2018-07-06T20:52:00Z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-254028869</vt:i4>
  </property>
  <property fmtid="{D5CDD505-2E9C-101B-9397-08002B2CF9AE}" pid="3" name="_NewReviewCycle">
    <vt:lpwstr/>
  </property>
  <property fmtid="{D5CDD505-2E9C-101B-9397-08002B2CF9AE}" pid="4" name="_EmailSubject">
    <vt:lpwstr>FOR YOUR REVIEW: Draft (incomplete) Final Report for IGO-INGO Curative Rights PDP</vt:lpwstr>
  </property>
  <property fmtid="{D5CDD505-2E9C-101B-9397-08002B2CF9AE}" pid="5" name="_AuthorEmail">
    <vt:lpwstr>pcorwin@verisign.com</vt:lpwstr>
  </property>
  <property fmtid="{D5CDD505-2E9C-101B-9397-08002B2CF9AE}" pid="6" name="_AuthorEmailDisplayName">
    <vt:lpwstr>Corwin, Philip</vt:lpwstr>
  </property>
</Properties>
</file>