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058DFB3" w14:textId="77777777" w:rsidR="00EE47AB" w:rsidRPr="00675A8C" w:rsidRDefault="00525083">
      <w:pPr>
        <w:jc w:val="center"/>
        <w:rPr>
          <w:b/>
          <w:i/>
          <w:sz w:val="22"/>
          <w:szCs w:val="22"/>
        </w:rPr>
      </w:pPr>
      <w:bookmarkStart w:id="0" w:name="_gjdgxs" w:colFirst="0" w:colLast="0"/>
      <w:bookmarkEnd w:id="0"/>
      <w:r w:rsidRPr="00675A8C">
        <w:rPr>
          <w:b/>
          <w:i/>
          <w:sz w:val="22"/>
          <w:szCs w:val="22"/>
        </w:rPr>
        <w:t>PRELIMINARY DRAFT</w:t>
      </w:r>
    </w:p>
    <w:p w14:paraId="1C8AC1ED" w14:textId="77777777" w:rsidR="00EE47AB" w:rsidRPr="00675A8C" w:rsidRDefault="00525083">
      <w:pPr>
        <w:jc w:val="center"/>
        <w:rPr>
          <w:b/>
          <w:i/>
          <w:sz w:val="22"/>
          <w:szCs w:val="22"/>
        </w:rPr>
      </w:pPr>
      <w:r w:rsidRPr="00675A8C">
        <w:rPr>
          <w:b/>
          <w:i/>
          <w:sz w:val="22"/>
          <w:szCs w:val="22"/>
        </w:rPr>
        <w:t>Subject to Change</w:t>
      </w:r>
    </w:p>
    <w:p w14:paraId="123E6A28" w14:textId="77777777" w:rsidR="00EE47AB" w:rsidRPr="00675A8C" w:rsidRDefault="00EE47AB">
      <w:pPr>
        <w:jc w:val="center"/>
        <w:rPr>
          <w:b/>
          <w:i/>
          <w:sz w:val="22"/>
          <w:szCs w:val="22"/>
        </w:rPr>
      </w:pPr>
    </w:p>
    <w:p w14:paraId="7F7B37D3" w14:textId="77777777" w:rsidR="00EE47AB" w:rsidRPr="00675A8C" w:rsidRDefault="00525083">
      <w:pPr>
        <w:jc w:val="center"/>
        <w:rPr>
          <w:b/>
          <w:i/>
          <w:sz w:val="22"/>
          <w:szCs w:val="22"/>
        </w:rPr>
      </w:pPr>
      <w:r w:rsidRPr="00675A8C">
        <w:rPr>
          <w:b/>
          <w:i/>
          <w:sz w:val="22"/>
          <w:szCs w:val="22"/>
        </w:rPr>
        <w:t>Actual &amp; Potential Registrant Survey</w:t>
      </w:r>
    </w:p>
    <w:p w14:paraId="35199BCE" w14:textId="77777777" w:rsidR="00EE47AB" w:rsidRPr="00675A8C" w:rsidRDefault="00EE47AB">
      <w:pPr>
        <w:jc w:val="center"/>
        <w:rPr>
          <w:b/>
          <w:sz w:val="22"/>
          <w:szCs w:val="22"/>
        </w:rPr>
      </w:pPr>
    </w:p>
    <w:p w14:paraId="327AF4F2" w14:textId="77777777" w:rsidR="00EE47AB" w:rsidRPr="00675A8C" w:rsidRDefault="00525083">
      <w:pPr>
        <w:jc w:val="center"/>
        <w:rPr>
          <w:b/>
          <w:sz w:val="22"/>
          <w:szCs w:val="22"/>
        </w:rPr>
      </w:pPr>
      <w:r w:rsidRPr="00675A8C">
        <w:rPr>
          <w:b/>
          <w:sz w:val="22"/>
          <w:szCs w:val="22"/>
        </w:rPr>
        <w:t>Domain Name Registration Survey</w:t>
      </w:r>
    </w:p>
    <w:p w14:paraId="3213A9DA" w14:textId="77777777" w:rsidR="00EE47AB" w:rsidRPr="00B51872" w:rsidRDefault="00EE47AB">
      <w:pPr>
        <w:rPr>
          <w:sz w:val="22"/>
        </w:rPr>
      </w:pPr>
    </w:p>
    <w:p w14:paraId="3767E40A" w14:textId="32400DB5" w:rsidR="00EE47AB" w:rsidRPr="00675A8C" w:rsidRDefault="00525083">
      <w:pPr>
        <w:jc w:val="both"/>
        <w:rPr>
          <w:sz w:val="22"/>
          <w:szCs w:val="22"/>
        </w:rPr>
      </w:pPr>
      <w:r w:rsidRPr="00675A8C">
        <w:rPr>
          <w:sz w:val="22"/>
          <w:szCs w:val="22"/>
        </w:rPr>
        <w:t xml:space="preserve">This survey is about domain names and the process of registering domain names. Examples of </w:t>
      </w:r>
      <w:del w:id="1" w:author="Analysis Group" w:date="2018-07-30T20:27:00Z">
        <w:r w:rsidR="00265BEE" w:rsidRPr="00CD0485">
          <w:rPr>
            <w:rFonts w:eastAsia="Calibri"/>
            <w:sz w:val="22"/>
            <w:szCs w:val="22"/>
          </w:rPr>
          <w:delText>domains</w:delText>
        </w:r>
      </w:del>
      <w:ins w:id="2" w:author="Analysis Group" w:date="2018-07-30T20:27:00Z">
        <w:r w:rsidRPr="00675A8C">
          <w:rPr>
            <w:sz w:val="22"/>
            <w:szCs w:val="22"/>
          </w:rPr>
          <w:t>domain</w:t>
        </w:r>
        <w:r w:rsidR="00C9606F">
          <w:rPr>
            <w:sz w:val="22"/>
            <w:szCs w:val="22"/>
          </w:rPr>
          <w:t xml:space="preserve"> name</w:t>
        </w:r>
        <w:r w:rsidRPr="00675A8C">
          <w:rPr>
            <w:sz w:val="22"/>
            <w:szCs w:val="22"/>
          </w:rPr>
          <w:t>s</w:t>
        </w:r>
      </w:ins>
      <w:r w:rsidRPr="00675A8C">
        <w:rPr>
          <w:sz w:val="22"/>
          <w:szCs w:val="22"/>
        </w:rPr>
        <w:t xml:space="preserve"> are</w:t>
      </w:r>
      <w:r w:rsidR="00AE07FB" w:rsidRPr="00675A8C">
        <w:rPr>
          <w:sz w:val="22"/>
          <w:szCs w:val="22"/>
        </w:rPr>
        <w:t xml:space="preserve"> </w:t>
      </w:r>
      <w:del w:id="3" w:author="Analysis Group" w:date="2018-07-30T20:27:00Z">
        <w:r w:rsidR="00265BEE" w:rsidRPr="00CD0485">
          <w:rPr>
            <w:rFonts w:eastAsia="Calibri"/>
            <w:sz w:val="22"/>
            <w:szCs w:val="22"/>
          </w:rPr>
          <w:delText>amazon</w:delText>
        </w:r>
      </w:del>
      <w:ins w:id="4" w:author="Analysis Group" w:date="2018-07-30T20:27:00Z">
        <w:r w:rsidR="00AE07FB" w:rsidRPr="00675A8C">
          <w:rPr>
            <w:sz w:val="22"/>
            <w:szCs w:val="22"/>
          </w:rPr>
          <w:t>google</w:t>
        </w:r>
      </w:ins>
      <w:r w:rsidR="00AE07FB" w:rsidRPr="00675A8C">
        <w:rPr>
          <w:sz w:val="22"/>
          <w:szCs w:val="22"/>
        </w:rPr>
        <w:t>.com</w:t>
      </w:r>
      <w:ins w:id="5" w:author="Analysis Group" w:date="2018-07-30T20:27:00Z">
        <w:r w:rsidRPr="00675A8C">
          <w:rPr>
            <w:sz w:val="22"/>
            <w:szCs w:val="22"/>
          </w:rPr>
          <w:t>, food.store</w:t>
        </w:r>
      </w:ins>
      <w:r w:rsidRPr="00675A8C">
        <w:rPr>
          <w:sz w:val="22"/>
          <w:szCs w:val="22"/>
        </w:rPr>
        <w:t>, store.art, and bluesky.nyc.</w:t>
      </w:r>
    </w:p>
    <w:p w14:paraId="27A4374A" w14:textId="77777777" w:rsidR="00EE47AB" w:rsidRPr="00675A8C" w:rsidRDefault="00525083">
      <w:pPr>
        <w:jc w:val="both"/>
        <w:rPr>
          <w:sz w:val="22"/>
          <w:szCs w:val="22"/>
        </w:rPr>
      </w:pPr>
      <w:r w:rsidRPr="00675A8C">
        <w:rPr>
          <w:color w:val="000000"/>
          <w:sz w:val="22"/>
          <w:szCs w:val="22"/>
        </w:rPr>
        <w:t xml:space="preserve"> </w:t>
      </w:r>
    </w:p>
    <w:p w14:paraId="5C422134" w14:textId="5E5AA0E9" w:rsidR="00DF6B2A" w:rsidRDefault="00DF6B2A" w:rsidP="00DF6B2A">
      <w:pPr>
        <w:jc w:val="both"/>
        <w:rPr>
          <w:sz w:val="22"/>
          <w:szCs w:val="22"/>
        </w:rPr>
      </w:pPr>
      <w:r>
        <w:rPr>
          <w:sz w:val="22"/>
          <w:szCs w:val="22"/>
        </w:rPr>
        <w:t>Please note that your responses are voluntary and will be kept confidential</w:t>
      </w:r>
      <w:del w:id="6" w:author="Analysis Group" w:date="2018-07-30T20:27:00Z">
        <w:r w:rsidR="00265BEE">
          <w:rPr>
            <w:sz w:val="22"/>
            <w:szCs w:val="22"/>
          </w:rPr>
          <w:delText>. They may be quoted in a public facing document but</w:delText>
        </w:r>
      </w:del>
      <w:ins w:id="7" w:author="Analysis Group" w:date="2018-07-30T20:27:00Z">
        <w:r>
          <w:rPr>
            <w:sz w:val="22"/>
            <w:szCs w:val="22"/>
          </w:rPr>
          <w:t>, and that responses</w:t>
        </w:r>
      </w:ins>
      <w:r>
        <w:rPr>
          <w:sz w:val="22"/>
          <w:szCs w:val="22"/>
        </w:rPr>
        <w:t xml:space="preserve"> will not be identified by individual or company.</w:t>
      </w:r>
    </w:p>
    <w:p w14:paraId="639DC58E" w14:textId="77777777" w:rsidR="00EE47AB" w:rsidRPr="00675A8C" w:rsidRDefault="00EE47AB">
      <w:pPr>
        <w:jc w:val="both"/>
        <w:rPr>
          <w:sz w:val="22"/>
          <w:szCs w:val="22"/>
        </w:rPr>
      </w:pPr>
    </w:p>
    <w:p w14:paraId="36B0B187" w14:textId="77777777" w:rsidR="00EE47AB" w:rsidRPr="00675A8C" w:rsidRDefault="00525083">
      <w:pPr>
        <w:rPr>
          <w:sz w:val="22"/>
          <w:szCs w:val="22"/>
        </w:rPr>
      </w:pPr>
      <w:r w:rsidRPr="00675A8C">
        <w:rPr>
          <w:sz w:val="22"/>
          <w:szCs w:val="22"/>
        </w:rPr>
        <w:t>Finally, although the time to complete the survey will vary, we anticipate that it will take an average of approximately 15 minutes.</w:t>
      </w:r>
    </w:p>
    <w:p w14:paraId="339752D3" w14:textId="77777777" w:rsidR="00EE47AB" w:rsidRPr="00675A8C" w:rsidRDefault="00EE47AB">
      <w:pPr>
        <w:rPr>
          <w:sz w:val="22"/>
          <w:szCs w:val="22"/>
        </w:rPr>
      </w:pPr>
    </w:p>
    <w:p w14:paraId="55DBE169" w14:textId="77777777" w:rsidR="00265BEE" w:rsidRPr="00CD0485" w:rsidRDefault="00265BEE" w:rsidP="00265BEE">
      <w:pPr>
        <w:rPr>
          <w:del w:id="8" w:author="Analysis Group" w:date="2018-07-30T20:27:00Z"/>
          <w:b/>
          <w:sz w:val="22"/>
          <w:szCs w:val="22"/>
        </w:rPr>
      </w:pPr>
      <w:del w:id="9" w:author="Analysis Group" w:date="2018-07-30T20:27:00Z">
        <w:r w:rsidRPr="00CD0485">
          <w:rPr>
            <w:b/>
            <w:sz w:val="22"/>
            <w:szCs w:val="22"/>
          </w:rPr>
          <w:delText>Introductory Questions</w:delText>
        </w:r>
      </w:del>
    </w:p>
    <w:p w14:paraId="6F636005" w14:textId="77777777" w:rsidR="00265BEE" w:rsidRPr="00CD0485" w:rsidRDefault="00265BEE" w:rsidP="00265BEE">
      <w:pPr>
        <w:ind w:left="16"/>
        <w:rPr>
          <w:del w:id="10" w:author="Analysis Group" w:date="2018-07-30T20:27:00Z"/>
          <w:rFonts w:eastAsia="Calibri"/>
          <w:sz w:val="22"/>
          <w:szCs w:val="22"/>
        </w:rPr>
      </w:pPr>
    </w:p>
    <w:p w14:paraId="4AF5BC42" w14:textId="45767710" w:rsidR="00EE47AB" w:rsidRPr="00675A8C" w:rsidRDefault="00525083" w:rsidP="00B51872">
      <w:pPr>
        <w:pStyle w:val="QuestionL1"/>
      </w:pPr>
      <w:r w:rsidRPr="00675A8C">
        <w:t>Have you, within the last five years, registered or initiated the registration of a domain in one of the “new” types of top-level domains (“new gTLDs”)? (Examples of new gTLDs include: “.link,” “.world,” “.sport,” “.estate,” “.menu,” etc.) “New gTLDs” do not include legacy TLDs, such as .com, or country code TLDs, such as .us.</w:t>
      </w:r>
      <w:r w:rsidR="00D21C11">
        <w:t xml:space="preserve"> </w:t>
      </w:r>
      <w:ins w:id="11" w:author="Analysis Group" w:date="2018-07-30T20:27:00Z">
        <w:r w:rsidR="00D21C11">
          <w:t>[Provide a pop-up window listing all new gTLDs]</w:t>
        </w:r>
        <w:r w:rsidRPr="00675A8C">
          <w:t xml:space="preserve"> </w:t>
        </w:r>
      </w:ins>
      <w:r w:rsidRPr="00675A8C">
        <w:t>[MULTIPLE CHOICE]</w:t>
      </w:r>
    </w:p>
    <w:p w14:paraId="50440D1D" w14:textId="77777777" w:rsidR="00EE47AB" w:rsidRPr="00675A8C" w:rsidRDefault="00525083" w:rsidP="00B51872">
      <w:pPr>
        <w:pStyle w:val="QuestionL1Answer"/>
      </w:pPr>
      <w:r w:rsidRPr="00675A8C">
        <w:t>Yes, I have registered a domain name in a new gTLD within the past five years. [GROUP A]</w:t>
      </w:r>
    </w:p>
    <w:p w14:paraId="5DB7E2E8" w14:textId="77777777" w:rsidR="00EE47AB" w:rsidRPr="00675A8C" w:rsidRDefault="00525083" w:rsidP="00B51872">
      <w:pPr>
        <w:pStyle w:val="QuestionL1Answer"/>
      </w:pPr>
      <w:r w:rsidRPr="00675A8C">
        <w:t>No, I attempted to register a domain name in a new gTLD but did not complete the registration. [GROUP B]</w:t>
      </w:r>
    </w:p>
    <w:p w14:paraId="7288C228" w14:textId="77777777" w:rsidR="00EE47AB" w:rsidRPr="00675A8C" w:rsidRDefault="00525083" w:rsidP="00B51872">
      <w:pPr>
        <w:pStyle w:val="QuestionL1Answer"/>
      </w:pPr>
      <w:r w:rsidRPr="00675A8C">
        <w:t>No, I have never attempted to register a domain name in a new gTLD but would consider doing so in the future. [GROUP C]</w:t>
      </w:r>
    </w:p>
    <w:p w14:paraId="038D7D9C" w14:textId="77777777" w:rsidR="00EE47AB" w:rsidRPr="00675A8C" w:rsidRDefault="00525083" w:rsidP="00B51872">
      <w:pPr>
        <w:pStyle w:val="QuestionL1Answer"/>
      </w:pPr>
      <w:r w:rsidRPr="00675A8C">
        <w:t>No, I have never attempted to register a domain name in a new gTLD and am not interested in doing so. [GROUP D]</w:t>
      </w:r>
    </w:p>
    <w:p w14:paraId="52300760" w14:textId="526788B7" w:rsidR="00EE47AB" w:rsidRPr="00B51872" w:rsidRDefault="00525083" w:rsidP="00B51872">
      <w:pPr>
        <w:pStyle w:val="QuestionL1Answer"/>
        <w:rPr>
          <w:color w:val="000000"/>
        </w:rPr>
      </w:pPr>
      <w:r w:rsidRPr="00675A8C">
        <w:t>Don’t know</w:t>
      </w:r>
      <w:del w:id="12" w:author="Analysis Group" w:date="2018-07-30T20:27:00Z">
        <w:r w:rsidR="00265BEE" w:rsidRPr="00CD0485">
          <w:delText>/</w:delText>
        </w:r>
      </w:del>
      <w:ins w:id="13" w:author="Analysis Group" w:date="2018-07-30T20:27:00Z">
        <w:r w:rsidR="00601163">
          <w:t xml:space="preserve"> </w:t>
        </w:r>
        <w:r w:rsidRPr="00675A8C">
          <w:t>/</w:t>
        </w:r>
        <w:r w:rsidR="00601163">
          <w:t xml:space="preserve"> </w:t>
        </w:r>
      </w:ins>
      <w:r w:rsidRPr="00675A8C">
        <w:t>Not sure [GROUP E]</w:t>
      </w:r>
    </w:p>
    <w:p w14:paraId="68F4B9B5" w14:textId="77777777" w:rsidR="00161A3D" w:rsidRDefault="00161A3D" w:rsidP="00265BEE">
      <w:pPr>
        <w:pStyle w:val="QuestionL1Answer"/>
        <w:numPr>
          <w:ilvl w:val="0"/>
          <w:numId w:val="0"/>
        </w:numPr>
        <w:spacing w:after="0" w:line="240" w:lineRule="auto"/>
        <w:ind w:left="1008"/>
        <w:rPr>
          <w:del w:id="14" w:author="Analysis Group" w:date="2018-07-30T20:27:00Z"/>
        </w:rPr>
      </w:pPr>
    </w:p>
    <w:p w14:paraId="1797D474" w14:textId="549FDA06" w:rsidR="00EE47AB" w:rsidRPr="00B51872" w:rsidRDefault="00525083" w:rsidP="00B51872">
      <w:pPr>
        <w:pBdr>
          <w:top w:val="nil"/>
          <w:left w:val="nil"/>
          <w:bottom w:val="nil"/>
          <w:right w:val="nil"/>
          <w:between w:val="nil"/>
        </w:pBdr>
        <w:jc w:val="both"/>
        <w:rPr>
          <w:color w:val="000000"/>
          <w:sz w:val="22"/>
        </w:rPr>
      </w:pPr>
      <w:r w:rsidRPr="00B51872">
        <w:rPr>
          <w:color w:val="000000"/>
          <w:sz w:val="22"/>
        </w:rPr>
        <w:t>[IF RESPONDENT IS GROUP D OR E TERMINATE SURVEY]</w:t>
      </w:r>
    </w:p>
    <w:p w14:paraId="137BFE29" w14:textId="77777777" w:rsidR="00D21C11" w:rsidRPr="00B51872" w:rsidRDefault="00D21C11" w:rsidP="00B51872">
      <w:pPr>
        <w:pBdr>
          <w:top w:val="nil"/>
          <w:left w:val="nil"/>
          <w:bottom w:val="nil"/>
          <w:right w:val="nil"/>
          <w:between w:val="nil"/>
        </w:pBdr>
        <w:jc w:val="both"/>
        <w:rPr>
          <w:color w:val="000000"/>
          <w:sz w:val="22"/>
        </w:rPr>
      </w:pPr>
    </w:p>
    <w:p w14:paraId="0A99CE5D" w14:textId="0031EE68" w:rsidR="00D21C11" w:rsidRPr="00675A8C" w:rsidRDefault="00D21C11" w:rsidP="00B51872">
      <w:pPr>
        <w:pStyle w:val="QuestionL2"/>
      </w:pPr>
      <w:r>
        <w:t xml:space="preserve">Q1a. </w:t>
      </w:r>
      <w:r w:rsidRPr="00675A8C">
        <w:tab/>
        <w:t>[IF RESPONDENT IS GROUP A, B, OR C] What country do you currently live in? [DROP DOWN MENU]</w:t>
      </w:r>
    </w:p>
    <w:p w14:paraId="36BE332B" w14:textId="77777777" w:rsidR="00EE47AB" w:rsidRPr="00B51872" w:rsidRDefault="00EE47AB" w:rsidP="00B51872">
      <w:pPr>
        <w:pBdr>
          <w:top w:val="nil"/>
          <w:left w:val="nil"/>
          <w:bottom w:val="nil"/>
          <w:right w:val="nil"/>
          <w:between w:val="nil"/>
        </w:pBdr>
        <w:ind w:left="720"/>
        <w:jc w:val="both"/>
        <w:rPr>
          <w:color w:val="000000"/>
          <w:sz w:val="22"/>
        </w:rPr>
      </w:pPr>
    </w:p>
    <w:p w14:paraId="50011934" w14:textId="77777777" w:rsidR="00D21C11" w:rsidRDefault="00D21C11" w:rsidP="00D21C11">
      <w:pPr>
        <w:pStyle w:val="QuestionL1"/>
        <w:rPr>
          <w:ins w:id="15" w:author="Analysis Group" w:date="2018-07-30T20:27:00Z"/>
        </w:rPr>
      </w:pPr>
      <w:ins w:id="16" w:author="Analysis Group" w:date="2018-07-30T20:27:00Z">
        <w:r>
          <w:t>Are you employed by, or do you do intellectual property work on behalf of any of the following types of entities? [SELECT MULTIPLE]</w:t>
        </w:r>
      </w:ins>
    </w:p>
    <w:p w14:paraId="5530B130" w14:textId="74BCABA1" w:rsidR="00D21C11" w:rsidRDefault="00D21C11" w:rsidP="00D21C11">
      <w:pPr>
        <w:pStyle w:val="QuestionL1Answer"/>
        <w:rPr>
          <w:ins w:id="17" w:author="Analysis Group" w:date="2018-07-30T20:27:00Z"/>
        </w:rPr>
      </w:pPr>
      <w:ins w:id="18" w:author="Analysis Group" w:date="2018-07-30T20:27:00Z">
        <w:r>
          <w:t xml:space="preserve">Registry operator of a new generic top-level domain </w:t>
        </w:r>
      </w:ins>
    </w:p>
    <w:p w14:paraId="480A5B59" w14:textId="63D952BD" w:rsidR="00D21C11" w:rsidRDefault="00D21C11" w:rsidP="00D21C11">
      <w:pPr>
        <w:pStyle w:val="QuestionL1Answer"/>
        <w:rPr>
          <w:ins w:id="19" w:author="Analysis Group" w:date="2018-07-30T20:27:00Z"/>
        </w:rPr>
      </w:pPr>
      <w:ins w:id="20" w:author="Analysis Group" w:date="2018-07-30T20:27:00Z">
        <w:r>
          <w:t>Domain name registrar</w:t>
        </w:r>
      </w:ins>
    </w:p>
    <w:p w14:paraId="505F4829" w14:textId="6FB78362" w:rsidR="00D21C11" w:rsidRDefault="00D21C11" w:rsidP="00D21C11">
      <w:pPr>
        <w:pStyle w:val="QuestionL1Answer"/>
        <w:rPr>
          <w:ins w:id="21" w:author="Analysis Group" w:date="2018-07-30T20:27:00Z"/>
        </w:rPr>
      </w:pPr>
      <w:ins w:id="22" w:author="Analysis Group" w:date="2018-07-30T20:27:00Z">
        <w:r>
          <w:t>Trademark owner</w:t>
        </w:r>
      </w:ins>
    </w:p>
    <w:p w14:paraId="72603D22" w14:textId="57D37F5C" w:rsidR="00D21C11" w:rsidRPr="00221ECD" w:rsidRDefault="00D21C11" w:rsidP="00D21C11">
      <w:pPr>
        <w:pStyle w:val="QuestionL1Answer"/>
        <w:rPr>
          <w:ins w:id="23" w:author="Analysis Group" w:date="2018-07-30T20:27:00Z"/>
        </w:rPr>
      </w:pPr>
      <w:ins w:id="24" w:author="Analysis Group" w:date="2018-07-30T20:27:00Z">
        <w:r>
          <w:t>None of the above</w:t>
        </w:r>
      </w:ins>
    </w:p>
    <w:p w14:paraId="40AD5CA5" w14:textId="77777777" w:rsidR="00EE47AB" w:rsidRPr="00675A8C" w:rsidRDefault="00EE47AB">
      <w:pPr>
        <w:rPr>
          <w:ins w:id="25" w:author="Analysis Group" w:date="2018-07-30T20:27:00Z"/>
          <w:sz w:val="22"/>
          <w:szCs w:val="22"/>
        </w:rPr>
      </w:pPr>
    </w:p>
    <w:p w14:paraId="55C800D4" w14:textId="77777777" w:rsidR="00EE47AB" w:rsidRPr="00B51872" w:rsidRDefault="00525083" w:rsidP="00B51872">
      <w:pPr>
        <w:keepNext/>
        <w:rPr>
          <w:i/>
          <w:sz w:val="22"/>
        </w:rPr>
      </w:pPr>
      <w:r w:rsidRPr="00B51872">
        <w:rPr>
          <w:sz w:val="22"/>
        </w:rPr>
        <w:lastRenderedPageBreak/>
        <w:t>*</w:t>
      </w:r>
      <w:r w:rsidRPr="00B51872">
        <w:rPr>
          <w:i/>
          <w:sz w:val="22"/>
        </w:rPr>
        <w:t xml:space="preserve">The following questions are for Group A* </w:t>
      </w:r>
    </w:p>
    <w:p w14:paraId="74D4AB84" w14:textId="77777777" w:rsidR="00EE47AB" w:rsidRPr="00B51872" w:rsidRDefault="00EE47AB" w:rsidP="00B51872">
      <w:pPr>
        <w:keepNext/>
        <w:rPr>
          <w:i/>
          <w:sz w:val="22"/>
        </w:rPr>
      </w:pPr>
    </w:p>
    <w:p w14:paraId="1DC4D360" w14:textId="42329AF9" w:rsidR="00EE47AB" w:rsidRPr="00675A8C" w:rsidRDefault="00525083" w:rsidP="00B51872">
      <w:pPr>
        <w:pStyle w:val="QuestionL1"/>
        <w:keepNext/>
      </w:pPr>
      <w:ins w:id="26" w:author="Analysis Group" w:date="2018-07-30T20:27:00Z">
        <w:r w:rsidRPr="00675A8C">
          <w:t xml:space="preserve"> </w:t>
        </w:r>
      </w:ins>
      <w:r w:rsidRPr="00675A8C">
        <w:t xml:space="preserve">[IF RESPONDENT IS GROUP A] How many domain names have you </w:t>
      </w:r>
      <w:r w:rsidRPr="00675A8C">
        <w:rPr>
          <w:i/>
        </w:rPr>
        <w:t>attempted</w:t>
      </w:r>
      <w:r w:rsidRPr="00675A8C">
        <w:t xml:space="preserve"> to register in new gTLDs within the past five years?</w:t>
      </w:r>
      <w:r w:rsidR="00D21C11">
        <w:t xml:space="preserve"> </w:t>
      </w:r>
      <w:ins w:id="27" w:author="Analysis Group" w:date="2018-07-30T20:27:00Z">
        <w:r w:rsidR="00D21C11">
          <w:t>[Provide a pop-up window listing all new gTLDs]</w:t>
        </w:r>
        <w:r w:rsidR="00D21C11" w:rsidRPr="00675A8C">
          <w:t xml:space="preserve"> </w:t>
        </w:r>
        <w:r w:rsidRPr="00675A8C">
          <w:t xml:space="preserve"> </w:t>
        </w:r>
      </w:ins>
      <w:r w:rsidRPr="00675A8C">
        <w:t>[MULTIPLE CHOICE ]</w:t>
      </w:r>
    </w:p>
    <w:p w14:paraId="22EDDD6C" w14:textId="77777777" w:rsidR="00EE47AB" w:rsidRPr="00675A8C" w:rsidRDefault="00525083" w:rsidP="00B51872">
      <w:pPr>
        <w:pStyle w:val="QuestionL1Answer"/>
        <w:keepNext/>
      </w:pPr>
      <w:r w:rsidRPr="00675A8C">
        <w:t>1-5</w:t>
      </w:r>
    </w:p>
    <w:p w14:paraId="1A544005" w14:textId="77777777" w:rsidR="00EE47AB" w:rsidRPr="00675A8C" w:rsidRDefault="00525083" w:rsidP="00B51872">
      <w:pPr>
        <w:pStyle w:val="QuestionL1Answer"/>
        <w:keepNext/>
      </w:pPr>
      <w:r w:rsidRPr="00675A8C">
        <w:t>6-10</w:t>
      </w:r>
    </w:p>
    <w:p w14:paraId="2D28B3BE" w14:textId="77777777" w:rsidR="00EE47AB" w:rsidRPr="00675A8C" w:rsidRDefault="00525083" w:rsidP="00B51872">
      <w:pPr>
        <w:pStyle w:val="QuestionL1Answer"/>
        <w:keepNext/>
      </w:pPr>
      <w:r w:rsidRPr="00675A8C">
        <w:t>11-20</w:t>
      </w:r>
    </w:p>
    <w:p w14:paraId="0D845525" w14:textId="77777777" w:rsidR="00EE47AB" w:rsidRPr="00675A8C" w:rsidRDefault="00525083" w:rsidP="00B51872">
      <w:pPr>
        <w:pStyle w:val="QuestionL1Answer"/>
        <w:keepNext/>
      </w:pPr>
      <w:r w:rsidRPr="00675A8C">
        <w:t>More than 20</w:t>
      </w:r>
    </w:p>
    <w:p w14:paraId="62A63548" w14:textId="0F853DCF" w:rsidR="00EE47AB" w:rsidRPr="00D21C11" w:rsidRDefault="00525083" w:rsidP="00B51872">
      <w:pPr>
        <w:pStyle w:val="QuestionL1Answer"/>
        <w:keepNext/>
      </w:pPr>
      <w:r w:rsidRPr="00675A8C">
        <w:t>Don’t know</w:t>
      </w:r>
      <w:del w:id="28" w:author="Analysis Group" w:date="2018-07-30T20:27:00Z">
        <w:r w:rsidR="00161A3D" w:rsidRPr="00B12730">
          <w:delText>/</w:delText>
        </w:r>
      </w:del>
      <w:ins w:id="29" w:author="Analysis Group" w:date="2018-07-30T20:27:00Z">
        <w:r w:rsidR="00601163">
          <w:t xml:space="preserve"> </w:t>
        </w:r>
        <w:r w:rsidRPr="00675A8C">
          <w:t>/</w:t>
        </w:r>
        <w:r w:rsidR="00601163">
          <w:t xml:space="preserve"> </w:t>
        </w:r>
      </w:ins>
      <w:r w:rsidRPr="00675A8C">
        <w:t>Not sure</w:t>
      </w:r>
    </w:p>
    <w:p w14:paraId="05A0D4A4" w14:textId="77777777" w:rsidR="003E64C6" w:rsidRDefault="003E64C6" w:rsidP="003E64C6">
      <w:pPr>
        <w:pStyle w:val="QuestionL2"/>
        <w:spacing w:line="240" w:lineRule="auto"/>
        <w:ind w:left="1080" w:firstLine="0"/>
        <w:rPr>
          <w:del w:id="30" w:author="Analysis Group" w:date="2018-07-30T20:27:00Z"/>
        </w:rPr>
      </w:pPr>
    </w:p>
    <w:p w14:paraId="1D56E825" w14:textId="63840334" w:rsidR="00EE47AB" w:rsidRPr="00675A8C" w:rsidRDefault="00525083" w:rsidP="00B51872">
      <w:pPr>
        <w:pStyle w:val="QuestionL1"/>
      </w:pPr>
      <w:ins w:id="31" w:author="Analysis Group" w:date="2018-07-30T20:27:00Z">
        <w:r w:rsidRPr="00675A8C">
          <w:t xml:space="preserve"> </w:t>
        </w:r>
      </w:ins>
      <w:r w:rsidRPr="00675A8C">
        <w:t xml:space="preserve">[IF RESPONDENT IS GROUP A] How many domain names have you </w:t>
      </w:r>
      <w:r w:rsidRPr="00675A8C">
        <w:rPr>
          <w:i/>
        </w:rPr>
        <w:t>completed</w:t>
      </w:r>
      <w:r w:rsidRPr="00675A8C">
        <w:t xml:space="preserve"> registration for in new gTLDs within the past five years? [MULTIPLE CHOICE ]</w:t>
      </w:r>
    </w:p>
    <w:p w14:paraId="2A1496E1" w14:textId="77777777" w:rsidR="00EE47AB" w:rsidRPr="00675A8C" w:rsidRDefault="00525083" w:rsidP="00B51872">
      <w:pPr>
        <w:pStyle w:val="QuestionL1Answer"/>
      </w:pPr>
      <w:r w:rsidRPr="00675A8C">
        <w:t>1-5</w:t>
      </w:r>
    </w:p>
    <w:p w14:paraId="72ECFB7E" w14:textId="77777777" w:rsidR="00EE47AB" w:rsidRPr="00675A8C" w:rsidRDefault="00525083" w:rsidP="00B51872">
      <w:pPr>
        <w:pStyle w:val="QuestionL1Answer"/>
      </w:pPr>
      <w:r w:rsidRPr="00675A8C">
        <w:t>6-10</w:t>
      </w:r>
    </w:p>
    <w:p w14:paraId="0879151A" w14:textId="77777777" w:rsidR="00EE47AB" w:rsidRPr="00675A8C" w:rsidRDefault="00525083" w:rsidP="00B51872">
      <w:pPr>
        <w:pStyle w:val="QuestionL1Answer"/>
      </w:pPr>
      <w:r w:rsidRPr="00675A8C">
        <w:t>11-20</w:t>
      </w:r>
    </w:p>
    <w:p w14:paraId="282B3188" w14:textId="77777777" w:rsidR="00EE47AB" w:rsidRPr="00675A8C" w:rsidRDefault="00525083" w:rsidP="00B51872">
      <w:pPr>
        <w:pStyle w:val="QuestionL1Answer"/>
      </w:pPr>
      <w:r w:rsidRPr="00675A8C">
        <w:t>More than 20</w:t>
      </w:r>
    </w:p>
    <w:p w14:paraId="5DCDEF6A" w14:textId="060A5207" w:rsidR="00EE47AB" w:rsidRPr="00B51872" w:rsidRDefault="00525083" w:rsidP="00B51872">
      <w:pPr>
        <w:pStyle w:val="QuestionL1Answer"/>
        <w:rPr>
          <w:color w:val="000000"/>
        </w:rPr>
      </w:pPr>
      <w:r w:rsidRPr="00675A8C">
        <w:t>Don’t know</w:t>
      </w:r>
      <w:del w:id="32" w:author="Analysis Group" w:date="2018-07-30T20:27:00Z">
        <w:r w:rsidR="003E64C6" w:rsidRPr="00B12730">
          <w:delText>/</w:delText>
        </w:r>
      </w:del>
      <w:ins w:id="33" w:author="Analysis Group" w:date="2018-07-30T20:27:00Z">
        <w:r w:rsidR="00601163">
          <w:t xml:space="preserve"> </w:t>
        </w:r>
        <w:r w:rsidRPr="00675A8C">
          <w:t>/</w:t>
        </w:r>
        <w:r w:rsidR="00601163">
          <w:t xml:space="preserve"> </w:t>
        </w:r>
      </w:ins>
      <w:r w:rsidRPr="00675A8C">
        <w:t>Not sure</w:t>
      </w:r>
    </w:p>
    <w:p w14:paraId="54F97DBB" w14:textId="77777777" w:rsidR="000A01C3" w:rsidRDefault="000A01C3" w:rsidP="000A01C3">
      <w:pPr>
        <w:pStyle w:val="QuestionL2Answer"/>
        <w:numPr>
          <w:ilvl w:val="0"/>
          <w:numId w:val="0"/>
        </w:numPr>
        <w:spacing w:after="0" w:line="240" w:lineRule="auto"/>
        <w:ind w:left="2160" w:hanging="360"/>
        <w:rPr>
          <w:del w:id="34" w:author="Analysis Group" w:date="2018-07-30T20:27:00Z"/>
        </w:rPr>
      </w:pPr>
    </w:p>
    <w:p w14:paraId="4066A680" w14:textId="700E821B" w:rsidR="00EE47AB" w:rsidRPr="00675A8C" w:rsidRDefault="00525083" w:rsidP="00B51872">
      <w:pPr>
        <w:pStyle w:val="QuestionL1"/>
      </w:pPr>
      <w:ins w:id="35" w:author="Analysis Group" w:date="2018-07-30T20:27:00Z">
        <w:r w:rsidRPr="00675A8C">
          <w:t xml:space="preserve"> </w:t>
        </w:r>
      </w:ins>
      <w:r w:rsidRPr="00675A8C">
        <w:t xml:space="preserve">[IF RESPONDENT IS GROUP A] If you recall, which new gTLD(s) did you register your domain name in? </w:t>
      </w:r>
      <w:ins w:id="36" w:author="Analysis Group" w:date="2018-07-30T20:27:00Z">
        <w:r w:rsidRPr="00675A8C">
          <w:t>(Not the exact domain name, but just the Top Level Domain in which you registered it, e.g., .CLUB, .NINJA, .XYZ, .LOVE)</w:t>
        </w:r>
        <w:r w:rsidR="00C9606F">
          <w:t xml:space="preserve"> [Provide </w:t>
        </w:r>
        <w:r w:rsidR="00D21C11">
          <w:t>a</w:t>
        </w:r>
        <w:r w:rsidR="00C9606F">
          <w:t xml:space="preserve"> pop-up window listing all new gTLDs]</w:t>
        </w:r>
        <w:r w:rsidRPr="00675A8C">
          <w:t xml:space="preserve"> </w:t>
        </w:r>
      </w:ins>
      <w:r w:rsidRPr="00675A8C">
        <w:t>[OPEN TEXT FIELD]</w:t>
      </w:r>
      <w:ins w:id="37" w:author="Analysis Group" w:date="2018-07-30T20:27:00Z">
        <w:r w:rsidRPr="00675A8C">
          <w:t xml:space="preserve"> </w:t>
        </w:r>
      </w:ins>
    </w:p>
    <w:p w14:paraId="69949EF7" w14:textId="77777777" w:rsidR="00EE47AB" w:rsidRPr="00B51872" w:rsidRDefault="00EE47AB" w:rsidP="00B51872">
      <w:pPr>
        <w:pBdr>
          <w:top w:val="nil"/>
          <w:left w:val="nil"/>
          <w:bottom w:val="nil"/>
          <w:right w:val="nil"/>
          <w:between w:val="nil"/>
        </w:pBdr>
        <w:rPr>
          <w:color w:val="000000"/>
          <w:sz w:val="22"/>
        </w:rPr>
      </w:pPr>
    </w:p>
    <w:p w14:paraId="05A35EFF" w14:textId="77A23A8C" w:rsidR="00EE47AB" w:rsidRPr="00675A8C" w:rsidRDefault="00525083" w:rsidP="00B51872">
      <w:pPr>
        <w:pStyle w:val="QuestionL1"/>
      </w:pPr>
      <w:ins w:id="38" w:author="Analysis Group" w:date="2018-07-30T20:27:00Z">
        <w:r w:rsidRPr="00675A8C">
          <w:t xml:space="preserve"> </w:t>
        </w:r>
      </w:ins>
      <w:r w:rsidRPr="00675A8C">
        <w:t>[IF RESPONDENT IS GROUP A] When you attempted to register your domain names for new gTLDs, did you ever receive a Claims Notice of possible trademark conflict? An example of such a notice is provided below. [Show example Claims Notice] [MULTIPLE CHOICE]</w:t>
      </w:r>
    </w:p>
    <w:p w14:paraId="67801A60" w14:textId="77777777" w:rsidR="00EE47AB" w:rsidRPr="00675A8C" w:rsidRDefault="00525083" w:rsidP="00B51872">
      <w:pPr>
        <w:pStyle w:val="QuestionL1Answer"/>
      </w:pPr>
      <w:r w:rsidRPr="00675A8C">
        <w:t>Yes, I received a Claims Notice once</w:t>
      </w:r>
    </w:p>
    <w:p w14:paraId="3880C87D" w14:textId="77777777" w:rsidR="00EE47AB" w:rsidRPr="00675A8C" w:rsidRDefault="00525083" w:rsidP="00B51872">
      <w:pPr>
        <w:pStyle w:val="QuestionL1Answer"/>
      </w:pPr>
      <w:r w:rsidRPr="00675A8C">
        <w:t>Yes, I received a Claims Notice on more than one registration attempt</w:t>
      </w:r>
    </w:p>
    <w:p w14:paraId="3F9847AA" w14:textId="77777777" w:rsidR="00EE47AB" w:rsidRPr="00675A8C" w:rsidRDefault="00525083" w:rsidP="00B51872">
      <w:pPr>
        <w:pStyle w:val="QuestionL1Answer"/>
      </w:pPr>
      <w:r w:rsidRPr="00675A8C">
        <w:t>No</w:t>
      </w:r>
    </w:p>
    <w:p w14:paraId="7C9062EC" w14:textId="3646C5BB" w:rsidR="00EE47AB" w:rsidRPr="00B51872" w:rsidRDefault="00525083" w:rsidP="00B51872">
      <w:pPr>
        <w:pStyle w:val="QuestionL1Answer"/>
        <w:rPr>
          <w:color w:val="000000"/>
        </w:rPr>
      </w:pPr>
      <w:r w:rsidRPr="00675A8C">
        <w:t>Don’t know</w:t>
      </w:r>
      <w:del w:id="39" w:author="Analysis Group" w:date="2018-07-30T20:27:00Z">
        <w:r w:rsidR="00084620">
          <w:delText>/</w:delText>
        </w:r>
      </w:del>
      <w:ins w:id="40" w:author="Analysis Group" w:date="2018-07-30T20:27:00Z">
        <w:r w:rsidR="00601163">
          <w:t xml:space="preserve"> </w:t>
        </w:r>
        <w:r w:rsidRPr="00675A8C">
          <w:t>/</w:t>
        </w:r>
        <w:r w:rsidR="00601163">
          <w:t xml:space="preserve"> </w:t>
        </w:r>
      </w:ins>
      <w:r w:rsidRPr="00675A8C">
        <w:t xml:space="preserve">Not </w:t>
      </w:r>
      <w:del w:id="41" w:author="Analysis Group" w:date="2018-07-30T20:27:00Z">
        <w:r w:rsidR="00084620">
          <w:delText>Sure</w:delText>
        </w:r>
      </w:del>
      <w:ins w:id="42" w:author="Analysis Group" w:date="2018-07-30T20:27:00Z">
        <w:r w:rsidR="00D21C11">
          <w:t>s</w:t>
        </w:r>
        <w:r w:rsidRPr="00675A8C">
          <w:t>ure</w:t>
        </w:r>
      </w:ins>
    </w:p>
    <w:p w14:paraId="541C7472" w14:textId="77777777" w:rsidR="00DE597D" w:rsidRDefault="00DE597D" w:rsidP="00DE597D">
      <w:pPr>
        <w:pStyle w:val="QuestionL1Answer"/>
        <w:numPr>
          <w:ilvl w:val="0"/>
          <w:numId w:val="0"/>
        </w:numPr>
        <w:spacing w:after="0" w:line="240" w:lineRule="auto"/>
        <w:ind w:left="900"/>
        <w:rPr>
          <w:del w:id="43" w:author="Analysis Group" w:date="2018-07-30T20:27:00Z"/>
        </w:rPr>
      </w:pPr>
    </w:p>
    <w:p w14:paraId="4A2FFA09" w14:textId="62AC1E44" w:rsidR="00EE47AB" w:rsidRPr="00675A8C" w:rsidRDefault="000A54DE" w:rsidP="00B51872">
      <w:pPr>
        <w:pStyle w:val="QuestionL2"/>
      </w:pPr>
      <w:del w:id="44" w:author="Analysis Group" w:date="2018-07-30T20:27:00Z">
        <w:r>
          <w:delText>Q5</w:delText>
        </w:r>
        <w:r w:rsidR="003852C1">
          <w:delText>a</w:delText>
        </w:r>
      </w:del>
      <w:ins w:id="45" w:author="Analysis Group" w:date="2018-07-30T20:27:00Z">
        <w:r w:rsidR="002E36B1">
          <w:t>Q6a</w:t>
        </w:r>
      </w:ins>
      <w:r w:rsidR="002E36B1">
        <w:t xml:space="preserve">. </w:t>
      </w:r>
      <w:r w:rsidR="00525083" w:rsidRPr="00675A8C">
        <w:tab/>
        <w:t>[IF “Yes, I received a Claims Notice once” OR “Yes, more than once”] Did you register the domain name for which you received a Claims Notice? [MULTIPLE CHOICE]</w:t>
      </w:r>
    </w:p>
    <w:p w14:paraId="2D980051" w14:textId="77777777" w:rsidR="00EE47AB" w:rsidRPr="00B51872" w:rsidRDefault="00525083" w:rsidP="00B51872">
      <w:pPr>
        <w:numPr>
          <w:ilvl w:val="2"/>
          <w:numId w:val="4"/>
        </w:numPr>
        <w:pBdr>
          <w:top w:val="nil"/>
          <w:left w:val="nil"/>
          <w:bottom w:val="nil"/>
          <w:right w:val="nil"/>
          <w:between w:val="nil"/>
        </w:pBdr>
        <w:contextualSpacing/>
        <w:rPr>
          <w:sz w:val="22"/>
        </w:rPr>
      </w:pPr>
      <w:r w:rsidRPr="00B51872">
        <w:rPr>
          <w:color w:val="000000"/>
          <w:sz w:val="22"/>
        </w:rPr>
        <w:t>Yes</w:t>
      </w:r>
    </w:p>
    <w:p w14:paraId="3B50DD1F" w14:textId="77777777" w:rsidR="00EE47AB" w:rsidRPr="00B51872" w:rsidRDefault="00525083" w:rsidP="00B51872">
      <w:pPr>
        <w:numPr>
          <w:ilvl w:val="2"/>
          <w:numId w:val="4"/>
        </w:numPr>
        <w:pBdr>
          <w:top w:val="nil"/>
          <w:left w:val="nil"/>
          <w:bottom w:val="nil"/>
          <w:right w:val="nil"/>
          <w:between w:val="nil"/>
        </w:pBdr>
        <w:contextualSpacing/>
        <w:rPr>
          <w:sz w:val="22"/>
        </w:rPr>
      </w:pPr>
      <w:r w:rsidRPr="00B51872">
        <w:rPr>
          <w:color w:val="000000"/>
          <w:sz w:val="22"/>
        </w:rPr>
        <w:t>No</w:t>
      </w:r>
    </w:p>
    <w:p w14:paraId="283FC2DC" w14:textId="00120347" w:rsidR="00EE47AB" w:rsidRPr="00B51872" w:rsidRDefault="00525083" w:rsidP="00B51872">
      <w:pPr>
        <w:numPr>
          <w:ilvl w:val="2"/>
          <w:numId w:val="4"/>
        </w:numPr>
        <w:pBdr>
          <w:top w:val="nil"/>
          <w:left w:val="nil"/>
          <w:bottom w:val="nil"/>
          <w:right w:val="nil"/>
          <w:between w:val="nil"/>
        </w:pBdr>
        <w:contextualSpacing/>
        <w:rPr>
          <w:sz w:val="22"/>
        </w:rPr>
      </w:pPr>
      <w:r w:rsidRPr="00B51872">
        <w:rPr>
          <w:color w:val="000000"/>
          <w:sz w:val="22"/>
        </w:rPr>
        <w:t>Don't know</w:t>
      </w:r>
      <w:del w:id="46" w:author="Analysis Group" w:date="2018-07-30T20:27:00Z">
        <w:r w:rsidR="00084620" w:rsidRPr="00B12730">
          <w:delText>/</w:delText>
        </w:r>
      </w:del>
      <w:ins w:id="47" w:author="Analysis Group" w:date="2018-07-30T20:27:00Z">
        <w:r w:rsidR="002E36B1">
          <w:rPr>
            <w:color w:val="000000"/>
            <w:sz w:val="22"/>
            <w:szCs w:val="22"/>
          </w:rPr>
          <w:t xml:space="preserve"> </w:t>
        </w:r>
        <w:r w:rsidRPr="00675A8C">
          <w:rPr>
            <w:color w:val="000000"/>
            <w:sz w:val="22"/>
            <w:szCs w:val="22"/>
          </w:rPr>
          <w:t>/</w:t>
        </w:r>
        <w:r w:rsidR="002E36B1">
          <w:rPr>
            <w:color w:val="000000"/>
            <w:sz w:val="22"/>
            <w:szCs w:val="22"/>
          </w:rPr>
          <w:t xml:space="preserve"> </w:t>
        </w:r>
      </w:ins>
      <w:r w:rsidRPr="00B51872">
        <w:rPr>
          <w:color w:val="000000"/>
          <w:sz w:val="22"/>
        </w:rPr>
        <w:t>Not sure</w:t>
      </w:r>
    </w:p>
    <w:p w14:paraId="226613ED" w14:textId="77777777" w:rsidR="00066FAB" w:rsidRPr="00B51872" w:rsidRDefault="00066FAB" w:rsidP="00B51872">
      <w:pPr>
        <w:pBdr>
          <w:top w:val="nil"/>
          <w:left w:val="nil"/>
          <w:bottom w:val="nil"/>
          <w:right w:val="nil"/>
          <w:between w:val="nil"/>
        </w:pBdr>
        <w:ind w:left="2160"/>
        <w:contextualSpacing/>
        <w:rPr>
          <w:sz w:val="22"/>
        </w:rPr>
      </w:pPr>
    </w:p>
    <w:p w14:paraId="2CC8E6F1" w14:textId="78CAB2AD" w:rsidR="00EE47AB" w:rsidRPr="00675A8C" w:rsidRDefault="00525083" w:rsidP="002E36B1">
      <w:pPr>
        <w:pStyle w:val="QuestionL3"/>
      </w:pPr>
      <w:r w:rsidRPr="00675A8C">
        <w:t>[IF “Yes”] Why did you continue with the registration? [SELECT MULTIPLE, RANDOMIZE ORDER EXCEPT LEAVE “Other” AT END OF LIST]</w:t>
      </w:r>
    </w:p>
    <w:p w14:paraId="325085EA" w14:textId="77777777" w:rsidR="00EE47AB" w:rsidRPr="00675A8C" w:rsidRDefault="00525083" w:rsidP="00B51872">
      <w:pPr>
        <w:pStyle w:val="QuestionL3Answer"/>
      </w:pPr>
      <w:r w:rsidRPr="00675A8C">
        <w:t>I consulted with someone about the notice and was told it was fine</w:t>
      </w:r>
    </w:p>
    <w:p w14:paraId="562E3E18" w14:textId="77777777" w:rsidR="00EE47AB" w:rsidRPr="00675A8C" w:rsidRDefault="00525083" w:rsidP="00B51872">
      <w:pPr>
        <w:pStyle w:val="QuestionL3Answer"/>
      </w:pPr>
      <w:r w:rsidRPr="00675A8C">
        <w:t>I did not understand the notice</w:t>
      </w:r>
    </w:p>
    <w:p w14:paraId="471101A0" w14:textId="77777777" w:rsidR="00EE47AB" w:rsidRPr="00675A8C" w:rsidRDefault="00525083" w:rsidP="00B51872">
      <w:pPr>
        <w:pStyle w:val="QuestionL3Answer"/>
      </w:pPr>
      <w:r w:rsidRPr="00675A8C">
        <w:t>I did not think the notice applied to me</w:t>
      </w:r>
    </w:p>
    <w:p w14:paraId="2D056D4B" w14:textId="5032F45F" w:rsidR="00C9606F" w:rsidRPr="00D21C11" w:rsidRDefault="00525083" w:rsidP="00B51872">
      <w:pPr>
        <w:pStyle w:val="QuestionL3Answer"/>
      </w:pPr>
      <w:r w:rsidRPr="00675A8C">
        <w:t>Other [OPEN TEXT FIELD]</w:t>
      </w:r>
    </w:p>
    <w:p w14:paraId="23205BDA" w14:textId="620022A0" w:rsidR="002A2F2D" w:rsidRPr="00675A8C" w:rsidRDefault="00525083" w:rsidP="00066FAB">
      <w:pPr>
        <w:pStyle w:val="QuestionL3"/>
        <w:keepNext/>
        <w:keepLines/>
        <w:rPr>
          <w:ins w:id="48" w:author="Analysis Group" w:date="2018-07-30T20:27:00Z"/>
        </w:rPr>
      </w:pPr>
      <w:r w:rsidRPr="00675A8C">
        <w:lastRenderedPageBreak/>
        <w:t xml:space="preserve">[IF “No”] Why did you not continue with the registration? </w:t>
      </w:r>
      <w:ins w:id="49" w:author="Analysis Group" w:date="2018-07-30T20:27:00Z">
        <w:r w:rsidR="002A2F2D" w:rsidRPr="00675A8C">
          <w:t xml:space="preserve">Please note that you can select multiple options. [SELECT MULTIPLE; RANDOMIZE ORDER EXCEPT LEAVE “Other,” “None of the above” AND “Don’t know / Not sure” AT END OF LIST] </w:t>
        </w:r>
      </w:ins>
    </w:p>
    <w:p w14:paraId="2B7077B7" w14:textId="77777777" w:rsidR="002A2F2D" w:rsidRPr="00675A8C" w:rsidRDefault="002A2F2D" w:rsidP="00066FAB">
      <w:pPr>
        <w:pStyle w:val="QuestionL3Answer"/>
        <w:keepNext/>
        <w:keepLines/>
        <w:rPr>
          <w:ins w:id="50" w:author="Analysis Group" w:date="2018-07-30T20:27:00Z"/>
        </w:rPr>
      </w:pPr>
      <w:ins w:id="51" w:author="Analysis Group" w:date="2018-07-30T20:27:00Z">
        <w:r w:rsidRPr="00675A8C">
          <w:t>The registration cost was too expensive</w:t>
        </w:r>
      </w:ins>
    </w:p>
    <w:p w14:paraId="14AD5FD4" w14:textId="77777777" w:rsidR="002A2F2D" w:rsidRPr="00675A8C" w:rsidRDefault="002A2F2D" w:rsidP="00066FAB">
      <w:pPr>
        <w:pStyle w:val="QuestionL3Answer"/>
        <w:keepNext/>
        <w:keepLines/>
        <w:rPr>
          <w:ins w:id="52" w:author="Analysis Group" w:date="2018-07-30T20:27:00Z"/>
        </w:rPr>
      </w:pPr>
      <w:ins w:id="53" w:author="Analysis Group" w:date="2018-07-30T20:27:00Z">
        <w:r w:rsidRPr="00675A8C">
          <w:t>The time requirement to make a website was too high for me</w:t>
        </w:r>
      </w:ins>
    </w:p>
    <w:p w14:paraId="5A421245" w14:textId="77777777" w:rsidR="002A2F2D" w:rsidRPr="00675A8C" w:rsidRDefault="002A2F2D" w:rsidP="00066FAB">
      <w:pPr>
        <w:pStyle w:val="QuestionL3Answer"/>
        <w:keepNext/>
        <w:keepLines/>
        <w:rPr>
          <w:ins w:id="54" w:author="Analysis Group" w:date="2018-07-30T20:27:00Z"/>
        </w:rPr>
      </w:pPr>
      <w:ins w:id="55" w:author="Analysis Group" w:date="2018-07-30T20:27:00Z">
        <w:r w:rsidRPr="00675A8C">
          <w:t>The registration process was too tedious or complicated</w:t>
        </w:r>
      </w:ins>
    </w:p>
    <w:p w14:paraId="33C3BB22" w14:textId="77777777" w:rsidR="002A2F2D" w:rsidRPr="00675A8C" w:rsidRDefault="002A2F2D" w:rsidP="00066FAB">
      <w:pPr>
        <w:pStyle w:val="QuestionL3Answer"/>
        <w:keepNext/>
        <w:keepLines/>
        <w:rPr>
          <w:ins w:id="56" w:author="Analysis Group" w:date="2018-07-30T20:27:00Z"/>
        </w:rPr>
      </w:pPr>
      <w:ins w:id="57" w:author="Analysis Group" w:date="2018-07-30T20:27:00Z">
        <w:r w:rsidRPr="00675A8C">
          <w:t>I received a Claims Notice during the registration process</w:t>
        </w:r>
      </w:ins>
    </w:p>
    <w:p w14:paraId="76EEC790" w14:textId="77777777" w:rsidR="002A2F2D" w:rsidRPr="00675A8C" w:rsidRDefault="002A2F2D" w:rsidP="00066FAB">
      <w:pPr>
        <w:pStyle w:val="QuestionL3Answer"/>
        <w:keepNext/>
        <w:keepLines/>
        <w:rPr>
          <w:ins w:id="58" w:author="Analysis Group" w:date="2018-07-30T20:27:00Z"/>
        </w:rPr>
      </w:pPr>
      <w:ins w:id="59" w:author="Analysis Group" w:date="2018-07-30T20:27:00Z">
        <w:r w:rsidRPr="00675A8C">
          <w:t>I changed my plans and no longer needed a domain name</w:t>
        </w:r>
      </w:ins>
    </w:p>
    <w:p w14:paraId="416AD2B4" w14:textId="77777777" w:rsidR="002A2F2D" w:rsidRPr="00675A8C" w:rsidRDefault="002A2F2D" w:rsidP="00066FAB">
      <w:pPr>
        <w:pStyle w:val="QuestionL3Answer"/>
        <w:keepNext/>
        <w:keepLines/>
        <w:rPr>
          <w:ins w:id="60" w:author="Analysis Group" w:date="2018-07-30T20:27:00Z"/>
        </w:rPr>
      </w:pPr>
      <w:ins w:id="61" w:author="Analysis Group" w:date="2018-07-30T20:27:00Z">
        <w:r w:rsidRPr="00675A8C">
          <w:t>I thought someone else had already registered my domain name</w:t>
        </w:r>
      </w:ins>
    </w:p>
    <w:p w14:paraId="3A2212BE" w14:textId="77777777" w:rsidR="002A2F2D" w:rsidRPr="00675A8C" w:rsidRDefault="002A2F2D" w:rsidP="00B51872">
      <w:pPr>
        <w:pStyle w:val="QuestionL3Answer"/>
        <w:keepNext/>
        <w:keepLines/>
      </w:pPr>
      <w:ins w:id="62" w:author="Analysis Group" w:date="2018-07-30T20:27:00Z">
        <w:r w:rsidRPr="00675A8C">
          <w:t xml:space="preserve">Other: </w:t>
        </w:r>
      </w:ins>
      <w:r w:rsidRPr="00675A8C">
        <w:t>[OPEN TEXT FIELD]</w:t>
      </w:r>
    </w:p>
    <w:p w14:paraId="4835C436" w14:textId="0632E87D" w:rsidR="002A2F2D" w:rsidRDefault="002A2F2D" w:rsidP="00066FAB">
      <w:pPr>
        <w:pStyle w:val="QuestionL3Answer"/>
        <w:keepNext/>
        <w:keepLines/>
        <w:rPr>
          <w:ins w:id="63" w:author="Analysis Group" w:date="2018-07-30T20:27:00Z"/>
        </w:rPr>
      </w:pPr>
      <w:ins w:id="64" w:author="Analysis Group" w:date="2018-07-30T20:27:00Z">
        <w:r w:rsidRPr="00675A8C">
          <w:t xml:space="preserve">None of the above </w:t>
        </w:r>
      </w:ins>
    </w:p>
    <w:p w14:paraId="6A0DA5BA" w14:textId="6289FB2B" w:rsidR="002B0BBA" w:rsidRPr="00675A8C" w:rsidRDefault="002B0BBA" w:rsidP="00066FAB">
      <w:pPr>
        <w:pStyle w:val="QuestionL3Answer"/>
        <w:keepNext/>
        <w:keepLines/>
        <w:rPr>
          <w:ins w:id="65" w:author="Analysis Group" w:date="2018-07-30T20:27:00Z"/>
        </w:rPr>
      </w:pPr>
      <w:ins w:id="66" w:author="Analysis Group" w:date="2018-07-30T20:27:00Z">
        <w:r>
          <w:t>Don’t know / Not sure</w:t>
        </w:r>
      </w:ins>
    </w:p>
    <w:p w14:paraId="137CD393" w14:textId="005A7D10" w:rsidR="00C9606F" w:rsidRPr="00B51872" w:rsidRDefault="00C9606F" w:rsidP="00B51872">
      <w:pPr>
        <w:pBdr>
          <w:top w:val="nil"/>
          <w:left w:val="nil"/>
          <w:bottom w:val="nil"/>
          <w:right w:val="nil"/>
          <w:between w:val="nil"/>
        </w:pBdr>
        <w:spacing w:line="259" w:lineRule="auto"/>
        <w:ind w:left="2520"/>
        <w:rPr>
          <w:sz w:val="22"/>
        </w:rPr>
      </w:pPr>
    </w:p>
    <w:p w14:paraId="18E8CEC2" w14:textId="66463E00" w:rsidR="00211EDD" w:rsidRPr="005D7A62" w:rsidRDefault="002B0BBA" w:rsidP="002B0BBA">
      <w:pPr>
        <w:pStyle w:val="QuestionL2"/>
        <w:rPr>
          <w:ins w:id="67" w:author="Analysis Group" w:date="2018-07-30T20:27:00Z"/>
        </w:rPr>
      </w:pPr>
      <w:r>
        <w:t xml:space="preserve">Q6b. </w:t>
      </w:r>
      <w:ins w:id="68" w:author="Analysis Group" w:date="2018-07-30T20:27:00Z">
        <w:r w:rsidR="00211EDD">
          <w:t>[IF “Yes</w:t>
        </w:r>
        <w:r w:rsidRPr="00675A8C">
          <w:t>, I received a Claims Notice once” OR “Yes, more than once</w:t>
        </w:r>
        <w:r w:rsidR="00211EDD">
          <w:t>”] How much time do you recall spending reading it? [MULTIPLE CHOICE]</w:t>
        </w:r>
      </w:ins>
    </w:p>
    <w:p w14:paraId="61F00567" w14:textId="33ADF6AC" w:rsidR="00211EDD" w:rsidRPr="005D7A62" w:rsidRDefault="00211EDD" w:rsidP="002E36B1">
      <w:pPr>
        <w:pStyle w:val="QuestionL3Answer"/>
        <w:rPr>
          <w:ins w:id="69" w:author="Analysis Group" w:date="2018-07-30T20:27:00Z"/>
        </w:rPr>
      </w:pPr>
      <w:ins w:id="70" w:author="Analysis Group" w:date="2018-07-30T20:27:00Z">
        <w:r>
          <w:t>Less than 5 seconds</w:t>
        </w:r>
      </w:ins>
    </w:p>
    <w:p w14:paraId="33DCEA3E" w14:textId="44BD1431" w:rsidR="00211EDD" w:rsidRPr="005D7A62" w:rsidRDefault="00211EDD" w:rsidP="002E36B1">
      <w:pPr>
        <w:pStyle w:val="QuestionL3Answer"/>
        <w:rPr>
          <w:ins w:id="71" w:author="Analysis Group" w:date="2018-07-30T20:27:00Z"/>
        </w:rPr>
      </w:pPr>
      <w:ins w:id="72" w:author="Analysis Group" w:date="2018-07-30T20:27:00Z">
        <w:r>
          <w:t xml:space="preserve">Less than a minute </w:t>
        </w:r>
      </w:ins>
    </w:p>
    <w:p w14:paraId="24BC80A8" w14:textId="64690B6A" w:rsidR="00211EDD" w:rsidRPr="005D7A62" w:rsidRDefault="00211EDD" w:rsidP="002E36B1">
      <w:pPr>
        <w:pStyle w:val="QuestionL3Answer"/>
        <w:rPr>
          <w:ins w:id="73" w:author="Analysis Group" w:date="2018-07-30T20:27:00Z"/>
        </w:rPr>
      </w:pPr>
      <w:ins w:id="74" w:author="Analysis Group" w:date="2018-07-30T20:27:00Z">
        <w:r>
          <w:t>Less than 2 minutes</w:t>
        </w:r>
      </w:ins>
    </w:p>
    <w:p w14:paraId="2CE7D247" w14:textId="65FEDF33" w:rsidR="00211EDD" w:rsidRPr="005D7A62" w:rsidRDefault="00211EDD" w:rsidP="002E36B1">
      <w:pPr>
        <w:pStyle w:val="QuestionL3Answer"/>
        <w:rPr>
          <w:ins w:id="75" w:author="Analysis Group" w:date="2018-07-30T20:27:00Z"/>
        </w:rPr>
      </w:pPr>
      <w:ins w:id="76" w:author="Analysis Group" w:date="2018-07-30T20:27:00Z">
        <w:r>
          <w:t>More than 2 minutes</w:t>
        </w:r>
      </w:ins>
    </w:p>
    <w:p w14:paraId="7DC59631" w14:textId="57B93B08" w:rsidR="00211EDD" w:rsidRPr="00675A8C" w:rsidRDefault="00211EDD" w:rsidP="002E36B1">
      <w:pPr>
        <w:pStyle w:val="QuestionL3Answer"/>
        <w:rPr>
          <w:ins w:id="77" w:author="Analysis Group" w:date="2018-07-30T20:27:00Z"/>
        </w:rPr>
      </w:pPr>
      <w:ins w:id="78" w:author="Analysis Group" w:date="2018-07-30T20:27:00Z">
        <w:r>
          <w:t>Don’t know / Not sure</w:t>
        </w:r>
      </w:ins>
    </w:p>
    <w:p w14:paraId="4E1475D6" w14:textId="77777777" w:rsidR="000A54DE" w:rsidRDefault="002E36B1" w:rsidP="000A54DE">
      <w:pPr>
        <w:pStyle w:val="QuestionL3"/>
        <w:numPr>
          <w:ilvl w:val="0"/>
          <w:numId w:val="0"/>
        </w:numPr>
        <w:ind w:left="2520" w:hanging="360"/>
        <w:rPr>
          <w:del w:id="79" w:author="Analysis Group" w:date="2018-07-30T20:27:00Z"/>
        </w:rPr>
      </w:pPr>
      <w:moveToRangeStart w:id="80" w:author="Analysis Group" w:date="2018-07-30T20:27:00Z" w:name="move520745788"/>
      <w:moveTo w:id="81" w:author="Analysis Group" w:date="2018-07-30T20:27:00Z">
        <w:r>
          <w:t>Q6</w:t>
        </w:r>
        <w:r w:rsidR="002B0BBA">
          <w:t>c</w:t>
        </w:r>
        <w:r>
          <w:t xml:space="preserve">. </w:t>
        </w:r>
      </w:moveTo>
      <w:moveToRangeEnd w:id="80"/>
    </w:p>
    <w:p w14:paraId="0EBD92B4" w14:textId="01F971AF" w:rsidR="00EE47AB" w:rsidRPr="00675A8C" w:rsidRDefault="000A54DE" w:rsidP="00B51872">
      <w:pPr>
        <w:pStyle w:val="QuestionL2"/>
      </w:pPr>
      <w:del w:id="82" w:author="Analysis Group" w:date="2018-07-30T20:27:00Z">
        <w:r>
          <w:delText>Q5</w:delText>
        </w:r>
        <w:r w:rsidR="00DE597D">
          <w:delText>b</w:delText>
        </w:r>
        <w:r>
          <w:delText>.</w:delText>
        </w:r>
      </w:del>
      <w:r w:rsidR="00525083" w:rsidRPr="00675A8C">
        <w:t xml:space="preserve"> [IF “Yes, I received a Claims Notice once” OR “Yes, more than once”] After you registered your domain name(s), did you ever receive any of the following types of warning or notices of possible trademark conflict regarding your choice of a domain name? Please note that you can select multiple options. [SELECT MULTIPLE, RANDOMIZE ORDER EXCEPT LEAVE “Other” AND “Don’t Know / Not sure” AT END OF LIST] </w:t>
      </w:r>
    </w:p>
    <w:p w14:paraId="19B1A9FB" w14:textId="7E046F66" w:rsidR="00EE47AB" w:rsidRPr="00675A8C" w:rsidRDefault="000A54DE" w:rsidP="00B51872">
      <w:pPr>
        <w:pStyle w:val="QuestionL2Answer"/>
      </w:pPr>
      <w:del w:id="83" w:author="Analysis Group" w:date="2018-07-30T20:27:00Z">
        <w:r>
          <w:delText>Unified</w:delText>
        </w:r>
      </w:del>
      <w:ins w:id="84" w:author="Analysis Group" w:date="2018-07-30T20:27:00Z">
        <w:r w:rsidR="00525083" w:rsidRPr="00675A8C">
          <w:t>Uniform</w:t>
        </w:r>
      </w:ins>
      <w:r w:rsidR="00525083" w:rsidRPr="00675A8C">
        <w:t xml:space="preserve"> Rapid Suspension System (URS) or Uniform Domain</w:t>
      </w:r>
      <w:del w:id="85" w:author="Analysis Group" w:date="2018-07-30T20:27:00Z">
        <w:r>
          <w:delText>-</w:delText>
        </w:r>
      </w:del>
      <w:ins w:id="86" w:author="Analysis Group" w:date="2018-07-30T20:27:00Z">
        <w:r w:rsidR="00525083" w:rsidRPr="00675A8C">
          <w:t xml:space="preserve"> </w:t>
        </w:r>
      </w:ins>
      <w:r w:rsidR="00525083" w:rsidRPr="00675A8C">
        <w:t>Name Dispute</w:t>
      </w:r>
      <w:del w:id="87" w:author="Analysis Group" w:date="2018-07-30T20:27:00Z">
        <w:r>
          <w:delText>-</w:delText>
        </w:r>
      </w:del>
      <w:ins w:id="88" w:author="Analysis Group" w:date="2018-07-30T20:27:00Z">
        <w:r w:rsidR="00525083" w:rsidRPr="00675A8C">
          <w:t xml:space="preserve"> </w:t>
        </w:r>
      </w:ins>
      <w:r w:rsidR="00525083" w:rsidRPr="00675A8C">
        <w:t>Resolution Policy (UDRP) notice.</w:t>
      </w:r>
    </w:p>
    <w:p w14:paraId="4FD2CA90" w14:textId="77777777" w:rsidR="00EE47AB" w:rsidRPr="00675A8C" w:rsidRDefault="00525083" w:rsidP="00B51872">
      <w:pPr>
        <w:pStyle w:val="QuestionL2Answer"/>
      </w:pPr>
      <w:r w:rsidRPr="00675A8C">
        <w:t>Letter from a lawyer representing a trademark owner (e.g., Cease and Desist letter from another party)</w:t>
      </w:r>
    </w:p>
    <w:p w14:paraId="64B1E1FC" w14:textId="77777777" w:rsidR="00EE47AB" w:rsidRPr="00675A8C" w:rsidRDefault="00525083" w:rsidP="00B51872">
      <w:pPr>
        <w:pStyle w:val="QuestionL2Answer"/>
      </w:pPr>
      <w:r w:rsidRPr="00675A8C">
        <w:t>Notice of a lawsuit regarding trademark infringement</w:t>
      </w:r>
    </w:p>
    <w:p w14:paraId="17375B10" w14:textId="4DDC34AF" w:rsidR="00EE47AB" w:rsidRPr="00675A8C" w:rsidRDefault="00045FBF" w:rsidP="002E36B1">
      <w:pPr>
        <w:pStyle w:val="QuestionL2Answer"/>
        <w:rPr>
          <w:ins w:id="89" w:author="Analysis Group" w:date="2018-07-30T20:27:00Z"/>
        </w:rPr>
      </w:pPr>
      <w:ins w:id="90" w:author="Analysis Group" w:date="2018-07-30T20:27:00Z">
        <w:r w:rsidRPr="00675A8C">
          <w:t>Prefer not to answer</w:t>
        </w:r>
      </w:ins>
    </w:p>
    <w:p w14:paraId="41AD3879" w14:textId="77777777" w:rsidR="00EE47AB" w:rsidRPr="00675A8C" w:rsidRDefault="00525083" w:rsidP="00B51872">
      <w:pPr>
        <w:pStyle w:val="QuestionL2Answer"/>
      </w:pPr>
      <w:r w:rsidRPr="00675A8C">
        <w:t>Other: [OPEN TEXT FIELD]</w:t>
      </w:r>
    </w:p>
    <w:p w14:paraId="375FB36F" w14:textId="0B3299A3" w:rsidR="00CD7C07" w:rsidRPr="00CD7C07" w:rsidRDefault="00525083" w:rsidP="00B51872">
      <w:pPr>
        <w:pStyle w:val="QuestionL2Answer"/>
      </w:pPr>
      <w:r w:rsidRPr="00675A8C">
        <w:t>Don’t know</w:t>
      </w:r>
      <w:del w:id="91" w:author="Analysis Group" w:date="2018-07-30T20:27:00Z">
        <w:r w:rsidR="000A54DE" w:rsidRPr="00B12730">
          <w:delText>/</w:delText>
        </w:r>
      </w:del>
      <w:ins w:id="92" w:author="Analysis Group" w:date="2018-07-30T20:27:00Z">
        <w:r w:rsidR="002E36B1">
          <w:t xml:space="preserve"> </w:t>
        </w:r>
        <w:r w:rsidRPr="00675A8C">
          <w:t>/</w:t>
        </w:r>
        <w:r w:rsidR="002E36B1">
          <w:t xml:space="preserve"> </w:t>
        </w:r>
      </w:ins>
      <w:r w:rsidRPr="00675A8C">
        <w:t xml:space="preserve">Not sure </w:t>
      </w:r>
    </w:p>
    <w:p w14:paraId="6D737AFE" w14:textId="5B4E5BF4" w:rsidR="00CD7C07" w:rsidRPr="002E36B1" w:rsidRDefault="002E36B1" w:rsidP="00E412E8">
      <w:pPr>
        <w:pStyle w:val="QuestionL2"/>
        <w:keepNext/>
        <w:keepLines/>
        <w:rPr>
          <w:ins w:id="93" w:author="Analysis Group" w:date="2018-07-30T20:27:00Z"/>
        </w:rPr>
      </w:pPr>
      <w:ins w:id="94" w:author="Analysis Group" w:date="2018-07-30T20:27:00Z">
        <w:r>
          <w:lastRenderedPageBreak/>
          <w:t>Q6</w:t>
        </w:r>
        <w:r w:rsidR="002B0BBA">
          <w:t>d</w:t>
        </w:r>
        <w:r>
          <w:t xml:space="preserve">. </w:t>
        </w:r>
        <w:r w:rsidR="00CD7C07" w:rsidRPr="002E36B1">
          <w:t xml:space="preserve"> [IF “Yes, more than once”] </w:t>
        </w:r>
        <w:r w:rsidR="00546893">
          <w:t xml:space="preserve">On your </w:t>
        </w:r>
        <w:r w:rsidR="00E91E51">
          <w:t xml:space="preserve">repeat </w:t>
        </w:r>
        <w:r w:rsidR="00546893">
          <w:t>registration attempts when you saw a Claims Notice</w:t>
        </w:r>
        <w:r w:rsidR="00E91E51">
          <w:t>,</w:t>
        </w:r>
        <w:r w:rsidR="00546893">
          <w:t xml:space="preserve"> </w:t>
        </w:r>
        <w:r w:rsidR="00E91E51">
          <w:t xml:space="preserve">was </w:t>
        </w:r>
        <w:r w:rsidR="00CD7C07">
          <w:t xml:space="preserve">your decision </w:t>
        </w:r>
        <w:r w:rsidR="00546893">
          <w:t xml:space="preserve">to complete your domain name registration </w:t>
        </w:r>
        <w:r w:rsidR="00E91E51">
          <w:t>different than the first time you received</w:t>
        </w:r>
        <w:r w:rsidR="00546893">
          <w:t xml:space="preserve"> a Claims Notice?</w:t>
        </w:r>
        <w:r w:rsidR="00CD7C07" w:rsidRPr="002E36B1">
          <w:t xml:space="preserve"> </w:t>
        </w:r>
        <w:r w:rsidR="00E91E51">
          <w:t>If so, why?</w:t>
        </w:r>
      </w:ins>
    </w:p>
    <w:p w14:paraId="6CAA3693" w14:textId="675D1032" w:rsidR="00CD7C07" w:rsidRPr="002B0BBA" w:rsidRDefault="00E91E51" w:rsidP="00E412E8">
      <w:pPr>
        <w:pStyle w:val="QuestionL2Answer"/>
        <w:keepNext/>
        <w:keepLines/>
        <w:rPr>
          <w:ins w:id="95" w:author="Analysis Group" w:date="2018-07-30T20:27:00Z"/>
          <w:color w:val="auto"/>
        </w:rPr>
      </w:pPr>
      <w:ins w:id="96" w:author="Analysis Group" w:date="2018-07-30T20:27:00Z">
        <w:r>
          <w:t xml:space="preserve">No, I always </w:t>
        </w:r>
        <w:r w:rsidR="00E844C6">
          <w:t xml:space="preserve">decide </w:t>
        </w:r>
        <w:r w:rsidR="00E844C6" w:rsidRPr="002B0BBA">
          <w:rPr>
            <w:i/>
          </w:rPr>
          <w:t>not</w:t>
        </w:r>
        <w:r w:rsidR="00E844C6">
          <w:t xml:space="preserve"> to complete my registration when I am presented with a Claims Notice</w:t>
        </w:r>
      </w:ins>
    </w:p>
    <w:p w14:paraId="78434E4A" w14:textId="1D4AC9C4" w:rsidR="00E844C6" w:rsidRPr="002B0BBA" w:rsidRDefault="00E844C6" w:rsidP="00E412E8">
      <w:pPr>
        <w:pStyle w:val="QuestionL2Answer"/>
        <w:keepNext/>
        <w:keepLines/>
        <w:rPr>
          <w:ins w:id="97" w:author="Analysis Group" w:date="2018-07-30T20:27:00Z"/>
          <w:color w:val="auto"/>
        </w:rPr>
      </w:pPr>
      <w:ins w:id="98" w:author="Analysis Group" w:date="2018-07-30T20:27:00Z">
        <w:r>
          <w:t>No, I always decide to complete my registration when I am presented with a Claims Notice</w:t>
        </w:r>
      </w:ins>
    </w:p>
    <w:p w14:paraId="592B1CFF" w14:textId="00DD6FF8" w:rsidR="00E844C6" w:rsidRPr="002B0BBA" w:rsidRDefault="00E844C6" w:rsidP="00E412E8">
      <w:pPr>
        <w:pStyle w:val="QuestionL2Answer"/>
        <w:keepNext/>
        <w:keepLines/>
        <w:rPr>
          <w:ins w:id="99" w:author="Analysis Group" w:date="2018-07-30T20:27:00Z"/>
          <w:color w:val="auto"/>
        </w:rPr>
      </w:pPr>
      <w:ins w:id="100" w:author="Analysis Group" w:date="2018-07-30T20:27:00Z">
        <w:r>
          <w:t>Yes, on my later attempts I chose to complete my registration although I did not complete the first registration when I received a Claims Notice</w:t>
        </w:r>
      </w:ins>
    </w:p>
    <w:p w14:paraId="4A1D23E8" w14:textId="72C109A8" w:rsidR="00E844C6" w:rsidRPr="002B0BBA" w:rsidRDefault="00E844C6" w:rsidP="00E412E8">
      <w:pPr>
        <w:pStyle w:val="QuestionL2Answer"/>
        <w:keepNext/>
        <w:keepLines/>
        <w:rPr>
          <w:ins w:id="101" w:author="Analysis Group" w:date="2018-07-30T20:27:00Z"/>
          <w:color w:val="auto"/>
        </w:rPr>
      </w:pPr>
      <w:ins w:id="102" w:author="Analysis Group" w:date="2018-07-30T20:27:00Z">
        <w:r>
          <w:t>Yes, on my later attempts I chose not to complete my registration although I completed the first registration when I received a Claims Notice</w:t>
        </w:r>
      </w:ins>
    </w:p>
    <w:p w14:paraId="20EB562B" w14:textId="682A88EA" w:rsidR="00CD7C07" w:rsidRPr="00D21C11" w:rsidRDefault="00E844C6" w:rsidP="00E412E8">
      <w:pPr>
        <w:pStyle w:val="QuestionL2Answer"/>
        <w:keepNext/>
        <w:keepLines/>
        <w:rPr>
          <w:ins w:id="103" w:author="Analysis Group" w:date="2018-07-30T20:27:00Z"/>
        </w:rPr>
      </w:pPr>
      <w:ins w:id="104" w:author="Analysis Group" w:date="2018-07-30T20:27:00Z">
        <w:r>
          <w:t>Don’t know</w:t>
        </w:r>
        <w:r w:rsidR="002E36B1">
          <w:t xml:space="preserve"> </w:t>
        </w:r>
        <w:r>
          <w:t>/</w:t>
        </w:r>
        <w:r w:rsidR="002E36B1">
          <w:t xml:space="preserve"> </w:t>
        </w:r>
        <w:r>
          <w:t>Not sure</w:t>
        </w:r>
      </w:ins>
    </w:p>
    <w:p w14:paraId="7F556D35" w14:textId="32E2A026" w:rsidR="00CD7C07" w:rsidRPr="00675A8C" w:rsidRDefault="00CD7C07" w:rsidP="002E36B1">
      <w:pPr>
        <w:pStyle w:val="QuestionL1"/>
        <w:rPr>
          <w:ins w:id="105" w:author="Analysis Group" w:date="2018-07-30T20:27:00Z"/>
        </w:rPr>
      </w:pPr>
      <w:moveToRangeStart w:id="106" w:author="Analysis Group" w:date="2018-07-30T20:27:00Z" w:name="move520745789"/>
      <w:moveTo w:id="107" w:author="Analysis Group" w:date="2018-07-30T20:27:00Z">
        <w:r w:rsidRPr="00675A8C">
          <w:t xml:space="preserve">Which of the following best describes your understanding of the purpose of the Claims Notice? </w:t>
        </w:r>
      </w:moveTo>
      <w:moveToRangeEnd w:id="106"/>
      <w:ins w:id="108" w:author="Analysis Group" w:date="2018-07-30T20:27:00Z">
        <w:r w:rsidRPr="00675A8C">
          <w:t>[Provide example Claims Notice] [MULTIPLE CHOICE; RANDOMIZE ORDER EXCEPT LEAVE “None of the above” AND</w:t>
        </w:r>
        <w:r>
          <w:t xml:space="preserve"> </w:t>
        </w:r>
        <w:r w:rsidRPr="00675A8C">
          <w:t>“Don’t know/Not sure” AT END OF LIST]</w:t>
        </w:r>
      </w:ins>
    </w:p>
    <w:p w14:paraId="0B4B964C" w14:textId="77777777" w:rsidR="00CD7C07" w:rsidRPr="00675A8C" w:rsidRDefault="00CD7C07" w:rsidP="00B51872">
      <w:pPr>
        <w:pStyle w:val="QuestionL1Answer"/>
        <w:rPr>
          <w:moveTo w:id="109" w:author="Analysis Group" w:date="2018-07-30T20:27:00Z"/>
        </w:rPr>
      </w:pPr>
      <w:moveToRangeStart w:id="110" w:author="Analysis Group" w:date="2018-07-30T20:27:00Z" w:name="move520745790"/>
      <w:moveTo w:id="111" w:author="Analysis Group" w:date="2018-07-30T20:27:00Z">
        <w:r w:rsidRPr="00675A8C">
          <w:t>To inform me about the potential rights of trademark owners against me should I register my domain name</w:t>
        </w:r>
      </w:moveTo>
    </w:p>
    <w:p w14:paraId="6DD1A7D1" w14:textId="77777777" w:rsidR="00CD7C07" w:rsidRPr="00675A8C" w:rsidRDefault="00CD7C07" w:rsidP="00B51872">
      <w:pPr>
        <w:pStyle w:val="QuestionL1Answer"/>
        <w:rPr>
          <w:moveTo w:id="112" w:author="Analysis Group" w:date="2018-07-30T20:27:00Z"/>
        </w:rPr>
      </w:pPr>
      <w:moveTo w:id="113" w:author="Analysis Group" w:date="2018-07-30T20:27:00Z">
        <w:r w:rsidRPr="00675A8C">
          <w:t>To offer me the right to make legal claims on my domain name against others in the future</w:t>
        </w:r>
      </w:moveTo>
    </w:p>
    <w:p w14:paraId="1F1FDE56" w14:textId="77777777" w:rsidR="00CD7C07" w:rsidRPr="00675A8C" w:rsidRDefault="00CD7C07" w:rsidP="00B51872">
      <w:pPr>
        <w:pStyle w:val="QuestionL1Answer"/>
        <w:rPr>
          <w:moveTo w:id="114" w:author="Analysis Group" w:date="2018-07-30T20:27:00Z"/>
        </w:rPr>
      </w:pPr>
      <w:moveTo w:id="115" w:author="Analysis Group" w:date="2018-07-30T20:27:00Z">
        <w:r w:rsidRPr="00675A8C">
          <w:t>To inform me of ICANN's general policy on domain names</w:t>
        </w:r>
      </w:moveTo>
    </w:p>
    <w:p w14:paraId="24A141D1" w14:textId="77777777" w:rsidR="00CD7C07" w:rsidRPr="00675A8C" w:rsidRDefault="00CD7C07" w:rsidP="00B51872">
      <w:pPr>
        <w:pStyle w:val="QuestionL1Answer"/>
        <w:rPr>
          <w:moveTo w:id="116" w:author="Analysis Group" w:date="2018-07-30T20:27:00Z"/>
        </w:rPr>
      </w:pPr>
      <w:moveTo w:id="117" w:author="Analysis Group" w:date="2018-07-30T20:27:00Z">
        <w:r w:rsidRPr="00675A8C">
          <w:t>To inform me that someone else previously registered my domain name</w:t>
        </w:r>
      </w:moveTo>
    </w:p>
    <w:p w14:paraId="5966A7B8" w14:textId="77777777" w:rsidR="00CD7C07" w:rsidRPr="00675A8C" w:rsidRDefault="00CD7C07" w:rsidP="00B51872">
      <w:pPr>
        <w:pStyle w:val="QuestionL1Answer"/>
        <w:rPr>
          <w:moveTo w:id="118" w:author="Analysis Group" w:date="2018-07-30T20:27:00Z"/>
        </w:rPr>
      </w:pPr>
      <w:moveTo w:id="119" w:author="Analysis Group" w:date="2018-07-30T20:27:00Z">
        <w:r w:rsidRPr="00675A8C">
          <w:t xml:space="preserve">None of the above </w:t>
        </w:r>
      </w:moveTo>
    </w:p>
    <w:moveToRangeEnd w:id="110"/>
    <w:p w14:paraId="2F3CC62D" w14:textId="77777777" w:rsidR="00904833" w:rsidRDefault="00904833" w:rsidP="00F40CBC">
      <w:pPr>
        <w:pStyle w:val="QuestionL2Answer"/>
        <w:numPr>
          <w:ilvl w:val="0"/>
          <w:numId w:val="0"/>
        </w:numPr>
        <w:spacing w:after="0" w:line="240" w:lineRule="auto"/>
        <w:ind w:left="2160"/>
        <w:rPr>
          <w:del w:id="120" w:author="Analysis Group" w:date="2018-07-30T20:27:00Z"/>
        </w:rPr>
      </w:pPr>
    </w:p>
    <w:p w14:paraId="4A27295C" w14:textId="3B26AECB" w:rsidR="00EE47AB" w:rsidRPr="002B0BBA" w:rsidRDefault="00CD7C07" w:rsidP="002B0BBA">
      <w:pPr>
        <w:pStyle w:val="QuestionL1Answer"/>
        <w:rPr>
          <w:ins w:id="121" w:author="Analysis Group" w:date="2018-07-30T20:27:00Z"/>
          <w:color w:val="000000"/>
        </w:rPr>
      </w:pPr>
      <w:ins w:id="122" w:author="Analysis Group" w:date="2018-07-30T20:27:00Z">
        <w:r w:rsidRPr="00675A8C">
          <w:t>Don’t know</w:t>
        </w:r>
        <w:r w:rsidR="002E36B1">
          <w:t xml:space="preserve"> </w:t>
        </w:r>
        <w:r w:rsidRPr="00675A8C">
          <w:t>/</w:t>
        </w:r>
        <w:r w:rsidR="002E36B1">
          <w:t xml:space="preserve"> </w:t>
        </w:r>
        <w:r w:rsidRPr="00675A8C">
          <w:t xml:space="preserve">Not sure </w:t>
        </w:r>
      </w:ins>
    </w:p>
    <w:p w14:paraId="5B6A80D7" w14:textId="77777777" w:rsidR="00EE47AB" w:rsidRPr="00B51872" w:rsidRDefault="00525083">
      <w:pPr>
        <w:keepNext/>
        <w:rPr>
          <w:i/>
          <w:sz w:val="22"/>
        </w:rPr>
      </w:pPr>
      <w:r w:rsidRPr="00B51872">
        <w:rPr>
          <w:i/>
          <w:sz w:val="22"/>
        </w:rPr>
        <w:t>* The following questions are for Group B*</w:t>
      </w:r>
    </w:p>
    <w:p w14:paraId="1FDDB0D1" w14:textId="77777777" w:rsidR="00EE47AB" w:rsidRPr="00B51872" w:rsidRDefault="00EE47AB" w:rsidP="00B51872">
      <w:pPr>
        <w:keepNext/>
        <w:pBdr>
          <w:top w:val="nil"/>
          <w:left w:val="nil"/>
          <w:bottom w:val="nil"/>
          <w:right w:val="nil"/>
          <w:between w:val="nil"/>
        </w:pBdr>
        <w:ind w:left="1080"/>
        <w:rPr>
          <w:color w:val="000000"/>
          <w:sz w:val="22"/>
        </w:rPr>
      </w:pPr>
    </w:p>
    <w:p w14:paraId="16D50D4E" w14:textId="77777777" w:rsidR="00EE47AB" w:rsidRPr="00675A8C" w:rsidRDefault="00525083">
      <w:pPr>
        <w:keepNext/>
        <w:rPr>
          <w:sz w:val="22"/>
          <w:szCs w:val="22"/>
        </w:rPr>
      </w:pPr>
      <w:r w:rsidRPr="00675A8C">
        <w:rPr>
          <w:sz w:val="22"/>
          <w:szCs w:val="22"/>
        </w:rPr>
        <w:t xml:space="preserve">[Header] We would like to ask you about domain name registrations that you have attempted but did </w:t>
      </w:r>
      <w:r w:rsidRPr="00675A8C">
        <w:rPr>
          <w:i/>
          <w:sz w:val="22"/>
          <w:szCs w:val="22"/>
        </w:rPr>
        <w:t>not</w:t>
      </w:r>
      <w:r w:rsidRPr="00675A8C">
        <w:rPr>
          <w:sz w:val="22"/>
          <w:szCs w:val="22"/>
        </w:rPr>
        <w:t xml:space="preserve"> complete.</w:t>
      </w:r>
    </w:p>
    <w:p w14:paraId="066C38D7" w14:textId="77777777" w:rsidR="00EE47AB" w:rsidRPr="00B51872" w:rsidRDefault="00EE47AB" w:rsidP="00B51872">
      <w:pPr>
        <w:pBdr>
          <w:top w:val="nil"/>
          <w:left w:val="nil"/>
          <w:bottom w:val="nil"/>
          <w:right w:val="nil"/>
          <w:between w:val="nil"/>
        </w:pBdr>
        <w:rPr>
          <w:b/>
          <w:color w:val="000000"/>
          <w:sz w:val="22"/>
        </w:rPr>
      </w:pPr>
    </w:p>
    <w:p w14:paraId="00CD38DF" w14:textId="498B7C85" w:rsidR="00EE47AB" w:rsidRPr="00675A8C" w:rsidRDefault="00525083" w:rsidP="00B51872">
      <w:pPr>
        <w:pStyle w:val="QuestionL1"/>
      </w:pPr>
      <w:ins w:id="123" w:author="Analysis Group" w:date="2018-07-30T20:27:00Z">
        <w:r w:rsidRPr="00675A8C">
          <w:t xml:space="preserve"> </w:t>
        </w:r>
      </w:ins>
      <w:r w:rsidRPr="00675A8C">
        <w:t xml:space="preserve">[IF RESPONDENT IS GROUP B] How many times in the past five years have you begun to register a domain name in a new gTLD </w:t>
      </w:r>
      <w:ins w:id="124" w:author="Analysis Group" w:date="2018-07-30T20:27:00Z">
        <w:r w:rsidR="00D67411" w:rsidRPr="00675A8C">
          <w:t xml:space="preserve">(domain names such as .COM, .ORG, and .NET are not included) </w:t>
        </w:r>
      </w:ins>
      <w:r w:rsidRPr="00675A8C">
        <w:t xml:space="preserve">and </w:t>
      </w:r>
      <w:r w:rsidRPr="00675A8C">
        <w:rPr>
          <w:i/>
        </w:rPr>
        <w:t>not</w:t>
      </w:r>
      <w:r w:rsidRPr="00675A8C">
        <w:t xml:space="preserve"> completed the process</w:t>
      </w:r>
      <w:del w:id="125" w:author="Analysis Group" w:date="2018-07-30T20:27:00Z">
        <w:r w:rsidR="000A54DE" w:rsidRPr="00B12730">
          <w:delText>?</w:delText>
        </w:r>
      </w:del>
      <w:ins w:id="126" w:author="Analysis Group" w:date="2018-07-30T20:27:00Z">
        <w:r w:rsidRPr="00675A8C">
          <w:t xml:space="preserve"> </w:t>
        </w:r>
        <w:r w:rsidR="00E844C6">
          <w:t>[Provide pop-up window list</w:t>
        </w:r>
        <w:r w:rsidR="002B0BBA">
          <w:t>ing all</w:t>
        </w:r>
        <w:r w:rsidR="00E844C6">
          <w:t xml:space="preserve"> new gTLDs]</w:t>
        </w:r>
      </w:ins>
      <w:r w:rsidR="00E844C6">
        <w:t xml:space="preserve"> </w:t>
      </w:r>
      <w:r w:rsidRPr="00675A8C">
        <w:t>[MULTIPLE CHOICE]</w:t>
      </w:r>
    </w:p>
    <w:p w14:paraId="5C0B6F4B" w14:textId="77777777" w:rsidR="00EE47AB" w:rsidRPr="00675A8C" w:rsidRDefault="00525083" w:rsidP="00B51872">
      <w:pPr>
        <w:pStyle w:val="QuestionL1Answer"/>
      </w:pPr>
      <w:r w:rsidRPr="00675A8C">
        <w:t>1-5</w:t>
      </w:r>
    </w:p>
    <w:p w14:paraId="3DB97780" w14:textId="77777777" w:rsidR="00EE47AB" w:rsidRPr="00675A8C" w:rsidRDefault="00525083" w:rsidP="00B51872">
      <w:pPr>
        <w:pStyle w:val="QuestionL1Answer"/>
      </w:pPr>
      <w:r w:rsidRPr="00675A8C">
        <w:t>6-10</w:t>
      </w:r>
    </w:p>
    <w:p w14:paraId="0F2A33FB" w14:textId="77777777" w:rsidR="00EE47AB" w:rsidRPr="00675A8C" w:rsidRDefault="00525083" w:rsidP="00B51872">
      <w:pPr>
        <w:pStyle w:val="QuestionL1Answer"/>
      </w:pPr>
      <w:r w:rsidRPr="00675A8C">
        <w:t>11-20</w:t>
      </w:r>
    </w:p>
    <w:p w14:paraId="6118ECCA" w14:textId="77777777" w:rsidR="00EE47AB" w:rsidRPr="00675A8C" w:rsidRDefault="00525083" w:rsidP="00B51872">
      <w:pPr>
        <w:pStyle w:val="QuestionL1Answer"/>
      </w:pPr>
      <w:r w:rsidRPr="00675A8C">
        <w:t>More than 20</w:t>
      </w:r>
    </w:p>
    <w:p w14:paraId="1440DB99" w14:textId="0734E1CC" w:rsidR="00EE47AB" w:rsidRPr="00675A8C" w:rsidRDefault="00525083" w:rsidP="00B51872">
      <w:pPr>
        <w:pStyle w:val="QuestionL1Answer"/>
      </w:pPr>
      <w:r w:rsidRPr="00675A8C">
        <w:t>Don’t know</w:t>
      </w:r>
      <w:del w:id="127" w:author="Analysis Group" w:date="2018-07-30T20:27:00Z">
        <w:r w:rsidR="000A54DE" w:rsidRPr="00B12730">
          <w:delText>/</w:delText>
        </w:r>
      </w:del>
      <w:ins w:id="128" w:author="Analysis Group" w:date="2018-07-30T20:27:00Z">
        <w:r w:rsidR="002E36B1">
          <w:t xml:space="preserve"> </w:t>
        </w:r>
        <w:r w:rsidRPr="00675A8C">
          <w:t>/</w:t>
        </w:r>
        <w:r w:rsidR="002E36B1">
          <w:t xml:space="preserve"> </w:t>
        </w:r>
      </w:ins>
      <w:r w:rsidRPr="00675A8C">
        <w:t>Not sure</w:t>
      </w:r>
    </w:p>
    <w:p w14:paraId="7280D314" w14:textId="0D67CC76" w:rsidR="00EE47AB" w:rsidRPr="00675A8C" w:rsidRDefault="002E36B1" w:rsidP="002E36B1">
      <w:pPr>
        <w:pStyle w:val="QuestionL2"/>
        <w:rPr>
          <w:ins w:id="129" w:author="Analysis Group" w:date="2018-07-30T20:27:00Z"/>
        </w:rPr>
      </w:pPr>
      <w:moveToRangeStart w:id="130" w:author="Analysis Group" w:date="2018-07-30T20:27:00Z" w:name="move520745791"/>
      <w:moveTo w:id="131" w:author="Analysis Group" w:date="2018-07-30T20:27:00Z">
        <w:r>
          <w:t>Q8a.</w:t>
        </w:r>
      </w:moveTo>
      <w:moveToRangeEnd w:id="130"/>
      <w:ins w:id="132" w:author="Analysis Group" w:date="2018-07-30T20:27:00Z">
        <w:r>
          <w:t xml:space="preserve"> </w:t>
        </w:r>
        <w:r w:rsidR="00525083" w:rsidRPr="00675A8C">
          <w:t xml:space="preserve">If you recall, </w:t>
        </w:r>
        <w:r w:rsidR="00E844C6">
          <w:t xml:space="preserve">in </w:t>
        </w:r>
        <w:r w:rsidR="00525083" w:rsidRPr="00675A8C">
          <w:t xml:space="preserve">which new gTLD(s) did you attempt to register your domain name? (Not the exact domain name, but just the Top Level Domain in which you attempted to register it, e.g., .CLUB, .NINJA, .XYZ, .LOVE.) </w:t>
        </w:r>
        <w:r w:rsidR="00E844C6">
          <w:t>[Provide pop-up window list</w:t>
        </w:r>
        <w:r w:rsidR="002B0BBA">
          <w:t>ing</w:t>
        </w:r>
        <w:r w:rsidR="00E844C6">
          <w:t xml:space="preserve"> </w:t>
        </w:r>
        <w:r w:rsidR="002B0BBA">
          <w:t xml:space="preserve">all </w:t>
        </w:r>
        <w:r w:rsidR="00E844C6">
          <w:t xml:space="preserve">new gTLDs </w:t>
        </w:r>
        <w:r w:rsidR="00525083" w:rsidRPr="00675A8C">
          <w:t xml:space="preserve">[OPEN TEXT FIELD] </w:t>
        </w:r>
      </w:ins>
    </w:p>
    <w:p w14:paraId="532E9CBA" w14:textId="77777777" w:rsidR="00EE47AB" w:rsidRPr="00675A8C" w:rsidRDefault="00EE47AB">
      <w:pPr>
        <w:pBdr>
          <w:top w:val="nil"/>
          <w:left w:val="nil"/>
          <w:bottom w:val="nil"/>
          <w:right w:val="nil"/>
          <w:between w:val="nil"/>
        </w:pBdr>
        <w:ind w:left="720"/>
        <w:jc w:val="both"/>
        <w:rPr>
          <w:ins w:id="133" w:author="Analysis Group" w:date="2018-07-30T20:27:00Z"/>
          <w:sz w:val="22"/>
          <w:szCs w:val="22"/>
        </w:rPr>
      </w:pPr>
    </w:p>
    <w:p w14:paraId="12C6FCAB" w14:textId="77777777" w:rsidR="00DE597D" w:rsidRDefault="002E36B1" w:rsidP="00DE597D">
      <w:pPr>
        <w:pStyle w:val="QuestionL1Answer"/>
        <w:numPr>
          <w:ilvl w:val="0"/>
          <w:numId w:val="0"/>
        </w:numPr>
        <w:spacing w:after="0" w:line="240" w:lineRule="auto"/>
        <w:ind w:left="900"/>
        <w:rPr>
          <w:del w:id="134" w:author="Analysis Group" w:date="2018-07-30T20:27:00Z"/>
        </w:rPr>
      </w:pPr>
      <w:moveToRangeStart w:id="135" w:author="Analysis Group" w:date="2018-07-30T20:27:00Z" w:name="move520745792"/>
      <w:moveTo w:id="136" w:author="Analysis Group" w:date="2018-07-30T20:27:00Z">
        <w:r w:rsidRPr="00B51872">
          <w:lastRenderedPageBreak/>
          <w:t>Q8b.</w:t>
        </w:r>
      </w:moveTo>
      <w:moveToRangeEnd w:id="135"/>
    </w:p>
    <w:p w14:paraId="3E3F6C27" w14:textId="76D7F061" w:rsidR="00EE47AB" w:rsidRPr="00675A8C" w:rsidRDefault="008D503E" w:rsidP="00B51872">
      <w:pPr>
        <w:pStyle w:val="QuestionL2"/>
        <w:keepNext/>
        <w:keepLines/>
      </w:pPr>
      <w:del w:id="137" w:author="Analysis Group" w:date="2018-07-30T20:27:00Z">
        <w:r>
          <w:delText>Q</w:delText>
        </w:r>
        <w:r w:rsidR="00525605">
          <w:delText>6</w:delText>
        </w:r>
        <w:r>
          <w:delText>a</w:delText>
        </w:r>
        <w:r w:rsidR="005A5085">
          <w:delText xml:space="preserve">. </w:delText>
        </w:r>
        <w:r w:rsidR="00525605">
          <w:tab/>
        </w:r>
      </w:del>
      <w:ins w:id="138" w:author="Analysis Group" w:date="2018-07-30T20:27:00Z">
        <w:r w:rsidR="002E36B1">
          <w:t xml:space="preserve"> </w:t>
        </w:r>
      </w:ins>
      <w:r w:rsidR="00525083" w:rsidRPr="00675A8C">
        <w:t xml:space="preserve">For which of the following reasons did you decide not to register a domain name? Please note that you can select multiple options. [SELECT MULTIPLE; RANDOMIZE ORDER EXCEPT LEAVE “Other,” “None of the above” AND “Don’t know / Not sure” AT END OF LIST] </w:t>
      </w:r>
    </w:p>
    <w:p w14:paraId="2224F32E" w14:textId="77777777" w:rsidR="00EE47AB" w:rsidRPr="00675A8C" w:rsidRDefault="00525083" w:rsidP="00B51872">
      <w:pPr>
        <w:pStyle w:val="QuestionL2Answer"/>
        <w:keepNext/>
        <w:keepLines/>
      </w:pPr>
      <w:r w:rsidRPr="00675A8C">
        <w:t>The registration cost was too expensive</w:t>
      </w:r>
    </w:p>
    <w:p w14:paraId="7E91EB79" w14:textId="77777777" w:rsidR="00EE47AB" w:rsidRPr="00675A8C" w:rsidRDefault="00525083" w:rsidP="00B51872">
      <w:pPr>
        <w:pStyle w:val="QuestionL2Answer"/>
        <w:keepNext/>
        <w:keepLines/>
      </w:pPr>
      <w:r w:rsidRPr="00675A8C">
        <w:t>The time requirement to make a website was too high for me</w:t>
      </w:r>
    </w:p>
    <w:p w14:paraId="3F0370E6" w14:textId="77777777" w:rsidR="00EE47AB" w:rsidRPr="00675A8C" w:rsidRDefault="00525083" w:rsidP="00B51872">
      <w:pPr>
        <w:pStyle w:val="QuestionL2Answer"/>
        <w:keepNext/>
        <w:keepLines/>
      </w:pPr>
      <w:r w:rsidRPr="00675A8C">
        <w:t>The registration process was too tedious or complicated</w:t>
      </w:r>
    </w:p>
    <w:p w14:paraId="020F0FC9" w14:textId="77777777" w:rsidR="00EE47AB" w:rsidRPr="00675A8C" w:rsidRDefault="00525083" w:rsidP="00B51872">
      <w:pPr>
        <w:pStyle w:val="QuestionL2Answer"/>
        <w:keepNext/>
        <w:keepLines/>
      </w:pPr>
      <w:r w:rsidRPr="00675A8C">
        <w:t>I received a Claims Notice during the registration process</w:t>
      </w:r>
    </w:p>
    <w:p w14:paraId="16DD3889" w14:textId="77777777" w:rsidR="00EE47AB" w:rsidRPr="00675A8C" w:rsidRDefault="00525083" w:rsidP="00B51872">
      <w:pPr>
        <w:pStyle w:val="QuestionL2Answer"/>
        <w:keepNext/>
        <w:keepLines/>
      </w:pPr>
      <w:r w:rsidRPr="00675A8C">
        <w:t>I changed my plans and no longer needed a domain name</w:t>
      </w:r>
    </w:p>
    <w:p w14:paraId="3FCEA12F" w14:textId="77777777" w:rsidR="00EE47AB" w:rsidRPr="00675A8C" w:rsidRDefault="00525083" w:rsidP="00B51872">
      <w:pPr>
        <w:pStyle w:val="QuestionL2Answer"/>
        <w:keepNext/>
        <w:keepLines/>
      </w:pPr>
      <w:r w:rsidRPr="00675A8C">
        <w:t>I thought someone else had already registered my domain name</w:t>
      </w:r>
    </w:p>
    <w:p w14:paraId="750A6881" w14:textId="77777777" w:rsidR="00EE47AB" w:rsidRPr="00675A8C" w:rsidRDefault="00525083" w:rsidP="00B51872">
      <w:pPr>
        <w:pStyle w:val="QuestionL2Answer"/>
        <w:keepNext/>
        <w:keepLines/>
      </w:pPr>
      <w:r w:rsidRPr="00675A8C">
        <w:t>Other: [OPEN TEXT FIELD]</w:t>
      </w:r>
    </w:p>
    <w:p w14:paraId="2B58144D" w14:textId="77777777" w:rsidR="00EE47AB" w:rsidRPr="00675A8C" w:rsidRDefault="00525083" w:rsidP="00B51872">
      <w:pPr>
        <w:pStyle w:val="QuestionL2Answer"/>
        <w:keepNext/>
        <w:keepLines/>
      </w:pPr>
      <w:r w:rsidRPr="00675A8C">
        <w:t xml:space="preserve">None of the above </w:t>
      </w:r>
    </w:p>
    <w:p w14:paraId="09FF46C2" w14:textId="552DA549" w:rsidR="00EE47AB" w:rsidRPr="00B51872" w:rsidRDefault="00525083" w:rsidP="00B51872">
      <w:pPr>
        <w:pStyle w:val="QuestionL2Answer"/>
        <w:keepNext/>
        <w:keepLines/>
        <w:rPr>
          <w:b/>
        </w:rPr>
      </w:pPr>
      <w:r w:rsidRPr="00675A8C">
        <w:t>Don’t know</w:t>
      </w:r>
      <w:del w:id="139" w:author="Analysis Group" w:date="2018-07-30T20:27:00Z">
        <w:r w:rsidR="000A54DE" w:rsidRPr="00B12730">
          <w:delText>/</w:delText>
        </w:r>
      </w:del>
      <w:ins w:id="140" w:author="Analysis Group" w:date="2018-07-30T20:27:00Z">
        <w:r w:rsidR="002E36B1">
          <w:t xml:space="preserve"> </w:t>
        </w:r>
        <w:r w:rsidRPr="00675A8C">
          <w:t>/</w:t>
        </w:r>
        <w:r w:rsidR="002E36B1">
          <w:t xml:space="preserve"> </w:t>
        </w:r>
      </w:ins>
      <w:r w:rsidRPr="00675A8C">
        <w:t xml:space="preserve">Not sure </w:t>
      </w:r>
    </w:p>
    <w:p w14:paraId="214A4124" w14:textId="0313B2D4" w:rsidR="00EE47AB" w:rsidRPr="00675A8C" w:rsidRDefault="002E36B1" w:rsidP="00B51872">
      <w:pPr>
        <w:pStyle w:val="QuestionL2"/>
        <w:rPr>
          <w:b/>
        </w:rPr>
      </w:pPr>
      <w:moveToRangeStart w:id="141" w:author="Analysis Group" w:date="2018-07-30T20:27:00Z" w:name="move520745793"/>
      <w:moveTo w:id="142" w:author="Analysis Group" w:date="2018-07-30T20:27:00Z">
        <w:r w:rsidRPr="00B51872">
          <w:t xml:space="preserve">Q8c. </w:t>
        </w:r>
      </w:moveTo>
      <w:moveToRangeEnd w:id="141"/>
      <w:del w:id="143" w:author="Analysis Group" w:date="2018-07-30T20:27:00Z">
        <w:r w:rsidR="00525605">
          <w:tab/>
        </w:r>
      </w:del>
      <w:r w:rsidR="00525083" w:rsidRPr="00675A8C">
        <w:t>Do you recall receiving a Claims Notice during any of your registration attempts? An example of such a notice is provided below. [Provide example Claims Notice] [MULTIPLE CHOICE]</w:t>
      </w:r>
    </w:p>
    <w:p w14:paraId="38B1D28D" w14:textId="77777777" w:rsidR="00EE47AB" w:rsidRPr="00675A8C" w:rsidRDefault="00525083" w:rsidP="00B51872">
      <w:pPr>
        <w:pStyle w:val="QuestionL2Answer"/>
      </w:pPr>
      <w:r w:rsidRPr="00675A8C">
        <w:t>Yes</w:t>
      </w:r>
    </w:p>
    <w:p w14:paraId="18E74836" w14:textId="77777777" w:rsidR="00EE47AB" w:rsidRPr="00675A8C" w:rsidRDefault="00525083" w:rsidP="00B51872">
      <w:pPr>
        <w:pStyle w:val="QuestionL2Answer"/>
      </w:pPr>
      <w:r w:rsidRPr="00675A8C">
        <w:t>No</w:t>
      </w:r>
    </w:p>
    <w:p w14:paraId="0FE3F5D9" w14:textId="3F8C2679" w:rsidR="00EE47AB" w:rsidRPr="00D21C11" w:rsidRDefault="00525083" w:rsidP="00B51872">
      <w:pPr>
        <w:pStyle w:val="QuestionL2Answer"/>
      </w:pPr>
      <w:r w:rsidRPr="00675A8C">
        <w:t>Don’t Know</w:t>
      </w:r>
      <w:ins w:id="144" w:author="Analysis Group" w:date="2018-07-30T20:27:00Z">
        <w:r w:rsidR="002E36B1">
          <w:t xml:space="preserve"> </w:t>
        </w:r>
      </w:ins>
      <w:r w:rsidRPr="00675A8C">
        <w:t>/ Not sure</w:t>
      </w:r>
    </w:p>
    <w:p w14:paraId="1E7B7D1A" w14:textId="77777777" w:rsidR="00E360B6" w:rsidRPr="00B12730" w:rsidRDefault="00E360B6" w:rsidP="00E360B6">
      <w:pPr>
        <w:pStyle w:val="QuestionL2Answer"/>
        <w:numPr>
          <w:ilvl w:val="0"/>
          <w:numId w:val="0"/>
        </w:numPr>
        <w:spacing w:after="0" w:line="240" w:lineRule="auto"/>
        <w:ind w:left="2160"/>
        <w:rPr>
          <w:del w:id="145" w:author="Analysis Group" w:date="2018-07-30T20:27:00Z"/>
        </w:rPr>
      </w:pPr>
    </w:p>
    <w:p w14:paraId="375B3D81" w14:textId="77777777" w:rsidR="00EE47AB" w:rsidRPr="00675A8C" w:rsidRDefault="00525083" w:rsidP="002E36B1">
      <w:pPr>
        <w:pStyle w:val="QuestionL3"/>
      </w:pPr>
      <w:r w:rsidRPr="00675A8C">
        <w:t>[IF “Yes”] How much time do you recall spending reading it? [Multiple choice]</w:t>
      </w:r>
    </w:p>
    <w:p w14:paraId="42535621" w14:textId="77777777" w:rsidR="00EE47AB" w:rsidRPr="00675A8C" w:rsidRDefault="00525083" w:rsidP="00B51872">
      <w:pPr>
        <w:pStyle w:val="QuestionL3Answer"/>
      </w:pPr>
      <w:r w:rsidRPr="00675A8C">
        <w:t>Less than 5 seconds</w:t>
      </w:r>
    </w:p>
    <w:p w14:paraId="121C08C8" w14:textId="77777777" w:rsidR="00EE47AB" w:rsidRPr="00675A8C" w:rsidRDefault="00525083" w:rsidP="00B51872">
      <w:pPr>
        <w:pStyle w:val="QuestionL3Answer"/>
      </w:pPr>
      <w:r w:rsidRPr="00675A8C">
        <w:t>Less than a minute</w:t>
      </w:r>
    </w:p>
    <w:p w14:paraId="58899D7F" w14:textId="77777777" w:rsidR="00EE47AB" w:rsidRPr="00675A8C" w:rsidRDefault="00525083" w:rsidP="00B51872">
      <w:pPr>
        <w:pStyle w:val="QuestionL3Answer"/>
      </w:pPr>
      <w:r w:rsidRPr="00675A8C">
        <w:t>Less than 2 minutes</w:t>
      </w:r>
    </w:p>
    <w:p w14:paraId="326BFDDC" w14:textId="77777777" w:rsidR="00EE47AB" w:rsidRPr="00675A8C" w:rsidRDefault="00525083" w:rsidP="00B51872">
      <w:pPr>
        <w:pStyle w:val="QuestionL3Answer"/>
      </w:pPr>
      <w:r w:rsidRPr="00675A8C">
        <w:t>More than 2 minutes</w:t>
      </w:r>
    </w:p>
    <w:p w14:paraId="58E0D99C" w14:textId="027AFF87" w:rsidR="00EE47AB" w:rsidRPr="00D21C11" w:rsidRDefault="00525083" w:rsidP="00B51872">
      <w:pPr>
        <w:pStyle w:val="QuestionL3Answer"/>
      </w:pPr>
      <w:r w:rsidRPr="00675A8C">
        <w:t>Don’t know</w:t>
      </w:r>
      <w:del w:id="146" w:author="Analysis Group" w:date="2018-07-30T20:27:00Z">
        <w:r w:rsidR="000D6891">
          <w:delText>/</w:delText>
        </w:r>
      </w:del>
      <w:ins w:id="147" w:author="Analysis Group" w:date="2018-07-30T20:27:00Z">
        <w:r w:rsidR="002E36B1">
          <w:t xml:space="preserve"> </w:t>
        </w:r>
        <w:r w:rsidRPr="00675A8C">
          <w:t>/</w:t>
        </w:r>
        <w:r w:rsidR="002E36B1">
          <w:t xml:space="preserve"> </w:t>
        </w:r>
      </w:ins>
      <w:r w:rsidRPr="00675A8C">
        <w:t>Not sure</w:t>
      </w:r>
    </w:p>
    <w:p w14:paraId="43A9908B" w14:textId="77777777" w:rsidR="003449A6" w:rsidRDefault="003449A6" w:rsidP="003449A6">
      <w:pPr>
        <w:pStyle w:val="QuestionL3Answer"/>
        <w:numPr>
          <w:ilvl w:val="0"/>
          <w:numId w:val="0"/>
        </w:numPr>
        <w:spacing w:after="0"/>
        <w:ind w:left="3240" w:hanging="360"/>
        <w:rPr>
          <w:del w:id="148" w:author="Analysis Group" w:date="2018-07-30T20:27:00Z"/>
        </w:rPr>
      </w:pPr>
    </w:p>
    <w:p w14:paraId="450915A8" w14:textId="275E60DC" w:rsidR="00EE47AB" w:rsidRPr="00675A8C" w:rsidRDefault="002E36B1" w:rsidP="00B51872">
      <w:pPr>
        <w:pStyle w:val="QuestionL2"/>
        <w:jc w:val="left"/>
      </w:pPr>
      <w:moveFromRangeStart w:id="149" w:author="Analysis Group" w:date="2018-07-30T20:27:00Z" w:name="move520745788"/>
      <w:moveFrom w:id="150" w:author="Analysis Group" w:date="2018-07-30T20:27:00Z">
        <w:r>
          <w:t>Q6</w:t>
        </w:r>
        <w:r w:rsidR="002B0BBA">
          <w:t>c</w:t>
        </w:r>
        <w:r>
          <w:t xml:space="preserve">. </w:t>
        </w:r>
      </w:moveFrom>
      <w:moveFromRangeEnd w:id="149"/>
      <w:del w:id="151" w:author="Analysis Group" w:date="2018-07-30T20:27:00Z">
        <w:r w:rsidR="00525605">
          <w:tab/>
        </w:r>
      </w:del>
      <w:moveFromRangeStart w:id="152" w:author="Analysis Group" w:date="2018-07-30T20:27:00Z" w:name="move520745789"/>
      <w:moveFrom w:id="153" w:author="Analysis Group" w:date="2018-07-30T20:27:00Z">
        <w:r w:rsidR="00CD7C07" w:rsidRPr="00675A8C">
          <w:t xml:space="preserve">Which of the following best describes your understanding of the purpose of the Claims Notice? </w:t>
        </w:r>
      </w:moveFrom>
      <w:moveFromRangeEnd w:id="152"/>
      <w:ins w:id="154" w:author="Analysis Group" w:date="2018-07-30T20:27:00Z">
        <w:r>
          <w:t xml:space="preserve">Q8d. </w:t>
        </w:r>
        <w:r w:rsidR="00525083" w:rsidRPr="00675A8C">
          <w:t xml:space="preserve">Which of the following best describes your understanding of the purpose of the Claims Notice? </w:t>
        </w:r>
      </w:ins>
      <w:r w:rsidR="00525083" w:rsidRPr="00675A8C">
        <w:t xml:space="preserve">[Provide example Claims Notice] [MULTIPLE CHOICE; RANDOMIZE ORDER EXCEPT LEAVE “None of the above” AND </w:t>
      </w:r>
      <w:r w:rsidR="00525083" w:rsidRPr="00675A8C">
        <w:br/>
        <w:t>“Don’t know/Not sure” AT END OF LIST]</w:t>
      </w:r>
    </w:p>
    <w:p w14:paraId="6AB6ABEA" w14:textId="77777777" w:rsidR="00CD7C07" w:rsidRPr="00675A8C" w:rsidRDefault="00CD7C07" w:rsidP="00B51872">
      <w:pPr>
        <w:pStyle w:val="QuestionL1Answer"/>
        <w:rPr>
          <w:moveFrom w:id="155" w:author="Analysis Group" w:date="2018-07-30T20:27:00Z"/>
        </w:rPr>
      </w:pPr>
      <w:bookmarkStart w:id="156" w:name="_GoBack"/>
      <w:moveFromRangeStart w:id="157" w:author="Analysis Group" w:date="2018-07-30T20:27:00Z" w:name="move520745790"/>
      <w:moveFrom w:id="158" w:author="Analysis Group" w:date="2018-07-30T20:27:00Z">
        <w:r w:rsidRPr="00675A8C">
          <w:t>To inform me about the potential rights of trademark owners against me should I register my domain name</w:t>
        </w:r>
      </w:moveFrom>
    </w:p>
    <w:p w14:paraId="7CEE2199" w14:textId="77777777" w:rsidR="00CD7C07" w:rsidRPr="00675A8C" w:rsidRDefault="00CD7C07" w:rsidP="00B51872">
      <w:pPr>
        <w:pStyle w:val="QuestionL1Answer"/>
        <w:rPr>
          <w:moveFrom w:id="159" w:author="Analysis Group" w:date="2018-07-30T20:27:00Z"/>
        </w:rPr>
      </w:pPr>
      <w:moveFrom w:id="160" w:author="Analysis Group" w:date="2018-07-30T20:27:00Z">
        <w:r w:rsidRPr="00675A8C">
          <w:t>To offer me the right to make legal claims on my domain name against others in the future</w:t>
        </w:r>
      </w:moveFrom>
    </w:p>
    <w:p w14:paraId="568BD282" w14:textId="77777777" w:rsidR="00CD7C07" w:rsidRPr="00675A8C" w:rsidRDefault="00CD7C07" w:rsidP="00B51872">
      <w:pPr>
        <w:pStyle w:val="QuestionL1Answer"/>
        <w:rPr>
          <w:moveFrom w:id="161" w:author="Analysis Group" w:date="2018-07-30T20:27:00Z"/>
        </w:rPr>
      </w:pPr>
      <w:moveFrom w:id="162" w:author="Analysis Group" w:date="2018-07-30T20:27:00Z">
        <w:r w:rsidRPr="00675A8C">
          <w:t>To inform me of ICANN's general policy on domain names</w:t>
        </w:r>
      </w:moveFrom>
    </w:p>
    <w:p w14:paraId="4D179CAB" w14:textId="77777777" w:rsidR="00CD7C07" w:rsidRPr="00675A8C" w:rsidRDefault="00CD7C07" w:rsidP="00B51872">
      <w:pPr>
        <w:pStyle w:val="QuestionL1Answer"/>
        <w:rPr>
          <w:moveFrom w:id="163" w:author="Analysis Group" w:date="2018-07-30T20:27:00Z"/>
        </w:rPr>
      </w:pPr>
      <w:moveFrom w:id="164" w:author="Analysis Group" w:date="2018-07-30T20:27:00Z">
        <w:r w:rsidRPr="00675A8C">
          <w:t>To inform me that someone else previously registered my domain name</w:t>
        </w:r>
      </w:moveFrom>
    </w:p>
    <w:p w14:paraId="1DE224FD" w14:textId="77777777" w:rsidR="00CD7C07" w:rsidRPr="00675A8C" w:rsidRDefault="00CD7C07" w:rsidP="00B51872">
      <w:pPr>
        <w:pStyle w:val="QuestionL1Answer"/>
        <w:rPr>
          <w:moveFrom w:id="165" w:author="Analysis Group" w:date="2018-07-30T20:27:00Z"/>
        </w:rPr>
      </w:pPr>
      <w:moveFrom w:id="166" w:author="Analysis Group" w:date="2018-07-30T20:27:00Z">
        <w:r w:rsidRPr="00675A8C">
          <w:t xml:space="preserve">None of the above </w:t>
        </w:r>
      </w:moveFrom>
    </w:p>
    <w:bookmarkEnd w:id="156"/>
    <w:moveFromRangeEnd w:id="157"/>
    <w:p w14:paraId="08909BA9" w14:textId="77777777" w:rsidR="00EE47AB" w:rsidRPr="002E36B1" w:rsidRDefault="00525083" w:rsidP="002E36B1">
      <w:pPr>
        <w:pStyle w:val="QuestionL2Answer"/>
        <w:rPr>
          <w:ins w:id="167" w:author="Analysis Group" w:date="2018-07-30T20:27:00Z"/>
        </w:rPr>
      </w:pPr>
      <w:ins w:id="168" w:author="Analysis Group" w:date="2018-07-30T20:27:00Z">
        <w:r w:rsidRPr="002E36B1">
          <w:t>To inform me about the potential rights of trademark owners against me should I register my domain name</w:t>
        </w:r>
      </w:ins>
    </w:p>
    <w:p w14:paraId="3EE391C9" w14:textId="6019A89D" w:rsidR="00EE47AB" w:rsidRPr="002B0BBA" w:rsidRDefault="00525083" w:rsidP="002E36B1">
      <w:pPr>
        <w:pStyle w:val="QuestionL2Answer"/>
        <w:rPr>
          <w:ins w:id="169" w:author="Analysis Group" w:date="2018-07-30T20:27:00Z"/>
        </w:rPr>
      </w:pPr>
      <w:ins w:id="170" w:author="Analysis Group" w:date="2018-07-30T20:27:00Z">
        <w:r w:rsidRPr="002E36B1">
          <w:t xml:space="preserve">To inform me </w:t>
        </w:r>
        <w:r w:rsidR="00323408" w:rsidRPr="002E36B1">
          <w:t>that there is a</w:t>
        </w:r>
        <w:r w:rsidRPr="002E36B1">
          <w:t xml:space="preserve"> trademark owner with a trademark or a term that matches the domain name I have selected</w:t>
        </w:r>
      </w:ins>
    </w:p>
    <w:p w14:paraId="3B5CA9E8" w14:textId="77777777" w:rsidR="00EE47AB" w:rsidRPr="002E36B1" w:rsidRDefault="00525083" w:rsidP="002E36B1">
      <w:pPr>
        <w:pStyle w:val="QuestionL2Answer"/>
        <w:rPr>
          <w:ins w:id="171" w:author="Analysis Group" w:date="2018-07-30T20:27:00Z"/>
        </w:rPr>
      </w:pPr>
      <w:ins w:id="172" w:author="Analysis Group" w:date="2018-07-30T20:27:00Z">
        <w:r w:rsidRPr="002E36B1">
          <w:t>To offer me the right to make legal claims on my domain name against others in the future</w:t>
        </w:r>
      </w:ins>
    </w:p>
    <w:p w14:paraId="6CEEF39C" w14:textId="77777777" w:rsidR="00EE47AB" w:rsidRPr="002E36B1" w:rsidRDefault="00525083" w:rsidP="002E36B1">
      <w:pPr>
        <w:pStyle w:val="QuestionL2Answer"/>
        <w:rPr>
          <w:ins w:id="173" w:author="Analysis Group" w:date="2018-07-30T20:27:00Z"/>
        </w:rPr>
      </w:pPr>
      <w:ins w:id="174" w:author="Analysis Group" w:date="2018-07-30T20:27:00Z">
        <w:r w:rsidRPr="002E36B1">
          <w:t>To inform me of ICANN's general policy on domain names</w:t>
        </w:r>
      </w:ins>
    </w:p>
    <w:p w14:paraId="260488B5" w14:textId="77777777" w:rsidR="00EE47AB" w:rsidRPr="002E36B1" w:rsidRDefault="00525083" w:rsidP="002E36B1">
      <w:pPr>
        <w:pStyle w:val="QuestionL2Answer"/>
        <w:rPr>
          <w:ins w:id="175" w:author="Analysis Group" w:date="2018-07-30T20:27:00Z"/>
        </w:rPr>
      </w:pPr>
      <w:ins w:id="176" w:author="Analysis Group" w:date="2018-07-30T20:27:00Z">
        <w:r w:rsidRPr="002E36B1">
          <w:t>To inform me that someone else previously registered my domain name</w:t>
        </w:r>
      </w:ins>
    </w:p>
    <w:p w14:paraId="16FD43ED" w14:textId="77777777" w:rsidR="00EE47AB" w:rsidRPr="002E36B1" w:rsidRDefault="00525083" w:rsidP="002E36B1">
      <w:pPr>
        <w:pStyle w:val="QuestionL2Answer"/>
        <w:rPr>
          <w:ins w:id="177" w:author="Analysis Group" w:date="2018-07-30T20:27:00Z"/>
        </w:rPr>
      </w:pPr>
      <w:ins w:id="178" w:author="Analysis Group" w:date="2018-07-30T20:27:00Z">
        <w:r w:rsidRPr="002E36B1">
          <w:t xml:space="preserve">None of the above </w:t>
        </w:r>
      </w:ins>
    </w:p>
    <w:p w14:paraId="0D23891B" w14:textId="07B1C1B9" w:rsidR="00EE47AB" w:rsidRPr="002E36B1" w:rsidRDefault="00525083" w:rsidP="00B51872">
      <w:pPr>
        <w:pStyle w:val="QuestionL2Answer"/>
      </w:pPr>
      <w:r w:rsidRPr="002E36B1">
        <w:t>Don’t know</w:t>
      </w:r>
      <w:del w:id="179" w:author="Analysis Group" w:date="2018-07-30T20:27:00Z">
        <w:r w:rsidR="003449A6" w:rsidRPr="00B12730">
          <w:delText>/</w:delText>
        </w:r>
      </w:del>
      <w:ins w:id="180" w:author="Analysis Group" w:date="2018-07-30T20:27:00Z">
        <w:r w:rsidR="002E36B1">
          <w:t xml:space="preserve"> </w:t>
        </w:r>
        <w:r w:rsidRPr="002E36B1">
          <w:t>/</w:t>
        </w:r>
        <w:r w:rsidR="002E36B1">
          <w:t xml:space="preserve"> </w:t>
        </w:r>
      </w:ins>
      <w:r w:rsidRPr="002E36B1">
        <w:t xml:space="preserve">Not sure </w:t>
      </w:r>
    </w:p>
    <w:p w14:paraId="274F9884" w14:textId="77777777" w:rsidR="00EE47AB" w:rsidRPr="00675A8C" w:rsidRDefault="00EE47AB" w:rsidP="00B51872">
      <w:pPr>
        <w:pStyle w:val="QuestionL2Answer"/>
        <w:numPr>
          <w:ilvl w:val="0"/>
          <w:numId w:val="0"/>
        </w:numPr>
        <w:ind w:left="2160"/>
      </w:pPr>
    </w:p>
    <w:p w14:paraId="339AD346" w14:textId="77777777" w:rsidR="00EE47AB" w:rsidRPr="00B51872" w:rsidRDefault="00525083" w:rsidP="00B51872">
      <w:pPr>
        <w:keepNext/>
        <w:rPr>
          <w:sz w:val="22"/>
        </w:rPr>
      </w:pPr>
      <w:r w:rsidRPr="00B51872">
        <w:rPr>
          <w:i/>
          <w:sz w:val="22"/>
        </w:rPr>
        <w:lastRenderedPageBreak/>
        <w:t>* The following questions are for Groups A, B, and C*</w:t>
      </w:r>
    </w:p>
    <w:p w14:paraId="55A7FDAB" w14:textId="77777777" w:rsidR="00EE47AB" w:rsidRPr="00B51872" w:rsidRDefault="00EE47AB" w:rsidP="00B51872">
      <w:pPr>
        <w:keepNext/>
        <w:pBdr>
          <w:top w:val="nil"/>
          <w:left w:val="nil"/>
          <w:bottom w:val="nil"/>
          <w:right w:val="nil"/>
          <w:between w:val="nil"/>
        </w:pBdr>
        <w:ind w:left="1080"/>
        <w:rPr>
          <w:color w:val="000000"/>
          <w:sz w:val="22"/>
        </w:rPr>
      </w:pPr>
    </w:p>
    <w:p w14:paraId="28BB6FC6" w14:textId="279621CE" w:rsidR="00EE47AB" w:rsidRPr="00675A8C" w:rsidRDefault="00525083" w:rsidP="00B51872">
      <w:pPr>
        <w:pStyle w:val="QuestionL1"/>
      </w:pPr>
      <w:r w:rsidRPr="00675A8C">
        <w:t>For what reasons are you most likely to register a domain name? Please note that you can select multiple options. [SELECT ALL THAT APPLY]</w:t>
      </w:r>
    </w:p>
    <w:p w14:paraId="39BBD2ED" w14:textId="77777777" w:rsidR="00EE47AB" w:rsidRPr="00675A8C" w:rsidRDefault="00525083" w:rsidP="00B51872">
      <w:pPr>
        <w:pStyle w:val="QuestionL1Answer"/>
      </w:pPr>
      <w:r w:rsidRPr="00675A8C">
        <w:t>I have a business that uses that name or something very similar</w:t>
      </w:r>
    </w:p>
    <w:p w14:paraId="75979953" w14:textId="77777777" w:rsidR="00EE47AB" w:rsidRPr="00675A8C" w:rsidRDefault="00525083" w:rsidP="00B51872">
      <w:pPr>
        <w:pStyle w:val="QuestionL1Answer"/>
      </w:pPr>
      <w:r w:rsidRPr="00675A8C">
        <w:t>I am thinking of starting a business using that name</w:t>
      </w:r>
    </w:p>
    <w:p w14:paraId="53E1ED14" w14:textId="77777777" w:rsidR="00EE47AB" w:rsidRPr="00675A8C" w:rsidRDefault="00525083" w:rsidP="00B51872">
      <w:pPr>
        <w:pStyle w:val="QuestionL1Answer"/>
      </w:pPr>
      <w:r w:rsidRPr="00675A8C">
        <w:t>I might start a blog or use the domain name for a personal website</w:t>
      </w:r>
    </w:p>
    <w:p w14:paraId="1D50EFB6" w14:textId="77777777" w:rsidR="00EE47AB" w:rsidRPr="00675A8C" w:rsidRDefault="00525083" w:rsidP="00B51872">
      <w:pPr>
        <w:pStyle w:val="QuestionL1Answer"/>
      </w:pPr>
      <w:r w:rsidRPr="00675A8C">
        <w:t>The domain name might be valuable someday and I’m buying it as an investment</w:t>
      </w:r>
    </w:p>
    <w:p w14:paraId="7D785692" w14:textId="459B9A1A" w:rsidR="00EE47AB" w:rsidRPr="00B51872" w:rsidRDefault="00525083" w:rsidP="00B51872">
      <w:pPr>
        <w:pStyle w:val="QuestionL1Answer"/>
        <w:rPr>
          <w:color w:val="000000"/>
        </w:rPr>
      </w:pPr>
      <w:r w:rsidRPr="00675A8C">
        <w:t>Other: [OPEN TEXT FIELD]</w:t>
      </w:r>
    </w:p>
    <w:p w14:paraId="49619872" w14:textId="77777777" w:rsidR="00DE597D" w:rsidRDefault="00DE597D" w:rsidP="00DE597D">
      <w:pPr>
        <w:pStyle w:val="QuestionL1Answer"/>
        <w:numPr>
          <w:ilvl w:val="0"/>
          <w:numId w:val="0"/>
        </w:numPr>
        <w:spacing w:after="0" w:line="240" w:lineRule="auto"/>
        <w:ind w:left="900"/>
        <w:rPr>
          <w:del w:id="181" w:author="Analysis Group" w:date="2018-07-30T20:27:00Z"/>
        </w:rPr>
      </w:pPr>
    </w:p>
    <w:p w14:paraId="0C9E07A4" w14:textId="77777777" w:rsidR="00EE47AB" w:rsidRPr="00675A8C" w:rsidRDefault="00525083">
      <w:pPr>
        <w:rPr>
          <w:sz w:val="22"/>
          <w:szCs w:val="22"/>
        </w:rPr>
      </w:pPr>
      <w:r w:rsidRPr="00675A8C">
        <w:rPr>
          <w:sz w:val="22"/>
          <w:szCs w:val="22"/>
        </w:rPr>
        <w:t>[Header] [Show example of a claims notice] Assume you were attempting to register the domain name virtue.door, and received the following Claims Notice. Please take as much time as you need/want to read the notice. You will be asked a couple of questions when you are ready.</w:t>
      </w:r>
    </w:p>
    <w:p w14:paraId="2597E7EF" w14:textId="77777777" w:rsidR="00EE47AB" w:rsidRPr="00675A8C" w:rsidRDefault="00EE47AB">
      <w:pPr>
        <w:ind w:left="288"/>
        <w:rPr>
          <w:sz w:val="22"/>
          <w:szCs w:val="22"/>
        </w:rPr>
      </w:pPr>
    </w:p>
    <w:p w14:paraId="4FA98EFE" w14:textId="79ED4A1A" w:rsidR="00EE47AB" w:rsidRPr="00675A8C" w:rsidRDefault="00291612" w:rsidP="00B51872">
      <w:pPr>
        <w:pStyle w:val="QuestionL1"/>
        <w:ind w:left="720" w:hanging="450"/>
      </w:pPr>
      <w:ins w:id="182" w:author="Analysis Group" w:date="2018-07-30T20:27:00Z">
        <w:r>
          <w:t xml:space="preserve"> </w:t>
        </w:r>
      </w:ins>
      <w:r w:rsidR="00525083" w:rsidRPr="00675A8C">
        <w:t>If you were presented with this notice when attempting to register this domain name for the following purposes, what would you do?</w:t>
      </w:r>
    </w:p>
    <w:p w14:paraId="36DF97F1" w14:textId="77777777" w:rsidR="00EE47AB" w:rsidRPr="00B51872" w:rsidRDefault="00EE47AB" w:rsidP="00B51872">
      <w:pPr>
        <w:pBdr>
          <w:top w:val="nil"/>
          <w:left w:val="nil"/>
          <w:bottom w:val="nil"/>
          <w:right w:val="nil"/>
          <w:between w:val="nil"/>
        </w:pBdr>
        <w:spacing w:after="240" w:line="259" w:lineRule="auto"/>
        <w:rPr>
          <w:color w:val="000000"/>
          <w:sz w:val="22"/>
        </w:rPr>
      </w:pPr>
    </w:p>
    <w:tbl>
      <w:tblPr>
        <w:tblStyle w:val="a"/>
        <w:tblW w:w="84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305"/>
        <w:gridCol w:w="1318"/>
        <w:gridCol w:w="1115"/>
        <w:gridCol w:w="1325"/>
        <w:gridCol w:w="1091"/>
        <w:gridCol w:w="1266"/>
      </w:tblGrid>
      <w:tr w:rsidR="00EE47AB" w:rsidRPr="00675A8C" w14:paraId="43C77055" w14:textId="77777777" w:rsidTr="00B51872">
        <w:tc>
          <w:tcPr>
            <w:tcW w:w="2305" w:type="dxa"/>
            <w:shd w:val="clear" w:color="auto" w:fill="auto"/>
          </w:tcPr>
          <w:p w14:paraId="3AD4C115" w14:textId="76D056BC" w:rsidR="00EE47AB" w:rsidRPr="00675A8C" w:rsidRDefault="00525083" w:rsidP="002E36B1">
            <w:pPr>
              <w:rPr>
                <w:sz w:val="22"/>
                <w:szCs w:val="22"/>
              </w:rPr>
            </w:pPr>
            <w:r w:rsidRPr="00675A8C">
              <w:rPr>
                <w:sz w:val="22"/>
                <w:szCs w:val="22"/>
              </w:rPr>
              <w:t xml:space="preserve">[ONLY DISPLAY </w:t>
            </w:r>
            <w:del w:id="183" w:author="Analysis Group" w:date="2018-07-30T20:27:00Z">
              <w:r w:rsidR="005C7175">
                <w:rPr>
                  <w:sz w:val="22"/>
                  <w:szCs w:val="22"/>
                </w:rPr>
                <w:delText>OPTIONS</w:delText>
              </w:r>
            </w:del>
            <w:ins w:id="184" w:author="Analysis Group" w:date="2018-07-30T20:27:00Z">
              <w:r w:rsidRPr="00675A8C">
                <w:rPr>
                  <w:sz w:val="22"/>
                  <w:szCs w:val="22"/>
                </w:rPr>
                <w:t>OPTION</w:t>
              </w:r>
              <w:r w:rsidR="00490BFC">
                <w:rPr>
                  <w:sz w:val="22"/>
                  <w:szCs w:val="22"/>
                </w:rPr>
                <w:t>(</w:t>
              </w:r>
              <w:r w:rsidRPr="00675A8C">
                <w:rPr>
                  <w:sz w:val="22"/>
                  <w:szCs w:val="22"/>
                </w:rPr>
                <w:t>S</w:t>
              </w:r>
              <w:r w:rsidR="00490BFC">
                <w:rPr>
                  <w:sz w:val="22"/>
                  <w:szCs w:val="22"/>
                </w:rPr>
                <w:t>)</w:t>
              </w:r>
            </w:ins>
            <w:r w:rsidRPr="00675A8C">
              <w:rPr>
                <w:sz w:val="22"/>
                <w:szCs w:val="22"/>
              </w:rPr>
              <w:t xml:space="preserve"> SELECTED IN </w:t>
            </w:r>
            <w:del w:id="185" w:author="Analysis Group" w:date="2018-07-30T20:27:00Z">
              <w:r w:rsidR="008D503E">
                <w:rPr>
                  <w:sz w:val="22"/>
                  <w:szCs w:val="22"/>
                </w:rPr>
                <w:delText>Q</w:delText>
              </w:r>
              <w:r w:rsidR="00DE597D">
                <w:rPr>
                  <w:sz w:val="22"/>
                  <w:szCs w:val="22"/>
                </w:rPr>
                <w:delText>7</w:delText>
              </w:r>
            </w:del>
            <w:ins w:id="186" w:author="Analysis Group" w:date="2018-07-30T20:27:00Z">
              <w:r w:rsidR="002E36B1" w:rsidRPr="00675A8C">
                <w:rPr>
                  <w:sz w:val="22"/>
                  <w:szCs w:val="22"/>
                </w:rPr>
                <w:t>Q</w:t>
              </w:r>
              <w:r w:rsidR="002E36B1">
                <w:rPr>
                  <w:sz w:val="22"/>
                  <w:szCs w:val="22"/>
                </w:rPr>
                <w:t>9</w:t>
              </w:r>
              <w:r w:rsidR="00291612">
                <w:rPr>
                  <w:sz w:val="22"/>
                  <w:szCs w:val="22"/>
                </w:rPr>
                <w:t>; DISPLAY OPTIONS ONE AT A TIME</w:t>
              </w:r>
            </w:ins>
            <w:r w:rsidRPr="00675A8C">
              <w:rPr>
                <w:sz w:val="22"/>
                <w:szCs w:val="22"/>
              </w:rPr>
              <w:t>.]</w:t>
            </w:r>
          </w:p>
        </w:tc>
        <w:tc>
          <w:tcPr>
            <w:tcW w:w="1318" w:type="dxa"/>
            <w:shd w:val="clear" w:color="auto" w:fill="auto"/>
          </w:tcPr>
          <w:p w14:paraId="0F0015E1" w14:textId="77777777" w:rsidR="00EE47AB" w:rsidRPr="00675A8C" w:rsidRDefault="00525083">
            <w:pPr>
              <w:rPr>
                <w:sz w:val="22"/>
                <w:szCs w:val="22"/>
              </w:rPr>
            </w:pPr>
            <w:r w:rsidRPr="00675A8C">
              <w:rPr>
                <w:sz w:val="22"/>
                <w:szCs w:val="22"/>
              </w:rPr>
              <w:t>Proceed with the registration</w:t>
            </w:r>
          </w:p>
        </w:tc>
        <w:tc>
          <w:tcPr>
            <w:tcW w:w="1115" w:type="dxa"/>
            <w:shd w:val="clear" w:color="auto" w:fill="auto"/>
          </w:tcPr>
          <w:p w14:paraId="115404A6" w14:textId="77777777" w:rsidR="00EE47AB" w:rsidRPr="00675A8C" w:rsidRDefault="00525083">
            <w:pPr>
              <w:rPr>
                <w:sz w:val="22"/>
                <w:szCs w:val="22"/>
              </w:rPr>
            </w:pPr>
            <w:r w:rsidRPr="00675A8C">
              <w:rPr>
                <w:sz w:val="22"/>
                <w:szCs w:val="22"/>
              </w:rPr>
              <w:t>Stop trying to register the name</w:t>
            </w:r>
          </w:p>
        </w:tc>
        <w:tc>
          <w:tcPr>
            <w:tcW w:w="1325" w:type="dxa"/>
            <w:shd w:val="clear" w:color="auto" w:fill="auto"/>
          </w:tcPr>
          <w:p w14:paraId="5F4318B6" w14:textId="77777777" w:rsidR="00EE47AB" w:rsidRPr="00675A8C" w:rsidRDefault="00525083">
            <w:pPr>
              <w:rPr>
                <w:sz w:val="22"/>
                <w:szCs w:val="22"/>
              </w:rPr>
            </w:pPr>
            <w:r w:rsidRPr="00675A8C">
              <w:rPr>
                <w:sz w:val="22"/>
                <w:szCs w:val="22"/>
              </w:rPr>
              <w:t>Stop for now, do some research, and maybe come back</w:t>
            </w:r>
          </w:p>
        </w:tc>
        <w:tc>
          <w:tcPr>
            <w:tcW w:w="1091" w:type="dxa"/>
            <w:shd w:val="clear" w:color="auto" w:fill="auto"/>
          </w:tcPr>
          <w:p w14:paraId="2C17F81A" w14:textId="77777777" w:rsidR="00EE47AB" w:rsidRPr="00675A8C" w:rsidRDefault="00525083">
            <w:pPr>
              <w:rPr>
                <w:sz w:val="22"/>
                <w:szCs w:val="22"/>
              </w:rPr>
            </w:pPr>
            <w:r w:rsidRPr="00675A8C">
              <w:rPr>
                <w:sz w:val="22"/>
                <w:szCs w:val="22"/>
              </w:rPr>
              <w:t>Stop and talk to a lawyer first</w:t>
            </w:r>
          </w:p>
        </w:tc>
        <w:tc>
          <w:tcPr>
            <w:tcW w:w="1266" w:type="dxa"/>
            <w:shd w:val="clear" w:color="auto" w:fill="auto"/>
          </w:tcPr>
          <w:p w14:paraId="2E95CC32" w14:textId="77777777" w:rsidR="00EE47AB" w:rsidRPr="00675A8C" w:rsidRDefault="00525083">
            <w:pPr>
              <w:rPr>
                <w:sz w:val="22"/>
                <w:szCs w:val="22"/>
              </w:rPr>
            </w:pPr>
            <w:r w:rsidRPr="00675A8C">
              <w:rPr>
                <w:sz w:val="22"/>
                <w:szCs w:val="22"/>
              </w:rPr>
              <w:t>Other (explain)</w:t>
            </w:r>
          </w:p>
        </w:tc>
      </w:tr>
      <w:tr w:rsidR="00EE47AB" w:rsidRPr="00675A8C" w14:paraId="450B038A" w14:textId="77777777" w:rsidTr="00B51872">
        <w:tc>
          <w:tcPr>
            <w:tcW w:w="2305" w:type="dxa"/>
          </w:tcPr>
          <w:p w14:paraId="552D425F" w14:textId="77777777" w:rsidR="00EE47AB" w:rsidRPr="00675A8C" w:rsidRDefault="00525083">
            <w:pPr>
              <w:rPr>
                <w:sz w:val="22"/>
                <w:szCs w:val="22"/>
              </w:rPr>
            </w:pPr>
            <w:r w:rsidRPr="00675A8C">
              <w:rPr>
                <w:sz w:val="22"/>
                <w:szCs w:val="22"/>
              </w:rPr>
              <w:t>I have a business that uses that name or something very similar.</w:t>
            </w:r>
          </w:p>
        </w:tc>
        <w:tc>
          <w:tcPr>
            <w:tcW w:w="1318" w:type="dxa"/>
          </w:tcPr>
          <w:p w14:paraId="44581A04" w14:textId="77777777" w:rsidR="00EE47AB" w:rsidRPr="00675A8C" w:rsidRDefault="00525083">
            <w:pPr>
              <w:rPr>
                <w:sz w:val="22"/>
                <w:szCs w:val="22"/>
              </w:rPr>
            </w:pPr>
            <w:r w:rsidRPr="00675A8C">
              <w:rPr>
                <w:sz w:val="22"/>
                <w:szCs w:val="22"/>
              </w:rPr>
              <w:t>[radio buttons]</w:t>
            </w:r>
          </w:p>
        </w:tc>
        <w:tc>
          <w:tcPr>
            <w:tcW w:w="1115" w:type="dxa"/>
          </w:tcPr>
          <w:p w14:paraId="02EAEDB0" w14:textId="77777777" w:rsidR="00EE47AB" w:rsidRPr="00675A8C" w:rsidRDefault="00525083">
            <w:pPr>
              <w:rPr>
                <w:sz w:val="22"/>
                <w:szCs w:val="22"/>
              </w:rPr>
            </w:pPr>
            <w:r w:rsidRPr="00675A8C">
              <w:rPr>
                <w:sz w:val="22"/>
                <w:szCs w:val="22"/>
              </w:rPr>
              <w:t>[radio buttons]</w:t>
            </w:r>
          </w:p>
        </w:tc>
        <w:tc>
          <w:tcPr>
            <w:tcW w:w="1325" w:type="dxa"/>
          </w:tcPr>
          <w:p w14:paraId="09AD3170" w14:textId="77777777" w:rsidR="00EE47AB" w:rsidRPr="00675A8C" w:rsidRDefault="00525083">
            <w:pPr>
              <w:rPr>
                <w:sz w:val="22"/>
                <w:szCs w:val="22"/>
              </w:rPr>
            </w:pPr>
            <w:r w:rsidRPr="00675A8C">
              <w:rPr>
                <w:sz w:val="22"/>
                <w:szCs w:val="22"/>
              </w:rPr>
              <w:t>[radio buttons]</w:t>
            </w:r>
          </w:p>
        </w:tc>
        <w:tc>
          <w:tcPr>
            <w:tcW w:w="1091" w:type="dxa"/>
          </w:tcPr>
          <w:p w14:paraId="544E4784" w14:textId="77777777" w:rsidR="00EE47AB" w:rsidRPr="00675A8C" w:rsidRDefault="00525083">
            <w:pPr>
              <w:rPr>
                <w:sz w:val="22"/>
                <w:szCs w:val="22"/>
              </w:rPr>
            </w:pPr>
            <w:r w:rsidRPr="00675A8C">
              <w:rPr>
                <w:sz w:val="22"/>
                <w:szCs w:val="22"/>
              </w:rPr>
              <w:t>[radio buttons]</w:t>
            </w:r>
          </w:p>
        </w:tc>
        <w:tc>
          <w:tcPr>
            <w:tcW w:w="1266" w:type="dxa"/>
          </w:tcPr>
          <w:p w14:paraId="5A1A7BC4" w14:textId="77777777" w:rsidR="00EE47AB" w:rsidRPr="00675A8C" w:rsidRDefault="00525083">
            <w:pPr>
              <w:rPr>
                <w:sz w:val="22"/>
                <w:szCs w:val="22"/>
              </w:rPr>
            </w:pPr>
            <w:r w:rsidRPr="00675A8C">
              <w:rPr>
                <w:sz w:val="22"/>
                <w:szCs w:val="22"/>
              </w:rPr>
              <w:t>[OPEN TEXT FIELD]</w:t>
            </w:r>
          </w:p>
        </w:tc>
      </w:tr>
      <w:tr w:rsidR="00EE47AB" w:rsidRPr="00675A8C" w14:paraId="456C61F5" w14:textId="77777777" w:rsidTr="00B51872">
        <w:tc>
          <w:tcPr>
            <w:tcW w:w="2305" w:type="dxa"/>
          </w:tcPr>
          <w:p w14:paraId="5293B034" w14:textId="77777777" w:rsidR="00EE47AB" w:rsidRPr="00675A8C" w:rsidRDefault="00525083">
            <w:pPr>
              <w:rPr>
                <w:sz w:val="22"/>
                <w:szCs w:val="22"/>
              </w:rPr>
            </w:pPr>
            <w:r w:rsidRPr="00675A8C">
              <w:rPr>
                <w:sz w:val="22"/>
                <w:szCs w:val="22"/>
              </w:rPr>
              <w:t>I am thinking of starting a business using that name.</w:t>
            </w:r>
          </w:p>
        </w:tc>
        <w:tc>
          <w:tcPr>
            <w:tcW w:w="1318" w:type="dxa"/>
          </w:tcPr>
          <w:p w14:paraId="06DBAA63" w14:textId="77777777" w:rsidR="00EE47AB" w:rsidRPr="00675A8C" w:rsidRDefault="00525083">
            <w:pPr>
              <w:rPr>
                <w:sz w:val="22"/>
                <w:szCs w:val="22"/>
              </w:rPr>
            </w:pPr>
            <w:r w:rsidRPr="00675A8C">
              <w:rPr>
                <w:sz w:val="22"/>
                <w:szCs w:val="22"/>
              </w:rPr>
              <w:t>[radio buttons]</w:t>
            </w:r>
          </w:p>
        </w:tc>
        <w:tc>
          <w:tcPr>
            <w:tcW w:w="1115" w:type="dxa"/>
          </w:tcPr>
          <w:p w14:paraId="3424563B" w14:textId="77777777" w:rsidR="00EE47AB" w:rsidRPr="00675A8C" w:rsidRDefault="00525083">
            <w:pPr>
              <w:rPr>
                <w:sz w:val="22"/>
                <w:szCs w:val="22"/>
              </w:rPr>
            </w:pPr>
            <w:r w:rsidRPr="00675A8C">
              <w:rPr>
                <w:sz w:val="22"/>
                <w:szCs w:val="22"/>
              </w:rPr>
              <w:t>[radio buttons]</w:t>
            </w:r>
          </w:p>
        </w:tc>
        <w:tc>
          <w:tcPr>
            <w:tcW w:w="1325" w:type="dxa"/>
          </w:tcPr>
          <w:p w14:paraId="710CED19" w14:textId="77777777" w:rsidR="00EE47AB" w:rsidRPr="00675A8C" w:rsidRDefault="00525083">
            <w:pPr>
              <w:rPr>
                <w:sz w:val="22"/>
                <w:szCs w:val="22"/>
              </w:rPr>
            </w:pPr>
            <w:r w:rsidRPr="00675A8C">
              <w:rPr>
                <w:sz w:val="22"/>
                <w:szCs w:val="22"/>
              </w:rPr>
              <w:t>[radio buttons]</w:t>
            </w:r>
          </w:p>
        </w:tc>
        <w:tc>
          <w:tcPr>
            <w:tcW w:w="1091" w:type="dxa"/>
          </w:tcPr>
          <w:p w14:paraId="17F0C5DB" w14:textId="77777777" w:rsidR="00EE47AB" w:rsidRPr="00675A8C" w:rsidRDefault="00525083">
            <w:pPr>
              <w:rPr>
                <w:sz w:val="22"/>
                <w:szCs w:val="22"/>
              </w:rPr>
            </w:pPr>
            <w:r w:rsidRPr="00675A8C">
              <w:rPr>
                <w:sz w:val="22"/>
                <w:szCs w:val="22"/>
              </w:rPr>
              <w:t>[radio buttons]</w:t>
            </w:r>
          </w:p>
        </w:tc>
        <w:tc>
          <w:tcPr>
            <w:tcW w:w="1266" w:type="dxa"/>
          </w:tcPr>
          <w:p w14:paraId="0AE31A16" w14:textId="77777777" w:rsidR="00EE47AB" w:rsidRPr="00675A8C" w:rsidRDefault="00525083">
            <w:pPr>
              <w:rPr>
                <w:sz w:val="22"/>
                <w:szCs w:val="22"/>
              </w:rPr>
            </w:pPr>
            <w:r w:rsidRPr="00675A8C">
              <w:rPr>
                <w:sz w:val="22"/>
                <w:szCs w:val="22"/>
              </w:rPr>
              <w:t>[OPEN TEXT FIELD]</w:t>
            </w:r>
          </w:p>
        </w:tc>
      </w:tr>
      <w:tr w:rsidR="00EE47AB" w:rsidRPr="00675A8C" w14:paraId="452CB12B" w14:textId="77777777" w:rsidTr="00B51872">
        <w:tc>
          <w:tcPr>
            <w:tcW w:w="2305" w:type="dxa"/>
          </w:tcPr>
          <w:p w14:paraId="69F6D509" w14:textId="77777777" w:rsidR="00EE47AB" w:rsidRPr="00675A8C" w:rsidRDefault="00525083">
            <w:pPr>
              <w:rPr>
                <w:sz w:val="22"/>
                <w:szCs w:val="22"/>
              </w:rPr>
            </w:pPr>
            <w:r w:rsidRPr="00675A8C">
              <w:rPr>
                <w:sz w:val="22"/>
                <w:szCs w:val="22"/>
              </w:rPr>
              <w:t>I might start a blog or use the domain name for a personal website.</w:t>
            </w:r>
          </w:p>
        </w:tc>
        <w:tc>
          <w:tcPr>
            <w:tcW w:w="1318" w:type="dxa"/>
          </w:tcPr>
          <w:p w14:paraId="3D579CBA" w14:textId="77777777" w:rsidR="00EE47AB" w:rsidRPr="00675A8C" w:rsidRDefault="00525083">
            <w:pPr>
              <w:rPr>
                <w:sz w:val="22"/>
                <w:szCs w:val="22"/>
              </w:rPr>
            </w:pPr>
            <w:r w:rsidRPr="00675A8C">
              <w:rPr>
                <w:sz w:val="22"/>
                <w:szCs w:val="22"/>
              </w:rPr>
              <w:t>[radio buttons]</w:t>
            </w:r>
          </w:p>
        </w:tc>
        <w:tc>
          <w:tcPr>
            <w:tcW w:w="1115" w:type="dxa"/>
          </w:tcPr>
          <w:p w14:paraId="652458F8" w14:textId="77777777" w:rsidR="00EE47AB" w:rsidRPr="00675A8C" w:rsidRDefault="00525083">
            <w:pPr>
              <w:rPr>
                <w:sz w:val="22"/>
                <w:szCs w:val="22"/>
              </w:rPr>
            </w:pPr>
            <w:r w:rsidRPr="00675A8C">
              <w:rPr>
                <w:sz w:val="22"/>
                <w:szCs w:val="22"/>
              </w:rPr>
              <w:t>[radio buttons]</w:t>
            </w:r>
          </w:p>
        </w:tc>
        <w:tc>
          <w:tcPr>
            <w:tcW w:w="1325" w:type="dxa"/>
          </w:tcPr>
          <w:p w14:paraId="3E761449" w14:textId="77777777" w:rsidR="00EE47AB" w:rsidRPr="00675A8C" w:rsidRDefault="00525083">
            <w:pPr>
              <w:rPr>
                <w:sz w:val="22"/>
                <w:szCs w:val="22"/>
              </w:rPr>
            </w:pPr>
            <w:r w:rsidRPr="00675A8C">
              <w:rPr>
                <w:sz w:val="22"/>
                <w:szCs w:val="22"/>
              </w:rPr>
              <w:t>[radio buttons]</w:t>
            </w:r>
          </w:p>
        </w:tc>
        <w:tc>
          <w:tcPr>
            <w:tcW w:w="1091" w:type="dxa"/>
          </w:tcPr>
          <w:p w14:paraId="52F50777" w14:textId="77777777" w:rsidR="00EE47AB" w:rsidRPr="00675A8C" w:rsidRDefault="00525083">
            <w:pPr>
              <w:rPr>
                <w:sz w:val="22"/>
                <w:szCs w:val="22"/>
              </w:rPr>
            </w:pPr>
            <w:r w:rsidRPr="00675A8C">
              <w:rPr>
                <w:sz w:val="22"/>
                <w:szCs w:val="22"/>
              </w:rPr>
              <w:t>[radio buttons]</w:t>
            </w:r>
          </w:p>
        </w:tc>
        <w:tc>
          <w:tcPr>
            <w:tcW w:w="1266" w:type="dxa"/>
          </w:tcPr>
          <w:p w14:paraId="1D2C3CFF" w14:textId="77777777" w:rsidR="00EE47AB" w:rsidRPr="00675A8C" w:rsidRDefault="00525083">
            <w:pPr>
              <w:rPr>
                <w:sz w:val="22"/>
                <w:szCs w:val="22"/>
              </w:rPr>
            </w:pPr>
            <w:r w:rsidRPr="00675A8C">
              <w:rPr>
                <w:sz w:val="22"/>
                <w:szCs w:val="22"/>
              </w:rPr>
              <w:t>[OPEN TEXT FIELD]</w:t>
            </w:r>
          </w:p>
        </w:tc>
      </w:tr>
      <w:tr w:rsidR="00EE47AB" w:rsidRPr="00675A8C" w14:paraId="2C437BDD" w14:textId="77777777" w:rsidTr="00B51872">
        <w:tc>
          <w:tcPr>
            <w:tcW w:w="2305" w:type="dxa"/>
          </w:tcPr>
          <w:p w14:paraId="5E9590BE" w14:textId="77777777" w:rsidR="00EE47AB" w:rsidRPr="00675A8C" w:rsidRDefault="00525083">
            <w:pPr>
              <w:rPr>
                <w:sz w:val="22"/>
                <w:szCs w:val="22"/>
              </w:rPr>
            </w:pPr>
            <w:r w:rsidRPr="00675A8C">
              <w:rPr>
                <w:sz w:val="22"/>
                <w:szCs w:val="22"/>
              </w:rPr>
              <w:t>The domain might be valuable someday and I’m buying as an investment.</w:t>
            </w:r>
          </w:p>
        </w:tc>
        <w:tc>
          <w:tcPr>
            <w:tcW w:w="1318" w:type="dxa"/>
          </w:tcPr>
          <w:p w14:paraId="2ADEA5DC" w14:textId="77777777" w:rsidR="00EE47AB" w:rsidRPr="00675A8C" w:rsidRDefault="00525083">
            <w:pPr>
              <w:rPr>
                <w:sz w:val="22"/>
                <w:szCs w:val="22"/>
              </w:rPr>
            </w:pPr>
            <w:r w:rsidRPr="00675A8C">
              <w:rPr>
                <w:sz w:val="22"/>
                <w:szCs w:val="22"/>
              </w:rPr>
              <w:t>[radio buttons]</w:t>
            </w:r>
          </w:p>
        </w:tc>
        <w:tc>
          <w:tcPr>
            <w:tcW w:w="1115" w:type="dxa"/>
          </w:tcPr>
          <w:p w14:paraId="3A8DC4C9" w14:textId="77777777" w:rsidR="00EE47AB" w:rsidRPr="00675A8C" w:rsidRDefault="00525083">
            <w:pPr>
              <w:rPr>
                <w:sz w:val="22"/>
                <w:szCs w:val="22"/>
              </w:rPr>
            </w:pPr>
            <w:r w:rsidRPr="00675A8C">
              <w:rPr>
                <w:sz w:val="22"/>
                <w:szCs w:val="22"/>
              </w:rPr>
              <w:t>[radio buttons]</w:t>
            </w:r>
          </w:p>
        </w:tc>
        <w:tc>
          <w:tcPr>
            <w:tcW w:w="1325" w:type="dxa"/>
          </w:tcPr>
          <w:p w14:paraId="6BC32104" w14:textId="77777777" w:rsidR="00EE47AB" w:rsidRPr="00675A8C" w:rsidRDefault="00525083">
            <w:pPr>
              <w:rPr>
                <w:sz w:val="22"/>
                <w:szCs w:val="22"/>
              </w:rPr>
            </w:pPr>
            <w:r w:rsidRPr="00675A8C">
              <w:rPr>
                <w:sz w:val="22"/>
                <w:szCs w:val="22"/>
              </w:rPr>
              <w:t>[radio buttons]</w:t>
            </w:r>
          </w:p>
        </w:tc>
        <w:tc>
          <w:tcPr>
            <w:tcW w:w="1091" w:type="dxa"/>
          </w:tcPr>
          <w:p w14:paraId="37D69A07" w14:textId="77777777" w:rsidR="00EE47AB" w:rsidRPr="00675A8C" w:rsidRDefault="00525083">
            <w:pPr>
              <w:rPr>
                <w:sz w:val="22"/>
                <w:szCs w:val="22"/>
              </w:rPr>
            </w:pPr>
            <w:r w:rsidRPr="00675A8C">
              <w:rPr>
                <w:sz w:val="22"/>
                <w:szCs w:val="22"/>
              </w:rPr>
              <w:t>[radio buttons]</w:t>
            </w:r>
          </w:p>
        </w:tc>
        <w:tc>
          <w:tcPr>
            <w:tcW w:w="1266" w:type="dxa"/>
          </w:tcPr>
          <w:p w14:paraId="3EDFD6E2" w14:textId="77777777" w:rsidR="00EE47AB" w:rsidRPr="00675A8C" w:rsidRDefault="00525083">
            <w:pPr>
              <w:rPr>
                <w:sz w:val="22"/>
                <w:szCs w:val="22"/>
              </w:rPr>
            </w:pPr>
            <w:r w:rsidRPr="00675A8C">
              <w:rPr>
                <w:sz w:val="22"/>
                <w:szCs w:val="22"/>
              </w:rPr>
              <w:t>[OPEN TEXT FIELD]</w:t>
            </w:r>
          </w:p>
        </w:tc>
      </w:tr>
      <w:tr w:rsidR="00EE47AB" w:rsidRPr="00675A8C" w14:paraId="64C169E1" w14:textId="77777777" w:rsidTr="00B51872">
        <w:tc>
          <w:tcPr>
            <w:tcW w:w="2305" w:type="dxa"/>
          </w:tcPr>
          <w:p w14:paraId="33F38602" w14:textId="65FA5E94" w:rsidR="00EE47AB" w:rsidRPr="00675A8C" w:rsidRDefault="00525083">
            <w:pPr>
              <w:rPr>
                <w:sz w:val="22"/>
                <w:szCs w:val="22"/>
              </w:rPr>
            </w:pPr>
            <w:r w:rsidRPr="00675A8C">
              <w:rPr>
                <w:sz w:val="22"/>
                <w:szCs w:val="22"/>
              </w:rPr>
              <w:t>Other</w:t>
            </w:r>
            <w:ins w:id="187" w:author="Analysis Group" w:date="2018-07-30T20:27:00Z">
              <w:r w:rsidR="002E36B1">
                <w:rPr>
                  <w:sz w:val="22"/>
                  <w:szCs w:val="22"/>
                </w:rPr>
                <w:t>:</w:t>
              </w:r>
              <w:r w:rsidR="00291612">
                <w:rPr>
                  <w:sz w:val="22"/>
                  <w:szCs w:val="22"/>
                </w:rPr>
                <w:t xml:space="preserve"> [OPEN TEXT FIELD]</w:t>
              </w:r>
            </w:ins>
          </w:p>
        </w:tc>
        <w:tc>
          <w:tcPr>
            <w:tcW w:w="1318" w:type="dxa"/>
          </w:tcPr>
          <w:p w14:paraId="2068C176" w14:textId="77777777" w:rsidR="00EE47AB" w:rsidRPr="00675A8C" w:rsidRDefault="00525083">
            <w:pPr>
              <w:rPr>
                <w:sz w:val="22"/>
                <w:szCs w:val="22"/>
              </w:rPr>
            </w:pPr>
            <w:r w:rsidRPr="00675A8C">
              <w:rPr>
                <w:sz w:val="22"/>
                <w:szCs w:val="22"/>
              </w:rPr>
              <w:t>[radio buttons]</w:t>
            </w:r>
          </w:p>
        </w:tc>
        <w:tc>
          <w:tcPr>
            <w:tcW w:w="1115" w:type="dxa"/>
          </w:tcPr>
          <w:p w14:paraId="6DD29153" w14:textId="77777777" w:rsidR="00EE47AB" w:rsidRPr="00675A8C" w:rsidRDefault="00525083">
            <w:pPr>
              <w:rPr>
                <w:sz w:val="22"/>
                <w:szCs w:val="22"/>
              </w:rPr>
            </w:pPr>
            <w:r w:rsidRPr="00675A8C">
              <w:rPr>
                <w:sz w:val="22"/>
                <w:szCs w:val="22"/>
              </w:rPr>
              <w:t>[radio buttons]</w:t>
            </w:r>
          </w:p>
        </w:tc>
        <w:tc>
          <w:tcPr>
            <w:tcW w:w="1325" w:type="dxa"/>
          </w:tcPr>
          <w:p w14:paraId="421E059A" w14:textId="77777777" w:rsidR="00EE47AB" w:rsidRPr="00675A8C" w:rsidRDefault="00525083">
            <w:pPr>
              <w:rPr>
                <w:sz w:val="22"/>
                <w:szCs w:val="22"/>
              </w:rPr>
            </w:pPr>
            <w:r w:rsidRPr="00675A8C">
              <w:rPr>
                <w:sz w:val="22"/>
                <w:szCs w:val="22"/>
              </w:rPr>
              <w:t>[radio buttons]</w:t>
            </w:r>
          </w:p>
        </w:tc>
        <w:tc>
          <w:tcPr>
            <w:tcW w:w="1091" w:type="dxa"/>
          </w:tcPr>
          <w:p w14:paraId="14C9C6E1" w14:textId="77777777" w:rsidR="00EE47AB" w:rsidRPr="00675A8C" w:rsidRDefault="00525083">
            <w:pPr>
              <w:rPr>
                <w:sz w:val="22"/>
                <w:szCs w:val="22"/>
              </w:rPr>
            </w:pPr>
            <w:r w:rsidRPr="00675A8C">
              <w:rPr>
                <w:sz w:val="22"/>
                <w:szCs w:val="22"/>
              </w:rPr>
              <w:t>[radio buttons]</w:t>
            </w:r>
          </w:p>
        </w:tc>
        <w:tc>
          <w:tcPr>
            <w:tcW w:w="1266" w:type="dxa"/>
          </w:tcPr>
          <w:p w14:paraId="1BDF68BA" w14:textId="77777777" w:rsidR="00EE47AB" w:rsidRPr="00675A8C" w:rsidRDefault="00525083">
            <w:pPr>
              <w:rPr>
                <w:sz w:val="22"/>
                <w:szCs w:val="22"/>
              </w:rPr>
            </w:pPr>
            <w:r w:rsidRPr="00675A8C">
              <w:rPr>
                <w:sz w:val="22"/>
                <w:szCs w:val="22"/>
              </w:rPr>
              <w:t>[OPEN TEXT FIELD]</w:t>
            </w:r>
          </w:p>
        </w:tc>
      </w:tr>
    </w:tbl>
    <w:p w14:paraId="6B07D36C" w14:textId="77777777" w:rsidR="00EE47AB" w:rsidRPr="00B51872" w:rsidRDefault="00EE47AB" w:rsidP="00B51872">
      <w:pPr>
        <w:pBdr>
          <w:top w:val="nil"/>
          <w:left w:val="nil"/>
          <w:bottom w:val="nil"/>
          <w:right w:val="nil"/>
          <w:between w:val="nil"/>
        </w:pBdr>
        <w:spacing w:after="240" w:line="259" w:lineRule="auto"/>
        <w:rPr>
          <w:color w:val="000000"/>
          <w:sz w:val="22"/>
        </w:rPr>
      </w:pPr>
    </w:p>
    <w:p w14:paraId="2646CBA6" w14:textId="319C5BF7" w:rsidR="00EE47AB" w:rsidRPr="00675A8C" w:rsidRDefault="002E36B1" w:rsidP="00B51872">
      <w:pPr>
        <w:pStyle w:val="QuestionL2"/>
        <w:keepNext/>
        <w:keepLines/>
      </w:pPr>
      <w:ins w:id="188" w:author="Analysis Group" w:date="2018-07-30T20:27:00Z">
        <w:r>
          <w:lastRenderedPageBreak/>
          <w:t xml:space="preserve">Q10a. </w:t>
        </w:r>
      </w:ins>
      <w:moveFromRangeStart w:id="189" w:author="Analysis Group" w:date="2018-07-30T20:27:00Z" w:name="move520745791"/>
      <w:moveFrom w:id="190" w:author="Analysis Group" w:date="2018-07-30T20:27:00Z">
        <w:r>
          <w:t>Q8a.</w:t>
        </w:r>
      </w:moveFrom>
      <w:moveFromRangeEnd w:id="189"/>
      <w:r w:rsidR="00525083" w:rsidRPr="00675A8C">
        <w:t xml:space="preserve"> [IF RESPONDENT DOES NOT SELECT “Proceed with the registration”]</w:t>
      </w:r>
      <w:r w:rsidR="00525083" w:rsidRPr="00B51872">
        <w:t xml:space="preserve"> </w:t>
      </w:r>
      <w:r w:rsidR="00525083" w:rsidRPr="00675A8C">
        <w:t>Which, if any, of the following reasons explain why you would not proceed with the registration attempt after receiving a Claims Notice? Please note that you can select multiple options. [SELECT MULTIPLE; RANDOMIZE ORDER EXCEPT LEAVE “Other,” “None of the above” AND “Don’t know / Not sure” AT END OF LIST]</w:t>
      </w:r>
    </w:p>
    <w:p w14:paraId="04FF6B10" w14:textId="77777777" w:rsidR="00EE47AB" w:rsidRPr="00B51872" w:rsidRDefault="00525083" w:rsidP="00B51872">
      <w:pPr>
        <w:keepNext/>
        <w:keepLines/>
        <w:numPr>
          <w:ilvl w:val="2"/>
          <w:numId w:val="4"/>
        </w:numPr>
        <w:pBdr>
          <w:top w:val="nil"/>
          <w:left w:val="nil"/>
          <w:bottom w:val="nil"/>
          <w:right w:val="nil"/>
          <w:between w:val="nil"/>
        </w:pBdr>
        <w:spacing w:line="259" w:lineRule="auto"/>
        <w:contextualSpacing/>
        <w:rPr>
          <w:color w:val="000000"/>
          <w:sz w:val="22"/>
        </w:rPr>
      </w:pPr>
      <w:r w:rsidRPr="00B51872">
        <w:rPr>
          <w:color w:val="000000"/>
          <w:sz w:val="22"/>
        </w:rPr>
        <w:t>I would think it would expose me to legal risk (i.e., I would think I could be sued or subject to legal action in some way)</w:t>
      </w:r>
    </w:p>
    <w:p w14:paraId="55BAEA6D" w14:textId="77777777" w:rsidR="00EE47AB" w:rsidRPr="00B51872" w:rsidRDefault="00525083" w:rsidP="00B51872">
      <w:pPr>
        <w:keepNext/>
        <w:keepLines/>
        <w:numPr>
          <w:ilvl w:val="2"/>
          <w:numId w:val="4"/>
        </w:numPr>
        <w:pBdr>
          <w:top w:val="nil"/>
          <w:left w:val="nil"/>
          <w:bottom w:val="nil"/>
          <w:right w:val="nil"/>
          <w:between w:val="nil"/>
        </w:pBdr>
        <w:spacing w:line="259" w:lineRule="auto"/>
        <w:contextualSpacing/>
        <w:rPr>
          <w:color w:val="000000"/>
          <w:sz w:val="22"/>
        </w:rPr>
      </w:pPr>
      <w:r w:rsidRPr="00B51872">
        <w:rPr>
          <w:color w:val="000000"/>
          <w:sz w:val="22"/>
        </w:rPr>
        <w:t>The process of completing the registration would be taking too long and it would feel difficult to continue.</w:t>
      </w:r>
    </w:p>
    <w:p w14:paraId="7EC0387A" w14:textId="77777777" w:rsidR="00EE47AB" w:rsidRPr="00B51872" w:rsidRDefault="00525083" w:rsidP="00B51872">
      <w:pPr>
        <w:keepNext/>
        <w:keepLines/>
        <w:numPr>
          <w:ilvl w:val="2"/>
          <w:numId w:val="4"/>
        </w:numPr>
        <w:pBdr>
          <w:top w:val="nil"/>
          <w:left w:val="nil"/>
          <w:bottom w:val="nil"/>
          <w:right w:val="nil"/>
          <w:between w:val="nil"/>
        </w:pBdr>
        <w:spacing w:line="259" w:lineRule="auto"/>
        <w:contextualSpacing/>
        <w:rPr>
          <w:color w:val="000000"/>
          <w:sz w:val="22"/>
        </w:rPr>
      </w:pPr>
      <w:r w:rsidRPr="00B51872">
        <w:rPr>
          <w:color w:val="000000"/>
          <w:sz w:val="22"/>
        </w:rPr>
        <w:t>The notice is confusing or intimidating and I would want someone to help me understand it.</w:t>
      </w:r>
    </w:p>
    <w:p w14:paraId="2F439B34" w14:textId="77777777" w:rsidR="00EE47AB" w:rsidRPr="00B51872" w:rsidRDefault="00525083" w:rsidP="00B51872">
      <w:pPr>
        <w:keepNext/>
        <w:keepLines/>
        <w:numPr>
          <w:ilvl w:val="2"/>
          <w:numId w:val="4"/>
        </w:numPr>
        <w:pBdr>
          <w:top w:val="nil"/>
          <w:left w:val="nil"/>
          <w:bottom w:val="nil"/>
          <w:right w:val="nil"/>
          <w:between w:val="nil"/>
        </w:pBdr>
        <w:spacing w:line="259" w:lineRule="auto"/>
        <w:contextualSpacing/>
        <w:rPr>
          <w:color w:val="000000"/>
          <w:sz w:val="22"/>
        </w:rPr>
      </w:pPr>
      <w:r w:rsidRPr="00B51872">
        <w:rPr>
          <w:color w:val="000000"/>
          <w:sz w:val="22"/>
        </w:rPr>
        <w:t>Other: [OPEN TEXT FIELD]</w:t>
      </w:r>
    </w:p>
    <w:p w14:paraId="4FA5EF88" w14:textId="77777777" w:rsidR="00EE47AB" w:rsidRPr="00B51872" w:rsidRDefault="00525083" w:rsidP="00B51872">
      <w:pPr>
        <w:keepNext/>
        <w:keepLines/>
        <w:numPr>
          <w:ilvl w:val="2"/>
          <w:numId w:val="4"/>
        </w:numPr>
        <w:pBdr>
          <w:top w:val="nil"/>
          <w:left w:val="nil"/>
          <w:bottom w:val="nil"/>
          <w:right w:val="nil"/>
          <w:between w:val="nil"/>
        </w:pBdr>
        <w:spacing w:line="259" w:lineRule="auto"/>
        <w:contextualSpacing/>
        <w:rPr>
          <w:color w:val="000000"/>
          <w:sz w:val="22"/>
        </w:rPr>
      </w:pPr>
      <w:r w:rsidRPr="00B51872">
        <w:rPr>
          <w:color w:val="000000"/>
          <w:sz w:val="22"/>
        </w:rPr>
        <w:t>None of the above.</w:t>
      </w:r>
    </w:p>
    <w:p w14:paraId="548F9A0F" w14:textId="5680DB56" w:rsidR="002E36B1" w:rsidRPr="00B51872" w:rsidRDefault="00525083" w:rsidP="00B51872">
      <w:pPr>
        <w:keepNext/>
        <w:keepLines/>
        <w:numPr>
          <w:ilvl w:val="2"/>
          <w:numId w:val="4"/>
        </w:numPr>
        <w:pBdr>
          <w:top w:val="nil"/>
          <w:left w:val="nil"/>
          <w:bottom w:val="nil"/>
          <w:right w:val="nil"/>
          <w:between w:val="nil"/>
        </w:pBdr>
        <w:spacing w:after="240" w:line="259" w:lineRule="auto"/>
        <w:contextualSpacing/>
        <w:rPr>
          <w:color w:val="000000"/>
          <w:sz w:val="22"/>
        </w:rPr>
      </w:pPr>
      <w:r w:rsidRPr="00B51872">
        <w:rPr>
          <w:color w:val="000000"/>
          <w:sz w:val="22"/>
        </w:rPr>
        <w:t>Don't know</w:t>
      </w:r>
      <w:del w:id="191" w:author="Analysis Group" w:date="2018-07-30T20:27:00Z">
        <w:r w:rsidR="007125EE">
          <w:delText>/</w:delText>
        </w:r>
      </w:del>
      <w:ins w:id="192" w:author="Analysis Group" w:date="2018-07-30T20:27:00Z">
        <w:r w:rsidR="002E36B1">
          <w:rPr>
            <w:color w:val="000000"/>
            <w:sz w:val="22"/>
            <w:szCs w:val="22"/>
          </w:rPr>
          <w:t xml:space="preserve"> </w:t>
        </w:r>
        <w:r w:rsidRPr="00675A8C">
          <w:rPr>
            <w:color w:val="000000"/>
            <w:sz w:val="22"/>
            <w:szCs w:val="22"/>
          </w:rPr>
          <w:t>/</w:t>
        </w:r>
        <w:r w:rsidR="002E36B1">
          <w:rPr>
            <w:color w:val="000000"/>
            <w:sz w:val="22"/>
            <w:szCs w:val="22"/>
          </w:rPr>
          <w:t xml:space="preserve"> </w:t>
        </w:r>
      </w:ins>
      <w:r w:rsidRPr="00B51872">
        <w:rPr>
          <w:color w:val="000000"/>
          <w:sz w:val="22"/>
        </w:rPr>
        <w:t>Not sure</w:t>
      </w:r>
    </w:p>
    <w:p w14:paraId="442FCFD2" w14:textId="3760F2A8" w:rsidR="00EE47AB" w:rsidRPr="00B51872" w:rsidRDefault="002E36B1" w:rsidP="00B51872">
      <w:pPr>
        <w:pStyle w:val="QuestionL2"/>
      </w:pPr>
      <w:ins w:id="193" w:author="Analysis Group" w:date="2018-07-30T20:27:00Z">
        <w:r>
          <w:t xml:space="preserve">Q10b. </w:t>
        </w:r>
      </w:ins>
      <w:moveFromRangeStart w:id="194" w:author="Analysis Group" w:date="2018-07-30T20:27:00Z" w:name="move520745792"/>
      <w:moveFrom w:id="195" w:author="Analysis Group" w:date="2018-07-30T20:27:00Z">
        <w:r w:rsidRPr="00B51872">
          <w:t>Q8b.</w:t>
        </w:r>
      </w:moveFrom>
      <w:moveFromRangeEnd w:id="194"/>
      <w:r w:rsidR="00525083" w:rsidRPr="00B51872">
        <w:t xml:space="preserve"> [IF </w:t>
      </w:r>
      <w:r w:rsidR="00525083" w:rsidRPr="00B51872">
        <w:rPr>
          <w:u w:val="single"/>
        </w:rPr>
        <w:t>any</w:t>
      </w:r>
      <w:r w:rsidR="00525083" w:rsidRPr="00B51872">
        <w:t xml:space="preserve"> answer to </w:t>
      </w:r>
      <w:del w:id="196" w:author="Analysis Group" w:date="2018-07-30T20:27:00Z">
        <w:r w:rsidR="00DE597D" w:rsidRPr="00DE597D">
          <w:delText>Q8</w:delText>
        </w:r>
      </w:del>
      <w:ins w:id="197" w:author="Analysis Group" w:date="2018-07-30T20:27:00Z">
        <w:r w:rsidR="00525083" w:rsidRPr="00675A8C">
          <w:t>Q</w:t>
        </w:r>
        <w:r w:rsidR="00E412E8">
          <w:t>10</w:t>
        </w:r>
      </w:ins>
      <w:r w:rsidR="00525083" w:rsidRPr="00B51872">
        <w:t xml:space="preserve"> was “Stop and talk to a lawyer first”] You responded that you might stop the registration process to talk to a lawyer if you received a Claims Notice. Why would you consult with an attorney? [OPEN TEXT FIELD]</w:t>
      </w:r>
    </w:p>
    <w:p w14:paraId="79448AE5" w14:textId="77777777" w:rsidR="00EE47AB" w:rsidRPr="00B51872" w:rsidRDefault="00EE47AB" w:rsidP="00B51872">
      <w:pPr>
        <w:pBdr>
          <w:top w:val="nil"/>
          <w:left w:val="nil"/>
          <w:bottom w:val="nil"/>
          <w:right w:val="nil"/>
          <w:between w:val="nil"/>
        </w:pBdr>
        <w:spacing w:line="259" w:lineRule="auto"/>
        <w:ind w:left="1656" w:hanging="576"/>
        <w:jc w:val="both"/>
        <w:rPr>
          <w:color w:val="000000"/>
          <w:sz w:val="22"/>
        </w:rPr>
      </w:pPr>
    </w:p>
    <w:p w14:paraId="55916AB3" w14:textId="71CE13AF" w:rsidR="00EE47AB" w:rsidRPr="00B51872" w:rsidRDefault="002E36B1" w:rsidP="00B51872">
      <w:pPr>
        <w:pStyle w:val="QuestionL2"/>
      </w:pPr>
      <w:ins w:id="198" w:author="Analysis Group" w:date="2018-07-30T20:27:00Z">
        <w:r>
          <w:t xml:space="preserve">Q10c. </w:t>
        </w:r>
        <w:r w:rsidRPr="00675A8C" w:rsidDel="002E36B1">
          <w:t xml:space="preserve"> </w:t>
        </w:r>
      </w:ins>
      <w:moveFromRangeStart w:id="199" w:author="Analysis Group" w:date="2018-07-30T20:27:00Z" w:name="move520745793"/>
      <w:moveFrom w:id="200" w:author="Analysis Group" w:date="2018-07-30T20:27:00Z">
        <w:r w:rsidRPr="00B51872">
          <w:t xml:space="preserve">Q8c. </w:t>
        </w:r>
      </w:moveFrom>
      <w:moveFromRangeEnd w:id="199"/>
      <w:del w:id="201" w:author="Analysis Group" w:date="2018-07-30T20:27:00Z">
        <w:r w:rsidR="00DE597D">
          <w:tab/>
        </w:r>
      </w:del>
      <w:r w:rsidR="00525083" w:rsidRPr="00B51872">
        <w:t xml:space="preserve">[IF </w:t>
      </w:r>
      <w:r w:rsidR="00525083" w:rsidRPr="00B51872">
        <w:rPr>
          <w:u w:val="single"/>
        </w:rPr>
        <w:t>no</w:t>
      </w:r>
      <w:r w:rsidR="00525083" w:rsidRPr="00B51872">
        <w:t xml:space="preserve"> answer to </w:t>
      </w:r>
      <w:del w:id="202" w:author="Analysis Group" w:date="2018-07-30T20:27:00Z">
        <w:r w:rsidR="00DE597D" w:rsidRPr="00DE597D">
          <w:delText>Q9</w:delText>
        </w:r>
      </w:del>
      <w:ins w:id="203" w:author="Analysis Group" w:date="2018-07-30T20:27:00Z">
        <w:r w:rsidR="00525083" w:rsidRPr="00675A8C">
          <w:t>Q</w:t>
        </w:r>
        <w:r w:rsidR="00E412E8">
          <w:t>10</w:t>
        </w:r>
      </w:ins>
      <w:r w:rsidR="00525083" w:rsidRPr="00B51872">
        <w:t xml:space="preserve"> was “Stop to talk to a lawyer first”] You responded that you would not stop the registration process to talk to a lawyer if you received a Claims Notice. Why would you not consult with an attorney? [OPEN TEXT FIELD]</w:t>
      </w:r>
    </w:p>
    <w:p w14:paraId="46B74A71" w14:textId="77777777" w:rsidR="00EE47AB" w:rsidRPr="00B51872" w:rsidRDefault="00EE47AB" w:rsidP="00B51872">
      <w:pPr>
        <w:pBdr>
          <w:top w:val="nil"/>
          <w:left w:val="nil"/>
          <w:bottom w:val="nil"/>
          <w:right w:val="nil"/>
          <w:between w:val="nil"/>
        </w:pBdr>
        <w:ind w:left="900"/>
        <w:rPr>
          <w:color w:val="000000"/>
          <w:sz w:val="22"/>
        </w:rPr>
      </w:pPr>
    </w:p>
    <w:p w14:paraId="1B0BE08F" w14:textId="481B3CA9" w:rsidR="00EE47AB" w:rsidRPr="00675A8C" w:rsidRDefault="00525083" w:rsidP="00B51872">
      <w:pPr>
        <w:pStyle w:val="QuestionL1"/>
      </w:pPr>
      <w:r w:rsidRPr="00675A8C">
        <w:t>How confident are you in your ability to</w:t>
      </w:r>
      <w:r w:rsidR="002E36B1">
        <w:t xml:space="preserve"> </w:t>
      </w:r>
      <w:del w:id="204" w:author="Analysis Group" w:date="2018-07-30T20:27:00Z">
        <w:r w:rsidR="005F2BC9">
          <w:delText xml:space="preserve">determine whether the </w:delText>
        </w:r>
        <w:r w:rsidR="00AF1CB5" w:rsidRPr="006E2DA9">
          <w:delText>language in</w:delText>
        </w:r>
      </w:del>
      <w:ins w:id="205" w:author="Analysis Group" w:date="2018-07-30T20:27:00Z">
        <w:r w:rsidRPr="00490BFC">
          <w:t>understand what</w:t>
        </w:r>
      </w:ins>
      <w:r w:rsidRPr="00490BFC">
        <w:t xml:space="preserve"> this Claims Notice </w:t>
      </w:r>
      <w:del w:id="206" w:author="Analysis Group" w:date="2018-07-30T20:27:00Z">
        <w:r w:rsidR="00AF1CB5" w:rsidRPr="006E2DA9">
          <w:delText>affects</w:delText>
        </w:r>
      </w:del>
      <w:ins w:id="207" w:author="Analysis Group" w:date="2018-07-30T20:27:00Z">
        <w:r w:rsidRPr="00490BFC">
          <w:t>means about</w:t>
        </w:r>
      </w:ins>
      <w:r w:rsidRPr="00490BFC">
        <w:t xml:space="preserve"> your </w:t>
      </w:r>
      <w:del w:id="208" w:author="Analysis Group" w:date="2018-07-30T20:27:00Z">
        <w:r w:rsidR="00AF1CB5" w:rsidRPr="006E2DA9">
          <w:delText>legal liability for</w:delText>
        </w:r>
      </w:del>
      <w:ins w:id="209" w:author="Analysis Group" w:date="2018-07-30T20:27:00Z">
        <w:r w:rsidRPr="00490BFC">
          <w:t>rights and about a</w:t>
        </w:r>
      </w:ins>
      <w:r w:rsidRPr="00490BFC">
        <w:t xml:space="preserve"> trademark </w:t>
      </w:r>
      <w:del w:id="210" w:author="Analysis Group" w:date="2018-07-30T20:27:00Z">
        <w:r w:rsidR="00AF1CB5" w:rsidRPr="006E2DA9">
          <w:delText>infringement if y</w:delText>
        </w:r>
        <w:r w:rsidR="00AF1CB5">
          <w:delText>ou registered the domain name</w:delText>
        </w:r>
      </w:del>
      <w:ins w:id="211" w:author="Analysis Group" w:date="2018-07-30T20:27:00Z">
        <w:r w:rsidRPr="00490BFC">
          <w:t>owner’s rights</w:t>
        </w:r>
      </w:ins>
      <w:r w:rsidRPr="00490BFC">
        <w:t>?</w:t>
      </w:r>
      <w:r w:rsidRPr="00675A8C">
        <w:t xml:space="preserve"> [5-POINT LIKERT SCALE]</w:t>
      </w:r>
    </w:p>
    <w:p w14:paraId="31B28745" w14:textId="7DD49ED9" w:rsidR="00EE47AB" w:rsidRPr="00291612" w:rsidRDefault="00525083" w:rsidP="00B51872">
      <w:pPr>
        <w:pStyle w:val="QuestionL1Answer"/>
      </w:pPr>
      <w:r w:rsidRPr="00675A8C">
        <w:t>1=Not confident at all</w:t>
      </w:r>
    </w:p>
    <w:p w14:paraId="60DED41B" w14:textId="4A927A5F" w:rsidR="00E844C6" w:rsidRPr="00675A8C" w:rsidRDefault="00E844C6" w:rsidP="002E36B1">
      <w:pPr>
        <w:pStyle w:val="QuestionL1Answer"/>
        <w:rPr>
          <w:ins w:id="212" w:author="Analysis Group" w:date="2018-07-30T20:27:00Z"/>
        </w:rPr>
      </w:pPr>
      <w:ins w:id="213" w:author="Analysis Group" w:date="2018-07-30T20:27:00Z">
        <w:r>
          <w:t>2</w:t>
        </w:r>
      </w:ins>
    </w:p>
    <w:p w14:paraId="28FC3A2F" w14:textId="0A2C89D5" w:rsidR="00EE47AB" w:rsidRPr="00291612" w:rsidRDefault="00525083" w:rsidP="00B51872">
      <w:pPr>
        <w:pStyle w:val="QuestionL1Answer"/>
      </w:pPr>
      <w:r w:rsidRPr="00675A8C">
        <w:t>3=Somewhat confident</w:t>
      </w:r>
    </w:p>
    <w:p w14:paraId="69B07755" w14:textId="616DCA37" w:rsidR="00E844C6" w:rsidRPr="00675A8C" w:rsidRDefault="00E844C6" w:rsidP="002E36B1">
      <w:pPr>
        <w:pStyle w:val="QuestionL1Answer"/>
        <w:rPr>
          <w:ins w:id="214" w:author="Analysis Group" w:date="2018-07-30T20:27:00Z"/>
        </w:rPr>
      </w:pPr>
      <w:ins w:id="215" w:author="Analysis Group" w:date="2018-07-30T20:27:00Z">
        <w:r>
          <w:t>4</w:t>
        </w:r>
      </w:ins>
    </w:p>
    <w:p w14:paraId="6F50E7ED" w14:textId="77777777" w:rsidR="00EE47AB" w:rsidRPr="00675A8C" w:rsidRDefault="00525083" w:rsidP="00B51872">
      <w:pPr>
        <w:pStyle w:val="QuestionL1Answer"/>
      </w:pPr>
      <w:r w:rsidRPr="00675A8C">
        <w:t>5=Extremely confident</w:t>
      </w:r>
    </w:p>
    <w:p w14:paraId="2644729F" w14:textId="57F30140" w:rsidR="00EE47AB" w:rsidRPr="00B51872" w:rsidRDefault="00525083" w:rsidP="00B51872">
      <w:pPr>
        <w:pStyle w:val="QuestionL1Answer"/>
        <w:rPr>
          <w:color w:val="000000"/>
        </w:rPr>
      </w:pPr>
      <w:r w:rsidRPr="00675A8C">
        <w:t>Don't know</w:t>
      </w:r>
      <w:del w:id="216" w:author="Analysis Group" w:date="2018-07-30T20:27:00Z">
        <w:r w:rsidR="00AF1CB5" w:rsidRPr="00B12730">
          <w:delText>/</w:delText>
        </w:r>
      </w:del>
      <w:ins w:id="217" w:author="Analysis Group" w:date="2018-07-30T20:27:00Z">
        <w:r w:rsidR="002E36B1">
          <w:t xml:space="preserve"> </w:t>
        </w:r>
        <w:r w:rsidRPr="00675A8C">
          <w:t>/</w:t>
        </w:r>
        <w:r w:rsidR="002E36B1">
          <w:t xml:space="preserve"> </w:t>
        </w:r>
      </w:ins>
      <w:r w:rsidRPr="00675A8C">
        <w:t>Not sure</w:t>
      </w:r>
    </w:p>
    <w:p w14:paraId="2083D6A2" w14:textId="77777777" w:rsidR="00DE597D" w:rsidRDefault="00DE597D" w:rsidP="00DE597D">
      <w:pPr>
        <w:pStyle w:val="QuestionL1Answer"/>
        <w:numPr>
          <w:ilvl w:val="0"/>
          <w:numId w:val="0"/>
        </w:numPr>
        <w:spacing w:after="0" w:line="240" w:lineRule="auto"/>
        <w:ind w:left="900"/>
        <w:rPr>
          <w:del w:id="218" w:author="Analysis Group" w:date="2018-07-30T20:27:00Z"/>
        </w:rPr>
      </w:pPr>
    </w:p>
    <w:p w14:paraId="2AEDF55C" w14:textId="6521FFC5" w:rsidR="00EE47AB" w:rsidRPr="00675A8C" w:rsidRDefault="00525083" w:rsidP="00B51872">
      <w:pPr>
        <w:pStyle w:val="QuestionL1"/>
      </w:pPr>
      <w:r w:rsidRPr="00675A8C">
        <w:t>Which best describes your level of knowledge regarding trademark law in the country in which you live? [MULTIPLE CHOICE]</w:t>
      </w:r>
    </w:p>
    <w:p w14:paraId="05EA9BB9" w14:textId="77777777" w:rsidR="00EE47AB" w:rsidRPr="00675A8C" w:rsidRDefault="00525083" w:rsidP="00B51872">
      <w:pPr>
        <w:pStyle w:val="QuestionL1Answer"/>
      </w:pPr>
      <w:r w:rsidRPr="00675A8C">
        <w:t>I do not know anything about my country's trademark law</w:t>
      </w:r>
    </w:p>
    <w:p w14:paraId="1464BEC2" w14:textId="77777777" w:rsidR="00EE47AB" w:rsidRPr="00675A8C" w:rsidRDefault="00525083" w:rsidP="00B51872">
      <w:pPr>
        <w:pStyle w:val="QuestionL1Answer"/>
      </w:pPr>
      <w:r w:rsidRPr="00675A8C">
        <w:t>I know a little bit about my country's trademark law</w:t>
      </w:r>
    </w:p>
    <w:p w14:paraId="77F6D4F1" w14:textId="77777777" w:rsidR="00EE47AB" w:rsidRPr="00675A8C" w:rsidRDefault="00525083" w:rsidP="00B51872">
      <w:pPr>
        <w:pStyle w:val="QuestionL1Answer"/>
      </w:pPr>
      <w:r w:rsidRPr="00675A8C">
        <w:t>I know a lot about my country's trademark law</w:t>
      </w:r>
    </w:p>
    <w:p w14:paraId="535411CB" w14:textId="77777777" w:rsidR="00EE47AB" w:rsidRPr="00675A8C" w:rsidRDefault="00525083" w:rsidP="00B51872">
      <w:pPr>
        <w:pStyle w:val="QuestionL1Answer"/>
      </w:pPr>
      <w:r w:rsidRPr="00675A8C">
        <w:t>I am an expert in my country's trademark law</w:t>
      </w:r>
    </w:p>
    <w:p w14:paraId="5B3B767B" w14:textId="7CCDCB48" w:rsidR="00EE47AB" w:rsidRPr="00675A8C" w:rsidRDefault="00525083" w:rsidP="00B51872">
      <w:pPr>
        <w:pStyle w:val="QuestionL1Answer"/>
      </w:pPr>
      <w:r w:rsidRPr="00675A8C">
        <w:t>Don’t know</w:t>
      </w:r>
      <w:del w:id="219" w:author="Analysis Group" w:date="2018-07-30T20:27:00Z">
        <w:r w:rsidR="004334B8" w:rsidRPr="00B12730">
          <w:delText>/</w:delText>
        </w:r>
      </w:del>
      <w:ins w:id="220" w:author="Analysis Group" w:date="2018-07-30T20:27:00Z">
        <w:r w:rsidR="002E36B1">
          <w:t xml:space="preserve"> </w:t>
        </w:r>
        <w:r w:rsidRPr="00675A8C">
          <w:t>/</w:t>
        </w:r>
        <w:r w:rsidR="002E36B1">
          <w:t xml:space="preserve"> </w:t>
        </w:r>
      </w:ins>
      <w:r w:rsidRPr="00675A8C">
        <w:t>Not sure</w:t>
      </w:r>
    </w:p>
    <w:p w14:paraId="133D2F71" w14:textId="77777777" w:rsidR="00EE47AB" w:rsidRPr="00B51872" w:rsidRDefault="00EE47AB" w:rsidP="00B51872">
      <w:pPr>
        <w:pBdr>
          <w:top w:val="nil"/>
          <w:left w:val="nil"/>
          <w:bottom w:val="nil"/>
          <w:right w:val="nil"/>
          <w:between w:val="nil"/>
        </w:pBdr>
        <w:ind w:left="900"/>
        <w:rPr>
          <w:color w:val="000000"/>
          <w:sz w:val="22"/>
        </w:rPr>
      </w:pPr>
    </w:p>
    <w:sectPr w:rsidR="00EE47AB" w:rsidRPr="00B51872" w:rsidSect="00B51872">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28CCDA1" w14:textId="77777777" w:rsidR="00B51872" w:rsidRDefault="00B51872">
      <w:r>
        <w:separator/>
      </w:r>
    </w:p>
  </w:endnote>
  <w:endnote w:type="continuationSeparator" w:id="0">
    <w:p w14:paraId="1CBDC15A" w14:textId="77777777" w:rsidR="00B51872" w:rsidRDefault="00B51872">
      <w:r>
        <w:continuationSeparator/>
      </w:r>
    </w:p>
  </w:endnote>
  <w:endnote w:type="continuationNotice" w:id="1">
    <w:p w14:paraId="62C15719" w14:textId="77777777" w:rsidR="00B51872" w:rsidRDefault="00B5187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00"/>
    <w:family w:val="modern"/>
    <w:pitch w:val="fixed"/>
    <w:sig w:usb0="E0002EFF" w:usb1="C0007843" w:usb2="00000009" w:usb3="00000000" w:csb0="000001FF" w:csb1="00000000"/>
  </w:font>
  <w:font w:name="Noto Sans Symbols">
    <w:altName w:val="Times New Roman"/>
    <w:charset w:val="00"/>
    <w:family w:val="auto"/>
    <w:pitch w:val="default"/>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altName w:val="Calibr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1EAE24" w14:textId="77777777" w:rsidR="00EE47AB" w:rsidRPr="00B51872" w:rsidRDefault="00EE47AB" w:rsidP="00B51872">
    <w:pPr>
      <w:pBdr>
        <w:top w:val="nil"/>
        <w:left w:val="nil"/>
        <w:bottom w:val="nil"/>
        <w:right w:val="nil"/>
        <w:between w:val="nil"/>
      </w:pBdr>
      <w:tabs>
        <w:tab w:val="center" w:pos="4680"/>
        <w:tab w:val="right" w:pos="9360"/>
      </w:tabs>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ustomXmlDelRangeStart w:id="221" w:author="Analysis Group" w:date="2018-07-30T20:27:00Z"/>
  <w:sdt>
    <w:sdtPr>
      <w:id w:val="-223521690"/>
      <w:docPartObj>
        <w:docPartGallery w:val="Page Numbers (Bottom of Page)"/>
        <w:docPartUnique/>
      </w:docPartObj>
    </w:sdtPr>
    <w:sdtEndPr>
      <w:rPr>
        <w:noProof/>
      </w:rPr>
    </w:sdtEndPr>
    <w:sdtContent>
      <w:customXmlDelRangeEnd w:id="221"/>
      <w:p w14:paraId="3D5EF953" w14:textId="77777777" w:rsidR="00DE597D" w:rsidRDefault="00DE597D">
        <w:pPr>
          <w:pStyle w:val="Footer"/>
          <w:jc w:val="center"/>
          <w:rPr>
            <w:del w:id="222" w:author="Analysis Group" w:date="2018-07-30T20:27:00Z"/>
          </w:rPr>
        </w:pPr>
        <w:del w:id="223" w:author="Analysis Group" w:date="2018-07-30T20:27:00Z">
          <w:r>
            <w:fldChar w:fldCharType="begin"/>
          </w:r>
          <w:r>
            <w:delInstrText xml:space="preserve"> PAGE   \* MERGEFORMAT </w:delInstrText>
          </w:r>
          <w:r>
            <w:fldChar w:fldCharType="separate"/>
          </w:r>
          <w:r w:rsidR="00C0790F">
            <w:rPr>
              <w:noProof/>
            </w:rPr>
            <w:delText>1</w:delText>
          </w:r>
          <w:r>
            <w:rPr>
              <w:noProof/>
            </w:rPr>
            <w:fldChar w:fldCharType="end"/>
          </w:r>
        </w:del>
      </w:p>
      <w:customXmlDelRangeStart w:id="224" w:author="Analysis Group" w:date="2018-07-30T20:27:00Z"/>
    </w:sdtContent>
  </w:sdt>
  <w:customXmlDelRangeEnd w:id="224"/>
  <w:p w14:paraId="17DB3BB8" w14:textId="7EB9AB08" w:rsidR="00EE47AB" w:rsidRDefault="00525083">
    <w:pPr>
      <w:pBdr>
        <w:top w:val="nil"/>
        <w:left w:val="nil"/>
        <w:bottom w:val="nil"/>
        <w:right w:val="nil"/>
        <w:between w:val="nil"/>
      </w:pBdr>
      <w:tabs>
        <w:tab w:val="center" w:pos="4680"/>
        <w:tab w:val="right" w:pos="9360"/>
      </w:tabs>
      <w:jc w:val="right"/>
      <w:rPr>
        <w:ins w:id="225" w:author="Analysis Group" w:date="2018-07-30T20:27:00Z"/>
        <w:color w:val="000000"/>
      </w:rPr>
    </w:pPr>
    <w:ins w:id="226" w:author="Analysis Group" w:date="2018-07-30T20:27:00Z">
      <w:r>
        <w:rPr>
          <w:color w:val="000000"/>
        </w:rPr>
        <w:fldChar w:fldCharType="begin"/>
      </w:r>
      <w:r>
        <w:rPr>
          <w:color w:val="000000"/>
        </w:rPr>
        <w:instrText>PAGE</w:instrText>
      </w:r>
      <w:r>
        <w:rPr>
          <w:color w:val="000000"/>
        </w:rPr>
        <w:fldChar w:fldCharType="separate"/>
      </w:r>
    </w:ins>
    <w:r w:rsidR="00B51872">
      <w:rPr>
        <w:noProof/>
        <w:color w:val="000000"/>
      </w:rPr>
      <w:t>4</w:t>
    </w:r>
    <w:ins w:id="227" w:author="Analysis Group" w:date="2018-07-30T20:27:00Z">
      <w:r>
        <w:rPr>
          <w:color w:val="000000"/>
        </w:rPr>
        <w:fldChar w:fldCharType="end"/>
      </w:r>
    </w:ins>
  </w:p>
  <w:p w14:paraId="508EBA7D" w14:textId="77777777" w:rsidR="00EE47AB" w:rsidRPr="00B51872" w:rsidRDefault="00EE47AB" w:rsidP="00B51872">
    <w:pPr>
      <w:pBdr>
        <w:top w:val="nil"/>
        <w:left w:val="nil"/>
        <w:bottom w:val="nil"/>
        <w:right w:val="nil"/>
        <w:between w:val="nil"/>
      </w:pBdr>
      <w:tabs>
        <w:tab w:val="center" w:pos="4680"/>
        <w:tab w:val="right" w:pos="9360"/>
      </w:tabs>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64611B" w14:textId="77777777" w:rsidR="00EE47AB" w:rsidRPr="00B51872" w:rsidRDefault="00EE47AB" w:rsidP="00B51872">
    <w:pPr>
      <w:pBdr>
        <w:top w:val="nil"/>
        <w:left w:val="nil"/>
        <w:bottom w:val="nil"/>
        <w:right w:val="nil"/>
        <w:between w:val="nil"/>
      </w:pBdr>
      <w:tabs>
        <w:tab w:val="center" w:pos="4680"/>
        <w:tab w:val="right" w:pos="9360"/>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72D8CEC" w14:textId="77777777" w:rsidR="00B51872" w:rsidRDefault="00B51872">
      <w:r>
        <w:separator/>
      </w:r>
    </w:p>
  </w:footnote>
  <w:footnote w:type="continuationSeparator" w:id="0">
    <w:p w14:paraId="4F454E3B" w14:textId="77777777" w:rsidR="00B51872" w:rsidRDefault="00B51872">
      <w:r>
        <w:continuationSeparator/>
      </w:r>
    </w:p>
  </w:footnote>
  <w:footnote w:type="continuationNotice" w:id="1">
    <w:p w14:paraId="5AB2F13D" w14:textId="77777777" w:rsidR="00B51872" w:rsidRDefault="00B51872"/>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E1320B" w14:textId="77777777" w:rsidR="00EE47AB" w:rsidRPr="00B51872" w:rsidRDefault="00EE47AB" w:rsidP="00B51872">
    <w:pPr>
      <w:pBdr>
        <w:top w:val="nil"/>
        <w:left w:val="nil"/>
        <w:bottom w:val="nil"/>
        <w:right w:val="nil"/>
        <w:between w:val="nil"/>
      </w:pBdr>
      <w:tabs>
        <w:tab w:val="center" w:pos="4680"/>
        <w:tab w:val="right" w:pos="9360"/>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70262A" w14:textId="77777777" w:rsidR="00EE47AB" w:rsidRPr="00B51872" w:rsidRDefault="00EE47AB" w:rsidP="00B51872">
    <w:pPr>
      <w:pBdr>
        <w:top w:val="nil"/>
        <w:left w:val="nil"/>
        <w:bottom w:val="nil"/>
        <w:right w:val="nil"/>
        <w:between w:val="nil"/>
      </w:pBdr>
      <w:tabs>
        <w:tab w:val="center" w:pos="4680"/>
        <w:tab w:val="right" w:pos="9360"/>
      </w:tabs>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E6FEB7" w14:textId="77777777" w:rsidR="00EE47AB" w:rsidRPr="00B51872" w:rsidRDefault="00EE47AB" w:rsidP="00B51872">
    <w:pPr>
      <w:pBdr>
        <w:top w:val="nil"/>
        <w:left w:val="nil"/>
        <w:bottom w:val="nil"/>
        <w:right w:val="nil"/>
        <w:between w:val="nil"/>
      </w:pBdr>
      <w:tabs>
        <w:tab w:val="center" w:pos="4680"/>
        <w:tab w:val="right" w:pos="9360"/>
      </w:tabs>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9965BD"/>
    <w:multiLevelType w:val="multilevel"/>
    <w:tmpl w:val="A5B22B68"/>
    <w:lvl w:ilvl="0">
      <w:start w:val="1"/>
      <w:numFmt w:val="upperRoman"/>
      <w:lvlText w:val="%1."/>
      <w:lvlJc w:val="left"/>
      <w:pPr>
        <w:ind w:left="1080" w:hanging="720"/>
      </w:pPr>
    </w:lvl>
    <w:lvl w:ilvl="1">
      <w:start w:val="1"/>
      <w:numFmt w:val="decimal"/>
      <w:lvlText w:val="%2."/>
      <w:lvlJc w:val="left"/>
      <w:pPr>
        <w:ind w:left="1440" w:hanging="360"/>
      </w:pPr>
    </w:lvl>
    <w:lvl w:ilvl="2">
      <w:start w:val="1"/>
      <w:numFmt w:val="bullet"/>
      <w:lvlText w:val="o"/>
      <w:lvlJc w:val="left"/>
      <w:pPr>
        <w:ind w:left="2160" w:hanging="180"/>
      </w:pPr>
      <w:rPr>
        <w:rFonts w:ascii="Courier New" w:eastAsia="Courier New" w:hAnsi="Courier New" w:cs="Courier New"/>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FFB4CEE"/>
    <w:multiLevelType w:val="multilevel"/>
    <w:tmpl w:val="158C1A84"/>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2" w15:restartNumberingAfterBreak="0">
    <w:nsid w:val="19E06CC1"/>
    <w:multiLevelType w:val="hybridMultilevel"/>
    <w:tmpl w:val="970C5458"/>
    <w:lvl w:ilvl="0" w:tplc="17F42A2E">
      <w:start w:val="1"/>
      <w:numFmt w:val="bullet"/>
      <w:pStyle w:val="QuestionL3"/>
      <w:lvlText w:val=""/>
      <w:lvlJc w:val="left"/>
      <w:pPr>
        <w:ind w:left="2520" w:hanging="360"/>
      </w:pPr>
      <w:rPr>
        <w:rFonts w:ascii="Symbol" w:hAnsi="Symbol" w:hint="default"/>
      </w:rPr>
    </w:lvl>
    <w:lvl w:ilvl="1" w:tplc="04090003">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3" w15:restartNumberingAfterBreak="0">
    <w:nsid w:val="28742335"/>
    <w:multiLevelType w:val="multilevel"/>
    <w:tmpl w:val="5372CA24"/>
    <w:lvl w:ilvl="0">
      <w:start w:val="1"/>
      <w:numFmt w:val="bullet"/>
      <w:pStyle w:val="QuestionL1Answer"/>
      <w:lvlText w:val="o"/>
      <w:lvlJc w:val="left"/>
      <w:pPr>
        <w:ind w:left="720" w:hanging="360"/>
      </w:pPr>
      <w:rPr>
        <w:rFonts w:ascii="Courier New" w:hAnsi="Courier New" w:hint="default"/>
      </w:rPr>
    </w:lvl>
    <w:lvl w:ilvl="1">
      <w:start w:val="1"/>
      <w:numFmt w:val="lowerLetter"/>
      <w:lvlText w:val="Q11%2."/>
      <w:lvlJc w:val="left"/>
      <w:pPr>
        <w:ind w:left="1440" w:hanging="360"/>
      </w:pPr>
      <w:rPr>
        <w:rFonts w:ascii="Times New Roman" w:hAnsi="Times New Roman" w:cs="Times New Roman" w:hint="default"/>
        <w:spacing w:val="0"/>
        <w:position w:val="0"/>
        <w:sz w:val="22"/>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 w15:restartNumberingAfterBreak="0">
    <w:nsid w:val="35C33758"/>
    <w:multiLevelType w:val="multilevel"/>
    <w:tmpl w:val="F9A82DEA"/>
    <w:lvl w:ilvl="0">
      <w:start w:val="1"/>
      <w:numFmt w:val="bullet"/>
      <w:lvlText w:val="o"/>
      <w:lvlJc w:val="left"/>
      <w:pPr>
        <w:ind w:left="720" w:hanging="360"/>
      </w:pPr>
      <w:rPr>
        <w:rFonts w:ascii="Courier New" w:eastAsia="Courier New" w:hAnsi="Courier New" w:cs="Courier New"/>
      </w:rPr>
    </w:lvl>
    <w:lvl w:ilvl="1">
      <w:start w:val="1"/>
      <w:numFmt w:val="bullet"/>
      <w:lvlText w:val="➢"/>
      <w:lvlJc w:val="left"/>
      <w:pPr>
        <w:ind w:left="1440" w:hanging="360"/>
      </w:pPr>
      <w:rPr>
        <w:rFonts w:ascii="Noto Sans Symbols" w:eastAsia="Noto Sans Symbols" w:hAnsi="Noto Sans Symbols" w:cs="Noto Sans Symbols"/>
      </w:rPr>
    </w:lvl>
    <w:lvl w:ilvl="2">
      <w:start w:val="1"/>
      <w:numFmt w:val="bullet"/>
      <w:lvlText w:val="o"/>
      <w:lvlJc w:val="left"/>
      <w:pPr>
        <w:ind w:left="2160" w:hanging="360"/>
      </w:pPr>
      <w:rPr>
        <w:rFonts w:ascii="Courier New" w:eastAsia="Courier New" w:hAnsi="Courier New" w:cs="Courier New"/>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15:restartNumberingAfterBreak="0">
    <w:nsid w:val="4EA26862"/>
    <w:multiLevelType w:val="multilevel"/>
    <w:tmpl w:val="7AACA416"/>
    <w:lvl w:ilvl="0">
      <w:start w:val="1"/>
      <w:numFmt w:val="bullet"/>
      <w:lvlText w:val="o"/>
      <w:lvlJc w:val="left"/>
      <w:pPr>
        <w:ind w:left="720" w:hanging="360"/>
      </w:pPr>
      <w:rPr>
        <w:rFonts w:ascii="Courier New" w:eastAsia="Courier New" w:hAnsi="Courier New" w:cs="Courier New"/>
      </w:rPr>
    </w:lvl>
    <w:lvl w:ilvl="1">
      <w:start w:val="1"/>
      <w:numFmt w:val="lowerLetter"/>
      <w:lvlText w:val="Q11%2."/>
      <w:lvlJc w:val="left"/>
      <w:pPr>
        <w:ind w:left="1620" w:hanging="360"/>
      </w:pPr>
      <w:rPr>
        <w:rFonts w:ascii="Times New Roman" w:eastAsia="Times New Roman" w:hAnsi="Times New Roman" w:cs="Times New Roman"/>
        <w:sz w:val="22"/>
        <w:szCs w:val="22"/>
        <w:vertAlign w:val="baseline"/>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 w15:restartNumberingAfterBreak="0">
    <w:nsid w:val="5B661B5F"/>
    <w:multiLevelType w:val="multilevel"/>
    <w:tmpl w:val="95E28EAE"/>
    <w:lvl w:ilvl="0">
      <w:start w:val="1"/>
      <w:numFmt w:val="bullet"/>
      <w:lvlText w:val="●"/>
      <w:lvlJc w:val="left"/>
      <w:pPr>
        <w:ind w:left="2520" w:hanging="360"/>
      </w:pPr>
      <w:rPr>
        <w:rFonts w:ascii="Noto Sans Symbols" w:eastAsia="Noto Sans Symbols" w:hAnsi="Noto Sans Symbols" w:cs="Noto Sans Symbols"/>
      </w:rPr>
    </w:lvl>
    <w:lvl w:ilvl="1">
      <w:start w:val="1"/>
      <w:numFmt w:val="bullet"/>
      <w:lvlText w:val="o"/>
      <w:lvlJc w:val="left"/>
      <w:pPr>
        <w:ind w:left="3240" w:hanging="360"/>
      </w:pPr>
      <w:rPr>
        <w:rFonts w:ascii="Courier New" w:eastAsia="Courier New" w:hAnsi="Courier New" w:cs="Courier New"/>
      </w:rPr>
    </w:lvl>
    <w:lvl w:ilvl="2">
      <w:start w:val="1"/>
      <w:numFmt w:val="bullet"/>
      <w:lvlText w:val="▪"/>
      <w:lvlJc w:val="left"/>
      <w:pPr>
        <w:ind w:left="3960" w:hanging="360"/>
      </w:pPr>
      <w:rPr>
        <w:rFonts w:ascii="Noto Sans Symbols" w:eastAsia="Noto Sans Symbols" w:hAnsi="Noto Sans Symbols" w:cs="Noto Sans Symbols"/>
      </w:rPr>
    </w:lvl>
    <w:lvl w:ilvl="3">
      <w:start w:val="1"/>
      <w:numFmt w:val="bullet"/>
      <w:lvlText w:val="●"/>
      <w:lvlJc w:val="left"/>
      <w:pPr>
        <w:ind w:left="4680" w:hanging="360"/>
      </w:pPr>
      <w:rPr>
        <w:rFonts w:ascii="Noto Sans Symbols" w:eastAsia="Noto Sans Symbols" w:hAnsi="Noto Sans Symbols" w:cs="Noto Sans Symbols"/>
      </w:rPr>
    </w:lvl>
    <w:lvl w:ilvl="4">
      <w:start w:val="1"/>
      <w:numFmt w:val="bullet"/>
      <w:lvlText w:val="o"/>
      <w:lvlJc w:val="left"/>
      <w:pPr>
        <w:ind w:left="5400" w:hanging="360"/>
      </w:pPr>
      <w:rPr>
        <w:rFonts w:ascii="Courier New" w:eastAsia="Courier New" w:hAnsi="Courier New" w:cs="Courier New"/>
      </w:rPr>
    </w:lvl>
    <w:lvl w:ilvl="5">
      <w:start w:val="1"/>
      <w:numFmt w:val="bullet"/>
      <w:lvlText w:val="▪"/>
      <w:lvlJc w:val="left"/>
      <w:pPr>
        <w:ind w:left="6120" w:hanging="360"/>
      </w:pPr>
      <w:rPr>
        <w:rFonts w:ascii="Noto Sans Symbols" w:eastAsia="Noto Sans Symbols" w:hAnsi="Noto Sans Symbols" w:cs="Noto Sans Symbols"/>
      </w:rPr>
    </w:lvl>
    <w:lvl w:ilvl="6">
      <w:start w:val="1"/>
      <w:numFmt w:val="bullet"/>
      <w:lvlText w:val="●"/>
      <w:lvlJc w:val="left"/>
      <w:pPr>
        <w:ind w:left="6840" w:hanging="360"/>
      </w:pPr>
      <w:rPr>
        <w:rFonts w:ascii="Noto Sans Symbols" w:eastAsia="Noto Sans Symbols" w:hAnsi="Noto Sans Symbols" w:cs="Noto Sans Symbols"/>
      </w:rPr>
    </w:lvl>
    <w:lvl w:ilvl="7">
      <w:start w:val="1"/>
      <w:numFmt w:val="bullet"/>
      <w:lvlText w:val="o"/>
      <w:lvlJc w:val="left"/>
      <w:pPr>
        <w:ind w:left="7560" w:hanging="360"/>
      </w:pPr>
      <w:rPr>
        <w:rFonts w:ascii="Courier New" w:eastAsia="Courier New" w:hAnsi="Courier New" w:cs="Courier New"/>
      </w:rPr>
    </w:lvl>
    <w:lvl w:ilvl="8">
      <w:start w:val="1"/>
      <w:numFmt w:val="bullet"/>
      <w:lvlText w:val="▪"/>
      <w:lvlJc w:val="left"/>
      <w:pPr>
        <w:ind w:left="8280" w:hanging="360"/>
      </w:pPr>
      <w:rPr>
        <w:rFonts w:ascii="Noto Sans Symbols" w:eastAsia="Noto Sans Symbols" w:hAnsi="Noto Sans Symbols" w:cs="Noto Sans Symbols"/>
      </w:rPr>
    </w:lvl>
  </w:abstractNum>
  <w:abstractNum w:abstractNumId="7" w15:restartNumberingAfterBreak="0">
    <w:nsid w:val="6D260D0D"/>
    <w:multiLevelType w:val="hybridMultilevel"/>
    <w:tmpl w:val="B128D836"/>
    <w:lvl w:ilvl="0" w:tplc="D1B23550">
      <w:start w:val="2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FFA1C9A"/>
    <w:multiLevelType w:val="hybridMultilevel"/>
    <w:tmpl w:val="C010C6FE"/>
    <w:lvl w:ilvl="0" w:tplc="8BFCABC8">
      <w:start w:val="1"/>
      <w:numFmt w:val="decimal"/>
      <w:pStyle w:val="QuestionL1"/>
      <w:lvlText w:val="Q%1."/>
      <w:lvlJc w:val="left"/>
      <w:pPr>
        <w:ind w:left="630" w:hanging="360"/>
      </w:pPr>
      <w:rPr>
        <w:rFonts w:ascii="Times New Roman" w:hAnsi="Times New Roman" w:cs="Times New Roman" w:hint="default"/>
        <w:b w:val="0"/>
        <w:spacing w:val="0"/>
        <w:position w:val="0"/>
        <w:sz w:val="22"/>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7497088B"/>
    <w:multiLevelType w:val="multilevel"/>
    <w:tmpl w:val="8C089002"/>
    <w:lvl w:ilvl="0">
      <w:start w:val="1"/>
      <w:numFmt w:val="bullet"/>
      <w:lvlText w:val="o"/>
      <w:lvlJc w:val="left"/>
      <w:pPr>
        <w:ind w:left="720" w:hanging="360"/>
      </w:pPr>
      <w:rPr>
        <w:rFonts w:ascii="Courier New" w:hAnsi="Courier New" w:hint="default"/>
      </w:rPr>
    </w:lvl>
    <w:lvl w:ilvl="1">
      <w:start w:val="1"/>
      <w:numFmt w:val="bullet"/>
      <w:lvlText w:val=""/>
      <w:lvlJc w:val="left"/>
      <w:pPr>
        <w:ind w:left="1440" w:hanging="360"/>
      </w:pPr>
      <w:rPr>
        <w:rFonts w:ascii="Wingdings" w:hAnsi="Wingdings" w:hint="default"/>
      </w:rPr>
    </w:lvl>
    <w:lvl w:ilvl="2">
      <w:start w:val="1"/>
      <w:numFmt w:val="bullet"/>
      <w:pStyle w:val="QuestionL2Answer"/>
      <w:lvlText w:val="o"/>
      <w:lvlJc w:val="left"/>
      <w:pPr>
        <w:ind w:left="2160" w:hanging="360"/>
      </w:pPr>
      <w:rPr>
        <w:rFonts w:ascii="Courier New" w:hAnsi="Courier New" w:cs="Courier New"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793C4E56"/>
    <w:multiLevelType w:val="hybridMultilevel"/>
    <w:tmpl w:val="A2F40B1E"/>
    <w:lvl w:ilvl="0" w:tplc="DB141926">
      <w:start w:val="1"/>
      <w:numFmt w:val="upperRoman"/>
      <w:lvlText w:val="%1."/>
      <w:lvlJc w:val="left"/>
      <w:pPr>
        <w:ind w:left="1080" w:hanging="720"/>
      </w:pPr>
      <w:rPr>
        <w:rFonts w:hint="default"/>
      </w:rPr>
    </w:lvl>
    <w:lvl w:ilvl="1" w:tplc="4CF825E2">
      <w:start w:val="1"/>
      <w:numFmt w:val="decimal"/>
      <w:lvlText w:val="%2."/>
      <w:lvlJc w:val="left"/>
      <w:pPr>
        <w:ind w:left="1440" w:hanging="360"/>
      </w:pPr>
      <w:rPr>
        <w:rFonts w:hint="default"/>
      </w:rPr>
    </w:lvl>
    <w:lvl w:ilvl="2" w:tplc="5FFA6F48">
      <w:start w:val="1"/>
      <w:numFmt w:val="bullet"/>
      <w:lvlText w:val="o"/>
      <w:lvlJc w:val="left"/>
      <w:pPr>
        <w:ind w:left="2160" w:hanging="180"/>
      </w:pPr>
      <w:rPr>
        <w:rFonts w:ascii="Courier New" w:hAnsi="Courier New" w:cs="Courier New" w:hint="default"/>
      </w:rPr>
    </w:lvl>
    <w:lvl w:ilvl="3" w:tplc="04090005">
      <w:start w:val="1"/>
      <w:numFmt w:val="bullet"/>
      <w:lvlText w:val=""/>
      <w:lvlJc w:val="left"/>
      <w:pPr>
        <w:ind w:left="2880" w:hanging="360"/>
      </w:pPr>
      <w:rPr>
        <w:rFonts w:ascii="Wingdings" w:hAnsi="Wingdings" w:hint="default"/>
      </w:rPr>
    </w:lvl>
    <w:lvl w:ilvl="4" w:tplc="C97881B2">
      <w:start w:val="1"/>
      <w:numFmt w:val="bullet"/>
      <w:pStyle w:val="QuestionL3Answer"/>
      <w:lvlText w:val="o"/>
      <w:lvlJc w:val="left"/>
      <w:pPr>
        <w:ind w:left="3600" w:hanging="360"/>
      </w:pPr>
      <w:rPr>
        <w:rFonts w:ascii="Courier New" w:hAnsi="Courier New" w:cs="Courier New" w:hint="default"/>
      </w:r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0"/>
  </w:num>
  <w:num w:numId="3">
    <w:abstractNumId w:val="5"/>
  </w:num>
  <w:num w:numId="4">
    <w:abstractNumId w:val="4"/>
  </w:num>
  <w:num w:numId="5">
    <w:abstractNumId w:val="8"/>
  </w:num>
  <w:num w:numId="6">
    <w:abstractNumId w:val="3"/>
  </w:num>
  <w:num w:numId="7">
    <w:abstractNumId w:val="9"/>
  </w:num>
  <w:num w:numId="8">
    <w:abstractNumId w:val="2"/>
  </w:num>
  <w:num w:numId="9">
    <w:abstractNumId w:val="10"/>
  </w:num>
  <w:num w:numId="10">
    <w:abstractNumId w:val="10"/>
    <w:lvlOverride w:ilvl="0">
      <w:startOverride w:val="1"/>
    </w:lvlOverride>
    <w:lvlOverride w:ilvl="1">
      <w:startOverride w:val="6"/>
    </w:lvlOverride>
  </w:num>
  <w:num w:numId="11">
    <w:abstractNumId w:val="1"/>
  </w:num>
  <w:num w:numId="12">
    <w:abstractNumId w:val="8"/>
    <w:lvlOverride w:ilvl="0">
      <w:startOverride w:val="1"/>
    </w:lvlOverride>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revisionView w:comments="0" w:inkAnnotations="0"/>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47AB"/>
    <w:rsid w:val="00006BFE"/>
    <w:rsid w:val="0002244E"/>
    <w:rsid w:val="00045FBF"/>
    <w:rsid w:val="00066FAB"/>
    <w:rsid w:val="00077437"/>
    <w:rsid w:val="00082955"/>
    <w:rsid w:val="00084620"/>
    <w:rsid w:val="0008507A"/>
    <w:rsid w:val="00087AAE"/>
    <w:rsid w:val="000A01C3"/>
    <w:rsid w:val="000A54DE"/>
    <w:rsid w:val="000C7C46"/>
    <w:rsid w:val="000D6891"/>
    <w:rsid w:val="000E4EA2"/>
    <w:rsid w:val="00145DF4"/>
    <w:rsid w:val="00161A3D"/>
    <w:rsid w:val="00162354"/>
    <w:rsid w:val="0017002B"/>
    <w:rsid w:val="00170B72"/>
    <w:rsid w:val="001803A3"/>
    <w:rsid w:val="001876AA"/>
    <w:rsid w:val="00192E46"/>
    <w:rsid w:val="001A0821"/>
    <w:rsid w:val="001A365D"/>
    <w:rsid w:val="001A6060"/>
    <w:rsid w:val="001A634A"/>
    <w:rsid w:val="00211EDD"/>
    <w:rsid w:val="00221ECD"/>
    <w:rsid w:val="0023078F"/>
    <w:rsid w:val="00244362"/>
    <w:rsid w:val="00244660"/>
    <w:rsid w:val="0024502B"/>
    <w:rsid w:val="00265BEE"/>
    <w:rsid w:val="00284A60"/>
    <w:rsid w:val="00291612"/>
    <w:rsid w:val="00292F5B"/>
    <w:rsid w:val="00293D6B"/>
    <w:rsid w:val="002A2F2D"/>
    <w:rsid w:val="002B0BBA"/>
    <w:rsid w:val="002C6E77"/>
    <w:rsid w:val="002E2B84"/>
    <w:rsid w:val="002E36B1"/>
    <w:rsid w:val="002F6C53"/>
    <w:rsid w:val="00302BD5"/>
    <w:rsid w:val="00323408"/>
    <w:rsid w:val="003449A6"/>
    <w:rsid w:val="00352255"/>
    <w:rsid w:val="00352E24"/>
    <w:rsid w:val="00373977"/>
    <w:rsid w:val="003852C1"/>
    <w:rsid w:val="003B1E2F"/>
    <w:rsid w:val="003C314C"/>
    <w:rsid w:val="003C7A41"/>
    <w:rsid w:val="003E4D23"/>
    <w:rsid w:val="003E64C6"/>
    <w:rsid w:val="00422C27"/>
    <w:rsid w:val="004334B8"/>
    <w:rsid w:val="00434CB6"/>
    <w:rsid w:val="004511E4"/>
    <w:rsid w:val="004563D0"/>
    <w:rsid w:val="0046389F"/>
    <w:rsid w:val="00490BFC"/>
    <w:rsid w:val="004935D7"/>
    <w:rsid w:val="004D5967"/>
    <w:rsid w:val="004D5ED7"/>
    <w:rsid w:val="004E4A1D"/>
    <w:rsid w:val="004E4F00"/>
    <w:rsid w:val="004E6649"/>
    <w:rsid w:val="004F213F"/>
    <w:rsid w:val="00503CD9"/>
    <w:rsid w:val="00525083"/>
    <w:rsid w:val="00525605"/>
    <w:rsid w:val="00546893"/>
    <w:rsid w:val="00562381"/>
    <w:rsid w:val="00566755"/>
    <w:rsid w:val="005860F9"/>
    <w:rsid w:val="00586193"/>
    <w:rsid w:val="005A5085"/>
    <w:rsid w:val="005B3325"/>
    <w:rsid w:val="005B3867"/>
    <w:rsid w:val="005C7175"/>
    <w:rsid w:val="005D7A62"/>
    <w:rsid w:val="005E6FA9"/>
    <w:rsid w:val="005F2BC9"/>
    <w:rsid w:val="005F505C"/>
    <w:rsid w:val="00601163"/>
    <w:rsid w:val="00623FA2"/>
    <w:rsid w:val="00624B2E"/>
    <w:rsid w:val="00627D0D"/>
    <w:rsid w:val="00633F69"/>
    <w:rsid w:val="00675A8C"/>
    <w:rsid w:val="0068688D"/>
    <w:rsid w:val="00690406"/>
    <w:rsid w:val="00692D43"/>
    <w:rsid w:val="006951F1"/>
    <w:rsid w:val="006955AC"/>
    <w:rsid w:val="006C477B"/>
    <w:rsid w:val="006C4F73"/>
    <w:rsid w:val="006D189B"/>
    <w:rsid w:val="006D2EF8"/>
    <w:rsid w:val="006E4864"/>
    <w:rsid w:val="006E4E1F"/>
    <w:rsid w:val="006F337E"/>
    <w:rsid w:val="007125EE"/>
    <w:rsid w:val="00722EC4"/>
    <w:rsid w:val="00727394"/>
    <w:rsid w:val="007367F4"/>
    <w:rsid w:val="00765CA0"/>
    <w:rsid w:val="0079414C"/>
    <w:rsid w:val="007A0EDF"/>
    <w:rsid w:val="007C48B7"/>
    <w:rsid w:val="007E2284"/>
    <w:rsid w:val="007E3C0E"/>
    <w:rsid w:val="007F73A4"/>
    <w:rsid w:val="00805E5B"/>
    <w:rsid w:val="00863FA7"/>
    <w:rsid w:val="008844AB"/>
    <w:rsid w:val="008B2806"/>
    <w:rsid w:val="008D28A2"/>
    <w:rsid w:val="008D503E"/>
    <w:rsid w:val="008E74C3"/>
    <w:rsid w:val="008F4BB7"/>
    <w:rsid w:val="00904833"/>
    <w:rsid w:val="009054A0"/>
    <w:rsid w:val="0091113E"/>
    <w:rsid w:val="0097466A"/>
    <w:rsid w:val="009A04D8"/>
    <w:rsid w:val="009D0C40"/>
    <w:rsid w:val="009E0823"/>
    <w:rsid w:val="009E615A"/>
    <w:rsid w:val="009F2F73"/>
    <w:rsid w:val="00A339D4"/>
    <w:rsid w:val="00A446A2"/>
    <w:rsid w:val="00A74A13"/>
    <w:rsid w:val="00A7764E"/>
    <w:rsid w:val="00A87B24"/>
    <w:rsid w:val="00AB0A0C"/>
    <w:rsid w:val="00AE07FB"/>
    <w:rsid w:val="00AF1CB5"/>
    <w:rsid w:val="00B22ED8"/>
    <w:rsid w:val="00B31336"/>
    <w:rsid w:val="00B435A2"/>
    <w:rsid w:val="00B51872"/>
    <w:rsid w:val="00B56E59"/>
    <w:rsid w:val="00BE386F"/>
    <w:rsid w:val="00C0790F"/>
    <w:rsid w:val="00C57F9E"/>
    <w:rsid w:val="00C81AA5"/>
    <w:rsid w:val="00C9606F"/>
    <w:rsid w:val="00C966FD"/>
    <w:rsid w:val="00C96840"/>
    <w:rsid w:val="00CB4279"/>
    <w:rsid w:val="00CB5C63"/>
    <w:rsid w:val="00CD7C07"/>
    <w:rsid w:val="00CF62F9"/>
    <w:rsid w:val="00D100E3"/>
    <w:rsid w:val="00D11F54"/>
    <w:rsid w:val="00D21C11"/>
    <w:rsid w:val="00D35B50"/>
    <w:rsid w:val="00D60DF7"/>
    <w:rsid w:val="00D67411"/>
    <w:rsid w:val="00DC1D5A"/>
    <w:rsid w:val="00DE597D"/>
    <w:rsid w:val="00DF6B2A"/>
    <w:rsid w:val="00DF761C"/>
    <w:rsid w:val="00E006CE"/>
    <w:rsid w:val="00E00CF9"/>
    <w:rsid w:val="00E127B5"/>
    <w:rsid w:val="00E360B6"/>
    <w:rsid w:val="00E412E8"/>
    <w:rsid w:val="00E60186"/>
    <w:rsid w:val="00E844C6"/>
    <w:rsid w:val="00E8650B"/>
    <w:rsid w:val="00E916AA"/>
    <w:rsid w:val="00E91E51"/>
    <w:rsid w:val="00E92FD2"/>
    <w:rsid w:val="00E96DF6"/>
    <w:rsid w:val="00EC18BD"/>
    <w:rsid w:val="00EE47AB"/>
    <w:rsid w:val="00F36903"/>
    <w:rsid w:val="00F40CBC"/>
    <w:rsid w:val="00F51C03"/>
    <w:rsid w:val="00F7103D"/>
    <w:rsid w:val="00FB0F93"/>
    <w:rsid w:val="00FC6629"/>
    <w:rsid w:val="00FD5A8E"/>
    <w:rsid w:val="00FD7EB6"/>
    <w:rsid w:val="00FE6A1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953ED0C"/>
  <w15:docId w15:val="{6ECA4F54-54D5-466C-95C4-22245154F1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51872"/>
    <w:rPr>
      <w:lang w:eastAsia="zh-CN"/>
    </w:rPr>
  </w:style>
  <w:style w:type="paragraph" w:styleId="Heading1">
    <w:name w:val="heading 1"/>
    <w:basedOn w:val="ListParagraph"/>
    <w:next w:val="Normal"/>
    <w:link w:val="Heading1Char"/>
    <w:uiPriority w:val="9"/>
    <w:qFormat/>
    <w:rsid w:val="00221ECD"/>
    <w:pPr>
      <w:spacing w:before="240" w:after="240"/>
      <w:outlineLvl w:val="0"/>
    </w:pPr>
    <w:rPr>
      <w:rFonts w:ascii="Times New Roman" w:hAnsi="Times New Roman" w:cs="Times New Roman"/>
      <w:b/>
    </w:rPr>
  </w:style>
  <w:style w:type="paragraph" w:styleId="Heading2">
    <w:name w:val="heading 2"/>
    <w:basedOn w:val="Normal"/>
    <w:next w:val="Normal"/>
    <w:link w:val="Heading2Char"/>
    <w:rsid w:val="00221ECD"/>
    <w:pPr>
      <w:pBdr>
        <w:top w:val="nil"/>
        <w:left w:val="nil"/>
        <w:bottom w:val="nil"/>
        <w:right w:val="nil"/>
        <w:between w:val="nil"/>
      </w:pBdr>
      <w:spacing w:before="100" w:after="100"/>
      <w:outlineLvl w:val="1"/>
    </w:pPr>
    <w:rPr>
      <w:b/>
      <w:color w:val="000000"/>
      <w:sz w:val="36"/>
      <w:szCs w:val="36"/>
    </w:rPr>
  </w:style>
  <w:style w:type="paragraph" w:styleId="Heading3">
    <w:name w:val="heading 3"/>
    <w:basedOn w:val="Normal"/>
    <w:next w:val="Normal"/>
    <w:rsid w:val="00221ECD"/>
    <w:pPr>
      <w:keepNext/>
      <w:keepLines/>
      <w:spacing w:before="280" w:after="80"/>
      <w:outlineLvl w:val="2"/>
    </w:pPr>
    <w:rPr>
      <w:b/>
      <w:sz w:val="28"/>
      <w:szCs w:val="28"/>
    </w:rPr>
  </w:style>
  <w:style w:type="paragraph" w:styleId="Heading4">
    <w:name w:val="heading 4"/>
    <w:basedOn w:val="Normal"/>
    <w:next w:val="Normal"/>
    <w:rsid w:val="00221ECD"/>
    <w:pPr>
      <w:keepNext/>
      <w:keepLines/>
      <w:spacing w:before="240" w:after="40"/>
      <w:outlineLvl w:val="3"/>
    </w:pPr>
    <w:rPr>
      <w:b/>
    </w:rPr>
  </w:style>
  <w:style w:type="paragraph" w:styleId="Heading5">
    <w:name w:val="heading 5"/>
    <w:basedOn w:val="Normal"/>
    <w:next w:val="Normal"/>
    <w:rsid w:val="00221ECD"/>
    <w:pPr>
      <w:keepNext/>
      <w:keepLines/>
      <w:spacing w:before="220" w:after="40"/>
      <w:outlineLvl w:val="4"/>
    </w:pPr>
    <w:rPr>
      <w:b/>
      <w:sz w:val="22"/>
      <w:szCs w:val="22"/>
    </w:rPr>
  </w:style>
  <w:style w:type="paragraph" w:styleId="Heading6">
    <w:name w:val="heading 6"/>
    <w:basedOn w:val="Normal"/>
    <w:next w:val="Normal"/>
    <w:rsid w:val="00221ECD"/>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rsid w:val="00221ECD"/>
    <w:pPr>
      <w:keepNext/>
      <w:keepLines/>
      <w:spacing w:before="480" w:after="120"/>
    </w:pPr>
    <w:rPr>
      <w:b/>
      <w:sz w:val="72"/>
      <w:szCs w:val="72"/>
    </w:rPr>
  </w:style>
  <w:style w:type="paragraph" w:styleId="Subtitle">
    <w:name w:val="Subtitle"/>
    <w:basedOn w:val="Normal"/>
    <w:next w:val="Normal"/>
    <w:rsid w:val="00221ECD"/>
    <w:pPr>
      <w:keepNext/>
      <w:keepLines/>
      <w:spacing w:before="360" w:after="80"/>
    </w:pPr>
    <w:rPr>
      <w:rFonts w:ascii="Georgia" w:eastAsia="Georgia" w:hAnsi="Georgia" w:cs="Georgia"/>
      <w:i/>
      <w:color w:val="666666"/>
      <w:sz w:val="48"/>
      <w:szCs w:val="48"/>
    </w:rPr>
  </w:style>
  <w:style w:type="table" w:customStyle="1" w:styleId="a">
    <w:basedOn w:val="TableNormal"/>
    <w:pPr>
      <w:pBdr>
        <w:top w:val="nil"/>
        <w:left w:val="nil"/>
        <w:bottom w:val="nil"/>
        <w:right w:val="nil"/>
        <w:between w:val="nil"/>
      </w:pBdr>
    </w:pPr>
    <w:rPr>
      <w:color w:val="000000"/>
    </w:rPr>
    <w:tblPr>
      <w:tblStyleRowBandSize w:val="1"/>
      <w:tblStyleColBandSize w:val="1"/>
    </w:tblPr>
  </w:style>
  <w:style w:type="paragraph" w:styleId="CommentText">
    <w:name w:val="annotation text"/>
    <w:basedOn w:val="Normal"/>
    <w:link w:val="CommentTextChar"/>
    <w:uiPriority w:val="99"/>
    <w:unhideWhenUsed/>
    <w:rsid w:val="00221ECD"/>
    <w:rPr>
      <w:sz w:val="20"/>
      <w:szCs w:val="20"/>
    </w:rPr>
  </w:style>
  <w:style w:type="character" w:customStyle="1" w:styleId="CommentTextChar">
    <w:name w:val="Comment Text Char"/>
    <w:basedOn w:val="DefaultParagraphFont"/>
    <w:link w:val="CommentText"/>
    <w:uiPriority w:val="99"/>
    <w:rsid w:val="00221ECD"/>
    <w:rPr>
      <w:sz w:val="20"/>
      <w:szCs w:val="20"/>
      <w:lang w:eastAsia="zh-CN"/>
    </w:rPr>
  </w:style>
  <w:style w:type="character" w:styleId="CommentReference">
    <w:name w:val="annotation reference"/>
    <w:basedOn w:val="DefaultParagraphFont"/>
    <w:uiPriority w:val="99"/>
    <w:semiHidden/>
    <w:unhideWhenUsed/>
    <w:rsid w:val="00221ECD"/>
    <w:rPr>
      <w:sz w:val="16"/>
      <w:szCs w:val="16"/>
    </w:rPr>
  </w:style>
  <w:style w:type="paragraph" w:styleId="BalloonText">
    <w:name w:val="Balloon Text"/>
    <w:basedOn w:val="Normal"/>
    <w:link w:val="BalloonTextChar"/>
    <w:uiPriority w:val="99"/>
    <w:semiHidden/>
    <w:unhideWhenUsed/>
    <w:rsid w:val="00221EC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21ECD"/>
    <w:rPr>
      <w:rFonts w:ascii="Segoe UI" w:hAnsi="Segoe UI" w:cs="Segoe UI"/>
      <w:sz w:val="18"/>
      <w:szCs w:val="18"/>
      <w:lang w:eastAsia="zh-CN"/>
    </w:rPr>
  </w:style>
  <w:style w:type="paragraph" w:styleId="Revision">
    <w:name w:val="Revision"/>
    <w:hidden/>
    <w:uiPriority w:val="99"/>
    <w:semiHidden/>
    <w:rsid w:val="00045FBF"/>
  </w:style>
  <w:style w:type="paragraph" w:styleId="ListParagraph">
    <w:name w:val="List Paragraph"/>
    <w:basedOn w:val="Normal"/>
    <w:uiPriority w:val="34"/>
    <w:qFormat/>
    <w:rsid w:val="00B51872"/>
    <w:pPr>
      <w:pBdr>
        <w:top w:val="nil"/>
        <w:left w:val="nil"/>
        <w:bottom w:val="nil"/>
        <w:right w:val="nil"/>
        <w:between w:val="nil"/>
      </w:pBdr>
      <w:spacing w:before="120" w:after="120"/>
    </w:pPr>
    <w:rPr>
      <w:rFonts w:ascii="Calibri" w:eastAsia="Calibri" w:hAnsi="Calibri" w:cs="Calibri"/>
      <w:color w:val="000000"/>
      <w:sz w:val="22"/>
      <w:szCs w:val="22"/>
    </w:rPr>
  </w:style>
  <w:style w:type="paragraph" w:styleId="CommentSubject">
    <w:name w:val="annotation subject"/>
    <w:basedOn w:val="CommentText"/>
    <w:next w:val="CommentText"/>
    <w:link w:val="CommentSubjectChar"/>
    <w:uiPriority w:val="99"/>
    <w:semiHidden/>
    <w:unhideWhenUsed/>
    <w:rsid w:val="00221ECD"/>
    <w:rPr>
      <w:b/>
      <w:bCs/>
    </w:rPr>
  </w:style>
  <w:style w:type="character" w:customStyle="1" w:styleId="CommentSubjectChar">
    <w:name w:val="Comment Subject Char"/>
    <w:basedOn w:val="CommentTextChar"/>
    <w:link w:val="CommentSubject"/>
    <w:uiPriority w:val="99"/>
    <w:semiHidden/>
    <w:rsid w:val="00221ECD"/>
    <w:rPr>
      <w:b/>
      <w:bCs/>
      <w:sz w:val="20"/>
      <w:szCs w:val="20"/>
      <w:lang w:eastAsia="zh-CN"/>
    </w:rPr>
  </w:style>
  <w:style w:type="character" w:styleId="Hyperlink">
    <w:name w:val="Hyperlink"/>
    <w:basedOn w:val="DefaultParagraphFont"/>
    <w:uiPriority w:val="99"/>
    <w:unhideWhenUsed/>
    <w:rsid w:val="00221ECD"/>
    <w:rPr>
      <w:color w:val="0000FF"/>
      <w:u w:val="single"/>
    </w:rPr>
  </w:style>
  <w:style w:type="paragraph" w:customStyle="1" w:styleId="Body">
    <w:name w:val="Body"/>
    <w:rsid w:val="00221ECD"/>
    <w:pPr>
      <w:pBdr>
        <w:top w:val="nil"/>
        <w:left w:val="nil"/>
        <w:bottom w:val="nil"/>
        <w:right w:val="nil"/>
        <w:between w:val="nil"/>
        <w:bar w:val="nil"/>
      </w:pBdr>
    </w:pPr>
    <w:rPr>
      <w:color w:val="000000"/>
      <w:sz w:val="22"/>
      <w:szCs w:val="22"/>
      <w:u w:color="000000"/>
      <w:bdr w:val="nil"/>
    </w:rPr>
  </w:style>
  <w:style w:type="paragraph" w:styleId="Footer">
    <w:name w:val="footer"/>
    <w:basedOn w:val="Normal"/>
    <w:link w:val="FooterChar"/>
    <w:uiPriority w:val="99"/>
    <w:unhideWhenUsed/>
    <w:rsid w:val="00221ECD"/>
    <w:pPr>
      <w:tabs>
        <w:tab w:val="center" w:pos="4680"/>
        <w:tab w:val="right" w:pos="9360"/>
      </w:tabs>
    </w:pPr>
  </w:style>
  <w:style w:type="character" w:customStyle="1" w:styleId="FooterChar">
    <w:name w:val="Footer Char"/>
    <w:basedOn w:val="DefaultParagraphFont"/>
    <w:link w:val="Footer"/>
    <w:uiPriority w:val="99"/>
    <w:rsid w:val="00221ECD"/>
    <w:rPr>
      <w:lang w:eastAsia="zh-CN"/>
    </w:rPr>
  </w:style>
  <w:style w:type="paragraph" w:styleId="Header">
    <w:name w:val="header"/>
    <w:basedOn w:val="Normal"/>
    <w:link w:val="HeaderChar"/>
    <w:uiPriority w:val="99"/>
    <w:unhideWhenUsed/>
    <w:rsid w:val="00221ECD"/>
    <w:pPr>
      <w:tabs>
        <w:tab w:val="center" w:pos="4680"/>
        <w:tab w:val="right" w:pos="9360"/>
      </w:tabs>
    </w:pPr>
  </w:style>
  <w:style w:type="character" w:customStyle="1" w:styleId="HeaderChar">
    <w:name w:val="Header Char"/>
    <w:basedOn w:val="DefaultParagraphFont"/>
    <w:link w:val="Header"/>
    <w:uiPriority w:val="99"/>
    <w:rsid w:val="00221ECD"/>
    <w:rPr>
      <w:lang w:eastAsia="zh-CN"/>
    </w:rPr>
  </w:style>
  <w:style w:type="character" w:customStyle="1" w:styleId="Heading1Char">
    <w:name w:val="Heading 1 Char"/>
    <w:basedOn w:val="DefaultParagraphFont"/>
    <w:link w:val="Heading1"/>
    <w:uiPriority w:val="9"/>
    <w:rsid w:val="00221ECD"/>
    <w:rPr>
      <w:rFonts w:eastAsia="Calibri"/>
      <w:b/>
      <w:color w:val="000000"/>
      <w:sz w:val="22"/>
      <w:szCs w:val="22"/>
      <w:lang w:eastAsia="zh-CN"/>
    </w:rPr>
  </w:style>
  <w:style w:type="character" w:customStyle="1" w:styleId="Heading2Char">
    <w:name w:val="Heading 2 Char"/>
    <w:basedOn w:val="DefaultParagraphFont"/>
    <w:link w:val="Heading2"/>
    <w:rsid w:val="00221ECD"/>
    <w:rPr>
      <w:b/>
      <w:color w:val="000000"/>
      <w:sz w:val="36"/>
      <w:szCs w:val="36"/>
      <w:lang w:eastAsia="zh-CN"/>
    </w:rPr>
  </w:style>
  <w:style w:type="paragraph" w:styleId="NormalWeb">
    <w:name w:val="Normal (Web)"/>
    <w:basedOn w:val="Normal"/>
    <w:uiPriority w:val="99"/>
    <w:unhideWhenUsed/>
    <w:rsid w:val="00B51872"/>
    <w:pPr>
      <w:spacing w:before="100" w:beforeAutospacing="1" w:after="100" w:afterAutospacing="1"/>
    </w:pPr>
  </w:style>
  <w:style w:type="paragraph" w:customStyle="1" w:styleId="QuestionL1">
    <w:name w:val="Question L1"/>
    <w:basedOn w:val="ListParagraph"/>
    <w:qFormat/>
    <w:rsid w:val="00B51872"/>
    <w:pPr>
      <w:numPr>
        <w:numId w:val="5"/>
      </w:numPr>
      <w:spacing w:before="0" w:after="0"/>
    </w:pPr>
    <w:rPr>
      <w:rFonts w:ascii="Times New Roman" w:hAnsi="Times New Roman" w:cs="Times New Roman"/>
    </w:rPr>
  </w:style>
  <w:style w:type="paragraph" w:customStyle="1" w:styleId="QuestionL1Answer">
    <w:name w:val="Question L1 Answer"/>
    <w:qFormat/>
    <w:rsid w:val="00B51872"/>
    <w:pPr>
      <w:numPr>
        <w:numId w:val="6"/>
      </w:numPr>
      <w:spacing w:after="240" w:line="259" w:lineRule="auto"/>
      <w:contextualSpacing/>
      <w:jc w:val="both"/>
    </w:pPr>
    <w:rPr>
      <w:rFonts w:eastAsiaTheme="minorHAnsi"/>
      <w:sz w:val="22"/>
      <w:szCs w:val="22"/>
    </w:rPr>
  </w:style>
  <w:style w:type="paragraph" w:customStyle="1" w:styleId="QuestionL2">
    <w:name w:val="Question L2"/>
    <w:basedOn w:val="QuestionL1Answer"/>
    <w:qFormat/>
    <w:rsid w:val="00221ECD"/>
    <w:pPr>
      <w:numPr>
        <w:numId w:val="0"/>
      </w:numPr>
      <w:spacing w:after="0"/>
      <w:ind w:left="1656" w:hanging="576"/>
      <w:contextualSpacing w:val="0"/>
    </w:pPr>
  </w:style>
  <w:style w:type="paragraph" w:customStyle="1" w:styleId="QuestionL2Answer">
    <w:name w:val="Question L2 Answer"/>
    <w:qFormat/>
    <w:rsid w:val="00B51872"/>
    <w:pPr>
      <w:numPr>
        <w:ilvl w:val="2"/>
        <w:numId w:val="7"/>
      </w:numPr>
      <w:spacing w:after="240" w:line="259" w:lineRule="auto"/>
      <w:contextualSpacing/>
    </w:pPr>
    <w:rPr>
      <w:rFonts w:eastAsia="Calibri"/>
      <w:color w:val="000000"/>
      <w:sz w:val="22"/>
      <w:szCs w:val="22"/>
      <w:lang w:eastAsia="zh-CN"/>
    </w:rPr>
  </w:style>
  <w:style w:type="paragraph" w:customStyle="1" w:styleId="QuestionL3">
    <w:name w:val="Question L3"/>
    <w:qFormat/>
    <w:rsid w:val="00B51872"/>
    <w:pPr>
      <w:numPr>
        <w:numId w:val="8"/>
      </w:numPr>
      <w:spacing w:line="259" w:lineRule="auto"/>
    </w:pPr>
    <w:rPr>
      <w:rFonts w:eastAsia="Calibri" w:cs="Calibri"/>
      <w:color w:val="000000"/>
      <w:sz w:val="22"/>
      <w:szCs w:val="22"/>
      <w:lang w:eastAsia="zh-CN"/>
    </w:rPr>
  </w:style>
  <w:style w:type="paragraph" w:customStyle="1" w:styleId="QuestionL3Answer">
    <w:name w:val="Question L3 Answer"/>
    <w:basedOn w:val="ListParagraph"/>
    <w:qFormat/>
    <w:rsid w:val="00B51872"/>
    <w:pPr>
      <w:numPr>
        <w:ilvl w:val="4"/>
        <w:numId w:val="9"/>
      </w:numPr>
      <w:spacing w:before="0" w:after="240"/>
      <w:contextualSpacing/>
    </w:pPr>
    <w:rPr>
      <w:rFonts w:ascii="Times New Roman" w:hAnsi="Times New Roman" w:cs="Times New Roman"/>
    </w:rPr>
  </w:style>
  <w:style w:type="table" w:styleId="TableGrid">
    <w:name w:val="Table Grid"/>
    <w:basedOn w:val="TableNormal"/>
    <w:uiPriority w:val="39"/>
    <w:rsid w:val="00221ECD"/>
    <w:pPr>
      <w:pBdr>
        <w:top w:val="nil"/>
        <w:left w:val="nil"/>
        <w:bottom w:val="nil"/>
        <w:right w:val="nil"/>
        <w:between w:val="nil"/>
      </w:pBdr>
    </w:pPr>
    <w:rPr>
      <w:color w:val="000000"/>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39"/>
    <w:rsid w:val="00221ECD"/>
    <w:pPr>
      <w:pBdr>
        <w:top w:val="nil"/>
        <w:left w:val="nil"/>
        <w:bottom w:val="nil"/>
        <w:right w:val="nil"/>
        <w:between w:val="nil"/>
      </w:pBdr>
    </w:pPr>
    <w:rPr>
      <w:color w:val="000000"/>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B51872"/>
    <w:rPr>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7FDCC4E-E2A2-41BB-B7F7-802F190F8F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7</Pages>
  <Words>1979</Words>
  <Characters>11285</Characters>
  <Application>Microsoft Office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
    </vt:vector>
  </TitlesOfParts>
  <Company>Analysis Group</Company>
  <LinksUpToDate>false</LinksUpToDate>
  <CharactersWithSpaces>13238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Aye, Pyone</dc:creator>
  <cp:lastModifiedBy>Chan, Stacey</cp:lastModifiedBy>
  <cp:revision>1</cp:revision>
  <dcterms:created xsi:type="dcterms:W3CDTF">2018-07-31T00:15:00Z</dcterms:created>
  <dcterms:modified xsi:type="dcterms:W3CDTF">2018-07-31T02:29:00Z</dcterms:modified>
</cp:coreProperties>
</file>