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FBD33" w14:textId="6FFB207D" w:rsidR="001C7BA8" w:rsidRDefault="00E4557B" w:rsidP="00E4557B">
      <w:pPr>
        <w:jc w:val="center"/>
        <w:rPr>
          <w:b/>
        </w:rPr>
      </w:pPr>
      <w:r w:rsidRPr="00E4557B">
        <w:rPr>
          <w:b/>
        </w:rPr>
        <w:t xml:space="preserve">UPDATED WORK PLAN – </w:t>
      </w:r>
      <w:r w:rsidR="005C1E9F">
        <w:rPr>
          <w:b/>
        </w:rPr>
        <w:t xml:space="preserve">updated </w:t>
      </w:r>
      <w:del w:id="0" w:author="Mary Wong" w:date="2017-04-04T15:50:00Z">
        <w:r w:rsidR="004201A0" w:rsidDel="00D70438">
          <w:rPr>
            <w:b/>
          </w:rPr>
          <w:delText>31</w:delText>
        </w:r>
        <w:r w:rsidR="008109BD" w:rsidDel="00D70438">
          <w:rPr>
            <w:b/>
          </w:rPr>
          <w:delText xml:space="preserve"> MARCH </w:delText>
        </w:r>
      </w:del>
      <w:ins w:id="1" w:author="Mary Wong" w:date="2017-04-04T15:50:00Z">
        <w:r w:rsidR="00573378">
          <w:rPr>
            <w:b/>
          </w:rPr>
          <w:t>10</w:t>
        </w:r>
        <w:bookmarkStart w:id="2" w:name="_GoBack"/>
        <w:bookmarkEnd w:id="2"/>
        <w:r w:rsidR="00D70438">
          <w:rPr>
            <w:b/>
          </w:rPr>
          <w:t xml:space="preserve"> APRIL </w:t>
        </w:r>
      </w:ins>
      <w:r w:rsidR="008109BD">
        <w:rPr>
          <w:b/>
        </w:rPr>
        <w:t>2017</w:t>
      </w:r>
    </w:p>
    <w:p w14:paraId="1962D07E" w14:textId="77777777" w:rsidR="0006296E" w:rsidRDefault="0006296E" w:rsidP="00E4557B">
      <w:pPr>
        <w:jc w:val="center"/>
        <w:rPr>
          <w:b/>
        </w:rPr>
      </w:pPr>
    </w:p>
    <w:p w14:paraId="7EE53BF3" w14:textId="2909FE22" w:rsidR="0006296E" w:rsidRPr="00F81480" w:rsidRDefault="0006296E" w:rsidP="00F81480">
      <w:r w:rsidRPr="00F81480">
        <w:t>(Note: ** denotes the 4</w:t>
      </w:r>
      <w:r w:rsidRPr="00F81480">
        <w:rPr>
          <w:vertAlign w:val="superscript"/>
        </w:rPr>
        <w:t>th</w:t>
      </w:r>
      <w:r w:rsidRPr="00F81480">
        <w:t xml:space="preserve"> rotational meeting time of 0300 UTC)</w:t>
      </w:r>
    </w:p>
    <w:p w14:paraId="3349F16B" w14:textId="77777777" w:rsidR="00EB1787" w:rsidRDefault="00EB1787"/>
    <w:tbl>
      <w:tblPr>
        <w:tblpPr w:leftFromText="180" w:rightFromText="180" w:vertAnchor="text" w:tblpXSpec="outside" w:tblpY="1"/>
        <w:tblOverlap w:val="never"/>
        <w:tblW w:w="13320" w:type="dxa"/>
        <w:tblLayout w:type="fixed"/>
        <w:tblLook w:val="0000" w:firstRow="0" w:lastRow="0" w:firstColumn="0" w:lastColumn="0" w:noHBand="0" w:noVBand="0"/>
      </w:tblPr>
      <w:tblGrid>
        <w:gridCol w:w="2253"/>
        <w:gridCol w:w="3827"/>
        <w:gridCol w:w="4962"/>
        <w:gridCol w:w="2278"/>
      </w:tblGrid>
      <w:tr w:rsidR="00EB1787" w14:paraId="4E334264" w14:textId="77777777" w:rsidTr="005C1E9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</w:tcPr>
          <w:p w14:paraId="36BF6FF0" w14:textId="6164B09E" w:rsidR="00EB1787" w:rsidRPr="00A55B22" w:rsidRDefault="00A55B22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DATE/MEETING TIME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</w:tcPr>
          <w:p w14:paraId="69360A66" w14:textId="6ED879EF" w:rsidR="00EB1787" w:rsidRPr="00A55B22" w:rsidRDefault="00A55B22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SUBJECT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</w:tcPr>
          <w:p w14:paraId="5939DE71" w14:textId="37973ED6" w:rsidR="00EB1787" w:rsidRPr="00A55B22" w:rsidRDefault="00A55B22" w:rsidP="00EB1787">
            <w:pPr>
              <w:widowControl w:val="0"/>
              <w:suppressAutoHyphens/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DISCUSSION TOPICS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1C178AC4" w14:textId="573C18FB" w:rsidR="00EB1787" w:rsidRPr="00A55B22" w:rsidRDefault="00A55B22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A55B22">
              <w:rPr>
                <w:rFonts w:ascii="Calibri" w:hAnsi="Calibri"/>
                <w:b/>
                <w:sz w:val="22"/>
                <w:szCs w:val="22"/>
              </w:rPr>
              <w:t>ACTION BY:</w:t>
            </w:r>
          </w:p>
        </w:tc>
      </w:tr>
      <w:tr w:rsidR="009D425F" w14:paraId="45BAA35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B020F" w14:textId="77777777" w:rsidR="009D425F" w:rsidRDefault="009D425F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BE61" w14:textId="48470D5B" w:rsidR="009D425F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TMCH r</w:t>
            </w:r>
            <w:r w:rsidR="0068338B">
              <w:rPr>
                <w:rFonts w:ascii="Calibri" w:hAnsi="Calibri"/>
                <w:sz w:val="22"/>
                <w:szCs w:val="22"/>
              </w:rPr>
              <w:t>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F071D" w14:textId="11C812DA" w:rsidR="008109BD" w:rsidRDefault="008109BD" w:rsidP="001326E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TMCH Charter questions (Category 3) against STI recommendations, AGB and other Program Documentation</w:t>
            </w:r>
          </w:p>
          <w:p w14:paraId="002693A4" w14:textId="4C27E700" w:rsidR="009D425F" w:rsidRDefault="008109BD" w:rsidP="001326E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proposed meeting agendas</w:t>
            </w:r>
            <w:r w:rsidR="009D425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96265">
              <w:rPr>
                <w:rFonts w:ascii="Calibri" w:hAnsi="Calibri"/>
                <w:sz w:val="22"/>
                <w:szCs w:val="22"/>
              </w:rPr>
              <w:t>for</w:t>
            </w:r>
            <w:r w:rsidR="009D425F">
              <w:rPr>
                <w:rFonts w:ascii="Calibri" w:hAnsi="Calibri"/>
                <w:sz w:val="22"/>
                <w:szCs w:val="22"/>
              </w:rPr>
              <w:t xml:space="preserve"> ICANN58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AAC8E" w14:textId="14156B2C" w:rsidR="009D425F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9D425F" w14:paraId="7404CB3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4195471" w14:textId="77777777" w:rsidR="009D425F" w:rsidRDefault="009D425F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AC934FC" w14:textId="77777777" w:rsidR="009D425F" w:rsidRDefault="009D425F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402A1C2" w14:textId="77777777" w:rsidR="009D425F" w:rsidRDefault="009D425F" w:rsidP="009D425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44044CD8" w14:textId="77777777" w:rsidR="009D425F" w:rsidRDefault="009D425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ICANN58</w:t>
            </w:r>
          </w:p>
        </w:tc>
      </w:tr>
      <w:tr w:rsidR="00EB1787" w14:paraId="67ADA08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5DC04" w14:textId="77777777" w:rsidR="00EB1787" w:rsidDel="00934E77" w:rsidRDefault="00EB1787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9D425F"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>-1</w:t>
            </w:r>
            <w:r w:rsidR="009D425F">
              <w:rPr>
                <w:rFonts w:ascii="Calibri" w:hAnsi="Calibri"/>
                <w:sz w:val="22"/>
                <w:szCs w:val="22"/>
              </w:rPr>
              <w:t>6</w:t>
            </w:r>
            <w:r>
              <w:rPr>
                <w:rFonts w:ascii="Calibri" w:hAnsi="Calibri"/>
                <w:sz w:val="22"/>
                <w:szCs w:val="22"/>
              </w:rPr>
              <w:t xml:space="preserve">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68535" w14:textId="49E626BC" w:rsidR="00EB1787" w:rsidRPr="0067409F" w:rsidRDefault="00EB1787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67409F">
              <w:rPr>
                <w:rFonts w:ascii="Calibri" w:hAnsi="Calibri"/>
                <w:b/>
                <w:color w:val="FF0000"/>
                <w:sz w:val="22"/>
                <w:szCs w:val="22"/>
              </w:rPr>
              <w:t>ICANN58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E399F" w14:textId="31D5D241" w:rsidR="0068338B" w:rsidRPr="005C1E9F" w:rsidRDefault="0068338B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 w:rsidRPr="005C1E9F">
              <w:rPr>
                <w:rFonts w:ascii="Calibri" w:hAnsi="Calibri"/>
                <w:sz w:val="22"/>
                <w:szCs w:val="22"/>
              </w:rPr>
              <w:t xml:space="preserve">For intensive 3-hour F2F session: </w:t>
            </w:r>
          </w:p>
          <w:p w14:paraId="619452F3" w14:textId="77777777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1-hour discussion with Deloitte</w:t>
            </w:r>
          </w:p>
          <w:p w14:paraId="554F8886" w14:textId="05B326CE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review of TMCH Charter questions (Categories 1-2 and possibly Categories 3-6) against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STi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recommendations, AGB, Program Documentation?</w:t>
            </w:r>
          </w:p>
          <w:p w14:paraId="58422355" w14:textId="54BE562C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which, if any, TMCH Charter questions can be considered closed for the time being, and which require additional work and/or discussion?</w:t>
            </w:r>
          </w:p>
          <w:p w14:paraId="24A9CBF0" w14:textId="26E9B906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Form Sub Teams to begin process of refining Sunrise &amp; Claims Charter questions?</w:t>
            </w:r>
          </w:p>
          <w:p w14:paraId="7F3636DC" w14:textId="77777777" w:rsidR="008109BD" w:rsidRPr="005C1E9F" w:rsidRDefault="008109BD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 w:rsidRPr="005C1E9F">
              <w:rPr>
                <w:rFonts w:ascii="Calibri" w:hAnsi="Calibri"/>
                <w:sz w:val="22"/>
                <w:szCs w:val="22"/>
              </w:rPr>
              <w:t xml:space="preserve">For Open Community Session: </w:t>
            </w:r>
          </w:p>
          <w:p w14:paraId="61D8B86C" w14:textId="70B32018" w:rsidR="008109BD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Brief presentation </w:t>
            </w:r>
            <w:r w:rsidR="00D2506C">
              <w:rPr>
                <w:rFonts w:ascii="Calibri" w:hAnsi="Calibri"/>
                <w:sz w:val="22"/>
                <w:szCs w:val="22"/>
              </w:rPr>
              <w:t xml:space="preserve">of status of </w:t>
            </w: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D2506C">
              <w:rPr>
                <w:rFonts w:ascii="Calibri" w:hAnsi="Calibri"/>
                <w:sz w:val="22"/>
                <w:szCs w:val="22"/>
              </w:rPr>
              <w:t>review</w:t>
            </w:r>
            <w:r>
              <w:rPr>
                <w:rFonts w:ascii="Calibri" w:hAnsi="Calibri"/>
                <w:sz w:val="22"/>
                <w:szCs w:val="22"/>
              </w:rPr>
              <w:t xml:space="preserve"> for community feedback</w:t>
            </w:r>
          </w:p>
          <w:p w14:paraId="0231108F" w14:textId="22E31A5A" w:rsidR="00EB1787" w:rsidRPr="00D2506C" w:rsidRDefault="008109BD" w:rsidP="008109BD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Invite</w:t>
            </w:r>
            <w:r w:rsidR="00D2506C">
              <w:rPr>
                <w:rFonts w:ascii="Calibri" w:hAnsi="Calibri"/>
                <w:sz w:val="22"/>
                <w:szCs w:val="22"/>
              </w:rPr>
              <w:t xml:space="preserve"> community feedback</w:t>
            </w:r>
            <w:r>
              <w:rPr>
                <w:rFonts w:ascii="Calibri" w:hAnsi="Calibri"/>
                <w:sz w:val="22"/>
                <w:szCs w:val="22"/>
              </w:rPr>
              <w:t xml:space="preserve"> on how to refine Sunrise &amp; Claims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4EA4F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9D425F" w14:paraId="5F173A8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AF55FD9" w14:textId="21016C96" w:rsidR="009D425F" w:rsidRDefault="009D425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March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26ACFC4" w14:textId="77777777" w:rsidR="009D425F" w:rsidRPr="009D425F" w:rsidRDefault="009D425F" w:rsidP="001C7BA8">
            <w:pPr>
              <w:snapToGrid w:val="0"/>
              <w:rPr>
                <w:rFonts w:ascii="Calibri" w:hAnsi="Calibri"/>
                <w:color w:val="FF0000"/>
                <w:sz w:val="22"/>
                <w:szCs w:val="22"/>
              </w:rPr>
            </w:pPr>
            <w:r w:rsidRPr="009D425F">
              <w:rPr>
                <w:rFonts w:ascii="Calibri" w:hAnsi="Calibri"/>
                <w:color w:val="000000" w:themeColor="text1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6B15410" w14:textId="77777777" w:rsidR="009D425F" w:rsidRPr="009D425F" w:rsidRDefault="009D425F" w:rsidP="009D425F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BF2DD0D" w14:textId="77777777" w:rsidR="009D425F" w:rsidRDefault="009D425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68338B" w14:paraId="571FA5FC" w14:textId="77777777" w:rsidTr="009D425F">
        <w:trPr>
          <w:trHeight w:val="55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CD328" w14:textId="625BDE11" w:rsidR="0068338B" w:rsidRDefault="0068338B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March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554D" w14:textId="77777777" w:rsidR="0068338B" w:rsidRDefault="0068338B" w:rsidP="00196265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196265">
              <w:rPr>
                <w:rFonts w:ascii="Calibri" w:hAnsi="Calibri"/>
                <w:sz w:val="22"/>
                <w:szCs w:val="22"/>
              </w:rPr>
              <w:t>r</w:t>
            </w:r>
            <w:r>
              <w:rPr>
                <w:rFonts w:ascii="Calibri" w:hAnsi="Calibri"/>
                <w:sz w:val="22"/>
                <w:szCs w:val="22"/>
              </w:rPr>
              <w:t>eview</w:t>
            </w:r>
          </w:p>
          <w:p w14:paraId="09ED7B7A" w14:textId="30404F86" w:rsidR="00196265" w:rsidRDefault="008109BD" w:rsidP="00196265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&amp; Claims Charter questions review (Sub Team)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3B0DD" w14:textId="77777777" w:rsidR="0068338B" w:rsidRDefault="0068338B" w:rsidP="00EB178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community feedback from ICANN58</w:t>
            </w:r>
          </w:p>
          <w:p w14:paraId="76A6B7E8" w14:textId="2E378CC4" w:rsidR="00196265" w:rsidRDefault="008109BD" w:rsidP="00EB178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Complete discussions from F2F session at ICANN58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8A2E2" w14:textId="77777777" w:rsidR="0068338B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4EA2F25" w14:textId="6F2B6A38" w:rsidR="00196265" w:rsidRDefault="005C1E9F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Form </w:t>
            </w:r>
            <w:r w:rsidR="00196265">
              <w:rPr>
                <w:rFonts w:ascii="Calibri" w:hAnsi="Calibri"/>
                <w:sz w:val="22"/>
                <w:szCs w:val="22"/>
              </w:rPr>
              <w:t>Sunrise/Claims Charter Sub Team</w:t>
            </w:r>
            <w:r>
              <w:rPr>
                <w:rFonts w:ascii="Calibri" w:hAnsi="Calibri"/>
                <w:sz w:val="22"/>
                <w:szCs w:val="22"/>
              </w:rPr>
              <w:t>s</w:t>
            </w:r>
          </w:p>
        </w:tc>
      </w:tr>
      <w:tr w:rsidR="00EB1787" w14:paraId="088DDB56" w14:textId="77777777" w:rsidTr="009D425F">
        <w:trPr>
          <w:trHeight w:val="55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F2F75" w14:textId="2E2E421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5 April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1D670" w14:textId="77777777" w:rsidR="00EB1787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DA7D0F">
              <w:rPr>
                <w:rFonts w:ascii="Calibri" w:hAnsi="Calibri"/>
                <w:sz w:val="22"/>
                <w:szCs w:val="22"/>
              </w:rPr>
              <w:t>review</w:t>
            </w:r>
          </w:p>
          <w:p w14:paraId="2BAC6576" w14:textId="065E2468" w:rsidR="008109BD" w:rsidRDefault="008109BD" w:rsidP="008109BD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&amp; Claims Charter questions review (Sub Team)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A1385" w14:textId="06BEEC96" w:rsidR="00EB1787" w:rsidRDefault="00EB1787" w:rsidP="00F81480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0FBD1E10" w14:textId="0146BDBD" w:rsidR="008109BD" w:rsidRDefault="005C1E9F" w:rsidP="00EB178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="008109BD">
              <w:rPr>
                <w:rFonts w:ascii="Calibri" w:hAnsi="Calibri"/>
                <w:sz w:val="22"/>
                <w:szCs w:val="22"/>
              </w:rPr>
              <w:t>eview Analysis Group’s Final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FECB4" w14:textId="5D9165E5" w:rsidR="00EB1787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(staff to invite Greg </w:t>
            </w:r>
            <w:proofErr w:type="spellStart"/>
            <w:r w:rsidR="005C1E9F">
              <w:rPr>
                <w:rFonts w:ascii="Calibri" w:hAnsi="Calibri"/>
                <w:sz w:val="22"/>
                <w:szCs w:val="22"/>
              </w:rPr>
              <w:t>Rafert</w:t>
            </w:r>
            <w:proofErr w:type="spellEnd"/>
            <w:r w:rsidR="005C1E9F">
              <w:rPr>
                <w:rFonts w:ascii="Calibri" w:hAnsi="Calibri"/>
                <w:sz w:val="22"/>
                <w:szCs w:val="22"/>
              </w:rPr>
              <w:t xml:space="preserve"> from Analysis Group to join the call)</w:t>
            </w:r>
          </w:p>
          <w:p w14:paraId="6536F625" w14:textId="174F6491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 Charter Sub Team meeting</w:t>
            </w:r>
          </w:p>
        </w:tc>
      </w:tr>
      <w:tr w:rsidR="00D2506C" w14:paraId="13E60E23" w14:textId="77777777" w:rsidTr="009D425F">
        <w:trPr>
          <w:trHeight w:val="55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720A9" w14:textId="2FADC21B" w:rsidR="00D2506C" w:rsidRDefault="00D2506C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April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DD555" w14:textId="77777777" w:rsidR="00D2506C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TMCH </w:t>
            </w:r>
            <w:r w:rsidR="00DA7D0F">
              <w:rPr>
                <w:rFonts w:ascii="Calibri" w:hAnsi="Calibri"/>
                <w:sz w:val="22"/>
                <w:szCs w:val="22"/>
              </w:rPr>
              <w:t>review</w:t>
            </w:r>
          </w:p>
          <w:p w14:paraId="3DECE656" w14:textId="4AF879F0" w:rsidR="008109BD" w:rsidRDefault="008109BD" w:rsidP="008109BD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&amp; Claims Charter questions review (Sub Team)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E2D9C" w14:textId="3B96EA42" w:rsidR="00D2506C" w:rsidRDefault="008109BD" w:rsidP="00573378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  <w:pPrChange w:id="3" w:author="Mary Wong" w:date="2017-04-10T16:01:00Z">
                <w:pPr>
                  <w:framePr w:hSpace="180" w:wrap="around" w:vAnchor="text" w:hAnchor="text" w:xAlign="outside" w:y="1"/>
                  <w:widowControl w:val="0"/>
                  <w:numPr>
                    <w:numId w:val="2"/>
                  </w:numPr>
                  <w:suppressAutoHyphens/>
                  <w:snapToGrid w:val="0"/>
                  <w:ind w:left="360" w:hanging="360"/>
                  <w:suppressOverlap/>
                </w:pPr>
              </w:pPrChange>
            </w:pPr>
            <w:del w:id="4" w:author="Mary Wong" w:date="2017-04-10T16:01:00Z">
              <w:r w:rsidDel="00573378">
                <w:rPr>
                  <w:rFonts w:ascii="Calibri" w:hAnsi="Calibri"/>
                  <w:sz w:val="22"/>
                  <w:szCs w:val="22"/>
                </w:rPr>
                <w:delText>Continue/complete review of Analysis Group’s Final Report</w:delText>
              </w:r>
            </w:del>
          </w:p>
          <w:p w14:paraId="444D5426" w14:textId="48930387" w:rsidR="008109BD" w:rsidRPr="00573378" w:rsidRDefault="008109BD" w:rsidP="00573378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  <w:rPrChange w:id="5" w:author="Mary Wong" w:date="2017-04-10T16:02:00Z">
                  <w:rPr/>
                </w:rPrChange>
              </w:rPr>
              <w:pPrChange w:id="6" w:author="Mary Wong" w:date="2017-04-10T16:02:00Z">
                <w:pPr>
                  <w:framePr w:hSpace="180" w:wrap="around" w:vAnchor="text" w:hAnchor="text" w:xAlign="outside" w:y="1"/>
                  <w:widowControl w:val="0"/>
                  <w:numPr>
                    <w:numId w:val="2"/>
                  </w:numPr>
                  <w:suppressAutoHyphens/>
                  <w:snapToGrid w:val="0"/>
                  <w:ind w:left="360" w:hanging="360"/>
                  <w:suppressOverlap/>
                </w:pPr>
              </w:pPrChange>
            </w:pPr>
            <w:r w:rsidRPr="00573378">
              <w:rPr>
                <w:rFonts w:ascii="Calibri" w:hAnsi="Calibri"/>
                <w:sz w:val="22"/>
                <w:szCs w:val="22"/>
                <w:rPrChange w:id="7" w:author="Mary Wong" w:date="2017-04-10T16:02:00Z">
                  <w:rPr/>
                </w:rPrChange>
              </w:rPr>
              <w:t xml:space="preserve">Review </w:t>
            </w:r>
            <w:r w:rsidR="005C1E9F" w:rsidRPr="00573378">
              <w:rPr>
                <w:rFonts w:ascii="Calibri" w:hAnsi="Calibri"/>
                <w:sz w:val="22"/>
                <w:szCs w:val="22"/>
                <w:rPrChange w:id="8" w:author="Mary Wong" w:date="2017-04-10T16:02:00Z">
                  <w:rPr/>
                </w:rPrChange>
              </w:rPr>
              <w:t xml:space="preserve">any </w:t>
            </w:r>
            <w:r w:rsidRPr="00573378">
              <w:rPr>
                <w:rFonts w:ascii="Calibri" w:hAnsi="Calibri"/>
                <w:sz w:val="22"/>
                <w:szCs w:val="22"/>
                <w:rPrChange w:id="9" w:author="Mary Wong" w:date="2017-04-10T16:02:00Z">
                  <w:rPr/>
                </w:rPrChange>
              </w:rPr>
              <w:t xml:space="preserve">remaining open questions from TMCH </w:t>
            </w:r>
            <w:r w:rsidR="005C1E9F" w:rsidRPr="00573378">
              <w:rPr>
                <w:rFonts w:ascii="Calibri" w:hAnsi="Calibri"/>
                <w:sz w:val="22"/>
                <w:szCs w:val="22"/>
                <w:rPrChange w:id="10" w:author="Mary Wong" w:date="2017-04-10T16:02:00Z">
                  <w:rPr/>
                </w:rPrChange>
              </w:rPr>
              <w:t>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C3087" w14:textId="77777777" w:rsidR="00D2506C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65A206A6" w14:textId="42E54D32" w:rsidR="00196265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</w:t>
            </w:r>
            <w:del w:id="11" w:author="Mary Wong" w:date="2017-04-04T15:55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Charter</w:delText>
              </w:r>
            </w:del>
            <w:ins w:id="12" w:author="Mary Wong" w:date="2017-04-04T15:55:00Z">
              <w:r w:rsidR="00465EDB">
                <w:rPr>
                  <w:rFonts w:ascii="Calibri" w:hAnsi="Calibri"/>
                  <w:sz w:val="22"/>
                  <w:szCs w:val="22"/>
                </w:rPr>
                <w:t>/Private Protections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Sub Team meeting</w:t>
            </w:r>
          </w:p>
        </w:tc>
      </w:tr>
      <w:tr w:rsidR="00EB1787" w14:paraId="2F2C83A1" w14:textId="77777777" w:rsidTr="0025265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45242951" w14:textId="0D45C66C" w:rsidR="00EB1787" w:rsidRDefault="00D72C80" w:rsidP="0057337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commentRangeStart w:id="13"/>
            <w:r>
              <w:rPr>
                <w:rFonts w:ascii="Calibri" w:hAnsi="Calibri"/>
                <w:sz w:val="22"/>
                <w:szCs w:val="22"/>
              </w:rPr>
              <w:t xml:space="preserve">++ </w:t>
            </w:r>
            <w:r w:rsidR="00EB1787">
              <w:rPr>
                <w:rFonts w:ascii="Calibri" w:hAnsi="Calibri"/>
                <w:sz w:val="22"/>
                <w:szCs w:val="22"/>
              </w:rPr>
              <w:t>1</w:t>
            </w:r>
            <w:r w:rsidR="00D2506C">
              <w:rPr>
                <w:rFonts w:ascii="Calibri" w:hAnsi="Calibri"/>
                <w:sz w:val="22"/>
                <w:szCs w:val="22"/>
              </w:rPr>
              <w:t>9</w:t>
            </w:r>
            <w:r w:rsidR="00EB1787">
              <w:rPr>
                <w:rFonts w:ascii="Calibri" w:hAnsi="Calibri"/>
                <w:sz w:val="22"/>
                <w:szCs w:val="22"/>
              </w:rPr>
              <w:t xml:space="preserve"> April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</w:t>
            </w:r>
            <w:del w:id="14" w:author="Mary Wong" w:date="2017-04-10T16:04:00Z">
              <w:r w:rsidR="005C1E9F" w:rsidDel="00573378">
                <w:rPr>
                  <w:rFonts w:ascii="Calibri" w:hAnsi="Calibri"/>
                  <w:sz w:val="22"/>
                  <w:szCs w:val="22"/>
                </w:rPr>
                <w:delText xml:space="preserve">120 </w:delText>
              </w:r>
            </w:del>
            <w:ins w:id="15" w:author="Mary Wong" w:date="2017-04-10T16:04:00Z">
              <w:r w:rsidR="00573378">
                <w:rPr>
                  <w:rFonts w:ascii="Calibri" w:hAnsi="Calibri"/>
                  <w:sz w:val="22"/>
                  <w:szCs w:val="22"/>
                </w:rPr>
                <w:t>9</w:t>
              </w:r>
              <w:r w:rsidR="00573378">
                <w:rPr>
                  <w:rFonts w:ascii="Calibri" w:hAnsi="Calibri"/>
                  <w:sz w:val="22"/>
                  <w:szCs w:val="22"/>
                </w:rPr>
                <w:t xml:space="preserve">0 </w:t>
              </w:r>
            </w:ins>
            <w:r w:rsidR="005C1E9F">
              <w:rPr>
                <w:rFonts w:ascii="Calibri" w:hAnsi="Calibri"/>
                <w:sz w:val="22"/>
                <w:szCs w:val="22"/>
              </w:rPr>
              <w:t>minutes?)</w:t>
            </w:r>
            <w:commentRangeEnd w:id="13"/>
            <w:r w:rsidR="00465EDB">
              <w:rPr>
                <w:rStyle w:val="CommentReference"/>
              </w:rPr>
              <w:commentReference w:id="13"/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1751CF50" w14:textId="05659293" w:rsidR="00EB1787" w:rsidRPr="009D425F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del w:id="16" w:author="Mary Wong" w:date="2017-04-10T16:02:00Z">
              <w:r w:rsidDel="00573378">
                <w:rPr>
                  <w:rFonts w:ascii="Calibri" w:hAnsi="Calibri"/>
                  <w:sz w:val="22"/>
                  <w:szCs w:val="22"/>
                </w:rPr>
                <w:delText xml:space="preserve">TMCH </w:delText>
              </w:r>
              <w:r w:rsidR="00DA7D0F" w:rsidDel="00573378">
                <w:rPr>
                  <w:rFonts w:ascii="Calibri" w:hAnsi="Calibri"/>
                  <w:sz w:val="22"/>
                  <w:szCs w:val="22"/>
                </w:rPr>
                <w:delText>review</w:delText>
              </w:r>
            </w:del>
            <w:ins w:id="17" w:author="Mary Wong" w:date="2017-04-10T16:02:00Z">
              <w:r w:rsidR="00573378">
                <w:rPr>
                  <w:rFonts w:ascii="Calibri" w:hAnsi="Calibri"/>
                  <w:sz w:val="22"/>
                  <w:szCs w:val="22"/>
                </w:rPr>
                <w:t>Sunrise/Claims scoping</w:t>
              </w:r>
            </w:ins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19C8B8A9" w14:textId="2AD45927" w:rsidR="00EB1787" w:rsidDel="00573378" w:rsidRDefault="00573378" w:rsidP="00573378">
            <w:pPr>
              <w:widowControl w:val="0"/>
              <w:suppressAutoHyphens/>
              <w:snapToGrid w:val="0"/>
              <w:ind w:left="360"/>
              <w:rPr>
                <w:del w:id="18" w:author="Mary Wong" w:date="2017-04-10T16:02:00Z"/>
                <w:rFonts w:ascii="Calibri" w:hAnsi="Calibri"/>
                <w:sz w:val="22"/>
                <w:szCs w:val="22"/>
              </w:rPr>
              <w:pPrChange w:id="19" w:author="Mary Wong" w:date="2017-04-10T16:02:00Z">
                <w:pPr>
                  <w:framePr w:hSpace="180" w:wrap="around" w:vAnchor="text" w:hAnchor="text" w:xAlign="outside" w:y="1"/>
                  <w:widowControl w:val="0"/>
                  <w:numPr>
                    <w:numId w:val="1"/>
                  </w:numPr>
                  <w:suppressAutoHyphens/>
                  <w:snapToGrid w:val="0"/>
                  <w:ind w:left="360" w:hanging="360"/>
                  <w:suppressOverlap/>
                </w:pPr>
              </w:pPrChange>
            </w:pPr>
            <w:ins w:id="20" w:author="Mary Wong" w:date="2017-04-10T16:02:00Z">
              <w:r w:rsidDel="00573378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ins w:id="21" w:author="Mary Wong" w:date="2017-04-10T16:03:00Z">
              <w:r>
                <w:rPr>
                  <w:rFonts w:ascii="Calibri" w:hAnsi="Calibri"/>
                  <w:sz w:val="22"/>
                  <w:szCs w:val="22"/>
                </w:rPr>
                <w:t>NO WORKING GROUP MEETING</w:t>
              </w:r>
            </w:ins>
            <w:ins w:id="22" w:author="Mary Wong" w:date="2017-04-10T16:04:00Z">
              <w:r>
                <w:rPr>
                  <w:rFonts w:ascii="Calibri" w:hAnsi="Calibri"/>
                  <w:sz w:val="22"/>
                  <w:szCs w:val="22"/>
                </w:rPr>
                <w:t xml:space="preserve"> (deadline for submitting proposals on open TMCH questions)</w:t>
              </w:r>
            </w:ins>
            <w:del w:id="23" w:author="Mary Wong" w:date="2017-04-10T16:02:00Z">
              <w:r w:rsidR="00196265" w:rsidDel="00573378">
                <w:rPr>
                  <w:rFonts w:ascii="Calibri" w:hAnsi="Calibri"/>
                  <w:sz w:val="22"/>
                  <w:szCs w:val="22"/>
                </w:rPr>
                <w:delText>Conclude initial overall TMCH review</w:delText>
              </w:r>
            </w:del>
          </w:p>
          <w:p w14:paraId="388ADD18" w14:textId="1A4E5F49" w:rsidR="005C1E9F" w:rsidRPr="00C74025" w:rsidRDefault="005C1E9F" w:rsidP="00573378">
            <w:pPr>
              <w:widowControl w:val="0"/>
              <w:suppressAutoHyphens/>
              <w:snapToGrid w:val="0"/>
              <w:ind w:left="360"/>
              <w:rPr>
                <w:rFonts w:ascii="Calibri" w:hAnsi="Calibri"/>
                <w:sz w:val="22"/>
                <w:szCs w:val="22"/>
              </w:rPr>
              <w:pPrChange w:id="24" w:author="Mary Wong" w:date="2017-04-10T16:02:00Z">
                <w:pPr>
                  <w:framePr w:hSpace="180" w:wrap="around" w:vAnchor="text" w:hAnchor="text" w:xAlign="outside" w:y="1"/>
                  <w:widowControl w:val="0"/>
                  <w:numPr>
                    <w:numId w:val="1"/>
                  </w:numPr>
                  <w:suppressAutoHyphens/>
                  <w:snapToGrid w:val="0"/>
                  <w:ind w:left="360" w:hanging="360"/>
                  <w:suppressOverlap/>
                </w:pPr>
              </w:pPrChange>
            </w:pPr>
            <w:del w:id="25" w:author="Mary Wong" w:date="2017-04-04T15:54:00Z">
              <w:r w:rsidDel="00465EDB">
                <w:rPr>
                  <w:rFonts w:ascii="Calibri" w:hAnsi="Calibri"/>
                  <w:sz w:val="22"/>
                  <w:szCs w:val="22"/>
                </w:rPr>
                <w:delText>(if ready) Discuss initial proposed questions on Sunrise review from Sub Team</w:delText>
              </w:r>
            </w:del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28BD47C7" w14:textId="1DBDC619" w:rsidR="00EB1787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del w:id="26" w:author="Mary Wong" w:date="2017-04-10T16:03:00Z">
              <w:r w:rsidDel="00573378">
                <w:rPr>
                  <w:rFonts w:ascii="Calibri" w:hAnsi="Calibri"/>
                  <w:sz w:val="22"/>
                  <w:szCs w:val="22"/>
                </w:rPr>
                <w:delText>All</w:delText>
              </w:r>
            </w:del>
          </w:p>
          <w:p w14:paraId="4250C1ED" w14:textId="134508A3" w:rsidR="00196265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Sunrise/Claims</w:t>
            </w:r>
            <w:del w:id="27" w:author="Mary Wong" w:date="2017-04-04T15:54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Charter</w:delText>
              </w:r>
            </w:del>
            <w:ins w:id="28" w:author="Mary Wong" w:date="2017-04-04T15:54:00Z">
              <w:r w:rsidR="00573378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del w:id="29" w:author="Mary Wong" w:date="2017-04-10T16:03:00Z">
              <w:r w:rsidDel="00573378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r>
              <w:rPr>
                <w:rFonts w:ascii="Calibri" w:hAnsi="Calibri"/>
                <w:sz w:val="22"/>
                <w:szCs w:val="22"/>
              </w:rPr>
              <w:t>Sub Team meeting</w:t>
            </w:r>
          </w:p>
        </w:tc>
      </w:tr>
      <w:tr w:rsidR="00352C30" w14:paraId="4E67176A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49E53" w14:textId="363B3E34" w:rsidR="00352C30" w:rsidRDefault="00352C30" w:rsidP="00D2506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 April 2017</w:t>
            </w:r>
            <w:r w:rsidR="00B527FC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AD095" w14:textId="1CFE67CD" w:rsidR="00352C30" w:rsidRPr="009D425F" w:rsidRDefault="00DA7D0F" w:rsidP="0057337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del w:id="30" w:author="Mary Wong" w:date="2017-04-04T15:55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  <w:r w:rsidR="00196265" w:rsidDel="00465EDB">
                <w:rPr>
                  <w:rFonts w:ascii="Calibri" w:hAnsi="Calibri"/>
                  <w:sz w:val="22"/>
                  <w:szCs w:val="22"/>
                </w:rPr>
                <w:delText>&amp;</w:delText>
              </w:r>
            </w:del>
            <w:ins w:id="31" w:author="Mary Wong" w:date="2017-04-04T15:55:00Z">
              <w:r w:rsidR="00573378">
                <w:rPr>
                  <w:rFonts w:ascii="Calibri" w:hAnsi="Calibri"/>
                  <w:sz w:val="22"/>
                  <w:szCs w:val="22"/>
                </w:rPr>
                <w:t xml:space="preserve"> &amp;</w:t>
              </w:r>
            </w:ins>
            <w:r w:rsidR="00196265">
              <w:rPr>
                <w:rFonts w:ascii="Calibri" w:hAnsi="Calibri"/>
                <w:sz w:val="22"/>
                <w:szCs w:val="22"/>
              </w:rPr>
              <w:t xml:space="preserve"> Claims </w:t>
            </w:r>
            <w:del w:id="32" w:author="Mary Wong" w:date="2017-04-04T15:55:00Z">
              <w:r w:rsidDel="00465EDB">
                <w:rPr>
                  <w:rFonts w:ascii="Calibri" w:hAnsi="Calibri"/>
                  <w:sz w:val="22"/>
                  <w:szCs w:val="22"/>
                </w:rPr>
                <w:delText>review</w:delText>
              </w:r>
              <w:r w:rsidR="00196265" w:rsidDel="00465ED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r w:rsidR="00196265">
              <w:rPr>
                <w:rFonts w:ascii="Calibri" w:hAnsi="Calibri"/>
                <w:sz w:val="22"/>
                <w:szCs w:val="22"/>
              </w:rPr>
              <w:t>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0F4C5" w14:textId="77777777" w:rsidR="00352C30" w:rsidRDefault="00196265" w:rsidP="0057337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ins w:id="33" w:author="Mary Wong" w:date="2017-04-10T16:04:00Z"/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Sub Team</w:t>
            </w:r>
            <w:r w:rsidR="00AA5AF6">
              <w:rPr>
                <w:rFonts w:ascii="Calibri" w:hAnsi="Calibri"/>
                <w:sz w:val="22"/>
                <w:szCs w:val="22"/>
              </w:rPr>
              <w:t xml:space="preserve">s to </w:t>
            </w:r>
            <w:del w:id="34" w:author="Mary Wong" w:date="2017-04-04T15:54:00Z">
              <w:r w:rsidR="00AA5AF6" w:rsidDel="00465EDB">
                <w:rPr>
                  <w:rFonts w:ascii="Calibri" w:hAnsi="Calibri"/>
                  <w:sz w:val="22"/>
                  <w:szCs w:val="22"/>
                </w:rPr>
                <w:delText>discuss</w:delText>
              </w:r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35" w:author="Mary Wong" w:date="2017-04-04T15:54:00Z">
              <w:r w:rsidR="00465EDB">
                <w:rPr>
                  <w:rFonts w:ascii="Calibri" w:hAnsi="Calibri"/>
                  <w:sz w:val="22"/>
                  <w:szCs w:val="22"/>
                </w:rPr>
                <w:t xml:space="preserve">present </w:t>
              </w:r>
            </w:ins>
            <w:r>
              <w:rPr>
                <w:rFonts w:ascii="Calibri" w:hAnsi="Calibri"/>
                <w:sz w:val="22"/>
                <w:szCs w:val="22"/>
              </w:rPr>
              <w:t>refined Charter questions on</w:t>
            </w:r>
            <w:r w:rsidR="00DA7D0F">
              <w:rPr>
                <w:rFonts w:ascii="Calibri" w:hAnsi="Calibri"/>
                <w:sz w:val="22"/>
                <w:szCs w:val="22"/>
              </w:rPr>
              <w:t xml:space="preserve"> Sunrise</w:t>
            </w:r>
            <w:del w:id="36" w:author="Mary Wong" w:date="2017-04-04T15:56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and</w:delText>
              </w:r>
            </w:del>
            <w:ins w:id="37" w:author="Mary Wong" w:date="2017-04-10T16:03:00Z">
              <w:r w:rsidR="00573378">
                <w:rPr>
                  <w:rFonts w:ascii="Calibri" w:hAnsi="Calibri"/>
                  <w:sz w:val="22"/>
                  <w:szCs w:val="22"/>
                </w:rPr>
                <w:t xml:space="preserve"> &amp;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Claims</w:t>
            </w:r>
            <w:ins w:id="38" w:author="Mary Wong" w:date="2017-04-04T15:56:00Z">
              <w:r w:rsidR="00465EDB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ins w:id="39" w:author="Mary Wong" w:date="2017-04-10T16:03:00Z">
              <w:r w:rsidR="00573378">
                <w:rPr>
                  <w:rFonts w:ascii="Calibri" w:hAnsi="Calibri"/>
                  <w:sz w:val="22"/>
                  <w:szCs w:val="22"/>
                </w:rPr>
                <w:t>to full WG</w:t>
              </w:r>
            </w:ins>
          </w:p>
          <w:p w14:paraId="1B60DCD7" w14:textId="5F1B067A" w:rsidR="00573378" w:rsidRDefault="00573378" w:rsidP="0057337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ins w:id="40" w:author="Mary Wong" w:date="2017-04-10T16:04:00Z">
              <w:r>
                <w:rPr>
                  <w:rFonts w:ascii="Calibri" w:hAnsi="Calibri"/>
                  <w:sz w:val="22"/>
                  <w:szCs w:val="22"/>
                </w:rPr>
                <w:t>WG to discuss any proposals received on remaining open TMCH questions</w:t>
              </w:r>
            </w:ins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5137B" w14:textId="7029270F" w:rsidR="00465EDB" w:rsidRDefault="00465EDB" w:rsidP="00465EDB">
            <w:pPr>
              <w:snapToGrid w:val="0"/>
              <w:rPr>
                <w:ins w:id="41" w:author="Mary Wong" w:date="2017-04-04T15:56:00Z"/>
                <w:rFonts w:ascii="Calibri" w:hAnsi="Calibri"/>
                <w:sz w:val="22"/>
                <w:szCs w:val="22"/>
              </w:rPr>
            </w:pPr>
            <w:ins w:id="42" w:author="Mary Wong" w:date="2017-04-04T15:56:00Z">
              <w:r>
                <w:rPr>
                  <w:rFonts w:ascii="Calibri" w:hAnsi="Calibri"/>
                  <w:sz w:val="22"/>
                  <w:szCs w:val="22"/>
                </w:rPr>
                <w:t>All</w:t>
              </w:r>
            </w:ins>
          </w:p>
          <w:p w14:paraId="6E04EF8E" w14:textId="3EA6DCC4" w:rsidR="00352C30" w:rsidRDefault="004201A0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del w:id="43" w:author="Mary Wong" w:date="2017-04-04T15:54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&amp;</w:delText>
              </w:r>
            </w:del>
            <w:ins w:id="44" w:author="Mary Wong" w:date="2017-04-04T15:54:00Z">
              <w:r w:rsidR="00465EDB">
                <w:rPr>
                  <w:rFonts w:ascii="Calibri" w:hAnsi="Calibri"/>
                  <w:sz w:val="22"/>
                  <w:szCs w:val="22"/>
                </w:rPr>
                <w:t>/</w:t>
              </w:r>
            </w:ins>
            <w:del w:id="45" w:author="Mary Wong" w:date="2017-04-04T15:54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r>
              <w:rPr>
                <w:rFonts w:ascii="Calibri" w:hAnsi="Calibri"/>
                <w:sz w:val="22"/>
                <w:szCs w:val="22"/>
              </w:rPr>
              <w:t>Claims</w:t>
            </w:r>
            <w:ins w:id="46" w:author="Mary Wong" w:date="2017-04-04T15:54:00Z">
              <w:r w:rsidR="00465EDB">
                <w:rPr>
                  <w:rFonts w:ascii="Calibri" w:hAnsi="Calibri"/>
                  <w:sz w:val="22"/>
                  <w:szCs w:val="22"/>
                </w:rPr>
                <w:t>/Private Protections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000157">
              <w:rPr>
                <w:rFonts w:ascii="Calibri" w:hAnsi="Calibri"/>
                <w:sz w:val="22"/>
                <w:szCs w:val="22"/>
              </w:rPr>
              <w:t>Sub Teams to meet</w:t>
            </w:r>
            <w:r w:rsidR="00AA3E09">
              <w:rPr>
                <w:rFonts w:ascii="Calibri" w:hAnsi="Calibri"/>
                <w:sz w:val="22"/>
                <w:szCs w:val="22"/>
              </w:rPr>
              <w:t xml:space="preserve"> (</w:t>
            </w:r>
            <w:del w:id="47" w:author="Mary Wong" w:date="2017-04-04T15:55:00Z">
              <w:r w:rsidR="00AA3E09" w:rsidDel="00465EDB">
                <w:rPr>
                  <w:rFonts w:ascii="Calibri" w:hAnsi="Calibri"/>
                  <w:sz w:val="22"/>
                  <w:szCs w:val="22"/>
                </w:rPr>
                <w:delText>no WG meeting</w:delText>
              </w:r>
            </w:del>
            <w:ins w:id="48" w:author="Mary Wong" w:date="2017-04-04T15:55:00Z">
              <w:r w:rsidR="00465EDB">
                <w:rPr>
                  <w:rFonts w:ascii="Calibri" w:hAnsi="Calibri"/>
                  <w:sz w:val="22"/>
                  <w:szCs w:val="22"/>
                </w:rPr>
                <w:t>if needed</w:t>
              </w:r>
            </w:ins>
            <w:r w:rsidR="00AA3E09">
              <w:rPr>
                <w:rFonts w:ascii="Calibri" w:hAnsi="Calibri"/>
                <w:sz w:val="22"/>
                <w:szCs w:val="22"/>
              </w:rPr>
              <w:t>)</w:t>
            </w:r>
          </w:p>
        </w:tc>
      </w:tr>
      <w:tr w:rsidR="00196265" w14:paraId="6A632F95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1A2A5" w14:textId="19CE189A" w:rsidR="00196265" w:rsidRDefault="00196265" w:rsidP="00D2506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May 2017</w:t>
            </w:r>
            <w:r w:rsidR="00B527FC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95BCB" w14:textId="714C1E0A" w:rsidR="00196265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del w:id="49" w:author="Mary Wong" w:date="2017-04-04T15:55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&amp;</w:delText>
              </w:r>
            </w:del>
            <w:ins w:id="50" w:author="Mary Wong" w:date="2017-04-04T15:55:00Z">
              <w:r w:rsidR="00465EDB">
                <w:rPr>
                  <w:rFonts w:ascii="Calibri" w:hAnsi="Calibri"/>
                  <w:sz w:val="22"/>
                  <w:szCs w:val="22"/>
                </w:rPr>
                <w:t>,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Claims</w:t>
            </w:r>
            <w:ins w:id="51" w:author="Mary Wong" w:date="2017-04-04T15:55:00Z">
              <w:r w:rsidR="00465EDB">
                <w:rPr>
                  <w:rFonts w:ascii="Calibri" w:hAnsi="Calibri"/>
                  <w:sz w:val="22"/>
                  <w:szCs w:val="22"/>
                </w:rPr>
                <w:t xml:space="preserve"> &amp; Private Protections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del w:id="52" w:author="Mary Wong" w:date="2017-04-04T15:55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review </w:delText>
              </w:r>
            </w:del>
            <w:r>
              <w:rPr>
                <w:rFonts w:ascii="Calibri" w:hAnsi="Calibri"/>
                <w:sz w:val="22"/>
                <w:szCs w:val="22"/>
              </w:rPr>
              <w:t>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3825E" w14:textId="6D9C80DD" w:rsidR="00196265" w:rsidRDefault="00196265" w:rsidP="00465ED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del w:id="53" w:author="Mary Wong" w:date="2017-04-04T15:56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Discuss </w:delText>
              </w:r>
            </w:del>
            <w:ins w:id="54" w:author="Mary Wong" w:date="2017-04-04T15:56:00Z">
              <w:r w:rsidR="00465EDB">
                <w:rPr>
                  <w:rFonts w:ascii="Calibri" w:hAnsi="Calibri"/>
                  <w:sz w:val="22"/>
                  <w:szCs w:val="22"/>
                </w:rPr>
                <w:t xml:space="preserve">Continue to discuss </w:t>
              </w:r>
            </w:ins>
            <w:r w:rsidR="00A46C3D">
              <w:rPr>
                <w:rFonts w:ascii="Calibri" w:hAnsi="Calibri"/>
                <w:sz w:val="22"/>
                <w:szCs w:val="22"/>
              </w:rPr>
              <w:t xml:space="preserve">initial </w:t>
            </w:r>
            <w:r>
              <w:rPr>
                <w:rFonts w:ascii="Calibri" w:hAnsi="Calibri"/>
                <w:sz w:val="22"/>
                <w:szCs w:val="22"/>
              </w:rPr>
              <w:t>Sub Team proposal</w:t>
            </w:r>
            <w:ins w:id="55" w:author="Mary Wong" w:date="2017-04-04T15:56:00Z">
              <w:r w:rsidR="00465EDB">
                <w:rPr>
                  <w:rFonts w:ascii="Calibri" w:hAnsi="Calibri"/>
                  <w:sz w:val="22"/>
                  <w:szCs w:val="22"/>
                </w:rPr>
                <w:t>s</w:t>
              </w:r>
            </w:ins>
            <w:del w:id="56" w:author="Mary Wong" w:date="2017-04-04T15:56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for refined Charter questions on Sunrise and Claims</w:delText>
              </w:r>
            </w:del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9DB93" w14:textId="77777777" w:rsidR="00196265" w:rsidRDefault="00196265" w:rsidP="001C7BA8">
            <w:pPr>
              <w:snapToGrid w:val="0"/>
              <w:rPr>
                <w:ins w:id="57" w:author="Mary Wong" w:date="2017-04-10T16:05:00Z"/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C2D214B" w14:textId="68C97509" w:rsidR="00573378" w:rsidRDefault="00573378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ins w:id="58" w:author="Mary Wong" w:date="2017-04-10T16:05:00Z">
              <w:r>
                <w:rPr>
                  <w:rFonts w:ascii="Calibri" w:hAnsi="Calibri"/>
                  <w:sz w:val="22"/>
                  <w:szCs w:val="22"/>
                </w:rPr>
                <w:t xml:space="preserve">Sub Teams </w:t>
              </w:r>
            </w:ins>
          </w:p>
        </w:tc>
      </w:tr>
      <w:tr w:rsidR="00D11004" w14:paraId="0C6C292F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E818B" w14:textId="5963EFE2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May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7144" w14:textId="52EDDC21" w:rsidR="00D11004" w:rsidRDefault="00196265" w:rsidP="00465EDB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</w:t>
            </w:r>
            <w:del w:id="59" w:author="Mary Wong" w:date="2017-04-04T15:57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&amp;</w:delText>
              </w:r>
            </w:del>
            <w:ins w:id="60" w:author="Mary Wong" w:date="2017-04-04T15:57:00Z">
              <w:r w:rsidR="00465EDB">
                <w:rPr>
                  <w:rFonts w:ascii="Calibri" w:hAnsi="Calibri"/>
                  <w:sz w:val="22"/>
                  <w:szCs w:val="22"/>
                </w:rPr>
                <w:t>,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A322B9">
              <w:rPr>
                <w:rFonts w:ascii="Calibri" w:hAnsi="Calibri"/>
                <w:sz w:val="22"/>
                <w:szCs w:val="22"/>
              </w:rPr>
              <w:t xml:space="preserve">Claims </w:t>
            </w:r>
            <w:del w:id="61" w:author="Mary Wong" w:date="2017-04-04T15:57:00Z">
              <w:r w:rsidR="00A322B9" w:rsidDel="00465EDB">
                <w:rPr>
                  <w:rFonts w:ascii="Calibri" w:hAnsi="Calibri"/>
                  <w:sz w:val="22"/>
                  <w:szCs w:val="22"/>
                </w:rPr>
                <w:delText>review</w:delText>
              </w:r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</w:delText>
              </w:r>
            </w:del>
            <w:ins w:id="62" w:author="Mary Wong" w:date="2017-04-04T15:57:00Z">
              <w:r w:rsidR="00465EDB">
                <w:rPr>
                  <w:rFonts w:ascii="Calibri" w:hAnsi="Calibri"/>
                  <w:sz w:val="22"/>
                  <w:szCs w:val="22"/>
                </w:rPr>
                <w:t xml:space="preserve">&amp; Private Protections </w:t>
              </w:r>
            </w:ins>
            <w:r>
              <w:rPr>
                <w:rFonts w:ascii="Calibri" w:hAnsi="Calibri"/>
                <w:sz w:val="22"/>
                <w:szCs w:val="22"/>
              </w:rPr>
              <w:t>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1E0EB" w14:textId="7FFAE9C9" w:rsidR="00D11004" w:rsidRDefault="004201A0" w:rsidP="00465EDB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del w:id="63" w:author="Mary Wong" w:date="2017-04-04T15:56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Sub Teams to </w:delText>
              </w:r>
              <w:r w:rsidR="00196265" w:rsidDel="00465EDB">
                <w:rPr>
                  <w:rFonts w:ascii="Calibri" w:hAnsi="Calibri"/>
                  <w:sz w:val="22"/>
                  <w:szCs w:val="22"/>
                </w:rPr>
                <w:delText>f</w:delText>
              </w:r>
            </w:del>
            <w:ins w:id="64" w:author="Mary Wong" w:date="2017-04-04T15:56:00Z">
              <w:r w:rsidR="00465EDB">
                <w:rPr>
                  <w:rFonts w:ascii="Calibri" w:hAnsi="Calibri"/>
                  <w:sz w:val="22"/>
                  <w:szCs w:val="22"/>
                </w:rPr>
                <w:t>F</w:t>
              </w:r>
            </w:ins>
            <w:r w:rsidR="00196265">
              <w:rPr>
                <w:rFonts w:ascii="Calibri" w:hAnsi="Calibri"/>
                <w:sz w:val="22"/>
                <w:szCs w:val="22"/>
              </w:rPr>
              <w:t>inal</w:t>
            </w:r>
            <w:r>
              <w:rPr>
                <w:rFonts w:ascii="Calibri" w:hAnsi="Calibri"/>
                <w:sz w:val="22"/>
                <w:szCs w:val="22"/>
              </w:rPr>
              <w:t>ize</w:t>
            </w:r>
            <w:r w:rsidR="00196265">
              <w:rPr>
                <w:rFonts w:ascii="Calibri" w:hAnsi="Calibri"/>
                <w:sz w:val="22"/>
                <w:szCs w:val="22"/>
              </w:rPr>
              <w:t xml:space="preserve"> Sunrise</w:t>
            </w:r>
            <w:del w:id="65" w:author="Mary Wong" w:date="2017-04-04T15:56:00Z">
              <w:r w:rsidR="00196265" w:rsidDel="00465EDB">
                <w:rPr>
                  <w:rFonts w:ascii="Calibri" w:hAnsi="Calibri"/>
                  <w:sz w:val="22"/>
                  <w:szCs w:val="22"/>
                </w:rPr>
                <w:delText xml:space="preserve"> and</w:delText>
              </w:r>
            </w:del>
            <w:ins w:id="66" w:author="Mary Wong" w:date="2017-04-04T15:56:00Z">
              <w:r w:rsidR="00465EDB">
                <w:rPr>
                  <w:rFonts w:ascii="Calibri" w:hAnsi="Calibri"/>
                  <w:sz w:val="22"/>
                  <w:szCs w:val="22"/>
                </w:rPr>
                <w:t>,</w:t>
              </w:r>
            </w:ins>
            <w:r w:rsidR="00196265">
              <w:rPr>
                <w:rFonts w:ascii="Calibri" w:hAnsi="Calibri"/>
                <w:sz w:val="22"/>
                <w:szCs w:val="22"/>
              </w:rPr>
              <w:t xml:space="preserve"> Claims </w:t>
            </w:r>
            <w:del w:id="67" w:author="Mary Wong" w:date="2017-04-04T15:56:00Z">
              <w:r w:rsidR="00196265" w:rsidDel="00465EDB">
                <w:rPr>
                  <w:rFonts w:ascii="Calibri" w:hAnsi="Calibri"/>
                  <w:sz w:val="22"/>
                  <w:szCs w:val="22"/>
                </w:rPr>
                <w:delText xml:space="preserve">Charter </w:delText>
              </w:r>
            </w:del>
            <w:ins w:id="68" w:author="Mary Wong" w:date="2017-04-04T15:56:00Z">
              <w:r w:rsidR="00465EDB">
                <w:rPr>
                  <w:rFonts w:ascii="Calibri" w:hAnsi="Calibri"/>
                  <w:sz w:val="22"/>
                  <w:szCs w:val="22"/>
                </w:rPr>
                <w:t xml:space="preserve">and </w:t>
              </w:r>
            </w:ins>
            <w:ins w:id="69" w:author="Mary Wong" w:date="2017-04-10T16:05:00Z">
              <w:r w:rsidR="00573378">
                <w:rPr>
                  <w:rFonts w:ascii="Calibri" w:hAnsi="Calibri"/>
                  <w:sz w:val="22"/>
                  <w:szCs w:val="22"/>
                </w:rPr>
                <w:t xml:space="preserve">(if ready) </w:t>
              </w:r>
            </w:ins>
            <w:ins w:id="70" w:author="Mary Wong" w:date="2017-04-04T15:56:00Z">
              <w:r w:rsidR="00465EDB">
                <w:rPr>
                  <w:rFonts w:ascii="Calibri" w:hAnsi="Calibri"/>
                  <w:sz w:val="22"/>
                  <w:szCs w:val="22"/>
                </w:rPr>
                <w:t xml:space="preserve">Private Protections </w:t>
              </w:r>
            </w:ins>
            <w:r w:rsidR="00196265">
              <w:rPr>
                <w:rFonts w:ascii="Calibri" w:hAnsi="Calibri"/>
                <w:sz w:val="22"/>
                <w:szCs w:val="22"/>
              </w:rPr>
              <w:t>questions</w:t>
            </w:r>
            <w:ins w:id="71" w:author="Mary Wong" w:date="2017-04-04T15:57:00Z">
              <w:r w:rsidR="00465EDB">
                <w:rPr>
                  <w:rFonts w:ascii="Calibri" w:hAnsi="Calibri"/>
                  <w:sz w:val="22"/>
                  <w:szCs w:val="22"/>
                </w:rPr>
                <w:t xml:space="preserve"> for review</w:t>
              </w:r>
            </w:ins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C3EC" w14:textId="77777777" w:rsidR="00D11004" w:rsidRDefault="004201A0" w:rsidP="001C7BA8">
            <w:pPr>
              <w:snapToGrid w:val="0"/>
              <w:rPr>
                <w:ins w:id="72" w:author="Mary Wong" w:date="2017-04-10T16:05:00Z"/>
                <w:rFonts w:ascii="Calibri" w:hAnsi="Calibri"/>
                <w:sz w:val="22"/>
                <w:szCs w:val="22"/>
              </w:rPr>
            </w:pPr>
            <w:del w:id="73" w:author="Mary Wong" w:date="2017-04-04T15:57:00Z">
              <w:r w:rsidDel="00465EDB">
                <w:rPr>
                  <w:rFonts w:ascii="Calibri" w:hAnsi="Calibri"/>
                  <w:sz w:val="22"/>
                  <w:szCs w:val="22"/>
                </w:rPr>
                <w:delText>Sunrise &amp; Claims Sub Teams to meet (no WG meeting)</w:delText>
              </w:r>
            </w:del>
            <w:ins w:id="74" w:author="Mary Wong" w:date="2017-04-04T15:57:00Z">
              <w:r w:rsidR="00465EDB">
                <w:rPr>
                  <w:rFonts w:ascii="Calibri" w:hAnsi="Calibri"/>
                  <w:sz w:val="22"/>
                  <w:szCs w:val="22"/>
                </w:rPr>
                <w:t>All</w:t>
              </w:r>
            </w:ins>
          </w:p>
          <w:p w14:paraId="26FE7F73" w14:textId="59B7EC8E" w:rsidR="00573378" w:rsidRDefault="00573378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ins w:id="75" w:author="Mary Wong" w:date="2017-04-10T16:05:00Z">
              <w:r>
                <w:rPr>
                  <w:rFonts w:ascii="Calibri" w:hAnsi="Calibri"/>
                  <w:sz w:val="22"/>
                  <w:szCs w:val="22"/>
                </w:rPr>
                <w:t>Sub Teams</w:t>
              </w:r>
            </w:ins>
          </w:p>
        </w:tc>
      </w:tr>
      <w:tr w:rsidR="00D11004" w14:paraId="3345BE3F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84FDC" w14:textId="30D8EB3D" w:rsidR="00D11004" w:rsidRDefault="00D72C80" w:rsidP="00F81480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commentRangeStart w:id="76"/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D11004">
              <w:rPr>
                <w:rFonts w:ascii="Calibri" w:hAnsi="Calibri"/>
                <w:sz w:val="22"/>
                <w:szCs w:val="22"/>
              </w:rPr>
              <w:t>24 May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4201A0">
              <w:rPr>
                <w:rFonts w:ascii="Calibri" w:hAnsi="Calibri"/>
                <w:sz w:val="22"/>
                <w:szCs w:val="22"/>
              </w:rPr>
              <w:t>12</w:t>
            </w:r>
            <w:r w:rsidR="005C1E9F">
              <w:rPr>
                <w:rFonts w:ascii="Calibri" w:hAnsi="Calibri"/>
                <w:sz w:val="22"/>
                <w:szCs w:val="22"/>
              </w:rPr>
              <w:t>0 minutes)</w:t>
            </w:r>
            <w:commentRangeEnd w:id="76"/>
            <w:r w:rsidR="0032436C">
              <w:rPr>
                <w:rStyle w:val="CommentReference"/>
              </w:rPr>
              <w:commentReference w:id="76"/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C6E34" w14:textId="7440F69C" w:rsidR="00D11004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Sunrise </w:t>
            </w:r>
            <w:r w:rsidR="00A322B9">
              <w:rPr>
                <w:rFonts w:ascii="Calibri" w:hAnsi="Calibri"/>
                <w:sz w:val="22"/>
                <w:szCs w:val="22"/>
              </w:rPr>
              <w:t>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CC570" w14:textId="4CF7BEFB" w:rsidR="00D11004" w:rsidRDefault="004201A0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del w:id="77" w:author="Mary Wong" w:date="2017-04-04T15:57:00Z">
              <w:r w:rsidDel="00465EDB">
                <w:rPr>
                  <w:rFonts w:ascii="Calibri" w:hAnsi="Calibri"/>
                  <w:sz w:val="22"/>
                  <w:szCs w:val="22"/>
                </w:rPr>
                <w:delText>Agree on final</w:delText>
              </w:r>
              <w:r w:rsidR="00196265" w:rsidDel="00465EDB">
                <w:rPr>
                  <w:rFonts w:ascii="Calibri" w:hAnsi="Calibri"/>
                  <w:sz w:val="22"/>
                  <w:szCs w:val="22"/>
                </w:rPr>
                <w:delText xml:space="preserve"> Sunrise</w:delText>
              </w:r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and Claims Charter questions</w:delText>
              </w:r>
            </w:del>
            <w:ins w:id="78" w:author="Mary Wong" w:date="2017-04-04T15:57:00Z">
              <w:r w:rsidR="00465EDB">
                <w:rPr>
                  <w:rFonts w:ascii="Calibri" w:hAnsi="Calibri"/>
                  <w:sz w:val="22"/>
                  <w:szCs w:val="22"/>
                </w:rPr>
                <w:t>Commence Sunrise review</w:t>
              </w:r>
            </w:ins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F3FF7" w14:textId="2E798861" w:rsidR="00D11004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196265" w14:paraId="34246E68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FEE8B" w14:textId="0C41A823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 May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7EC0C" w14:textId="77777777" w:rsidR="00196265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review</w:t>
            </w:r>
          </w:p>
          <w:p w14:paraId="775EFFD8" w14:textId="4174E16C" w:rsidR="004201A0" w:rsidDel="00196265" w:rsidRDefault="004201A0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del w:id="79" w:author="Mary Wong" w:date="2017-04-04T15:58:00Z">
              <w:r w:rsidDel="00465EDB">
                <w:rPr>
                  <w:rFonts w:ascii="Calibri" w:hAnsi="Calibri"/>
                  <w:sz w:val="22"/>
                  <w:szCs w:val="22"/>
                </w:rPr>
                <w:delText>Private Protections questions scoping</w:delText>
              </w:r>
            </w:del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9E7E6" w14:textId="726C43BF" w:rsidR="00196265" w:rsidRDefault="004201A0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del w:id="80" w:author="Mary Wong" w:date="2017-04-04T15:58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Commence </w:delText>
              </w:r>
              <w:r w:rsidR="00196265" w:rsidDel="00465EDB">
                <w:rPr>
                  <w:rFonts w:ascii="Calibri" w:hAnsi="Calibri"/>
                  <w:sz w:val="22"/>
                  <w:szCs w:val="22"/>
                </w:rPr>
                <w:delText>review of</w:delText>
              </w:r>
            </w:del>
            <w:ins w:id="81" w:author="Mary Wong" w:date="2017-04-04T15:58:00Z">
              <w:r w:rsidR="00465EDB">
                <w:rPr>
                  <w:rFonts w:ascii="Calibri" w:hAnsi="Calibri"/>
                  <w:sz w:val="22"/>
                  <w:szCs w:val="22"/>
                </w:rPr>
                <w:t>Continue</w:t>
              </w:r>
            </w:ins>
            <w:r w:rsidR="00196265">
              <w:rPr>
                <w:rFonts w:ascii="Calibri" w:hAnsi="Calibri"/>
                <w:sz w:val="22"/>
                <w:szCs w:val="22"/>
              </w:rPr>
              <w:t xml:space="preserve"> Sunrise</w:t>
            </w:r>
            <w:ins w:id="82" w:author="Mary Wong" w:date="2017-04-04T15:58:00Z">
              <w:r w:rsidR="00465EDB">
                <w:rPr>
                  <w:rFonts w:ascii="Calibri" w:hAnsi="Calibri"/>
                  <w:sz w:val="22"/>
                  <w:szCs w:val="22"/>
                </w:rPr>
                <w:t xml:space="preserve"> review</w:t>
              </w:r>
            </w:ins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D432" w14:textId="77777777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4F9221B8" w14:textId="3E6FED99" w:rsidR="004201A0" w:rsidRDefault="004201A0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del w:id="83" w:author="Mary Wong" w:date="2017-04-04T15:58:00Z">
              <w:r w:rsidDel="00465EDB">
                <w:rPr>
                  <w:rFonts w:ascii="Calibri" w:hAnsi="Calibri"/>
                  <w:sz w:val="22"/>
                  <w:szCs w:val="22"/>
                </w:rPr>
                <w:delText>Private Protections Sub Team to meet as well</w:delText>
              </w:r>
            </w:del>
          </w:p>
        </w:tc>
      </w:tr>
      <w:tr w:rsidR="00196265" w14:paraId="201BC5DB" w14:textId="77777777" w:rsidTr="0025265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FE0EBEA" w14:textId="640A4E7B" w:rsidR="00196265" w:rsidRDefault="00196265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June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(90 minutes)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7BB45CAD" w14:textId="77777777" w:rsidR="00196265" w:rsidRDefault="00196265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Sunrise review</w:t>
            </w:r>
          </w:p>
          <w:p w14:paraId="32C74A39" w14:textId="3BF8D61C" w:rsidR="004201A0" w:rsidRDefault="004201A0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del w:id="84" w:author="Mary Wong" w:date="2017-04-04T15:58:00Z">
              <w:r w:rsidDel="00465EDB">
                <w:rPr>
                  <w:rFonts w:ascii="Calibri" w:hAnsi="Calibri"/>
                  <w:sz w:val="22"/>
                  <w:szCs w:val="22"/>
                </w:rPr>
                <w:delText>Private Protections questions scoping</w:delText>
              </w:r>
            </w:del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22773ADC" w14:textId="64C5D4B5" w:rsidR="00196265" w:rsidRDefault="005C1E9F" w:rsidP="005C1E9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</w:t>
            </w:r>
            <w:r w:rsidR="00196265">
              <w:rPr>
                <w:rFonts w:ascii="Calibri" w:hAnsi="Calibri"/>
                <w:sz w:val="22"/>
                <w:szCs w:val="22"/>
              </w:rPr>
              <w:t>Sunrise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5319CEB5" w14:textId="66FAE01F" w:rsidR="00196265" w:rsidRDefault="004201A0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del w:id="85" w:author="Mary Wong" w:date="2017-04-04T15:58:00Z">
              <w:r w:rsidDel="00465EDB">
                <w:rPr>
                  <w:rFonts w:ascii="Calibri" w:hAnsi="Calibri"/>
                  <w:sz w:val="22"/>
                  <w:szCs w:val="22"/>
                </w:rPr>
                <w:delText>Private Protections Sub Team to meet as well</w:delText>
              </w:r>
            </w:del>
          </w:p>
        </w:tc>
      </w:tr>
      <w:tr w:rsidR="00D11004" w14:paraId="7909146E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0C5C5" w14:textId="74414E9E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 June 2017</w:t>
            </w:r>
            <w:r w:rsidR="005C1E9F">
              <w:rPr>
                <w:rFonts w:ascii="Calibri" w:hAnsi="Calibri"/>
                <w:sz w:val="22"/>
                <w:szCs w:val="22"/>
              </w:rPr>
              <w:t xml:space="preserve"> (120 minutes)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FD55B" w14:textId="479CD713" w:rsidR="00D11004" w:rsidRDefault="00A322B9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Prep for ICANN59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BF120" w14:textId="390AD9B0" w:rsidR="005C1E9F" w:rsidRDefault="005C1E9F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</w:t>
            </w:r>
            <w:r w:rsidR="004201A0">
              <w:rPr>
                <w:rFonts w:ascii="Calibri" w:hAnsi="Calibri"/>
                <w:sz w:val="22"/>
                <w:szCs w:val="22"/>
              </w:rPr>
              <w:t>tinue</w:t>
            </w:r>
            <w:r>
              <w:rPr>
                <w:rFonts w:ascii="Calibri" w:hAnsi="Calibri"/>
                <w:sz w:val="22"/>
                <w:szCs w:val="22"/>
              </w:rPr>
              <w:t xml:space="preserve"> Sunrise review</w:t>
            </w:r>
          </w:p>
          <w:p w14:paraId="1D18E624" w14:textId="6D8F2265" w:rsidR="00D11004" w:rsidRDefault="00A322B9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community discussion points for ICANN59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and (if planned) F2F intensive session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1C400" w14:textId="2F2C0B89" w:rsidR="00D11004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D11004" w14:paraId="681292FB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C61B765" w14:textId="3CEF280F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June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BC58C35" w14:textId="77777777" w:rsidR="00D11004" w:rsidRDefault="00D11004" w:rsidP="009D425F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Pre-ICANN59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4A0CA75" w14:textId="77777777" w:rsidR="00D11004" w:rsidRDefault="00D11004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783D86D" w14:textId="77777777" w:rsidR="00D11004" w:rsidRDefault="00D11004" w:rsidP="00F16A96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Chairs &amp; staff to </w:t>
            </w:r>
            <w:r w:rsidR="00F16A96">
              <w:rPr>
                <w:rFonts w:ascii="Calibri" w:hAnsi="Calibri"/>
                <w:sz w:val="22"/>
                <w:szCs w:val="22"/>
              </w:rPr>
              <w:t>confirm</w:t>
            </w:r>
            <w:r>
              <w:rPr>
                <w:rFonts w:ascii="Calibri" w:hAnsi="Calibri"/>
                <w:sz w:val="22"/>
                <w:szCs w:val="22"/>
              </w:rPr>
              <w:t xml:space="preserve"> presentation materials for ICANN59</w:t>
            </w:r>
          </w:p>
        </w:tc>
      </w:tr>
      <w:tr w:rsidR="00EB1787" w14:paraId="72A9DE3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D88AB" w14:textId="77777777" w:rsidR="00EB1787" w:rsidDel="00934E7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26-29 June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0C7A9" w14:textId="7B41C6D0" w:rsidR="00EB1787" w:rsidRPr="0067409F" w:rsidRDefault="00EB1787" w:rsidP="001C7BA8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67409F">
              <w:rPr>
                <w:rFonts w:ascii="Calibri" w:hAnsi="Calibri"/>
                <w:b/>
                <w:color w:val="FF0000"/>
                <w:sz w:val="22"/>
                <w:szCs w:val="22"/>
              </w:rPr>
              <w:t>ICANN59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9ECA7" w14:textId="4D7AFF0A" w:rsidR="00EB1787" w:rsidDel="00465EDB" w:rsidRDefault="002042EA" w:rsidP="00252659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del w:id="86" w:author="Mary Wong" w:date="2017-04-04T15:58:00Z"/>
                <w:rFonts w:ascii="Calibri" w:hAnsi="Calibri"/>
                <w:sz w:val="22"/>
                <w:szCs w:val="22"/>
              </w:rPr>
            </w:pPr>
            <w:del w:id="87" w:author="Mary Wong" w:date="2017-04-04T15:58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(possible) </w:delText>
              </w:r>
            </w:del>
            <w:r>
              <w:rPr>
                <w:rFonts w:ascii="Calibri" w:hAnsi="Calibri"/>
                <w:sz w:val="22"/>
                <w:szCs w:val="22"/>
              </w:rPr>
              <w:t>F2F</w:t>
            </w:r>
            <w:del w:id="88" w:author="Mary Wong" w:date="2017-04-04T15:58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 intensive </w:delText>
              </w:r>
            </w:del>
            <w:r>
              <w:rPr>
                <w:rFonts w:ascii="Calibri" w:hAnsi="Calibri"/>
                <w:sz w:val="22"/>
                <w:szCs w:val="22"/>
              </w:rPr>
              <w:t>meeting (</w:t>
            </w:r>
            <w:r w:rsidR="004201A0">
              <w:rPr>
                <w:rFonts w:ascii="Calibri" w:hAnsi="Calibri"/>
                <w:sz w:val="22"/>
                <w:szCs w:val="22"/>
              </w:rPr>
              <w:t>complete initial Sunrise</w:t>
            </w:r>
            <w:r>
              <w:rPr>
                <w:rFonts w:ascii="Calibri" w:hAnsi="Calibri"/>
                <w:sz w:val="22"/>
                <w:szCs w:val="22"/>
              </w:rPr>
              <w:t xml:space="preserve"> review</w:t>
            </w:r>
            <w:del w:id="89" w:author="Mary Wong" w:date="2017-04-04T15:58:00Z">
              <w:r w:rsidDel="00465EDB">
                <w:rPr>
                  <w:rFonts w:ascii="Calibri" w:hAnsi="Calibri"/>
                  <w:sz w:val="22"/>
                  <w:szCs w:val="22"/>
                </w:rPr>
                <w:delText>?)</w:delText>
              </w:r>
            </w:del>
            <w:ins w:id="90" w:author="Mary Wong" w:date="2017-04-04T15:58:00Z">
              <w:r w:rsidR="00465EDB">
                <w:rPr>
                  <w:rFonts w:ascii="Calibri" w:hAnsi="Calibri"/>
                  <w:sz w:val="22"/>
                  <w:szCs w:val="22"/>
                </w:rPr>
                <w:t xml:space="preserve"> and commence Claims </w:t>
              </w:r>
            </w:ins>
            <w:ins w:id="91" w:author="Mary Wong" w:date="2017-04-04T15:59:00Z">
              <w:r w:rsidR="00465EDB">
                <w:rPr>
                  <w:rFonts w:ascii="Calibri" w:hAnsi="Calibri"/>
                  <w:sz w:val="22"/>
                  <w:szCs w:val="22"/>
                </w:rPr>
                <w:t xml:space="preserve">review; discuss Private </w:t>
              </w:r>
              <w:r w:rsidR="00465EDB">
                <w:rPr>
                  <w:rFonts w:ascii="Calibri" w:hAnsi="Calibri"/>
                  <w:sz w:val="22"/>
                  <w:szCs w:val="22"/>
                </w:rPr>
                <w:lastRenderedPageBreak/>
                <w:t>Protections</w:t>
              </w:r>
            </w:ins>
            <w:ins w:id="92" w:author="Mary Wong" w:date="2017-04-04T15:58:00Z">
              <w:r w:rsidR="00465EDB">
                <w:rPr>
                  <w:rFonts w:ascii="Calibri" w:hAnsi="Calibri"/>
                  <w:sz w:val="22"/>
                  <w:szCs w:val="22"/>
                </w:rPr>
                <w:t>)</w:t>
              </w:r>
            </w:ins>
          </w:p>
          <w:p w14:paraId="2E48796F" w14:textId="085D9D56" w:rsidR="002042EA" w:rsidRPr="00465EDB" w:rsidRDefault="002042EA" w:rsidP="00465EDB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  <w:rPrChange w:id="93" w:author="Mary Wong" w:date="2017-04-04T15:58:00Z">
                  <w:rPr/>
                </w:rPrChange>
              </w:rPr>
            </w:pPr>
            <w:del w:id="94" w:author="Mary Wong" w:date="2017-04-04T15:58:00Z">
              <w:r w:rsidRPr="00465EDB" w:rsidDel="00465EDB">
                <w:rPr>
                  <w:rFonts w:ascii="Calibri" w:hAnsi="Calibri"/>
                  <w:sz w:val="22"/>
                  <w:szCs w:val="22"/>
                  <w:rPrChange w:id="95" w:author="Mary Wong" w:date="2017-04-04T15:58:00Z">
                    <w:rPr/>
                  </w:rPrChange>
                </w:rPr>
                <w:delText>Open community session</w:delText>
              </w:r>
            </w:del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76567" w14:textId="6C9ECB6F" w:rsidR="00EB1787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All</w:t>
            </w:r>
          </w:p>
        </w:tc>
      </w:tr>
      <w:tr w:rsidR="00D11004" w14:paraId="5C3DC6FD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9BF7803" w14:textId="3FB89F81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5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16C1196" w14:textId="77777777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9EB8321" w14:textId="77777777" w:rsidR="00D11004" w:rsidRDefault="00D11004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B126873" w14:textId="77777777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11004" w14:paraId="08233A89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7AF20" w14:textId="77777777" w:rsidR="00D11004" w:rsidRDefault="00D11004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47FDD" w14:textId="77777777" w:rsidR="00D11004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Claims review</w:t>
            </w:r>
          </w:p>
          <w:p w14:paraId="46D648F3" w14:textId="7A105E7A" w:rsidR="004201A0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Form Sub Team to refine Charter questions for URS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FD7D4" w14:textId="77777777" w:rsidR="00D11004" w:rsidRDefault="00D11004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feedback from ICANN59</w:t>
            </w:r>
          </w:p>
          <w:p w14:paraId="25B96274" w14:textId="0C9A784B" w:rsidR="002042EA" w:rsidRDefault="00465EDB" w:rsidP="00F8148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ins w:id="96" w:author="Mary Wong" w:date="2017-04-04T15:59:00Z">
              <w:r>
                <w:rPr>
                  <w:rFonts w:ascii="Calibri" w:hAnsi="Calibri"/>
                  <w:sz w:val="22"/>
                  <w:szCs w:val="22"/>
                </w:rPr>
                <w:t>Continue</w:t>
              </w:r>
            </w:ins>
            <w:del w:id="97" w:author="Mary Wong" w:date="2017-04-04T15:59:00Z">
              <w:r w:rsidR="004201A0" w:rsidDel="00465EDB">
                <w:rPr>
                  <w:rFonts w:ascii="Calibri" w:hAnsi="Calibri"/>
                  <w:sz w:val="22"/>
                  <w:szCs w:val="22"/>
                </w:rPr>
                <w:delText>Com</w:delText>
              </w:r>
              <w:r w:rsidR="002007C8" w:rsidDel="00465EDB">
                <w:rPr>
                  <w:rFonts w:ascii="Calibri" w:hAnsi="Calibri"/>
                  <w:sz w:val="22"/>
                  <w:szCs w:val="22"/>
                </w:rPr>
                <w:delText>mence</w:delText>
              </w:r>
            </w:del>
            <w:r w:rsidR="004201A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042EA">
              <w:rPr>
                <w:rFonts w:ascii="Calibri" w:hAnsi="Calibri"/>
                <w:sz w:val="22"/>
                <w:szCs w:val="22"/>
              </w:rPr>
              <w:t>Claims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A24EE" w14:textId="77777777" w:rsidR="00D11004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5402BD41" w14:textId="3BB50D99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EB1787" w14:paraId="349D2ACA" w14:textId="77777777" w:rsidTr="00D1100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95E07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1E98" w14:textId="30F92AC8" w:rsidR="00EB1787" w:rsidRPr="00252659" w:rsidRDefault="002042EA" w:rsidP="00D2506C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Claims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75DDA" w14:textId="683492B0" w:rsidR="00EB1787" w:rsidRPr="00C74025" w:rsidRDefault="002042EA" w:rsidP="00D2506C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Claims review</w:t>
            </w:r>
            <w:r w:rsidR="00EB1787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05665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10E82341" w14:textId="7CA29D47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EB1787" w14:paraId="414E5EEE" w14:textId="77777777" w:rsidTr="00DA7D0F">
        <w:trPr>
          <w:trHeight w:val="83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F4760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 July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1E600" w14:textId="25A9F8C2" w:rsidR="00EB1787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Claims </w:t>
            </w:r>
            <w:r w:rsidR="00DA7D0F">
              <w:rPr>
                <w:rFonts w:ascii="Calibri" w:hAnsi="Calibri"/>
                <w:sz w:val="22"/>
                <w:szCs w:val="22"/>
              </w:rPr>
              <w:t>review</w:t>
            </w:r>
            <w:r w:rsidR="00323030">
              <w:rPr>
                <w:rFonts w:ascii="Calibri" w:hAnsi="Calibri"/>
                <w:sz w:val="22"/>
                <w:szCs w:val="22"/>
              </w:rPr>
              <w:t>/Private Protections discussion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8DE8E" w14:textId="77777777" w:rsidR="00EB1787" w:rsidRDefault="002042EA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Claims review</w:t>
            </w:r>
          </w:p>
          <w:p w14:paraId="128AB726" w14:textId="6342606C" w:rsidR="00323030" w:rsidRDefault="00323030" w:rsidP="001C7BA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Discuss </w:t>
            </w:r>
            <w:del w:id="98" w:author="Mary Wong" w:date="2017-04-04T15:59:00Z">
              <w:r w:rsidDel="00465EDB">
                <w:rPr>
                  <w:rFonts w:ascii="Calibri" w:hAnsi="Calibri"/>
                  <w:sz w:val="22"/>
                  <w:szCs w:val="22"/>
                </w:rPr>
                <w:delText>registry operator-offered p</w:delText>
              </w:r>
            </w:del>
            <w:ins w:id="99" w:author="Mary Wong" w:date="2017-04-04T15:59:00Z">
              <w:r w:rsidR="00465EDB">
                <w:rPr>
                  <w:rFonts w:ascii="Calibri" w:hAnsi="Calibri"/>
                  <w:sz w:val="22"/>
                  <w:szCs w:val="22"/>
                </w:rPr>
                <w:t>P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rivate </w:t>
            </w:r>
            <w:del w:id="100" w:author="Mary Wong" w:date="2017-04-04T15:59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protections </w:delText>
              </w:r>
            </w:del>
            <w:ins w:id="101" w:author="Mary Wong" w:date="2017-04-04T15:59:00Z">
              <w:r w:rsidR="00465EDB">
                <w:rPr>
                  <w:rFonts w:ascii="Calibri" w:hAnsi="Calibri"/>
                  <w:sz w:val="22"/>
                  <w:szCs w:val="22"/>
                </w:rPr>
                <w:t>Protection</w:t>
              </w:r>
            </w:ins>
            <w:ins w:id="102" w:author="Mary Wong" w:date="2017-04-04T16:00:00Z">
              <w:r w:rsidR="00465EDB">
                <w:rPr>
                  <w:rFonts w:ascii="Calibri" w:hAnsi="Calibri"/>
                  <w:sz w:val="22"/>
                  <w:szCs w:val="22"/>
                </w:rPr>
                <w:t>s</w:t>
              </w:r>
            </w:ins>
            <w:ins w:id="103" w:author="Mary Wong" w:date="2017-04-04T15:59:00Z">
              <w:r w:rsidR="00465EDB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del w:id="104" w:author="Mary Wong" w:date="2017-04-04T16:00:00Z">
              <w:r w:rsidDel="00465EDB">
                <w:rPr>
                  <w:rFonts w:ascii="Calibri" w:hAnsi="Calibri"/>
                  <w:sz w:val="22"/>
                  <w:szCs w:val="22"/>
                </w:rPr>
                <w:delText>services</w:delText>
              </w:r>
            </w:del>
          </w:p>
          <w:p w14:paraId="3A41435A" w14:textId="2A1569DB" w:rsidR="00323030" w:rsidDel="0057494E" w:rsidRDefault="00323030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89985" w14:textId="77777777" w:rsidR="00EB1787" w:rsidRDefault="00EB1787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4C193C2" w14:textId="66E95F81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D2506C" w14:paraId="0525D662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9A7FA" w14:textId="4B20E284" w:rsidR="00D2506C" w:rsidRDefault="0006296E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D2506C">
              <w:rPr>
                <w:rFonts w:ascii="Calibri" w:hAnsi="Calibri"/>
                <w:sz w:val="22"/>
                <w:szCs w:val="22"/>
              </w:rPr>
              <w:t>2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DF2F8" w14:textId="5A4F6942" w:rsidR="00D2506C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Claims </w:t>
            </w:r>
            <w:r w:rsidR="00DA7D0F">
              <w:rPr>
                <w:rFonts w:ascii="Calibri" w:hAnsi="Calibri"/>
                <w:sz w:val="22"/>
                <w:szCs w:val="22"/>
              </w:rPr>
              <w:t>revie</w:t>
            </w:r>
            <w:r>
              <w:rPr>
                <w:rFonts w:ascii="Calibri" w:hAnsi="Calibri"/>
                <w:sz w:val="22"/>
                <w:szCs w:val="22"/>
              </w:rPr>
              <w:t>w</w:t>
            </w:r>
            <w:r w:rsidR="00323030">
              <w:rPr>
                <w:rFonts w:ascii="Calibri" w:hAnsi="Calibri"/>
                <w:sz w:val="22"/>
                <w:szCs w:val="22"/>
              </w:rPr>
              <w:t>/Private Protections discussion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14E27" w14:textId="77777777" w:rsidR="00D2506C" w:rsidRDefault="002042EA" w:rsidP="00DA7D0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Conclude initial Claims review</w:t>
            </w:r>
          </w:p>
          <w:p w14:paraId="6F001CAF" w14:textId="047A083F" w:rsidR="00323030" w:rsidRDefault="00323030" w:rsidP="003230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del w:id="105" w:author="Mary Wong" w:date="2017-04-04T15:59:00Z">
              <w:r w:rsidDel="00465EDB">
                <w:rPr>
                  <w:rFonts w:ascii="Calibri" w:hAnsi="Calibri"/>
                  <w:sz w:val="22"/>
                  <w:szCs w:val="22"/>
                </w:rPr>
                <w:delText>Discuss registry operator-offered</w:delText>
              </w:r>
            </w:del>
            <w:ins w:id="106" w:author="Mary Wong" w:date="2017-04-04T15:59:00Z">
              <w:r w:rsidR="00465EDB">
                <w:rPr>
                  <w:rFonts w:ascii="Calibri" w:hAnsi="Calibri"/>
                  <w:sz w:val="22"/>
                  <w:szCs w:val="22"/>
                </w:rPr>
                <w:t xml:space="preserve">Continue </w:t>
              </w:r>
            </w:ins>
            <w:ins w:id="107" w:author="Mary Wong" w:date="2017-04-04T16:00:00Z">
              <w:r w:rsidR="00465EDB">
                <w:rPr>
                  <w:rFonts w:ascii="Calibri" w:hAnsi="Calibri"/>
                  <w:sz w:val="22"/>
                  <w:szCs w:val="22"/>
                </w:rPr>
                <w:t>discussion</w:t>
              </w:r>
            </w:ins>
            <w:ins w:id="108" w:author="Mary Wong" w:date="2017-04-04T15:59:00Z">
              <w:r w:rsidR="00465EDB">
                <w:rPr>
                  <w:rFonts w:ascii="Calibri" w:hAnsi="Calibri"/>
                  <w:sz w:val="22"/>
                  <w:szCs w:val="22"/>
                </w:rPr>
                <w:t xml:space="preserve"> </w:t>
              </w:r>
            </w:ins>
            <w:ins w:id="109" w:author="Mary Wong" w:date="2017-04-04T16:00:00Z">
              <w:r w:rsidR="00465EDB">
                <w:rPr>
                  <w:rFonts w:ascii="Calibri" w:hAnsi="Calibri"/>
                  <w:sz w:val="22"/>
                  <w:szCs w:val="22"/>
                </w:rPr>
                <w:t>of</w:t>
              </w:r>
            </w:ins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del w:id="110" w:author="Mary Wong" w:date="2017-04-04T16:00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private </w:delText>
              </w:r>
            </w:del>
            <w:ins w:id="111" w:author="Mary Wong" w:date="2017-04-04T16:00:00Z">
              <w:r w:rsidR="00465EDB">
                <w:rPr>
                  <w:rFonts w:ascii="Calibri" w:hAnsi="Calibri"/>
                  <w:sz w:val="22"/>
                  <w:szCs w:val="22"/>
                </w:rPr>
                <w:t xml:space="preserve">Private </w:t>
              </w:r>
            </w:ins>
            <w:del w:id="112" w:author="Mary Wong" w:date="2017-04-04T16:00:00Z">
              <w:r w:rsidDel="00465EDB">
                <w:rPr>
                  <w:rFonts w:ascii="Calibri" w:hAnsi="Calibri"/>
                  <w:sz w:val="22"/>
                  <w:szCs w:val="22"/>
                </w:rPr>
                <w:delText xml:space="preserve">protections </w:delText>
              </w:r>
            </w:del>
            <w:ins w:id="113" w:author="Mary Wong" w:date="2017-04-04T16:00:00Z">
              <w:r w:rsidR="00465EDB">
                <w:rPr>
                  <w:rFonts w:ascii="Calibri" w:hAnsi="Calibri"/>
                  <w:sz w:val="22"/>
                  <w:szCs w:val="22"/>
                </w:rPr>
                <w:t>Protections</w:t>
              </w:r>
            </w:ins>
            <w:del w:id="114" w:author="Mary Wong" w:date="2017-04-04T16:00:00Z">
              <w:r w:rsidDel="00465EDB">
                <w:rPr>
                  <w:rFonts w:ascii="Calibri" w:hAnsi="Calibri"/>
                  <w:sz w:val="22"/>
                  <w:szCs w:val="22"/>
                </w:rPr>
                <w:delText>services</w:delText>
              </w:r>
            </w:del>
          </w:p>
          <w:p w14:paraId="078EE312" w14:textId="7F437546" w:rsidR="00323030" w:rsidRDefault="00323030" w:rsidP="005C1E9F">
            <w:pPr>
              <w:widowControl w:val="0"/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1D14C" w14:textId="77777777" w:rsidR="00D2506C" w:rsidRDefault="00A322B9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0FA9EE40" w14:textId="5F6736B0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2042EA" w14:paraId="33D50481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CBD90" w14:textId="5493EE93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1102F" w14:textId="20AF7CE1" w:rsidR="002042EA" w:rsidDel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Stock taking: TMCH and associated RPMs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6B0DE" w14:textId="2229A02E" w:rsidR="002042EA" w:rsidDel="002042EA" w:rsidRDefault="002042EA" w:rsidP="00DA7D0F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Evaluate overall progress and conclusions from TMCH, Sunrise and Claims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B446A" w14:textId="77777777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0DEC0DAB" w14:textId="6A72C6CA" w:rsidR="002042EA" w:rsidRDefault="002042EA" w:rsidP="001C7BA8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2042EA" w14:paraId="1C952161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E82C4" w14:textId="59F7044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B6C99" w14:textId="746AF4F9" w:rsidR="002042EA" w:rsidRPr="00252659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252659">
              <w:rPr>
                <w:rFonts w:ascii="Calibri" w:hAnsi="Calibri"/>
                <w:b/>
                <w:color w:val="FF0000"/>
                <w:sz w:val="22"/>
                <w:szCs w:val="22"/>
              </w:rPr>
              <w:t>URS Overview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209CB" w14:textId="4644D99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Overview presentation of URS and introduction of Charter questions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39AC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  <w:p w14:paraId="76AE6CE9" w14:textId="3E3350B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Charter Sub Team meeting</w:t>
            </w:r>
          </w:p>
        </w:tc>
      </w:tr>
      <w:tr w:rsidR="002042EA" w14:paraId="004B5B50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83D91" w14:textId="5A5D17E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EB62B" w14:textId="17C9A86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F8F4E" w14:textId="5DE4C57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Sub Team proposal for refined URS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9443A" w14:textId="64CB17E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A344E1F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3855A" w14:textId="1ADC3E14" w:rsidR="002042EA" w:rsidDel="002042EA" w:rsidRDefault="0006296E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2042EA">
              <w:rPr>
                <w:rFonts w:ascii="Calibri" w:hAnsi="Calibri"/>
                <w:sz w:val="22"/>
                <w:szCs w:val="22"/>
              </w:rPr>
              <w:t>30 August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FA36A" w14:textId="1142D24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CEB8F" w14:textId="2022F825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and agree on refined URS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7C74" w14:textId="4159356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E90795B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32A4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AE86D" w14:textId="1538FB7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37244" w14:textId="39C7CEE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approach to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37E48" w14:textId="36754A7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7A7C1AF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C72C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D4AC" w14:textId="4613446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7BF4D" w14:textId="47238D2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2A745" w14:textId="256C9EB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E47F824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89391" w14:textId="2A07877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1E4F6" w14:textId="6C33937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98F8E" w14:textId="5310FE5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4FA6C" w14:textId="75726FA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D217188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E1237" w14:textId="3EC9847C" w:rsidR="002042EA" w:rsidRDefault="0006296E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** </w:t>
            </w:r>
            <w:r w:rsidR="002042EA">
              <w:rPr>
                <w:rFonts w:ascii="Calibri" w:hAnsi="Calibri"/>
                <w:sz w:val="22"/>
                <w:szCs w:val="22"/>
              </w:rPr>
              <w:t>27 September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DB84C" w14:textId="11ACD54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42029" w14:textId="37C9E6FA" w:rsidR="002042EA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2BBF5" w14:textId="4EE57B9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DB0440" w14:paraId="1F28CA74" w14:textId="77777777" w:rsidTr="009D425F">
        <w:trPr>
          <w:trHeight w:val="566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AF864" w14:textId="00ED61E5" w:rsidR="00DB0440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4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7FC41" w14:textId="234990E1" w:rsidR="00DB0440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5210E" w14:textId="04B19F77" w:rsidR="00DB0440" w:rsidDel="00DB0440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1EEF4" w14:textId="77777777" w:rsidR="00DB0440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CAB5A4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4A6D7" w14:textId="04C5BC9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14DD0" w14:textId="57AECACD" w:rsidR="002042EA" w:rsidRPr="00F16A96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2F7E3" w14:textId="67A70D56" w:rsidR="002042EA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URS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C725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1265B8A6" w14:textId="77777777" w:rsidTr="009D425F">
        <w:trPr>
          <w:trHeight w:val="562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092C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C379C" w14:textId="31D7972B" w:rsidR="002042EA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E288D" w14:textId="36CF24E3" w:rsidR="002042EA" w:rsidRDefault="002042EA" w:rsidP="00DB044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Agree on points to be raised to community at ICANN60 </w:t>
            </w:r>
            <w:r w:rsidR="00DB0440">
              <w:rPr>
                <w:rFonts w:ascii="Calibri" w:hAnsi="Calibri"/>
                <w:sz w:val="22"/>
                <w:szCs w:val="22"/>
              </w:rPr>
              <w:t>and (if planned) agenda for ICANN60 F2F intensive session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66AA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B462274" w14:textId="77777777" w:rsidTr="00F16A96">
        <w:trPr>
          <w:trHeight w:val="82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3696C1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October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E6428C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Pre-ICANN60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37E7C78" w14:textId="77777777" w:rsidR="002042EA" w:rsidRPr="00F16A96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679D75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ICANN60</w:t>
            </w:r>
          </w:p>
        </w:tc>
      </w:tr>
      <w:tr w:rsidR="002042EA" w14:paraId="547CF18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4A8C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Oct – 3 Nov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C0F8B" w14:textId="43C6F141" w:rsidR="002042EA" w:rsidRPr="0067409F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67409F">
              <w:rPr>
                <w:rFonts w:ascii="Calibri" w:hAnsi="Calibri"/>
                <w:b/>
                <w:color w:val="FF0000"/>
                <w:sz w:val="22"/>
                <w:szCs w:val="22"/>
              </w:rPr>
              <w:t>ICANN60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D15B1" w14:textId="42222DD2" w:rsidR="002042EA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(possible) intensive F2F meeting (conclude initial URS review?)</w:t>
            </w:r>
          </w:p>
          <w:p w14:paraId="221D3053" w14:textId="5942EF1B" w:rsidR="00DB0440" w:rsidDel="0057494E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Open community discussion on URS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3980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8DC8C1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84ABAD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5EE61B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5273EE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2DA5488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C595E1F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6D31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C6AC0" w14:textId="344497A6" w:rsidR="002042EA" w:rsidRDefault="00DB0440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URS review/General</w:t>
            </w:r>
            <w:r w:rsidR="002042EA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A242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community feedback from ICANN60</w:t>
            </w:r>
          </w:p>
          <w:p w14:paraId="6668227C" w14:textId="40DD7091" w:rsidR="00DB0440" w:rsidRDefault="00DB0440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preliminary conclusions on URS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FEDF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214A2D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B7C9DF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6C5946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Day before Thanksgiving (US holiday)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4DB14AD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53B501D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312612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911F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November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2F91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B92D7" w14:textId="77777777" w:rsidR="002042EA" w:rsidRPr="00F16A96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Agree on Phase 1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430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9F072D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5F2A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BCB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A0B1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Agree on Phase 1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848D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:rsidRPr="00F04ECB" w14:paraId="7AF66876" w14:textId="77777777" w:rsidTr="009D425F">
        <w:trPr>
          <w:trHeight w:val="828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2AE99" w14:textId="77777777" w:rsidR="002042EA" w:rsidRPr="00F04ECB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0ED3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  <w:p w14:paraId="72BA05D6" w14:textId="77777777" w:rsidR="002042EA" w:rsidRPr="00F16A96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draft Initial Report containing agreed recommendations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EEA4A" w14:textId="77777777" w:rsidR="002042EA" w:rsidRPr="00F04ECB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discussion of draft Initial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EF9EA" w14:textId="77777777" w:rsidR="002042EA" w:rsidRPr="00F04ECB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staff</w:t>
            </w:r>
          </w:p>
        </w:tc>
      </w:tr>
      <w:tr w:rsidR="002042EA" w14:paraId="69906B5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26AA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94C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48A0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draft Initial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072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All </w:t>
            </w:r>
          </w:p>
        </w:tc>
      </w:tr>
      <w:tr w:rsidR="002042EA" w14:paraId="64F17758" w14:textId="77777777" w:rsidTr="00F16A96">
        <w:trPr>
          <w:trHeight w:val="29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472DD9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27 December 2017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5AAF24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ICANN offices closed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A1D1EC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A33813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4D01A71" w14:textId="77777777" w:rsidTr="009D425F">
        <w:trPr>
          <w:trHeight w:val="297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C4CA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January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65D4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Finalize Phase 1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5D4EC" w14:textId="77777777" w:rsidR="002042EA" w:rsidRPr="00550697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discussion of draft Initial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30E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All </w:t>
            </w:r>
          </w:p>
        </w:tc>
      </w:tr>
      <w:tr w:rsidR="002042EA" w14:paraId="4510AC74" w14:textId="77777777" w:rsidTr="00263582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5E931DD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January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4CEBC0AE" w14:textId="4DF8998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1 and open public comment forum</w:t>
            </w:r>
          </w:p>
          <w:p w14:paraId="6F51F361" w14:textId="2B3C6726" w:rsidR="002042EA" w:rsidRPr="00774C6B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proposed finalized Initial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5F2B3AB" w14:textId="77777777" w:rsidR="002042EA" w:rsidRPr="00F86943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Public comment forum opens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3AE3827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</w:t>
            </w:r>
          </w:p>
        </w:tc>
      </w:tr>
      <w:tr w:rsidR="002042EA" w14:paraId="21A4EDC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4B1D6" w14:textId="77777777" w:rsidR="002042EA" w:rsidRPr="00F86943" w:rsidRDefault="002042EA" w:rsidP="002042EA">
            <w:pPr>
              <w:snapToGrid w:val="0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>24 February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73476" w14:textId="77777777" w:rsidR="002042EA" w:rsidRPr="00F86943" w:rsidRDefault="002042EA" w:rsidP="002042EA">
            <w:pPr>
              <w:snapToGrid w:val="0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>Close of public comment period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464E9" w14:textId="1EDF880E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NOTE: WG may hold meetings to review public comments received before this date</w:t>
            </w:r>
          </w:p>
          <w:p w14:paraId="39E03AE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Staff to circulate (and update, as needed) Public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Comment Review Tool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838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624FF9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336D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28 February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F6B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1549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Phase 1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39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3DC51FE" w14:textId="77777777" w:rsidTr="00F8694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46E34F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2F28F2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E6A46C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E28F21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ICANN61</w:t>
            </w:r>
          </w:p>
        </w:tc>
      </w:tr>
      <w:tr w:rsidR="002042EA" w14:paraId="5C38AF8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5DD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10-15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77991" w14:textId="77777777" w:rsidR="002042EA" w:rsidRPr="00F86943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F86943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F95CD" w14:textId="007337F0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and proposed WG responses with community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2C9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7FBFBAF" w14:textId="77777777" w:rsidTr="00F86943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5B2B63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404621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733387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308E9B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A7DBB9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3448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March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82A9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58909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public comments received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71D5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C6D0FBF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19A8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1A8E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A3FF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public comments received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41B6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11C44D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1E27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A8F8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  <w:p w14:paraId="1B4212A1" w14:textId="77777777" w:rsidR="002042EA" w:rsidRPr="00586FCC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updated report before this meeting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16E5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updated recommendations based on public comments accepted by the WG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4221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staff</w:t>
            </w:r>
          </w:p>
        </w:tc>
      </w:tr>
      <w:tr w:rsidR="002042EA" w14:paraId="580509D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AA5D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8A42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E932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updated Phase 1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473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10D0F7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6DA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April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8CA6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Phase 1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96E7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1 Report</w:t>
            </w:r>
          </w:p>
          <w:p w14:paraId="53209D88" w14:textId="77777777" w:rsidR="002042EA" w:rsidRPr="00586FCC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586FCC">
              <w:rPr>
                <w:rFonts w:ascii="Calibri" w:hAnsi="Calibri"/>
                <w:b/>
                <w:color w:val="FF0000"/>
                <w:sz w:val="22"/>
                <w:szCs w:val="22"/>
              </w:rPr>
              <w:t>Submit Phase 1 Report to GNSO Council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8485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chairs &amp; staff</w:t>
            </w:r>
          </w:p>
        </w:tc>
      </w:tr>
      <w:tr w:rsidR="002042EA" w14:paraId="6F3A03FB" w14:textId="77777777" w:rsidTr="00586FCC">
        <w:tc>
          <w:tcPr>
            <w:tcW w:w="13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</w:tcPr>
          <w:p w14:paraId="4D166553" w14:textId="77777777" w:rsidR="002042EA" w:rsidRPr="00586FCC" w:rsidRDefault="002042EA" w:rsidP="002042EA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86FCC">
              <w:rPr>
                <w:rFonts w:ascii="Calibri" w:hAnsi="Calibri"/>
                <w:b/>
                <w:sz w:val="22"/>
                <w:szCs w:val="22"/>
              </w:rPr>
              <w:t>CONCLUSION OF PHASE ONE – COMMENCE PHASE TWO</w:t>
            </w:r>
          </w:p>
        </w:tc>
      </w:tr>
      <w:tr w:rsidR="002042EA" w14:paraId="7787D754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7A46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BC755" w14:textId="2D5B171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overview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AEAA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Overview presentation of UDRP and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8322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1922B8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CAC5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BBAE7" w14:textId="5C8F2B7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outreach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E061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outreach letter/questions to ICANN SO/AC/SG/Cs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4F7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 (Sub Team may be formed to develop initial draft letter)</w:t>
            </w:r>
          </w:p>
        </w:tc>
      </w:tr>
      <w:tr w:rsidR="002042EA" w14:paraId="395C9EF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DA27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E1AFF" w14:textId="73C4C35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outreach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EA73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outreach letter/questions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D4B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77A43E4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14B053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26147550" w14:textId="7824C0B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79E53F79" w14:textId="347C48D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discussion of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6AC0F4B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AB0E15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B490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 May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CC100" w14:textId="1F03E88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4C66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 of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7B52" w14:textId="54C4385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D17411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0A2E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5BCB9" w14:textId="73FC5D4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5F26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discussion items with community for ICANN62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03FAB" w14:textId="06B2103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D9CFB20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028CB2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80648D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Pre-ICANN Meeting Week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42570B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B621A7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ICANN62</w:t>
            </w:r>
          </w:p>
        </w:tc>
      </w:tr>
      <w:tr w:rsidR="002042EA" w14:paraId="6E3280B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ADC8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18-21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C1CF0" w14:textId="77777777" w:rsidR="002042EA" w:rsidRPr="00586FCC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586FCC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EE57F" w14:textId="5F35A42A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Seek community input on Charter questions to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be reviewed for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72FD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All</w:t>
            </w:r>
          </w:p>
        </w:tc>
      </w:tr>
      <w:tr w:rsidR="002042EA" w14:paraId="1B4E9E89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280451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27 June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DE688B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017079C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E8B913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99D152D" w14:textId="77777777" w:rsidTr="00586FCC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224ADB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428A20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 holiday (4</w:t>
            </w:r>
            <w:r w:rsidRPr="00586FCC">
              <w:rPr>
                <w:rFonts w:ascii="Calibri" w:hAnsi="Calibri"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/>
                <w:sz w:val="22"/>
                <w:szCs w:val="22"/>
              </w:rPr>
              <w:t xml:space="preserve"> of July)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5DD36B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28815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119C90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23DA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53059" w14:textId="33927B2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CB4F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community input from ICANN62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8A5B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2FCADA4" w14:textId="77777777" w:rsidTr="00F84DDF">
        <w:trPr>
          <w:trHeight w:val="305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1D4D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EA734" w14:textId="158A65D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 scoping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135B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questions to be reviewed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7177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257086D" w14:textId="77777777" w:rsidTr="00A322B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229E2BE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July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2906B653" w14:textId="79720CE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018D6898" w14:textId="44BBC17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Commence review of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8F24BE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E35C9D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40B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D5E34" w14:textId="2765AFF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3C88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1DD5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7FBCCD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E335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5A8A9" w14:textId="031B890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463D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7001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21D5CD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E6DC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6807B" w14:textId="5265325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B9499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87F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E1C1AF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0320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AE7D1" w14:textId="0F48975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C1125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A989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5A892E8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34E3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August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CA81C" w14:textId="6EE382E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A3E5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69FB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DF07E7A" w14:textId="77777777" w:rsidTr="00A61035">
        <w:trPr>
          <w:trHeight w:val="305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ADA2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07765" w14:textId="2921D9F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1140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9AB6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AE4850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1112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BA35C" w14:textId="12B4CBB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70857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DEA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5472F0D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1374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1E2A0" w14:textId="3CF7777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FF36F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AC4F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9763B0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DB83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 September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16049" w14:textId="7CAF814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7BAD9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7C0A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B8C260A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45C0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A7CFC" w14:textId="73FF413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9BB9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8D3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E44A3B7" w14:textId="77777777" w:rsidTr="00A322B9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A9C03C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E4ADC2F" w14:textId="11D9622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Status Summary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8EDFBED" w14:textId="5B9641DC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discussion items with community at ICANN63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CE66885" w14:textId="279AAE7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025009F" w14:textId="77777777" w:rsidTr="00A61035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A495E7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BB939B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BE9114D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1749AAA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ICANN63</w:t>
            </w:r>
          </w:p>
        </w:tc>
      </w:tr>
      <w:tr w:rsidR="002042EA" w14:paraId="47818CDA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5847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20-26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7A59E" w14:textId="77777777" w:rsidR="002042EA" w:rsidRPr="00F84DDF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F84DDF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853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7D77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CCC990E" w14:textId="77777777" w:rsidTr="00F84DD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0056FD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 October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BA18E5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FDE484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D88310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4FA374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86F9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D2ACE" w14:textId="2276565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FD07E" w14:textId="4A48EF65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feedback from ICANN63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E3954" w14:textId="6B14DD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2B1D4E4" w14:textId="77777777" w:rsidTr="00B6507E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6E26E6D2" w14:textId="5344734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6571EC31" w14:textId="30DC173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review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5E7EEED6" w14:textId="06733BE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Conclude initial review of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69D7C2E" w14:textId="2E7DE70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A1BFC8B" w14:textId="77777777" w:rsidTr="00A61035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8C49282" w14:textId="040660C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8358043" w14:textId="49A32C9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 holiday (day before Thanksgiving)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78647B5" w14:textId="13F16A2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579BB8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485723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25272" w14:textId="2FD8B07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November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18A1F" w14:textId="2F13AD8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CB5A2" w14:textId="4E50776A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Begin discussion of preliminary recommendations for UDRP review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0D0C2" w14:textId="7424210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B1ED05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88FE7" w14:textId="26F7C65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55E8B" w14:textId="20F5460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8DB3A" w14:textId="607AEFCF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F2D05" w14:textId="29134DC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BC01723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24764" w14:textId="0A81A98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973E8" w14:textId="7C8B30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08E68" w14:textId="13BA5D5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17C0" w14:textId="649A9A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AF1D46D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351B9" w14:textId="66A5B44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2D9D6" w14:textId="02D79CB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B9FFE" w14:textId="22700DD3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discussions of UDRP preliminary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7E0F" w14:textId="1A2D26E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All</w:t>
            </w:r>
          </w:p>
        </w:tc>
      </w:tr>
      <w:tr w:rsidR="002042EA" w14:paraId="4CFB7AE0" w14:textId="77777777" w:rsidTr="001C7BA8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BA21F15" w14:textId="7E02A80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Week of 26 December 2018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58F2014" w14:textId="46F57F1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ICANN offices closed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ECE62A0" w14:textId="53189DB2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5EAA794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23F891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049C6" w14:textId="7E9F780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B248B" w14:textId="24A4DF8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5CCD3" w14:textId="060A35B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Continue discussions of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F9CCE" w14:textId="513A6B5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BBAF6EB" w14:textId="77777777" w:rsidTr="00B6507E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06A16145" w14:textId="46CD6D1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781D527B" w14:textId="5474021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UDRP conclusions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17F21E4A" w14:textId="57EC8F85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UDRP preliminary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E80BC0C" w14:textId="4935F43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10F598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75FF7" w14:textId="2C81CB6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4029C" w14:textId="47C56E4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Phase Two initial report</w:t>
            </w:r>
          </w:p>
          <w:p w14:paraId="72D93B54" w14:textId="63531CC9" w:rsidR="002042EA" w:rsidRPr="001C7BA8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circulate partial draft Phase Two report (on the UDRP)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5F2FD" w14:textId="06843A3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draft report on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95EC" w14:textId="35E7314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All; staff</w:t>
            </w:r>
          </w:p>
        </w:tc>
      </w:tr>
      <w:tr w:rsidR="002042EA" w14:paraId="15E9EB0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DE8D7" w14:textId="19BA18B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A7214" w14:textId="7C24914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Phase Two initial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717F2" w14:textId="10D71DB0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draft report on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E7EF9" w14:textId="015B6E2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722FE08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EFEA" w14:textId="2B9EA35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 January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8B4DC" w14:textId="48F7069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Phase Two initial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F0F06" w14:textId="23AC513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draft report on the UDRP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2E60" w14:textId="24B517F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F2E156E" w14:textId="77777777" w:rsidTr="00263582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039ADA5D" w14:textId="2482410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6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66B7DDF3" w14:textId="38A8AB0F" w:rsidR="002042EA" w:rsidRPr="001C7BA8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1C7BA8">
              <w:rPr>
                <w:rFonts w:ascii="Calibri" w:hAnsi="Calibri"/>
                <w:b/>
                <w:color w:val="FF0000"/>
                <w:sz w:val="22"/>
                <w:szCs w:val="22"/>
              </w:rPr>
              <w:t>Open public comment forum</w:t>
            </w:r>
            <w:r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 for Phase Two (UDRP review)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0AD47" w:themeFill="accent6"/>
          </w:tcPr>
          <w:p w14:paraId="36CAAE03" w14:textId="60F7CF5A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[No meeting?]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</w:tcPr>
          <w:p w14:paraId="188270CD" w14:textId="465984D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</w:t>
            </w:r>
          </w:p>
        </w:tc>
      </w:tr>
      <w:tr w:rsidR="002042EA" w14:paraId="79C598BF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B8C1B" w14:textId="734A6FA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AE58A" w14:textId="3DD1DDC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remaining topics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4B12E" w14:textId="6630FECF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Consider overarching and remaining general Charter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E0795" w14:textId="00AC433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0299007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09DB8" w14:textId="50FFEDA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F83C6" w14:textId="05DADEF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remaining topics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EF402" w14:textId="299F57CB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Consider overarching and remaining general questions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3C998" w14:textId="4228A0E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9A635B0" w14:textId="77777777" w:rsidTr="00B6507E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19EE9DC" w14:textId="542C3C9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 February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87E8E84" w14:textId="193A8DF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Status Summary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A2E1F85" w14:textId="76655CA0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discussion items for community at ICANN64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67BE251" w14:textId="39B7258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FE73FD9" w14:textId="77777777" w:rsidTr="001C7BA8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23C6258" w14:textId="18EC597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1958F80" w14:textId="3219E19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71AF10EA" w14:textId="25F169A1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6428E508" w14:textId="396E094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ICANN64</w:t>
            </w:r>
          </w:p>
        </w:tc>
      </w:tr>
      <w:tr w:rsidR="002042EA" w14:paraId="1CB46E8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9B436" w14:textId="75F2D17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9-14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35B39" w14:textId="7F59A8EC" w:rsidR="002042EA" w:rsidRPr="001C7BA8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1C7BA8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F9138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2E052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F94AE62" w14:textId="77777777" w:rsidTr="001C7BA8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22FCA927" w14:textId="0C3E223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Week of 20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63E97DCB" w14:textId="77777777" w:rsidR="002042EA" w:rsidRPr="001C7BA8" w:rsidRDefault="002042EA" w:rsidP="002042EA">
            <w:pPr>
              <w:snapToGrid w:val="0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1C7BA8">
              <w:rPr>
                <w:rFonts w:ascii="Calibri" w:hAnsi="Calibri"/>
                <w:b/>
                <w:color w:val="FF0000"/>
                <w:sz w:val="22"/>
                <w:szCs w:val="22"/>
              </w:rPr>
              <w:t>Close of public comment forum</w:t>
            </w:r>
          </w:p>
          <w:p w14:paraId="51F2052C" w14:textId="0F8BBFE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CBD582D" w14:textId="1DDA89E9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16ECA57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7406B0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948F3" w14:textId="7F4D844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 March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0673F" w14:textId="3F32D25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public comments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5B4FA" w14:textId="2D7E876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UDRP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CB389" w14:textId="6A1D1D4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687C866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FBA81" w14:textId="5BD8EB6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2E44C" w14:textId="31C012E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public comments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CEDA2" w14:textId="534A0EC3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UDRP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3844" w14:textId="5B25278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4ABFA5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D4185" w14:textId="1D77E4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77EA2" w14:textId="5207C2B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of public comments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53C" w14:textId="3B6B4ED3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Discuss public comments received on UDRP report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E241C" w14:textId="1EBBBF22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347B731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455D8" w14:textId="1B8CD103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E21D9" w14:textId="3E0911F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Finalise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Phase 2 - UDRP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56EB3" w14:textId="565BE83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updates to UDRP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4C662" w14:textId="1EE87A7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8362B6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9C5F0" w14:textId="043B25D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 April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38682" w14:textId="7D02B3A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Finalize Phase 2 - UDRP report</w:t>
            </w:r>
          </w:p>
          <w:p w14:paraId="573B4986" w14:textId="0D2DC256" w:rsidR="002042EA" w:rsidRPr="001C7BA8" w:rsidRDefault="002042EA" w:rsidP="002042EA">
            <w:pPr>
              <w:pStyle w:val="ListParagraph"/>
              <w:numPr>
                <w:ilvl w:val="0"/>
                <w:numId w:val="1"/>
              </w:num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Staff to update UDRP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08282" w14:textId="1A9F13D6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updates to UDRP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B6D20" w14:textId="6BB2EAB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All/staff</w:t>
            </w:r>
          </w:p>
        </w:tc>
      </w:tr>
      <w:tr w:rsidR="002042EA" w14:paraId="79F9D8D8" w14:textId="77777777" w:rsidTr="00E4557B">
        <w:tc>
          <w:tcPr>
            <w:tcW w:w="13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</w:tcPr>
          <w:p w14:paraId="24194F09" w14:textId="7E648D0C" w:rsidR="002042EA" w:rsidRPr="00E4557B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E4557B">
              <w:rPr>
                <w:rFonts w:ascii="Calibri" w:hAnsi="Calibri"/>
                <w:b/>
                <w:sz w:val="22"/>
                <w:szCs w:val="22"/>
              </w:rPr>
              <w:lastRenderedPageBreak/>
              <w:t>CONCLUSION OF PHASE TWO – CONSOLIDATION PHASE BEGINS</w:t>
            </w:r>
          </w:p>
        </w:tc>
      </w:tr>
      <w:tr w:rsidR="002042EA" w14:paraId="68F99C0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ECAF0" w14:textId="23DD56F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C2AA3" w14:textId="08107D8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Overall review of all recommendations from Phase 1 &amp; Phase 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C73B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F749E" w14:textId="0A16FC4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CC704F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F3A78" w14:textId="7D5EC4F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2F1D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4ED05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5B4D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C2705D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FEED6" w14:textId="6FF2295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A599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AD0A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2E99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427AF84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2E5EC" w14:textId="3828BA5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B8EA4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BDF7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82F9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243EB37B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C4E8" w14:textId="0D82277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 May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8D41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C7D92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A2B5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45159E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768AB" w14:textId="553134C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71A2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3F0B5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6511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FE0062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86F3D" w14:textId="1131B7E0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058F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0F0F6" w14:textId="7283F034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Agree on overall recommendations for Phases 1 &amp; 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8FE48" w14:textId="5460047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4C3465C9" w14:textId="77777777" w:rsidTr="00264EF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330CA33" w14:textId="3B67B66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1C9EF48" w14:textId="3F954C6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0AED4E17" w14:textId="5DA14C0F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4CD96CEC" w14:textId="0FEFB53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Chairs &amp; staff to confirm presentation materials for ICANN65</w:t>
            </w:r>
          </w:p>
        </w:tc>
      </w:tr>
      <w:tr w:rsidR="002042EA" w14:paraId="4F5FCE3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3BB9D" w14:textId="72CE399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24-27 June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15113" w14:textId="6C84D968" w:rsidR="002042EA" w:rsidRPr="00264EF4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264EF4">
              <w:rPr>
                <w:rFonts w:ascii="Calibri" w:hAnsi="Calibri"/>
                <w:b/>
                <w:color w:val="FF0000"/>
                <w:sz w:val="22"/>
                <w:szCs w:val="22"/>
              </w:rPr>
              <w:t>F2F at ICANN65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013FB" w14:textId="4A290F64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Present overall recommendations to community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B41FF" w14:textId="24405DE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2EC88500" w14:textId="77777777" w:rsidTr="00264EF4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5D15D11" w14:textId="7A07C9A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BEC1CA9" w14:textId="17D11C1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Post-ICANN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4C143DCF" w14:textId="4C2F45D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F9413C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A69AAE6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BC979" w14:textId="289C099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CF927" w14:textId="2ED8E7C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all proposed Phase 1 &amp; 2 recommendations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F30F9" w14:textId="1F7BC1E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feedback from ICANN65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9833" w14:textId="69CA808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052D04D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539D" w14:textId="3AB8137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D5946" w14:textId="14CB609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Prepare Final Report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67E7C" w14:textId="5FFE26F1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Review all recommendations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F53C1" w14:textId="3428DFFE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</w:t>
            </w:r>
          </w:p>
        </w:tc>
      </w:tr>
      <w:tr w:rsidR="002042EA" w14:paraId="576552D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D90C9" w14:textId="42CF4C0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24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8632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0E45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1CF8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6F8BFB8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57B0A" w14:textId="25A501FD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31 July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DF17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5635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8C73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83B019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D9CAA" w14:textId="4649FF0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FF9A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A4C7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83A5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3AAA43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7AADC" w14:textId="1F25D11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275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225C3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6C4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5A3C8E2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1C2C9" w14:textId="08D3339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A727D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6D43E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91627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142FA39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223CB" w14:textId="296E6E89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 August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40BB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27E0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A2A9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2526C0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73D20" w14:textId="0C935956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0CE8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05CC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3ED4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8237EFC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2A7A7" w14:textId="0BD6EA5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6746E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D73B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C0A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64827A69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EB10A" w14:textId="71B4DFFB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A82B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61F51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C576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B7FA4B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5C85F" w14:textId="430197D8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 September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4E251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B164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2FF0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723098E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D9043" w14:textId="2F2B1675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4571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E1E30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1BE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02ACD461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70078" w14:textId="230949F1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9E936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4B2DA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E472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2B32455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AE132" w14:textId="3666684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E3FCA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1EF56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B6F9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1CF1DBE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EAA29" w14:textId="11BC7CAA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2DDBB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12BEB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EC02C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4F9FBCF2" w14:textId="77777777" w:rsidTr="00E4557B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72144C4" w14:textId="73ED4FEC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 October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1257F5F6" w14:textId="6287A7D4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Pre-ICANN Meeting Week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5383A147" w14:textId="093E4BA8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 meeting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BCF027F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042EA" w14:paraId="36135F00" w14:textId="77777777" w:rsidTr="009D425F"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DA999" w14:textId="722011AF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2-8 November 2019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0344A" w14:textId="35E92521" w:rsidR="002042EA" w:rsidRPr="00E4557B" w:rsidRDefault="002042EA" w:rsidP="002042EA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  <w:r w:rsidRPr="00E4557B">
              <w:rPr>
                <w:rFonts w:ascii="Calibri" w:hAnsi="Calibri"/>
                <w:b/>
                <w:color w:val="FF0000"/>
                <w:sz w:val="22"/>
                <w:szCs w:val="22"/>
              </w:rPr>
              <w:t>ICANN66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2CF54" w14:textId="77777777" w:rsidR="002042EA" w:rsidRDefault="002042EA" w:rsidP="002042EA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89830" w14:textId="77777777" w:rsidR="002042EA" w:rsidRDefault="002042EA" w:rsidP="002042EA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29FB6EB" w14:textId="77777777" w:rsidR="00EB1787" w:rsidRDefault="00EB1787"/>
    <w:sectPr w:rsidR="00EB1787" w:rsidSect="00EB17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3" w:author="Mary Wong" w:date="2017-04-04T15:53:00Z" w:initials="MW">
    <w:p w14:paraId="3C367557" w14:textId="4BAA38C1" w:rsidR="00465EDB" w:rsidRDefault="00465EDB">
      <w:pPr>
        <w:pStyle w:val="CommentText"/>
      </w:pPr>
      <w:r>
        <w:rPr>
          <w:rStyle w:val="CommentReference"/>
        </w:rPr>
        <w:annotationRef/>
      </w:r>
      <w:r>
        <w:t>This may not be needed for the full WG depending on progress on 12 April; Sub Teams will, however, continue to meet.</w:t>
      </w:r>
    </w:p>
  </w:comment>
  <w:comment w:id="76" w:author="Mary Wong" w:date="2017-03-28T10:59:00Z" w:initials="MW">
    <w:p w14:paraId="563EA282" w14:textId="397D5083" w:rsidR="00F81480" w:rsidRDefault="00F81480">
      <w:pPr>
        <w:pStyle w:val="CommentText"/>
      </w:pPr>
      <w:r>
        <w:rPr>
          <w:rStyle w:val="CommentReference"/>
        </w:rPr>
        <w:annotationRef/>
      </w:r>
      <w:r>
        <w:t>As requested, we removed the 17 May meeting that clashes with the GDD Summit. To “compensate”, we added longer meeting times to the other calls around that date.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367557" w15:done="0"/>
  <w15:commentEx w15:paraId="563EA28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B1147"/>
    <w:multiLevelType w:val="hybridMultilevel"/>
    <w:tmpl w:val="3084B342"/>
    <w:lvl w:ilvl="0" w:tplc="00000001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4E4E69"/>
    <w:multiLevelType w:val="hybridMultilevel"/>
    <w:tmpl w:val="D11CB34E"/>
    <w:lvl w:ilvl="0" w:tplc="00000001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A53F41"/>
    <w:multiLevelType w:val="hybridMultilevel"/>
    <w:tmpl w:val="F4726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F4660B"/>
    <w:multiLevelType w:val="hybridMultilevel"/>
    <w:tmpl w:val="95E2A732"/>
    <w:lvl w:ilvl="0" w:tplc="00000001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87"/>
    <w:rsid w:val="00000157"/>
    <w:rsid w:val="0006296E"/>
    <w:rsid w:val="000A2AAC"/>
    <w:rsid w:val="001326E9"/>
    <w:rsid w:val="00164FB5"/>
    <w:rsid w:val="00196265"/>
    <w:rsid w:val="001C7BA8"/>
    <w:rsid w:val="002007C8"/>
    <w:rsid w:val="002042EA"/>
    <w:rsid w:val="00252659"/>
    <w:rsid w:val="00263582"/>
    <w:rsid w:val="00264EF4"/>
    <w:rsid w:val="00273856"/>
    <w:rsid w:val="002C79A2"/>
    <w:rsid w:val="00323030"/>
    <w:rsid w:val="0032436C"/>
    <w:rsid w:val="00325148"/>
    <w:rsid w:val="00326516"/>
    <w:rsid w:val="00352C30"/>
    <w:rsid w:val="003A42C9"/>
    <w:rsid w:val="004201A0"/>
    <w:rsid w:val="00435BDF"/>
    <w:rsid w:val="00465EDB"/>
    <w:rsid w:val="00550697"/>
    <w:rsid w:val="00573378"/>
    <w:rsid w:val="00586FCC"/>
    <w:rsid w:val="005C1E9F"/>
    <w:rsid w:val="00673DBE"/>
    <w:rsid w:val="0068338B"/>
    <w:rsid w:val="00774C6B"/>
    <w:rsid w:val="007C2B70"/>
    <w:rsid w:val="008109BD"/>
    <w:rsid w:val="009D425F"/>
    <w:rsid w:val="00A322B9"/>
    <w:rsid w:val="00A46C3D"/>
    <w:rsid w:val="00A55B22"/>
    <w:rsid w:val="00A61035"/>
    <w:rsid w:val="00AA3E09"/>
    <w:rsid w:val="00AA5AF6"/>
    <w:rsid w:val="00B527FC"/>
    <w:rsid w:val="00B6507E"/>
    <w:rsid w:val="00C63DE7"/>
    <w:rsid w:val="00D11004"/>
    <w:rsid w:val="00D2506C"/>
    <w:rsid w:val="00D70438"/>
    <w:rsid w:val="00D72C80"/>
    <w:rsid w:val="00DA7D0F"/>
    <w:rsid w:val="00DB0440"/>
    <w:rsid w:val="00E4557B"/>
    <w:rsid w:val="00EB1787"/>
    <w:rsid w:val="00ED013A"/>
    <w:rsid w:val="00EF7412"/>
    <w:rsid w:val="00F16A96"/>
    <w:rsid w:val="00F546CE"/>
    <w:rsid w:val="00F81480"/>
    <w:rsid w:val="00F81EC6"/>
    <w:rsid w:val="00F84DDF"/>
    <w:rsid w:val="00F86943"/>
    <w:rsid w:val="00FB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19D9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B1787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7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3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38B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68338B"/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43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3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36C"/>
    <w:rPr>
      <w:rFonts w:eastAsiaTheme="minorHAns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3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36C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1908</Words>
  <Characters>10879</Characters>
  <Application>Microsoft Macintosh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Wong</dc:creator>
  <cp:keywords/>
  <dc:description/>
  <cp:lastModifiedBy>Mary Wong</cp:lastModifiedBy>
  <cp:revision>2</cp:revision>
  <dcterms:created xsi:type="dcterms:W3CDTF">2017-04-10T20:06:00Z</dcterms:created>
  <dcterms:modified xsi:type="dcterms:W3CDTF">2017-04-10T20:06:00Z</dcterms:modified>
</cp:coreProperties>
</file>