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3277DB" w14:textId="77777777" w:rsidR="004A398A" w:rsidRPr="00113907" w:rsidRDefault="004A398A" w:rsidP="004A398A">
      <w:pPr>
        <w:jc w:val="center"/>
        <w:rPr>
          <w:b/>
          <w:bCs/>
          <w:sz w:val="28"/>
          <w:szCs w:val="28"/>
        </w:rPr>
      </w:pPr>
      <w:r w:rsidRPr="00113907">
        <w:rPr>
          <w:b/>
          <w:bCs/>
          <w:sz w:val="28"/>
          <w:szCs w:val="28"/>
        </w:rPr>
        <w:t>Report of the Sunrise Registrations Sub Team</w:t>
      </w:r>
    </w:p>
    <w:p w14:paraId="412CBF49" w14:textId="77777777" w:rsidR="004A398A" w:rsidRPr="00113907" w:rsidRDefault="004A398A" w:rsidP="004A398A">
      <w:pPr>
        <w:rPr>
          <w:sz w:val="28"/>
          <w:szCs w:val="28"/>
        </w:rPr>
      </w:pPr>
    </w:p>
    <w:p w14:paraId="6CB32C3B" w14:textId="77777777" w:rsidR="004A398A" w:rsidRPr="00113907" w:rsidRDefault="004A398A" w:rsidP="004A398A">
      <w:pPr>
        <w:rPr>
          <w:sz w:val="28"/>
          <w:szCs w:val="28"/>
        </w:rPr>
      </w:pPr>
      <w:r w:rsidRPr="00113907">
        <w:rPr>
          <w:sz w:val="28"/>
          <w:szCs w:val="28"/>
        </w:rPr>
        <w:t xml:space="preserve">The Sunrise Registrations Sub Team held its first meeting on 14 April 2017, and held a total of 9 meetings. The Sub Team was tasked with refining Charter questions relevant to the review of Sunrise Registrations, in addition to identifying data that may be helpful to the GNSO Review of all RPMs in all gTLDs PDP Working Group in answering the questions. These questions can be found in a document titled “Sunrise Claims General Charter Questions”, posted on the Sub Team wiki here: </w:t>
      </w:r>
      <w:hyperlink r:id="rId7" w:history="1">
        <w:r w:rsidRPr="00113907">
          <w:rPr>
            <w:rStyle w:val="Hyperlink"/>
            <w:sz w:val="28"/>
            <w:szCs w:val="28"/>
          </w:rPr>
          <w:t>https://community.icann.org/x/dM7Raw</w:t>
        </w:r>
      </w:hyperlink>
      <w:r w:rsidRPr="00113907">
        <w:rPr>
          <w:sz w:val="28"/>
          <w:szCs w:val="28"/>
        </w:rPr>
        <w:t>.</w:t>
      </w:r>
    </w:p>
    <w:p w14:paraId="30B4D609" w14:textId="77777777" w:rsidR="004A398A" w:rsidRPr="00113907" w:rsidRDefault="004A398A" w:rsidP="004A398A">
      <w:pPr>
        <w:rPr>
          <w:sz w:val="28"/>
          <w:szCs w:val="28"/>
        </w:rPr>
      </w:pPr>
    </w:p>
    <w:p w14:paraId="2483E1D3" w14:textId="77777777" w:rsidR="004A398A" w:rsidRPr="00113907" w:rsidRDefault="004A398A" w:rsidP="004A398A">
      <w:pPr>
        <w:rPr>
          <w:sz w:val="28"/>
          <w:szCs w:val="28"/>
        </w:rPr>
      </w:pPr>
      <w:r w:rsidRPr="00113907">
        <w:rPr>
          <w:sz w:val="28"/>
          <w:szCs w:val="28"/>
        </w:rPr>
        <w:t xml:space="preserve">The need to refine these questions was largely due to the fact that they were added to the Working Group Charter as a result of direct input by the ICANN community. All questions suggested by the community were added to the Charter without revision, refinement or discrimination prior to the GNSO Council adoption of the Charter in its 9 March 2016 </w:t>
      </w:r>
      <w:hyperlink r:id="rId8" w:anchor="201603" w:history="1">
        <w:r w:rsidRPr="00113907">
          <w:rPr>
            <w:rStyle w:val="Hyperlink"/>
            <w:sz w:val="28"/>
            <w:szCs w:val="28"/>
          </w:rPr>
          <w:t>resolution</w:t>
        </w:r>
      </w:hyperlink>
      <w:r w:rsidRPr="00113907">
        <w:rPr>
          <w:sz w:val="28"/>
          <w:szCs w:val="28"/>
        </w:rPr>
        <w:t>. The Sub Team’s suggested revisions include language to eliminate bias to any one stakeholder’s interests whenever possible and not to be suggestive of a specific answer.</w:t>
      </w:r>
    </w:p>
    <w:p w14:paraId="727B2B39" w14:textId="77777777" w:rsidR="004A398A" w:rsidRPr="00113907" w:rsidRDefault="004A398A" w:rsidP="004A398A">
      <w:pPr>
        <w:rPr>
          <w:sz w:val="28"/>
          <w:szCs w:val="28"/>
        </w:rPr>
      </w:pPr>
    </w:p>
    <w:p w14:paraId="7A362629" w14:textId="77777777" w:rsidR="004A398A" w:rsidRPr="00113907" w:rsidRDefault="004A398A" w:rsidP="004A398A">
      <w:pPr>
        <w:rPr>
          <w:sz w:val="28"/>
          <w:szCs w:val="28"/>
        </w:rPr>
      </w:pPr>
      <w:r w:rsidRPr="00113907">
        <w:rPr>
          <w:sz w:val="28"/>
          <w:szCs w:val="28"/>
        </w:rPr>
        <w:t>Throughout the course of its work, the Sub Team went through 3 major iterations of refining the questions, which included consolidation of several questions when it deemed it appropriate to do so. This included several questions that were meant to address RPMs generally, but were adjusted to be answered by the Working Group in the Sunrise Registrations context.</w:t>
      </w:r>
    </w:p>
    <w:p w14:paraId="0A62E7DC" w14:textId="77777777" w:rsidR="004A398A" w:rsidRPr="00113907" w:rsidRDefault="004A398A" w:rsidP="004A398A">
      <w:pPr>
        <w:rPr>
          <w:sz w:val="28"/>
          <w:szCs w:val="28"/>
        </w:rPr>
      </w:pPr>
    </w:p>
    <w:p w14:paraId="0F65AB3B" w14:textId="77777777" w:rsidR="004A398A" w:rsidRPr="00113907" w:rsidRDefault="004A398A" w:rsidP="004A398A">
      <w:pPr>
        <w:rPr>
          <w:sz w:val="28"/>
          <w:szCs w:val="28"/>
        </w:rPr>
      </w:pPr>
      <w:r w:rsidRPr="00113907">
        <w:rPr>
          <w:sz w:val="28"/>
          <w:szCs w:val="28"/>
        </w:rPr>
        <w:t>In its final deliverable to the full Working Group, the Sub Team created a table listing both, the original Charter questions alongside the proposed, refined versions. The table also includes comments made on the questions by Sub Team members during the process, explaining the rationale behind some of the decisions to amend the questions. This table should provide a clear enough picture to the full Working Group, and any community member who elects to examine it, regarding the decisions of Sub Team.</w:t>
      </w:r>
    </w:p>
    <w:p w14:paraId="4A66B4C6" w14:textId="77777777" w:rsidR="004A398A" w:rsidRPr="00113907" w:rsidRDefault="004A398A" w:rsidP="004A398A">
      <w:pPr>
        <w:rPr>
          <w:sz w:val="28"/>
          <w:szCs w:val="28"/>
        </w:rPr>
      </w:pPr>
    </w:p>
    <w:p w14:paraId="6131EE90" w14:textId="77777777" w:rsidR="004A398A" w:rsidRPr="00113907" w:rsidRDefault="004A398A" w:rsidP="004A398A">
      <w:pPr>
        <w:rPr>
          <w:sz w:val="28"/>
          <w:szCs w:val="28"/>
        </w:rPr>
      </w:pPr>
      <w:r w:rsidRPr="00113907">
        <w:rPr>
          <w:sz w:val="28"/>
          <w:szCs w:val="28"/>
        </w:rPr>
        <w:t xml:space="preserve">Furthermore, during the course of its work, the Sub Team determined that certain terms should be defined; both to assist the Sub Team in proceeding with its mandate with a common understanding of these terms, as well as to </w:t>
      </w:r>
      <w:r w:rsidRPr="00113907">
        <w:rPr>
          <w:sz w:val="28"/>
          <w:szCs w:val="28"/>
        </w:rPr>
        <w:lastRenderedPageBreak/>
        <w:t>provide clarity to Working Group members reviewing the Sub Team’s final report.  These terms are “reserved names,” “premium names” and “premium pricing.”</w:t>
      </w:r>
    </w:p>
    <w:p w14:paraId="5399F3F6" w14:textId="77777777" w:rsidR="004A398A" w:rsidRPr="00113907" w:rsidRDefault="004A398A" w:rsidP="004A398A">
      <w:pPr>
        <w:rPr>
          <w:sz w:val="28"/>
          <w:szCs w:val="28"/>
        </w:rPr>
      </w:pPr>
    </w:p>
    <w:p w14:paraId="5431028D" w14:textId="77777777" w:rsidR="004A398A" w:rsidRPr="00113907" w:rsidRDefault="004A398A" w:rsidP="004A398A">
      <w:pPr>
        <w:rPr>
          <w:sz w:val="28"/>
          <w:szCs w:val="28"/>
        </w:rPr>
      </w:pPr>
      <w:r w:rsidRPr="00113907">
        <w:rPr>
          <w:sz w:val="28"/>
          <w:szCs w:val="28"/>
        </w:rPr>
        <w:t xml:space="preserve">The </w:t>
      </w:r>
      <w:commentRangeStart w:id="0"/>
      <w:r w:rsidRPr="00113907">
        <w:rPr>
          <w:sz w:val="28"/>
          <w:szCs w:val="28"/>
        </w:rPr>
        <w:t xml:space="preserve">proposed definitions </w:t>
      </w:r>
      <w:commentRangeEnd w:id="0"/>
      <w:r w:rsidR="00AA7773">
        <w:rPr>
          <w:rStyle w:val="CommentReference"/>
        </w:rPr>
        <w:commentReference w:id="0"/>
      </w:r>
      <w:r w:rsidRPr="00113907">
        <w:rPr>
          <w:sz w:val="28"/>
          <w:szCs w:val="28"/>
        </w:rPr>
        <w:t>are as follows:</w:t>
      </w:r>
    </w:p>
    <w:p w14:paraId="773BC16C" w14:textId="77777777" w:rsidR="004A398A" w:rsidRPr="00113907" w:rsidRDefault="004A398A" w:rsidP="004A398A">
      <w:pPr>
        <w:rPr>
          <w:sz w:val="28"/>
          <w:szCs w:val="28"/>
        </w:rPr>
      </w:pPr>
    </w:p>
    <w:p w14:paraId="4A784325" w14:textId="77777777" w:rsidR="004A398A" w:rsidRPr="00DE3D32" w:rsidRDefault="004A398A" w:rsidP="00DE3D32">
      <w:pPr>
        <w:pStyle w:val="ListParagraph"/>
        <w:numPr>
          <w:ilvl w:val="0"/>
          <w:numId w:val="10"/>
        </w:numPr>
        <w:rPr>
          <w:rFonts w:ascii="Calibri" w:hAnsi="Calibri" w:cs="Times New Roman"/>
          <w:color w:val="000000"/>
          <w:sz w:val="28"/>
          <w:szCs w:val="28"/>
        </w:rPr>
      </w:pPr>
      <w:r w:rsidRPr="00DE3D32">
        <w:rPr>
          <w:rFonts w:ascii="Calibri" w:hAnsi="Calibri" w:cs="Times New Roman"/>
          <w:b/>
          <w:bCs/>
          <w:color w:val="000000"/>
          <w:sz w:val="28"/>
          <w:szCs w:val="28"/>
          <w:u w:val="single"/>
        </w:rPr>
        <w:t>Reserved names:</w:t>
      </w:r>
      <w:r w:rsidRPr="00DE3D32">
        <w:rPr>
          <w:rFonts w:ascii="Calibri" w:hAnsi="Calibri" w:cs="Times New Roman"/>
          <w:color w:val="000000"/>
          <w:sz w:val="28"/>
          <w:szCs w:val="28"/>
        </w:rPr>
        <w:t xml:space="preserve"> second level domain names that are withheld from registration per written agreement between the registry and ICANN</w:t>
      </w:r>
      <w:r w:rsidRPr="00DE3D32">
        <w:rPr>
          <w:rFonts w:ascii="Calibri" w:hAnsi="Calibri" w:cs="Times New Roman"/>
          <w:color w:val="1F497D"/>
          <w:sz w:val="28"/>
          <w:szCs w:val="28"/>
        </w:rPr>
        <w:t xml:space="preserve">. </w:t>
      </w:r>
      <w:r w:rsidRPr="00DE3D32">
        <w:rPr>
          <w:rFonts w:ascii="Calibri" w:hAnsi="Calibri" w:cs="Times New Roman"/>
          <w:color w:val="000000"/>
          <w:sz w:val="28"/>
          <w:szCs w:val="28"/>
        </w:rPr>
        <w:t>(See Section 2.6 and Specification 5 in the base Registry Agreement.)</w:t>
      </w:r>
    </w:p>
    <w:p w14:paraId="02B4C67A" w14:textId="76D5DAFA" w:rsidR="004A398A" w:rsidRPr="00113907" w:rsidRDefault="004A398A" w:rsidP="00DE3D32">
      <w:pPr>
        <w:ind w:firstLine="60"/>
        <w:rPr>
          <w:rFonts w:ascii="Calibri" w:hAnsi="Calibri" w:cs="Times New Roman"/>
          <w:color w:val="000000"/>
          <w:sz w:val="28"/>
          <w:szCs w:val="28"/>
        </w:rPr>
      </w:pPr>
    </w:p>
    <w:p w14:paraId="6C2ED63D" w14:textId="77777777" w:rsidR="004A398A" w:rsidRPr="00DE3D32" w:rsidRDefault="004A398A" w:rsidP="00DE3D32">
      <w:pPr>
        <w:pStyle w:val="ListParagraph"/>
        <w:numPr>
          <w:ilvl w:val="0"/>
          <w:numId w:val="10"/>
        </w:numPr>
        <w:rPr>
          <w:rFonts w:ascii="Calibri" w:hAnsi="Calibri" w:cs="Times New Roman"/>
          <w:color w:val="000000"/>
          <w:sz w:val="28"/>
          <w:szCs w:val="28"/>
        </w:rPr>
      </w:pPr>
      <w:r w:rsidRPr="00DE3D32">
        <w:rPr>
          <w:rFonts w:ascii="Calibri" w:hAnsi="Calibri" w:cs="Times New Roman"/>
          <w:b/>
          <w:bCs/>
          <w:color w:val="000000"/>
          <w:sz w:val="28"/>
          <w:szCs w:val="28"/>
          <w:u w:val="single"/>
        </w:rPr>
        <w:t>Premium names:</w:t>
      </w:r>
      <w:r w:rsidRPr="00DE3D32">
        <w:rPr>
          <w:rFonts w:ascii="Calibri" w:hAnsi="Calibri" w:cs="Times New Roman"/>
          <w:color w:val="000000"/>
          <w:sz w:val="28"/>
          <w:szCs w:val="28"/>
        </w:rPr>
        <w:t xml:space="preserve"> second level domain names that are offered for registration that, in the determination of the registry, are more desirable for the purchaser.</w:t>
      </w:r>
    </w:p>
    <w:p w14:paraId="5BDDCA89" w14:textId="7CD5263D" w:rsidR="004A398A" w:rsidRPr="00113907" w:rsidRDefault="004A398A" w:rsidP="00DE3D32">
      <w:pPr>
        <w:ind w:firstLine="60"/>
        <w:rPr>
          <w:rFonts w:ascii="Calibri" w:hAnsi="Calibri" w:cs="Times New Roman"/>
          <w:color w:val="000000"/>
          <w:sz w:val="28"/>
          <w:szCs w:val="28"/>
        </w:rPr>
      </w:pPr>
    </w:p>
    <w:p w14:paraId="66AFDB95" w14:textId="77777777" w:rsidR="004A398A" w:rsidRPr="00DE3D32" w:rsidRDefault="004A398A" w:rsidP="00DE3D32">
      <w:pPr>
        <w:pStyle w:val="ListParagraph"/>
        <w:numPr>
          <w:ilvl w:val="0"/>
          <w:numId w:val="10"/>
        </w:numPr>
        <w:rPr>
          <w:rFonts w:ascii="Calibri" w:hAnsi="Calibri" w:cs="Times New Roman"/>
          <w:color w:val="000000"/>
          <w:sz w:val="28"/>
          <w:szCs w:val="28"/>
        </w:rPr>
      </w:pPr>
      <w:r w:rsidRPr="00DE3D32">
        <w:rPr>
          <w:rFonts w:ascii="Calibri" w:hAnsi="Calibri" w:cs="Times New Roman"/>
          <w:b/>
          <w:bCs/>
          <w:color w:val="000000"/>
          <w:sz w:val="28"/>
          <w:szCs w:val="28"/>
          <w:u w:val="single"/>
        </w:rPr>
        <w:t>Premium pricing:</w:t>
      </w:r>
      <w:r w:rsidRPr="00DE3D32">
        <w:rPr>
          <w:rFonts w:ascii="Calibri" w:hAnsi="Calibri" w:cs="Times New Roman"/>
          <w:color w:val="000000"/>
          <w:sz w:val="28"/>
          <w:szCs w:val="28"/>
        </w:rPr>
        <w:t xml:space="preserve"> </w:t>
      </w:r>
      <w:commentRangeStart w:id="2"/>
      <w:r w:rsidRPr="00DE3D32">
        <w:rPr>
          <w:rFonts w:ascii="Calibri" w:hAnsi="Calibri" w:cs="Times New Roman"/>
          <w:color w:val="000000"/>
          <w:sz w:val="28"/>
          <w:szCs w:val="28"/>
        </w:rPr>
        <w:t>second level domain names that are offered for registration, that in the determination of the registry are more desirable for the purchaser, and will command a price that is higher than a non-premium name</w:t>
      </w:r>
      <w:commentRangeEnd w:id="2"/>
      <w:r w:rsidR="00944EE9">
        <w:rPr>
          <w:rStyle w:val="CommentReference"/>
        </w:rPr>
        <w:commentReference w:id="2"/>
      </w:r>
      <w:r w:rsidRPr="00DE3D32">
        <w:rPr>
          <w:rFonts w:ascii="Calibri" w:hAnsi="Calibri" w:cs="Times New Roman"/>
          <w:color w:val="000000"/>
          <w:sz w:val="28"/>
          <w:szCs w:val="28"/>
        </w:rPr>
        <w:t>.</w:t>
      </w:r>
    </w:p>
    <w:p w14:paraId="0387DFF7" w14:textId="77777777" w:rsidR="004A398A" w:rsidRPr="00113907" w:rsidRDefault="004A398A" w:rsidP="004A398A">
      <w:pPr>
        <w:rPr>
          <w:sz w:val="28"/>
          <w:szCs w:val="28"/>
        </w:rPr>
      </w:pPr>
    </w:p>
    <w:p w14:paraId="0EA7AB60" w14:textId="77777777" w:rsidR="004A398A" w:rsidRPr="00113907" w:rsidRDefault="004A398A" w:rsidP="004A398A">
      <w:pPr>
        <w:rPr>
          <w:sz w:val="28"/>
          <w:szCs w:val="28"/>
        </w:rPr>
      </w:pPr>
      <w:r w:rsidRPr="00113907">
        <w:rPr>
          <w:sz w:val="28"/>
          <w:szCs w:val="28"/>
        </w:rPr>
        <w:t>Finally, the Sub Team has identified data (and in some cases, possible sources for the data), which may be of assistance to the full Working Group when attempting to answer the Charter questions during the process to review Sunrise Registrations. In keeping with the instructions provided to it by the Working Group, the Sub Team did not attempt to collect the data, nor address the questions in any substantive manner.</w:t>
      </w:r>
    </w:p>
    <w:p w14:paraId="51662E88" w14:textId="77777777" w:rsidR="004A398A" w:rsidRPr="00113907" w:rsidRDefault="004A398A" w:rsidP="004A398A">
      <w:pPr>
        <w:rPr>
          <w:sz w:val="28"/>
          <w:szCs w:val="28"/>
        </w:rPr>
      </w:pPr>
    </w:p>
    <w:p w14:paraId="5813FB22" w14:textId="77777777" w:rsidR="004A398A" w:rsidRPr="00113907" w:rsidRDefault="004A398A" w:rsidP="004A398A">
      <w:pPr>
        <w:rPr>
          <w:sz w:val="28"/>
          <w:szCs w:val="28"/>
        </w:rPr>
      </w:pPr>
      <w:r w:rsidRPr="00113907">
        <w:rPr>
          <w:sz w:val="28"/>
          <w:szCs w:val="28"/>
        </w:rPr>
        <w:t xml:space="preserve">For more details, all action items, notes, recordings and transcripts as well as meeting documents and materials have been published on the Sub Team meeting wiki pages found here: </w:t>
      </w:r>
      <w:hyperlink r:id="rId11" w:history="1">
        <w:r w:rsidRPr="00113907">
          <w:rPr>
            <w:rStyle w:val="Hyperlink"/>
            <w:sz w:val="28"/>
            <w:szCs w:val="28"/>
          </w:rPr>
          <w:t>https://community.icann.org/x/oMrRAw</w:t>
        </w:r>
      </w:hyperlink>
      <w:r w:rsidRPr="00113907">
        <w:rPr>
          <w:sz w:val="28"/>
          <w:szCs w:val="28"/>
        </w:rPr>
        <w:t xml:space="preserve"> </w:t>
      </w:r>
    </w:p>
    <w:p w14:paraId="11963E7E" w14:textId="77777777" w:rsidR="002E1035" w:rsidRPr="00113907" w:rsidRDefault="0072003D">
      <w:pPr>
        <w:rPr>
          <w:sz w:val="28"/>
          <w:szCs w:val="28"/>
        </w:rPr>
      </w:pPr>
    </w:p>
    <w:p w14:paraId="4BE813E8" w14:textId="77777777" w:rsidR="004A398A" w:rsidRDefault="004A398A">
      <w:pPr>
        <w:rPr>
          <w:sz w:val="28"/>
          <w:szCs w:val="28"/>
        </w:rPr>
      </w:pPr>
      <w:r w:rsidRPr="00113907">
        <w:rPr>
          <w:sz w:val="28"/>
          <w:szCs w:val="28"/>
        </w:rPr>
        <w:t>The following table outlines the refinements to the original Charter questions made by the Sunrise Registrations Sub Team:</w:t>
      </w:r>
    </w:p>
    <w:p w14:paraId="54644438" w14:textId="77777777" w:rsidR="00DD249A" w:rsidRPr="00113907" w:rsidRDefault="00DD249A">
      <w:pPr>
        <w:rPr>
          <w:sz w:val="28"/>
          <w:szCs w:val="28"/>
        </w:rPr>
      </w:pPr>
    </w:p>
    <w:p w14:paraId="21508499" w14:textId="77777777" w:rsidR="004A398A" w:rsidRPr="00113907" w:rsidRDefault="004A398A">
      <w:pPr>
        <w:rPr>
          <w:sz w:val="28"/>
          <w:szCs w:val="28"/>
        </w:rPr>
      </w:pPr>
    </w:p>
    <w:tbl>
      <w:tblPr>
        <w:tblW w:w="13550" w:type="dxa"/>
        <w:tblInd w:w="-6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18"/>
        <w:gridCol w:w="3112"/>
        <w:gridCol w:w="2453"/>
        <w:gridCol w:w="660"/>
        <w:gridCol w:w="3637"/>
        <w:gridCol w:w="2970"/>
      </w:tblGrid>
      <w:tr w:rsidR="00DD249A" w:rsidRPr="00113907" w14:paraId="303D5C56" w14:textId="77777777" w:rsidTr="00DD249A">
        <w:trPr>
          <w:trHeight w:val="420"/>
        </w:trPr>
        <w:tc>
          <w:tcPr>
            <w:tcW w:w="3830" w:type="dxa"/>
            <w:gridSpan w:val="2"/>
            <w:tcMar>
              <w:top w:w="100" w:type="dxa"/>
              <w:left w:w="100" w:type="dxa"/>
              <w:bottom w:w="100" w:type="dxa"/>
              <w:right w:w="100" w:type="dxa"/>
            </w:tcMar>
          </w:tcPr>
          <w:p w14:paraId="28FBA8D7" w14:textId="77777777" w:rsidR="004A398A" w:rsidRPr="00113907" w:rsidRDefault="004A398A" w:rsidP="00FE58A9">
            <w:pPr>
              <w:widowControl w:val="0"/>
              <w:jc w:val="center"/>
              <w:rPr>
                <w:rFonts w:eastAsia="Calibri" w:cs="Calibri"/>
                <w:color w:val="000000" w:themeColor="text1"/>
                <w:sz w:val="28"/>
                <w:szCs w:val="28"/>
              </w:rPr>
            </w:pPr>
          </w:p>
          <w:p w14:paraId="59890FFA" w14:textId="77777777" w:rsidR="004A398A" w:rsidRPr="00113907" w:rsidRDefault="004A398A" w:rsidP="00FE58A9">
            <w:pPr>
              <w:widowControl w:val="0"/>
              <w:jc w:val="center"/>
              <w:rPr>
                <w:rFonts w:eastAsia="Calibri" w:cs="Calibri"/>
                <w:b/>
                <w:color w:val="000000" w:themeColor="text1"/>
                <w:sz w:val="28"/>
                <w:szCs w:val="28"/>
                <w:u w:val="single"/>
              </w:rPr>
            </w:pPr>
            <w:r w:rsidRPr="00113907">
              <w:rPr>
                <w:rFonts w:eastAsia="Calibri" w:cs="Calibri"/>
                <w:b/>
                <w:color w:val="000000" w:themeColor="text1"/>
                <w:sz w:val="28"/>
                <w:szCs w:val="28"/>
                <w:u w:val="single"/>
              </w:rPr>
              <w:t>Original Charter Questions</w:t>
            </w:r>
          </w:p>
        </w:tc>
        <w:tc>
          <w:tcPr>
            <w:tcW w:w="2453" w:type="dxa"/>
            <w:tcMar>
              <w:top w:w="100" w:type="dxa"/>
              <w:left w:w="100" w:type="dxa"/>
              <w:bottom w:w="100" w:type="dxa"/>
              <w:right w:w="100" w:type="dxa"/>
            </w:tcMar>
          </w:tcPr>
          <w:p w14:paraId="7A36DBC8" w14:textId="77777777" w:rsidR="004A398A" w:rsidRPr="00113907" w:rsidRDefault="004A398A" w:rsidP="00FE58A9">
            <w:pPr>
              <w:widowControl w:val="0"/>
              <w:jc w:val="center"/>
              <w:rPr>
                <w:rFonts w:eastAsia="Calibri" w:cs="Calibri"/>
                <w:b/>
                <w:color w:val="000000" w:themeColor="text1"/>
                <w:sz w:val="28"/>
                <w:szCs w:val="28"/>
                <w:highlight w:val="white"/>
                <w:u w:val="single"/>
              </w:rPr>
            </w:pPr>
            <w:r w:rsidRPr="00113907">
              <w:rPr>
                <w:rFonts w:eastAsia="Calibri" w:cs="Calibri"/>
                <w:b/>
                <w:color w:val="000000" w:themeColor="text1"/>
                <w:sz w:val="28"/>
                <w:szCs w:val="28"/>
                <w:highlight w:val="white"/>
                <w:u w:val="single"/>
              </w:rPr>
              <w:t>Sub Team Recommendations</w:t>
            </w:r>
          </w:p>
        </w:tc>
        <w:tc>
          <w:tcPr>
            <w:tcW w:w="4297" w:type="dxa"/>
            <w:gridSpan w:val="2"/>
            <w:tcMar>
              <w:top w:w="100" w:type="dxa"/>
              <w:left w:w="100" w:type="dxa"/>
              <w:bottom w:w="100" w:type="dxa"/>
              <w:right w:w="100" w:type="dxa"/>
            </w:tcMar>
          </w:tcPr>
          <w:p w14:paraId="259A926D" w14:textId="77777777" w:rsidR="004A398A" w:rsidRPr="00DE3D32" w:rsidRDefault="004A398A" w:rsidP="00FE58A9">
            <w:pPr>
              <w:widowControl w:val="0"/>
              <w:jc w:val="center"/>
              <w:rPr>
                <w:rFonts w:eastAsia="Calibri" w:cs="Calibri"/>
                <w:b/>
                <w:color w:val="000000" w:themeColor="text1"/>
                <w:sz w:val="28"/>
                <w:szCs w:val="28"/>
                <w:highlight w:val="white"/>
                <w:u w:val="single"/>
              </w:rPr>
            </w:pPr>
          </w:p>
          <w:p w14:paraId="35F0225C" w14:textId="77777777" w:rsidR="004A398A" w:rsidRPr="00DE3D32" w:rsidRDefault="004A398A" w:rsidP="00FE58A9">
            <w:pPr>
              <w:widowControl w:val="0"/>
              <w:jc w:val="center"/>
              <w:rPr>
                <w:rFonts w:eastAsia="Calibri" w:cs="Calibri"/>
                <w:b/>
                <w:color w:val="000000" w:themeColor="text1"/>
                <w:sz w:val="28"/>
                <w:szCs w:val="28"/>
                <w:u w:val="single"/>
              </w:rPr>
            </w:pPr>
            <w:r w:rsidRPr="00DE3D32">
              <w:rPr>
                <w:rFonts w:eastAsia="Calibri" w:cs="Calibri"/>
                <w:b/>
                <w:color w:val="000000" w:themeColor="text1"/>
                <w:sz w:val="28"/>
                <w:szCs w:val="28"/>
                <w:highlight w:val="white"/>
                <w:u w:val="single"/>
              </w:rPr>
              <w:t>Proposed Notes or Alternative Wording</w:t>
            </w:r>
          </w:p>
        </w:tc>
        <w:tc>
          <w:tcPr>
            <w:tcW w:w="2970" w:type="dxa"/>
            <w:tcMar>
              <w:top w:w="100" w:type="dxa"/>
              <w:left w:w="100" w:type="dxa"/>
              <w:bottom w:w="100" w:type="dxa"/>
              <w:right w:w="100" w:type="dxa"/>
            </w:tcMar>
          </w:tcPr>
          <w:p w14:paraId="5862F731" w14:textId="77777777" w:rsidR="004A398A" w:rsidRPr="00113907" w:rsidRDefault="004A398A" w:rsidP="00FE58A9">
            <w:pPr>
              <w:widowControl w:val="0"/>
              <w:jc w:val="center"/>
              <w:rPr>
                <w:rFonts w:eastAsia="Calibri" w:cs="Calibri"/>
                <w:b/>
                <w:color w:val="000000" w:themeColor="text1"/>
                <w:sz w:val="28"/>
                <w:szCs w:val="28"/>
                <w:highlight w:val="white"/>
                <w:u w:val="single"/>
              </w:rPr>
            </w:pPr>
            <w:r w:rsidRPr="00113907">
              <w:rPr>
                <w:rFonts w:eastAsia="Calibri" w:cs="Calibri"/>
                <w:b/>
                <w:color w:val="000000" w:themeColor="text1"/>
                <w:sz w:val="28"/>
                <w:szCs w:val="28"/>
                <w:highlight w:val="white"/>
                <w:u w:val="single"/>
              </w:rPr>
              <w:t>Comments/</w:t>
            </w:r>
          </w:p>
          <w:p w14:paraId="67B1EF7C" w14:textId="77777777" w:rsidR="004A398A" w:rsidRPr="00113907" w:rsidRDefault="004A398A" w:rsidP="00FE58A9">
            <w:pPr>
              <w:widowControl w:val="0"/>
              <w:jc w:val="center"/>
              <w:rPr>
                <w:rFonts w:eastAsia="Calibri" w:cs="Calibri"/>
                <w:b/>
                <w:color w:val="000000" w:themeColor="text1"/>
                <w:sz w:val="28"/>
                <w:szCs w:val="28"/>
                <w:highlight w:val="white"/>
                <w:u w:val="single"/>
              </w:rPr>
            </w:pPr>
            <w:r w:rsidRPr="00113907">
              <w:rPr>
                <w:rFonts w:eastAsia="Calibri" w:cs="Calibri"/>
                <w:b/>
                <w:color w:val="000000" w:themeColor="text1"/>
                <w:sz w:val="28"/>
                <w:szCs w:val="28"/>
                <w:highlight w:val="white"/>
                <w:u w:val="single"/>
              </w:rPr>
              <w:t>Discussion</w:t>
            </w:r>
          </w:p>
        </w:tc>
      </w:tr>
      <w:tr w:rsidR="00DD249A" w:rsidRPr="00113907" w14:paraId="7DE2DDEF" w14:textId="77777777" w:rsidTr="00DD249A">
        <w:trPr>
          <w:trHeight w:val="420"/>
        </w:trPr>
        <w:tc>
          <w:tcPr>
            <w:tcW w:w="3830" w:type="dxa"/>
            <w:gridSpan w:val="2"/>
            <w:tcMar>
              <w:top w:w="100" w:type="dxa"/>
              <w:left w:w="100" w:type="dxa"/>
              <w:bottom w:w="100" w:type="dxa"/>
              <w:right w:w="100" w:type="dxa"/>
            </w:tcMar>
          </w:tcPr>
          <w:p w14:paraId="3D0C257C" w14:textId="77777777" w:rsidR="004A398A" w:rsidRPr="00113907" w:rsidRDefault="004A398A" w:rsidP="00FE58A9">
            <w:pPr>
              <w:widowControl w:val="0"/>
              <w:jc w:val="center"/>
              <w:rPr>
                <w:rFonts w:eastAsia="Calibri" w:cs="Calibri"/>
                <w:color w:val="000000" w:themeColor="text1"/>
                <w:sz w:val="28"/>
                <w:szCs w:val="28"/>
              </w:rPr>
            </w:pPr>
          </w:p>
          <w:p w14:paraId="1606E283" w14:textId="77777777" w:rsidR="004A398A" w:rsidRPr="00DE3D32" w:rsidRDefault="004A398A" w:rsidP="00DE3D32">
            <w:pPr>
              <w:widowControl w:val="0"/>
              <w:rPr>
                <w:rFonts w:eastAsia="Calibri" w:cs="Calibri"/>
                <w:color w:val="000000" w:themeColor="text1"/>
                <w:sz w:val="28"/>
                <w:szCs w:val="28"/>
              </w:rPr>
            </w:pPr>
            <w:r w:rsidRPr="00DE3D32">
              <w:rPr>
                <w:rFonts w:eastAsia="Calibri" w:cs="Calibri"/>
                <w:color w:val="000000" w:themeColor="text1"/>
                <w:sz w:val="28"/>
                <w:szCs w:val="28"/>
              </w:rPr>
              <w:t>From the Working Group Charter</w:t>
            </w:r>
          </w:p>
        </w:tc>
        <w:tc>
          <w:tcPr>
            <w:tcW w:w="2453" w:type="dxa"/>
            <w:tcMar>
              <w:top w:w="100" w:type="dxa"/>
              <w:left w:w="100" w:type="dxa"/>
              <w:bottom w:w="100" w:type="dxa"/>
              <w:right w:w="100" w:type="dxa"/>
            </w:tcMar>
          </w:tcPr>
          <w:p w14:paraId="212C749D" w14:textId="77777777" w:rsidR="004A398A" w:rsidRPr="00113907" w:rsidRDefault="004A398A" w:rsidP="00FE58A9">
            <w:pPr>
              <w:widowControl w:val="0"/>
              <w:jc w:val="center"/>
              <w:rPr>
                <w:rFonts w:eastAsia="Calibri" w:cs="Calibri"/>
                <w:color w:val="000000" w:themeColor="text1"/>
                <w:sz w:val="28"/>
                <w:szCs w:val="28"/>
                <w:u w:val="single"/>
              </w:rPr>
            </w:pPr>
          </w:p>
        </w:tc>
        <w:tc>
          <w:tcPr>
            <w:tcW w:w="4297" w:type="dxa"/>
            <w:gridSpan w:val="2"/>
            <w:tcMar>
              <w:top w:w="100" w:type="dxa"/>
              <w:left w:w="100" w:type="dxa"/>
              <w:bottom w:w="100" w:type="dxa"/>
              <w:right w:w="100" w:type="dxa"/>
            </w:tcMar>
          </w:tcPr>
          <w:p w14:paraId="75F78999" w14:textId="77777777" w:rsidR="00F07EC1" w:rsidRPr="00DE3D32" w:rsidRDefault="004A398A" w:rsidP="00F07EC1">
            <w:pPr>
              <w:widowControl w:val="0"/>
              <w:rPr>
                <w:rFonts w:eastAsia="Calibri" w:cs="Calibri"/>
                <w:b/>
                <w:color w:val="000000" w:themeColor="text1"/>
                <w:sz w:val="28"/>
                <w:szCs w:val="28"/>
              </w:rPr>
            </w:pPr>
            <w:r w:rsidRPr="00DE3D32">
              <w:rPr>
                <w:rFonts w:eastAsia="Calibri" w:cs="Calibri"/>
                <w:b/>
                <w:color w:val="000000" w:themeColor="text1"/>
                <w:sz w:val="28"/>
                <w:szCs w:val="28"/>
              </w:rPr>
              <w:t xml:space="preserve">Preamble: </w:t>
            </w:r>
          </w:p>
          <w:p w14:paraId="623362C8" w14:textId="77777777" w:rsidR="00F07EC1" w:rsidRPr="00DE3D32" w:rsidRDefault="004A398A" w:rsidP="00F07EC1">
            <w:pPr>
              <w:pStyle w:val="ListParagraph"/>
              <w:widowControl w:val="0"/>
              <w:numPr>
                <w:ilvl w:val="0"/>
                <w:numId w:val="2"/>
              </w:numPr>
              <w:rPr>
                <w:rFonts w:eastAsia="Calibri" w:cs="Calibri"/>
                <w:b/>
                <w:color w:val="000000" w:themeColor="text1"/>
                <w:sz w:val="28"/>
                <w:szCs w:val="28"/>
              </w:rPr>
            </w:pPr>
            <w:r w:rsidRPr="00DE3D32">
              <w:rPr>
                <w:rFonts w:eastAsia="Calibri" w:cs="Calibri"/>
                <w:b/>
                <w:color w:val="000000" w:themeColor="text1"/>
                <w:sz w:val="28"/>
                <w:szCs w:val="28"/>
              </w:rPr>
              <w:t xml:space="preserve">Is the Sunrise Period serving its intended purpose? </w:t>
            </w:r>
          </w:p>
          <w:p w14:paraId="5735B842" w14:textId="77777777" w:rsidR="00F07EC1" w:rsidRPr="00DE3D32" w:rsidRDefault="004A398A" w:rsidP="00F07EC1">
            <w:pPr>
              <w:pStyle w:val="ListParagraph"/>
              <w:widowControl w:val="0"/>
              <w:numPr>
                <w:ilvl w:val="0"/>
                <w:numId w:val="2"/>
              </w:numPr>
              <w:rPr>
                <w:rFonts w:eastAsia="Calibri" w:cs="Calibri"/>
                <w:b/>
                <w:color w:val="000000" w:themeColor="text1"/>
                <w:sz w:val="28"/>
                <w:szCs w:val="28"/>
              </w:rPr>
            </w:pPr>
            <w:r w:rsidRPr="00DE3D32">
              <w:rPr>
                <w:rFonts w:eastAsia="Calibri" w:cs="Calibri"/>
                <w:b/>
                <w:color w:val="000000" w:themeColor="text1"/>
                <w:sz w:val="28"/>
                <w:szCs w:val="28"/>
              </w:rPr>
              <w:t xml:space="preserve">Is it having unintended effects? </w:t>
            </w:r>
          </w:p>
          <w:p w14:paraId="0151BED9" w14:textId="42EA92AB" w:rsidR="00F07EC1" w:rsidRPr="00DE3D32" w:rsidRDefault="004A398A" w:rsidP="00F07EC1">
            <w:pPr>
              <w:pStyle w:val="ListParagraph"/>
              <w:widowControl w:val="0"/>
              <w:numPr>
                <w:ilvl w:val="0"/>
                <w:numId w:val="2"/>
              </w:numPr>
              <w:rPr>
                <w:rFonts w:eastAsia="Calibri" w:cs="Calibri"/>
                <w:b/>
                <w:color w:val="000000" w:themeColor="text1"/>
                <w:sz w:val="28"/>
                <w:szCs w:val="28"/>
              </w:rPr>
            </w:pPr>
            <w:r w:rsidRPr="00DE3D32">
              <w:rPr>
                <w:rFonts w:eastAsia="Calibri" w:cs="Calibri"/>
                <w:b/>
                <w:color w:val="000000" w:themeColor="text1"/>
                <w:sz w:val="28"/>
                <w:szCs w:val="28"/>
              </w:rPr>
              <w:t xml:space="preserve">Is the TMCH Provider requiring appropriate forms of “use” (if not, how can this corrected)?  </w:t>
            </w:r>
          </w:p>
          <w:p w14:paraId="3C098A08" w14:textId="77777777" w:rsidR="00F07EC1" w:rsidRPr="00DE3D32" w:rsidRDefault="004A398A" w:rsidP="00F07EC1">
            <w:pPr>
              <w:pStyle w:val="ListParagraph"/>
              <w:widowControl w:val="0"/>
              <w:numPr>
                <w:ilvl w:val="0"/>
                <w:numId w:val="2"/>
              </w:numPr>
              <w:rPr>
                <w:rFonts w:eastAsia="Calibri" w:cs="Calibri"/>
                <w:b/>
                <w:color w:val="000000" w:themeColor="text1"/>
                <w:sz w:val="28"/>
                <w:szCs w:val="28"/>
              </w:rPr>
            </w:pPr>
            <w:r w:rsidRPr="00DE3D32">
              <w:rPr>
                <w:rFonts w:eastAsia="Calibri" w:cs="Calibri"/>
                <w:b/>
                <w:color w:val="000000" w:themeColor="text1"/>
                <w:sz w:val="28"/>
                <w:szCs w:val="28"/>
              </w:rPr>
              <w:t xml:space="preserve">Have abuses of the Sunrise Period been documented by Trademark owners? </w:t>
            </w:r>
          </w:p>
          <w:p w14:paraId="33D52ADA" w14:textId="77777777" w:rsidR="00F07EC1" w:rsidRPr="00E1651C" w:rsidRDefault="004A398A" w:rsidP="00F07EC1">
            <w:pPr>
              <w:pStyle w:val="ListParagraph"/>
              <w:widowControl w:val="0"/>
              <w:numPr>
                <w:ilvl w:val="0"/>
                <w:numId w:val="2"/>
              </w:numPr>
              <w:rPr>
                <w:ins w:id="3" w:author="Amr Elsadr" w:date="2017-07-08T23:07:00Z"/>
                <w:rFonts w:eastAsia="Calibri" w:cs="Calibri"/>
                <w:b/>
                <w:color w:val="000000" w:themeColor="text1"/>
                <w:sz w:val="28"/>
                <w:szCs w:val="28"/>
                <w:u w:val="single"/>
                <w:rPrChange w:id="4" w:author="Amr Elsadr" w:date="2017-07-08T23:07:00Z">
                  <w:rPr>
                    <w:ins w:id="5" w:author="Amr Elsadr" w:date="2017-07-08T23:07:00Z"/>
                    <w:rFonts w:eastAsia="Calibri" w:cs="Calibri"/>
                    <w:b/>
                    <w:color w:val="000000" w:themeColor="text1"/>
                    <w:sz w:val="28"/>
                    <w:szCs w:val="28"/>
                  </w:rPr>
                </w:rPrChange>
              </w:rPr>
            </w:pPr>
            <w:r w:rsidRPr="00DE3D32">
              <w:rPr>
                <w:rFonts w:eastAsia="Calibri" w:cs="Calibri"/>
                <w:b/>
                <w:color w:val="000000" w:themeColor="text1"/>
                <w:sz w:val="28"/>
                <w:szCs w:val="28"/>
              </w:rPr>
              <w:t xml:space="preserve">Have abuses of the Sunrise Period been documented by Registrants? </w:t>
            </w:r>
          </w:p>
          <w:p w14:paraId="2A47476A" w14:textId="0B8B6D0D" w:rsidR="00E1651C" w:rsidRPr="00DE3D32" w:rsidRDefault="00E1651C" w:rsidP="00F07EC1">
            <w:pPr>
              <w:pStyle w:val="ListParagraph"/>
              <w:widowControl w:val="0"/>
              <w:numPr>
                <w:ilvl w:val="0"/>
                <w:numId w:val="2"/>
              </w:numPr>
              <w:rPr>
                <w:rFonts w:eastAsia="Calibri" w:cs="Calibri"/>
                <w:b/>
                <w:color w:val="000000" w:themeColor="text1"/>
                <w:sz w:val="28"/>
                <w:szCs w:val="28"/>
                <w:u w:val="single"/>
              </w:rPr>
            </w:pPr>
            <w:ins w:id="6" w:author="Amr Elsadr" w:date="2017-07-08T23:07:00Z">
              <w:r w:rsidRPr="00E1651C">
                <w:rPr>
                  <w:rFonts w:eastAsia="Calibri" w:cs="Calibri"/>
                  <w:b/>
                  <w:color w:val="000000" w:themeColor="text1"/>
                  <w:sz w:val="28"/>
                  <w:szCs w:val="28"/>
                  <w:highlight w:val="yellow"/>
                  <w:rPrChange w:id="7" w:author="Amr Elsadr" w:date="2017-07-08T23:08:00Z">
                    <w:rPr>
                      <w:rFonts w:eastAsia="Calibri" w:cs="Calibri"/>
                      <w:b/>
                      <w:color w:val="000000" w:themeColor="text1"/>
                      <w:sz w:val="28"/>
                      <w:szCs w:val="28"/>
                    </w:rPr>
                  </w:rPrChange>
                </w:rPr>
                <w:t>Have abuses of the Sunrise Period been documented by Registries and Registrars?</w:t>
              </w:r>
            </w:ins>
          </w:p>
          <w:p w14:paraId="41826747" w14:textId="13D9C637" w:rsidR="004A398A" w:rsidRPr="00DE3D32" w:rsidRDefault="004A398A" w:rsidP="00F07EC1">
            <w:pPr>
              <w:widowControl w:val="0"/>
              <w:rPr>
                <w:rFonts w:eastAsia="Calibri" w:cs="Calibri"/>
                <w:b/>
                <w:color w:val="000000" w:themeColor="text1"/>
                <w:sz w:val="28"/>
                <w:szCs w:val="28"/>
                <w:u w:val="single"/>
              </w:rPr>
            </w:pPr>
            <w:r w:rsidRPr="00DE3D32">
              <w:rPr>
                <w:rFonts w:eastAsia="Calibri" w:cs="Calibri"/>
                <w:b/>
                <w:color w:val="000000" w:themeColor="text1"/>
                <w:sz w:val="28"/>
                <w:szCs w:val="28"/>
              </w:rPr>
              <w:t>[Original Q1, 7, 14, 16, 18, 19 and 22]</w:t>
            </w:r>
          </w:p>
        </w:tc>
        <w:tc>
          <w:tcPr>
            <w:tcW w:w="2970" w:type="dxa"/>
            <w:tcMar>
              <w:top w:w="100" w:type="dxa"/>
              <w:left w:w="100" w:type="dxa"/>
              <w:bottom w:w="100" w:type="dxa"/>
              <w:right w:w="100" w:type="dxa"/>
            </w:tcMar>
          </w:tcPr>
          <w:p w14:paraId="42C0EA21" w14:textId="77777777" w:rsidR="004A398A" w:rsidRPr="00113907" w:rsidRDefault="004A398A" w:rsidP="00FE58A9">
            <w:pPr>
              <w:widowControl w:val="0"/>
              <w:jc w:val="center"/>
              <w:rPr>
                <w:rFonts w:eastAsia="Calibri" w:cs="Calibri"/>
                <w:color w:val="000000" w:themeColor="text1"/>
                <w:sz w:val="28"/>
                <w:szCs w:val="28"/>
                <w:u w:val="single"/>
              </w:rPr>
            </w:pPr>
          </w:p>
        </w:tc>
      </w:tr>
      <w:tr w:rsidR="00DD249A" w:rsidRPr="00113907" w14:paraId="48D78E30" w14:textId="77777777" w:rsidTr="00DD249A">
        <w:tc>
          <w:tcPr>
            <w:tcW w:w="718" w:type="dxa"/>
            <w:tcMar>
              <w:top w:w="100" w:type="dxa"/>
              <w:left w:w="100" w:type="dxa"/>
              <w:bottom w:w="100" w:type="dxa"/>
              <w:right w:w="100" w:type="dxa"/>
            </w:tcMar>
          </w:tcPr>
          <w:p w14:paraId="036913E3" w14:textId="77777777" w:rsidR="004A398A" w:rsidRPr="00113907" w:rsidRDefault="004A398A" w:rsidP="00FE58A9">
            <w:pPr>
              <w:widowControl w:val="0"/>
              <w:jc w:val="center"/>
              <w:rPr>
                <w:rFonts w:eastAsia="Calibri" w:cs="Calibri"/>
                <w:color w:val="000000" w:themeColor="text1"/>
                <w:sz w:val="28"/>
                <w:szCs w:val="28"/>
              </w:rPr>
            </w:pPr>
            <w:r w:rsidRPr="00113907">
              <w:rPr>
                <w:rFonts w:eastAsia="Calibri" w:cs="Calibri"/>
                <w:color w:val="000000" w:themeColor="text1"/>
                <w:sz w:val="28"/>
                <w:szCs w:val="28"/>
              </w:rPr>
              <w:t>1</w:t>
            </w:r>
          </w:p>
        </w:tc>
        <w:tc>
          <w:tcPr>
            <w:tcW w:w="3112" w:type="dxa"/>
            <w:tcMar>
              <w:top w:w="100" w:type="dxa"/>
              <w:left w:w="100" w:type="dxa"/>
              <w:bottom w:w="100" w:type="dxa"/>
              <w:right w:w="100" w:type="dxa"/>
            </w:tcMar>
          </w:tcPr>
          <w:p w14:paraId="712C9AE4" w14:textId="77777777" w:rsidR="004A398A" w:rsidRPr="00113907" w:rsidRDefault="004A398A" w:rsidP="00FE58A9">
            <w:pPr>
              <w:widowControl w:val="0"/>
              <w:rPr>
                <w:rFonts w:eastAsia="Calibri" w:cs="Calibri"/>
                <w:color w:val="000000" w:themeColor="text1"/>
                <w:sz w:val="28"/>
                <w:szCs w:val="28"/>
              </w:rPr>
            </w:pPr>
            <w:r w:rsidRPr="00113907">
              <w:rPr>
                <w:rFonts w:eastAsia="Calibri" w:cs="Calibri"/>
                <w:color w:val="000000" w:themeColor="text1"/>
                <w:sz w:val="28"/>
                <w:szCs w:val="28"/>
              </w:rPr>
              <w:t xml:space="preserve">Should the availability of Sunrise registrations only for “identical matches” (e.g. without extra generic text) be reviewed? </w:t>
            </w:r>
          </w:p>
        </w:tc>
        <w:tc>
          <w:tcPr>
            <w:tcW w:w="2453" w:type="dxa"/>
            <w:tcMar>
              <w:top w:w="100" w:type="dxa"/>
              <w:left w:w="100" w:type="dxa"/>
              <w:bottom w:w="100" w:type="dxa"/>
              <w:right w:w="100" w:type="dxa"/>
            </w:tcMar>
          </w:tcPr>
          <w:p w14:paraId="573F1C35" w14:textId="77777777" w:rsidR="004A398A" w:rsidRPr="00113907" w:rsidRDefault="004A398A" w:rsidP="00FE58A9">
            <w:pPr>
              <w:widowControl w:val="0"/>
              <w:rPr>
                <w:rFonts w:eastAsia="Calibri" w:cs="Calibri"/>
                <w:color w:val="000000" w:themeColor="text1"/>
                <w:sz w:val="28"/>
                <w:szCs w:val="28"/>
              </w:rPr>
            </w:pPr>
          </w:p>
          <w:p w14:paraId="2B29EF01" w14:textId="77777777" w:rsidR="004A398A" w:rsidRPr="00113907" w:rsidRDefault="004A398A" w:rsidP="00FE58A9">
            <w:pPr>
              <w:widowControl w:val="0"/>
              <w:rPr>
                <w:rFonts w:eastAsia="Calibri" w:cs="Calibri"/>
                <w:color w:val="000000" w:themeColor="text1"/>
                <w:sz w:val="28"/>
                <w:szCs w:val="28"/>
              </w:rPr>
            </w:pPr>
          </w:p>
          <w:p w14:paraId="02C2B35D" w14:textId="77777777" w:rsidR="004A398A" w:rsidRPr="00113907" w:rsidRDefault="004A398A" w:rsidP="00FE58A9">
            <w:pPr>
              <w:widowControl w:val="0"/>
              <w:rPr>
                <w:rFonts w:eastAsia="Calibri" w:cs="Calibri"/>
                <w:color w:val="000000" w:themeColor="text1"/>
                <w:sz w:val="28"/>
                <w:szCs w:val="28"/>
              </w:rPr>
            </w:pPr>
          </w:p>
          <w:p w14:paraId="02679A88" w14:textId="77777777" w:rsidR="004A398A" w:rsidRPr="00113907" w:rsidRDefault="004A398A" w:rsidP="00FE58A9">
            <w:pPr>
              <w:widowControl w:val="0"/>
              <w:rPr>
                <w:rFonts w:eastAsia="Calibri" w:cs="Calibri"/>
                <w:color w:val="000000" w:themeColor="text1"/>
                <w:sz w:val="28"/>
                <w:szCs w:val="28"/>
              </w:rPr>
            </w:pPr>
          </w:p>
          <w:p w14:paraId="5B9FF92C" w14:textId="77777777" w:rsidR="004A398A" w:rsidRPr="00113907" w:rsidRDefault="004A398A" w:rsidP="00FE58A9">
            <w:pPr>
              <w:widowControl w:val="0"/>
              <w:rPr>
                <w:rFonts w:eastAsia="Calibri" w:cs="Calibri"/>
                <w:color w:val="000000" w:themeColor="text1"/>
                <w:sz w:val="28"/>
                <w:szCs w:val="28"/>
              </w:rPr>
            </w:pPr>
          </w:p>
          <w:p w14:paraId="2326EC71" w14:textId="77777777" w:rsidR="004A398A" w:rsidRPr="00113907" w:rsidRDefault="004A398A" w:rsidP="00FE58A9">
            <w:pPr>
              <w:widowControl w:val="0"/>
              <w:rPr>
                <w:rFonts w:eastAsia="Calibri" w:cs="Calibri"/>
                <w:color w:val="000000" w:themeColor="text1"/>
                <w:sz w:val="28"/>
                <w:szCs w:val="28"/>
              </w:rPr>
            </w:pPr>
          </w:p>
          <w:p w14:paraId="2749669F" w14:textId="1892D2FD" w:rsidR="004A398A" w:rsidRPr="00113907" w:rsidRDefault="004A398A" w:rsidP="00FE58A9">
            <w:pPr>
              <w:widowControl w:val="0"/>
              <w:rPr>
                <w:rFonts w:eastAsia="Calibri" w:cs="Calibri"/>
                <w:color w:val="000000" w:themeColor="text1"/>
                <w:sz w:val="28"/>
                <w:szCs w:val="28"/>
              </w:rPr>
            </w:pPr>
            <w:del w:id="8" w:author="Amr Elsadr" w:date="2017-06-22T22:31:00Z">
              <w:r w:rsidRPr="00113907" w:rsidDel="004B1E8F">
                <w:rPr>
                  <w:rFonts w:eastAsia="Calibri" w:cs="Calibri"/>
                  <w:color w:val="000000" w:themeColor="text1"/>
                  <w:sz w:val="28"/>
                  <w:szCs w:val="28"/>
                </w:rPr>
                <w:delText>Q1, 7, 14, 16, 18, 19 and 22</w:delText>
              </w:r>
            </w:del>
          </w:p>
          <w:p w14:paraId="45F2A4BF" w14:textId="77777777" w:rsidR="004A398A" w:rsidRPr="00113907" w:rsidRDefault="004A398A" w:rsidP="00FE58A9">
            <w:pPr>
              <w:widowControl w:val="0"/>
              <w:rPr>
                <w:rFonts w:eastAsia="Calibri" w:cs="Calibri"/>
                <w:color w:val="000000" w:themeColor="text1"/>
                <w:sz w:val="28"/>
                <w:szCs w:val="28"/>
              </w:rPr>
            </w:pPr>
          </w:p>
          <w:p w14:paraId="08A71C11" w14:textId="77777777" w:rsidR="004A398A" w:rsidRPr="00113907" w:rsidRDefault="004A398A" w:rsidP="00FE58A9">
            <w:pPr>
              <w:widowControl w:val="0"/>
              <w:rPr>
                <w:rFonts w:eastAsia="Calibri" w:cs="Calibri"/>
                <w:color w:val="000000" w:themeColor="text1"/>
                <w:sz w:val="28"/>
                <w:szCs w:val="28"/>
              </w:rPr>
            </w:pPr>
          </w:p>
          <w:p w14:paraId="0DEC6224" w14:textId="77777777" w:rsidR="004A398A" w:rsidRPr="00113907" w:rsidRDefault="004A398A" w:rsidP="00FE58A9">
            <w:pPr>
              <w:widowControl w:val="0"/>
              <w:rPr>
                <w:rFonts w:eastAsia="Calibri" w:cs="Calibri"/>
                <w:color w:val="000000" w:themeColor="text1"/>
                <w:sz w:val="28"/>
                <w:szCs w:val="28"/>
              </w:rPr>
            </w:pPr>
          </w:p>
          <w:p w14:paraId="407DA7C4" w14:textId="77777777" w:rsidR="004A398A" w:rsidRPr="00113907" w:rsidRDefault="004A398A" w:rsidP="00FE58A9">
            <w:pPr>
              <w:widowControl w:val="0"/>
              <w:rPr>
                <w:rFonts w:eastAsia="Calibri" w:cs="Calibri"/>
                <w:color w:val="000000" w:themeColor="text1"/>
                <w:sz w:val="28"/>
                <w:szCs w:val="28"/>
              </w:rPr>
            </w:pPr>
          </w:p>
          <w:p w14:paraId="2F99D5E2" w14:textId="77777777" w:rsidR="004A398A" w:rsidRPr="00113907" w:rsidRDefault="004A398A" w:rsidP="00FE58A9">
            <w:pPr>
              <w:widowControl w:val="0"/>
              <w:rPr>
                <w:rFonts w:eastAsia="Calibri" w:cs="Calibri"/>
                <w:color w:val="000000" w:themeColor="text1"/>
                <w:sz w:val="28"/>
                <w:szCs w:val="28"/>
              </w:rPr>
            </w:pPr>
          </w:p>
          <w:p w14:paraId="3BAF041C" w14:textId="77777777" w:rsidR="004A398A" w:rsidRPr="00113907" w:rsidRDefault="004A398A" w:rsidP="00FE58A9">
            <w:pPr>
              <w:widowControl w:val="0"/>
              <w:rPr>
                <w:rFonts w:eastAsia="Calibri" w:cs="Calibri"/>
                <w:color w:val="000000" w:themeColor="text1"/>
                <w:sz w:val="28"/>
                <w:szCs w:val="28"/>
              </w:rPr>
            </w:pPr>
          </w:p>
          <w:p w14:paraId="443D8B2D" w14:textId="78B065FC" w:rsidR="004A398A" w:rsidRPr="00113907" w:rsidRDefault="00F137AD" w:rsidP="00FE58A9">
            <w:pPr>
              <w:widowControl w:val="0"/>
              <w:rPr>
                <w:rFonts w:eastAsia="Calibri" w:cs="Calibri"/>
                <w:color w:val="000000" w:themeColor="text1"/>
                <w:sz w:val="28"/>
                <w:szCs w:val="28"/>
              </w:rPr>
            </w:pPr>
            <w:ins w:id="9" w:author="Amr Elsadr" w:date="2017-06-22T22:33:00Z">
              <w:r>
                <w:rPr>
                  <w:rFonts w:eastAsia="Calibri" w:cs="Calibri"/>
                  <w:color w:val="000000" w:themeColor="text1"/>
                  <w:sz w:val="28"/>
                  <w:szCs w:val="28"/>
                </w:rPr>
                <w:t>B</w:t>
              </w:r>
            </w:ins>
            <w:ins w:id="10" w:author="Amr Elsadr" w:date="2017-06-22T22:37:00Z">
              <w:r>
                <w:rPr>
                  <w:rFonts w:eastAsia="Calibri" w:cs="Calibri"/>
                  <w:color w:val="000000" w:themeColor="text1"/>
                  <w:sz w:val="28"/>
                  <w:szCs w:val="28"/>
                </w:rPr>
                <w:t>atch</w:t>
              </w:r>
            </w:ins>
            <w:del w:id="11" w:author="Amr Elsadr" w:date="2017-06-22T22:33:00Z">
              <w:r w:rsidR="004A398A" w:rsidRPr="00113907" w:rsidDel="00F137AD">
                <w:rPr>
                  <w:rFonts w:eastAsia="Calibri" w:cs="Calibri"/>
                  <w:color w:val="000000" w:themeColor="text1"/>
                  <w:sz w:val="28"/>
                  <w:szCs w:val="28"/>
                </w:rPr>
                <w:delText>And</w:delText>
              </w:r>
            </w:del>
            <w:r w:rsidR="004A398A" w:rsidRPr="00113907">
              <w:rPr>
                <w:rFonts w:eastAsia="Calibri" w:cs="Calibri"/>
                <w:color w:val="000000" w:themeColor="text1"/>
                <w:sz w:val="28"/>
                <w:szCs w:val="28"/>
              </w:rPr>
              <w:t xml:space="preserve"> (</w:t>
            </w:r>
            <w:ins w:id="12" w:author="Amr Elsadr" w:date="2017-06-22T22:32:00Z">
              <w:r>
                <w:rPr>
                  <w:rFonts w:eastAsia="Calibri" w:cs="Calibri"/>
                  <w:color w:val="000000" w:themeColor="text1"/>
                  <w:sz w:val="28"/>
                  <w:szCs w:val="28"/>
                </w:rPr>
                <w:t>Q</w:t>
              </w:r>
            </w:ins>
            <w:del w:id="13" w:author="Amr Elsadr" w:date="2017-06-22T22:32:00Z">
              <w:r w:rsidR="004A398A" w:rsidRPr="00113907" w:rsidDel="00F137AD">
                <w:rPr>
                  <w:rFonts w:eastAsia="Calibri" w:cs="Calibri"/>
                  <w:color w:val="000000" w:themeColor="text1"/>
                  <w:sz w:val="28"/>
                  <w:szCs w:val="28"/>
                </w:rPr>
                <w:delText>A</w:delText>
              </w:r>
            </w:del>
            <w:r w:rsidR="004A398A" w:rsidRPr="00113907">
              <w:rPr>
                <w:rFonts w:eastAsia="Calibri" w:cs="Calibri"/>
                <w:color w:val="000000" w:themeColor="text1"/>
                <w:sz w:val="28"/>
                <w:szCs w:val="28"/>
              </w:rPr>
              <w:t>1)(</w:t>
            </w:r>
            <w:ins w:id="14" w:author="Amr Elsadr" w:date="2017-06-22T22:32:00Z">
              <w:r>
                <w:rPr>
                  <w:rFonts w:eastAsia="Calibri" w:cs="Calibri"/>
                  <w:color w:val="000000" w:themeColor="text1"/>
                  <w:sz w:val="28"/>
                  <w:szCs w:val="28"/>
                </w:rPr>
                <w:t>Q</w:t>
              </w:r>
            </w:ins>
            <w:del w:id="15" w:author="Amr Elsadr" w:date="2017-06-22T22:32:00Z">
              <w:r w:rsidR="004A398A" w:rsidRPr="00113907" w:rsidDel="00F137AD">
                <w:rPr>
                  <w:rFonts w:eastAsia="Calibri" w:cs="Calibri"/>
                  <w:color w:val="000000" w:themeColor="text1"/>
                  <w:sz w:val="28"/>
                  <w:szCs w:val="28"/>
                </w:rPr>
                <w:delText>A</w:delText>
              </w:r>
            </w:del>
            <w:r w:rsidR="004A398A" w:rsidRPr="00113907">
              <w:rPr>
                <w:rFonts w:eastAsia="Calibri" w:cs="Calibri"/>
                <w:color w:val="000000" w:themeColor="text1"/>
                <w:sz w:val="28"/>
                <w:szCs w:val="28"/>
              </w:rPr>
              <w:t>18)</w:t>
            </w:r>
          </w:p>
          <w:p w14:paraId="0811117F" w14:textId="77777777" w:rsidR="004A398A" w:rsidRPr="00113907" w:rsidRDefault="004A398A" w:rsidP="00FE58A9">
            <w:pPr>
              <w:widowControl w:val="0"/>
              <w:rPr>
                <w:rFonts w:eastAsia="Calibri" w:cs="Calibri"/>
                <w:color w:val="000000" w:themeColor="text1"/>
                <w:sz w:val="28"/>
                <w:szCs w:val="28"/>
              </w:rPr>
            </w:pPr>
          </w:p>
        </w:tc>
        <w:tc>
          <w:tcPr>
            <w:tcW w:w="660" w:type="dxa"/>
            <w:tcMar>
              <w:top w:w="100" w:type="dxa"/>
              <w:left w:w="100" w:type="dxa"/>
              <w:bottom w:w="100" w:type="dxa"/>
              <w:right w:w="100" w:type="dxa"/>
            </w:tcMar>
          </w:tcPr>
          <w:p w14:paraId="11D8E7F1" w14:textId="77777777" w:rsidR="004A398A" w:rsidRPr="00DE3D32" w:rsidRDefault="004A398A" w:rsidP="00FE58A9">
            <w:pPr>
              <w:widowControl w:val="0"/>
              <w:jc w:val="center"/>
              <w:rPr>
                <w:rFonts w:eastAsia="Calibri" w:cs="Calibri"/>
                <w:b/>
                <w:color w:val="000000" w:themeColor="text1"/>
                <w:sz w:val="28"/>
                <w:szCs w:val="28"/>
              </w:rPr>
            </w:pPr>
            <w:r w:rsidRPr="00DE3D32">
              <w:rPr>
                <w:rFonts w:eastAsia="Calibri" w:cs="Calibri"/>
                <w:b/>
                <w:color w:val="000000" w:themeColor="text1"/>
                <w:sz w:val="28"/>
                <w:szCs w:val="28"/>
              </w:rPr>
              <w:t>1</w:t>
            </w:r>
          </w:p>
        </w:tc>
        <w:tc>
          <w:tcPr>
            <w:tcW w:w="3637" w:type="dxa"/>
            <w:tcMar>
              <w:top w:w="100" w:type="dxa"/>
              <w:left w:w="100" w:type="dxa"/>
              <w:bottom w:w="100" w:type="dxa"/>
              <w:right w:w="100" w:type="dxa"/>
            </w:tcMar>
          </w:tcPr>
          <w:p w14:paraId="541F5DFC" w14:textId="6FDCDAFE" w:rsidR="00F07EC1" w:rsidRPr="00DE3D32" w:rsidDel="00D51C2F" w:rsidRDefault="004A398A" w:rsidP="00F07EC1">
            <w:pPr>
              <w:pStyle w:val="ListParagraph"/>
              <w:widowControl w:val="0"/>
              <w:numPr>
                <w:ilvl w:val="0"/>
                <w:numId w:val="5"/>
              </w:numPr>
              <w:rPr>
                <w:del w:id="16" w:author="Amr Elsadr" w:date="2017-06-22T22:06:00Z"/>
                <w:rFonts w:eastAsia="Calibri" w:cs="Calibri"/>
                <w:b/>
                <w:i/>
                <w:color w:val="000000" w:themeColor="text1"/>
                <w:sz w:val="28"/>
                <w:szCs w:val="28"/>
              </w:rPr>
            </w:pPr>
            <w:del w:id="17" w:author="Amr Elsadr" w:date="2017-06-22T22:06:00Z">
              <w:r w:rsidRPr="00DE3D32" w:rsidDel="00D51C2F">
                <w:rPr>
                  <w:rFonts w:eastAsia="Calibri" w:cs="Calibri"/>
                  <w:b/>
                  <w:color w:val="000000" w:themeColor="text1"/>
                  <w:sz w:val="28"/>
                  <w:szCs w:val="28"/>
                </w:rPr>
                <w:delText xml:space="preserve">Is the identical match process of the Sunrise Period serving its intended purpose? </w:delText>
              </w:r>
            </w:del>
          </w:p>
          <w:p w14:paraId="19BC171E" w14:textId="23EAAA3F" w:rsidR="00F07EC1" w:rsidRPr="00DE3D32" w:rsidDel="00D51C2F" w:rsidRDefault="004A398A" w:rsidP="00F07EC1">
            <w:pPr>
              <w:pStyle w:val="ListParagraph"/>
              <w:widowControl w:val="0"/>
              <w:numPr>
                <w:ilvl w:val="0"/>
                <w:numId w:val="5"/>
              </w:numPr>
              <w:rPr>
                <w:del w:id="18" w:author="Amr Elsadr" w:date="2017-06-22T22:06:00Z"/>
                <w:rFonts w:eastAsia="Calibri" w:cs="Calibri"/>
                <w:b/>
                <w:i/>
                <w:color w:val="000000" w:themeColor="text1"/>
                <w:sz w:val="28"/>
                <w:szCs w:val="28"/>
              </w:rPr>
            </w:pPr>
            <w:del w:id="19" w:author="Amr Elsadr" w:date="2017-06-22T22:06:00Z">
              <w:r w:rsidRPr="00DE3D32" w:rsidDel="00D51C2F">
                <w:rPr>
                  <w:rFonts w:eastAsia="Calibri" w:cs="Calibri"/>
                  <w:b/>
                  <w:color w:val="000000" w:themeColor="text1"/>
                  <w:sz w:val="28"/>
                  <w:szCs w:val="28"/>
                </w:rPr>
                <w:delText xml:space="preserve">Is it having any unintended consequences? </w:delText>
              </w:r>
            </w:del>
          </w:p>
          <w:p w14:paraId="1375459C" w14:textId="77777777" w:rsidR="00F07EC1" w:rsidRPr="00DE3D32" w:rsidRDefault="004A398A" w:rsidP="00F07EC1">
            <w:pPr>
              <w:pStyle w:val="ListParagraph"/>
              <w:widowControl w:val="0"/>
              <w:numPr>
                <w:ilvl w:val="0"/>
                <w:numId w:val="5"/>
              </w:numPr>
              <w:rPr>
                <w:rFonts w:eastAsia="Calibri" w:cs="Calibri"/>
                <w:b/>
                <w:i/>
                <w:color w:val="000000" w:themeColor="text1"/>
                <w:sz w:val="28"/>
                <w:szCs w:val="28"/>
              </w:rPr>
            </w:pPr>
            <w:r w:rsidRPr="00DE3D32">
              <w:rPr>
                <w:rFonts w:eastAsia="Calibri" w:cs="Calibri"/>
                <w:b/>
                <w:color w:val="000000" w:themeColor="text1"/>
                <w:sz w:val="28"/>
                <w:szCs w:val="28"/>
              </w:rPr>
              <w:t>Should the availability of Sunrise registrations only for</w:t>
            </w:r>
            <w:r w:rsidR="00F07EC1" w:rsidRPr="00DE3D32">
              <w:rPr>
                <w:rFonts w:eastAsia="Calibri" w:cs="Calibri"/>
                <w:b/>
                <w:color w:val="000000" w:themeColor="text1"/>
                <w:sz w:val="28"/>
                <w:szCs w:val="28"/>
              </w:rPr>
              <w:t xml:space="preserve"> identical matches be reviewed?</w:t>
            </w:r>
          </w:p>
          <w:p w14:paraId="25CD8A62" w14:textId="77777777" w:rsidR="00F07EC1" w:rsidRPr="00DE3D32" w:rsidRDefault="004A398A" w:rsidP="00F07EC1">
            <w:pPr>
              <w:pStyle w:val="ListParagraph"/>
              <w:widowControl w:val="0"/>
              <w:numPr>
                <w:ilvl w:val="0"/>
                <w:numId w:val="5"/>
              </w:numPr>
              <w:rPr>
                <w:rFonts w:eastAsia="Calibri" w:cs="Calibri"/>
                <w:b/>
                <w:i/>
                <w:color w:val="000000" w:themeColor="text1"/>
                <w:sz w:val="28"/>
                <w:szCs w:val="28"/>
              </w:rPr>
            </w:pPr>
            <w:r w:rsidRPr="00DE3D32">
              <w:rPr>
                <w:rFonts w:eastAsia="Calibri" w:cs="Calibri"/>
                <w:b/>
                <w:color w:val="000000" w:themeColor="text1"/>
                <w:sz w:val="28"/>
                <w:szCs w:val="28"/>
              </w:rPr>
              <w:t>If the matching process is expanded, how can Registrant free expression and fair use rights be protected and bal</w:t>
            </w:r>
            <w:r w:rsidR="00F07EC1" w:rsidRPr="00DE3D32">
              <w:rPr>
                <w:rFonts w:eastAsia="Calibri" w:cs="Calibri"/>
                <w:b/>
                <w:color w:val="000000" w:themeColor="text1"/>
                <w:sz w:val="28"/>
                <w:szCs w:val="28"/>
              </w:rPr>
              <w:t>anced against trademark rights?</w:t>
            </w:r>
          </w:p>
          <w:p w14:paraId="30A5640D" w14:textId="77777777" w:rsidR="004A398A" w:rsidRPr="00DE3D32" w:rsidRDefault="004A398A" w:rsidP="00FE58A9">
            <w:pPr>
              <w:widowControl w:val="0"/>
              <w:rPr>
                <w:rFonts w:eastAsia="Calibri" w:cs="Calibri"/>
                <w:b/>
                <w:i/>
                <w:color w:val="000000" w:themeColor="text1"/>
                <w:sz w:val="28"/>
                <w:szCs w:val="28"/>
              </w:rPr>
            </w:pPr>
            <w:r w:rsidRPr="00DE3D32">
              <w:rPr>
                <w:rFonts w:eastAsia="Calibri" w:cs="Calibri"/>
                <w:b/>
                <w:color w:val="000000" w:themeColor="text1"/>
                <w:sz w:val="28"/>
                <w:szCs w:val="28"/>
              </w:rPr>
              <w:t>(Q1)(Q18)</w:t>
            </w:r>
          </w:p>
          <w:p w14:paraId="1CDC9CD8" w14:textId="030D4F3C" w:rsidR="00F07EC1" w:rsidRPr="00DE3D32" w:rsidRDefault="00F07EC1" w:rsidP="00FE58A9">
            <w:pPr>
              <w:widowControl w:val="0"/>
              <w:rPr>
                <w:rFonts w:eastAsia="Calibri" w:cs="Calibri"/>
                <w:b/>
                <w:i/>
                <w:color w:val="000000" w:themeColor="text1"/>
                <w:sz w:val="28"/>
                <w:szCs w:val="28"/>
              </w:rPr>
            </w:pPr>
          </w:p>
        </w:tc>
        <w:tc>
          <w:tcPr>
            <w:tcW w:w="2970" w:type="dxa"/>
            <w:tcMar>
              <w:top w:w="100" w:type="dxa"/>
              <w:left w:w="100" w:type="dxa"/>
              <w:bottom w:w="100" w:type="dxa"/>
              <w:right w:w="100" w:type="dxa"/>
            </w:tcMar>
          </w:tcPr>
          <w:p w14:paraId="5679CF8D" w14:textId="77777777" w:rsidR="004A398A" w:rsidRPr="00113907" w:rsidRDefault="004A398A" w:rsidP="00FE58A9">
            <w:pPr>
              <w:widowControl w:val="0"/>
              <w:rPr>
                <w:rFonts w:eastAsia="Calibri" w:cs="Calibri"/>
                <w:color w:val="000000" w:themeColor="text1"/>
                <w:sz w:val="28"/>
                <w:szCs w:val="28"/>
              </w:rPr>
            </w:pPr>
            <w:r w:rsidRPr="00113907">
              <w:rPr>
                <w:rFonts w:eastAsia="Calibri" w:cs="Calibri"/>
                <w:color w:val="000000" w:themeColor="text1"/>
                <w:sz w:val="28"/>
                <w:szCs w:val="28"/>
              </w:rPr>
              <w:t>Note ongoing WG discussion on expanding “identical match” standard to the Claims Service - should this be considered for Sunrise too, and for what aspects of expansion (e.g. plurals, typos, mark + keyword and/or “mark contains”)?</w:t>
            </w:r>
          </w:p>
          <w:p w14:paraId="1A1C4032" w14:textId="77777777" w:rsidR="004A398A" w:rsidRPr="00113907" w:rsidRDefault="004A398A" w:rsidP="00FE58A9">
            <w:pPr>
              <w:widowControl w:val="0"/>
              <w:rPr>
                <w:rFonts w:eastAsia="Calibri" w:cs="Calibri"/>
                <w:color w:val="000000" w:themeColor="text1"/>
                <w:sz w:val="28"/>
                <w:szCs w:val="28"/>
              </w:rPr>
            </w:pPr>
          </w:p>
        </w:tc>
      </w:tr>
      <w:tr w:rsidR="00DD249A" w:rsidRPr="00113907" w14:paraId="3F8E187D" w14:textId="77777777" w:rsidTr="00DD249A">
        <w:tc>
          <w:tcPr>
            <w:tcW w:w="718" w:type="dxa"/>
            <w:shd w:val="clear" w:color="auto" w:fill="auto"/>
            <w:tcMar>
              <w:top w:w="100" w:type="dxa"/>
              <w:left w:w="100" w:type="dxa"/>
              <w:bottom w:w="100" w:type="dxa"/>
              <w:right w:w="100" w:type="dxa"/>
            </w:tcMar>
          </w:tcPr>
          <w:p w14:paraId="1076A0FB" w14:textId="594288F9" w:rsidR="004A398A" w:rsidRPr="00113907" w:rsidRDefault="004A398A" w:rsidP="00FE58A9">
            <w:pPr>
              <w:widowControl w:val="0"/>
              <w:jc w:val="center"/>
              <w:rPr>
                <w:rFonts w:eastAsia="Calibri" w:cs="Calibri"/>
                <w:color w:val="000000" w:themeColor="text1"/>
                <w:sz w:val="28"/>
                <w:szCs w:val="28"/>
              </w:rPr>
            </w:pPr>
            <w:r w:rsidRPr="00113907">
              <w:rPr>
                <w:rFonts w:eastAsia="Calibri" w:cs="Calibri"/>
                <w:color w:val="000000" w:themeColor="text1"/>
                <w:sz w:val="28"/>
                <w:szCs w:val="28"/>
              </w:rPr>
              <w:t>2</w:t>
            </w:r>
          </w:p>
        </w:tc>
        <w:tc>
          <w:tcPr>
            <w:tcW w:w="3112" w:type="dxa"/>
            <w:shd w:val="clear" w:color="auto" w:fill="auto"/>
            <w:tcMar>
              <w:top w:w="100" w:type="dxa"/>
              <w:left w:w="100" w:type="dxa"/>
              <w:bottom w:w="100" w:type="dxa"/>
              <w:right w:w="100" w:type="dxa"/>
            </w:tcMar>
          </w:tcPr>
          <w:p w14:paraId="320A72FC" w14:textId="77777777" w:rsidR="004A398A" w:rsidRPr="00113907" w:rsidRDefault="004A398A" w:rsidP="00FE58A9">
            <w:pPr>
              <w:widowControl w:val="0"/>
              <w:rPr>
                <w:rFonts w:eastAsia="Calibri" w:cs="Calibri"/>
                <w:color w:val="000000" w:themeColor="text1"/>
                <w:sz w:val="28"/>
                <w:szCs w:val="28"/>
              </w:rPr>
            </w:pPr>
            <w:r w:rsidRPr="00113907">
              <w:rPr>
                <w:rFonts w:eastAsia="Calibri" w:cs="Calibri"/>
                <w:color w:val="000000" w:themeColor="text1"/>
                <w:sz w:val="28"/>
                <w:szCs w:val="28"/>
              </w:rPr>
              <w:t xml:space="preserve">Is the notion of ”premium names” relevant to a review of RPMs, and, if so, should it be defined across all gTLDs? </w:t>
            </w:r>
          </w:p>
        </w:tc>
        <w:tc>
          <w:tcPr>
            <w:tcW w:w="2453" w:type="dxa"/>
            <w:shd w:val="clear" w:color="auto" w:fill="FFFFFF"/>
            <w:tcMar>
              <w:top w:w="100" w:type="dxa"/>
              <w:left w:w="100" w:type="dxa"/>
              <w:bottom w:w="100" w:type="dxa"/>
              <w:right w:w="100" w:type="dxa"/>
            </w:tcMar>
          </w:tcPr>
          <w:p w14:paraId="55E9F10E" w14:textId="77777777" w:rsidR="004A398A" w:rsidRPr="00113907" w:rsidRDefault="004A398A" w:rsidP="00FE58A9">
            <w:pPr>
              <w:widowControl w:val="0"/>
              <w:rPr>
                <w:rFonts w:eastAsia="Calibri" w:cs="Calibri"/>
                <w:color w:val="000000" w:themeColor="text1"/>
                <w:sz w:val="28"/>
                <w:szCs w:val="28"/>
              </w:rPr>
            </w:pPr>
          </w:p>
          <w:p w14:paraId="0AD1992E" w14:textId="77777777" w:rsidR="004A398A" w:rsidRPr="00113907" w:rsidRDefault="004A398A" w:rsidP="00FE58A9">
            <w:pPr>
              <w:widowControl w:val="0"/>
              <w:rPr>
                <w:rFonts w:eastAsia="Calibri" w:cs="Calibri"/>
                <w:color w:val="000000" w:themeColor="text1"/>
                <w:sz w:val="28"/>
                <w:szCs w:val="28"/>
              </w:rPr>
            </w:pPr>
          </w:p>
          <w:p w14:paraId="25EE2D30" w14:textId="77777777" w:rsidR="004A398A" w:rsidRPr="00113907" w:rsidRDefault="004A398A" w:rsidP="00FE58A9">
            <w:pPr>
              <w:widowControl w:val="0"/>
              <w:rPr>
                <w:rFonts w:eastAsia="Calibri" w:cs="Calibri"/>
                <w:color w:val="000000" w:themeColor="text1"/>
                <w:sz w:val="28"/>
                <w:szCs w:val="28"/>
              </w:rPr>
            </w:pPr>
          </w:p>
          <w:p w14:paraId="3D485C1C" w14:textId="2CCB9748" w:rsidR="004A398A" w:rsidRPr="00113907" w:rsidRDefault="00F137AD" w:rsidP="00FE58A9">
            <w:pPr>
              <w:widowControl w:val="0"/>
              <w:rPr>
                <w:rFonts w:eastAsia="Calibri" w:cs="Calibri"/>
                <w:color w:val="000000" w:themeColor="text1"/>
                <w:sz w:val="28"/>
                <w:szCs w:val="28"/>
              </w:rPr>
            </w:pPr>
            <w:ins w:id="20" w:author="Amr Elsadr" w:date="2017-06-22T22:35:00Z">
              <w:r>
                <w:rPr>
                  <w:rFonts w:eastAsia="Calibri" w:cs="Calibri"/>
                  <w:color w:val="000000" w:themeColor="text1"/>
                  <w:sz w:val="28"/>
                  <w:szCs w:val="28"/>
                </w:rPr>
                <w:t>B</w:t>
              </w:r>
            </w:ins>
            <w:ins w:id="21" w:author="Amr Elsadr" w:date="2017-06-22T22:37:00Z">
              <w:r>
                <w:rPr>
                  <w:rFonts w:eastAsia="Calibri" w:cs="Calibri"/>
                  <w:color w:val="000000" w:themeColor="text1"/>
                  <w:sz w:val="28"/>
                  <w:szCs w:val="28"/>
                </w:rPr>
                <w:t>atch</w:t>
              </w:r>
            </w:ins>
            <w:ins w:id="22" w:author="Amr Elsadr" w:date="2017-06-22T22:35:00Z">
              <w:r>
                <w:rPr>
                  <w:rFonts w:eastAsia="Calibri" w:cs="Calibri"/>
                  <w:color w:val="000000" w:themeColor="text1"/>
                  <w:sz w:val="28"/>
                  <w:szCs w:val="28"/>
                </w:rPr>
                <w:t xml:space="preserve"> (Q2)(Q8)(Q15)</w:t>
              </w:r>
            </w:ins>
          </w:p>
          <w:p w14:paraId="1C027790" w14:textId="77777777" w:rsidR="004A398A" w:rsidRPr="00113907" w:rsidRDefault="004A398A" w:rsidP="00FE58A9">
            <w:pPr>
              <w:widowControl w:val="0"/>
              <w:rPr>
                <w:rFonts w:eastAsia="Calibri" w:cs="Calibri"/>
                <w:color w:val="000000" w:themeColor="text1"/>
                <w:sz w:val="28"/>
                <w:szCs w:val="28"/>
              </w:rPr>
            </w:pPr>
          </w:p>
          <w:p w14:paraId="25B19D8A" w14:textId="77777777" w:rsidR="004A398A" w:rsidRPr="00113907" w:rsidRDefault="004A398A" w:rsidP="00FE58A9">
            <w:pPr>
              <w:widowControl w:val="0"/>
              <w:rPr>
                <w:rFonts w:eastAsia="Calibri" w:cs="Calibri"/>
                <w:color w:val="000000" w:themeColor="text1"/>
                <w:sz w:val="28"/>
                <w:szCs w:val="28"/>
              </w:rPr>
            </w:pPr>
          </w:p>
          <w:p w14:paraId="29F582E3" w14:textId="77777777" w:rsidR="004A398A" w:rsidRPr="00113907" w:rsidRDefault="004A398A" w:rsidP="00FE58A9">
            <w:pPr>
              <w:widowControl w:val="0"/>
              <w:rPr>
                <w:rFonts w:eastAsia="Calibri" w:cs="Calibri"/>
                <w:color w:val="000000" w:themeColor="text1"/>
                <w:sz w:val="28"/>
                <w:szCs w:val="28"/>
              </w:rPr>
            </w:pPr>
          </w:p>
          <w:p w14:paraId="4AAB0A71" w14:textId="77777777" w:rsidR="004A398A" w:rsidRPr="00113907" w:rsidRDefault="004A398A" w:rsidP="00FE58A9">
            <w:pPr>
              <w:widowControl w:val="0"/>
              <w:rPr>
                <w:rFonts w:eastAsia="Calibri" w:cs="Calibri"/>
                <w:color w:val="000000" w:themeColor="text1"/>
                <w:sz w:val="28"/>
                <w:szCs w:val="28"/>
              </w:rPr>
            </w:pPr>
          </w:p>
          <w:p w14:paraId="1EBC71EF" w14:textId="77777777" w:rsidR="004A398A" w:rsidRPr="00113907" w:rsidRDefault="004A398A" w:rsidP="00FE58A9">
            <w:pPr>
              <w:widowControl w:val="0"/>
              <w:rPr>
                <w:rFonts w:eastAsia="Calibri" w:cs="Calibri"/>
                <w:color w:val="000000" w:themeColor="text1"/>
                <w:sz w:val="28"/>
                <w:szCs w:val="28"/>
              </w:rPr>
            </w:pPr>
          </w:p>
          <w:p w14:paraId="3E6BB258" w14:textId="77777777" w:rsidR="004A398A" w:rsidRPr="00113907" w:rsidRDefault="004A398A" w:rsidP="00FE58A9">
            <w:pPr>
              <w:widowControl w:val="0"/>
              <w:rPr>
                <w:rFonts w:eastAsia="Calibri" w:cs="Calibri"/>
                <w:color w:val="000000" w:themeColor="text1"/>
                <w:sz w:val="28"/>
                <w:szCs w:val="28"/>
              </w:rPr>
            </w:pPr>
          </w:p>
          <w:p w14:paraId="44A5AF9D" w14:textId="77777777" w:rsidR="004A398A" w:rsidRPr="00113907" w:rsidRDefault="004A398A" w:rsidP="00FE58A9">
            <w:pPr>
              <w:widowControl w:val="0"/>
              <w:rPr>
                <w:rFonts w:eastAsia="Calibri" w:cs="Calibri"/>
                <w:color w:val="000000" w:themeColor="text1"/>
                <w:sz w:val="28"/>
                <w:szCs w:val="28"/>
              </w:rPr>
            </w:pPr>
          </w:p>
          <w:p w14:paraId="234EE51E" w14:textId="77777777" w:rsidR="004A398A" w:rsidRPr="00113907" w:rsidRDefault="004A398A" w:rsidP="00FE58A9">
            <w:pPr>
              <w:widowControl w:val="0"/>
              <w:rPr>
                <w:rFonts w:eastAsia="Calibri" w:cs="Calibri"/>
                <w:color w:val="000000" w:themeColor="text1"/>
                <w:sz w:val="28"/>
                <w:szCs w:val="28"/>
              </w:rPr>
            </w:pPr>
          </w:p>
          <w:p w14:paraId="24B86387" w14:textId="77777777" w:rsidR="004A398A" w:rsidRPr="00113907" w:rsidRDefault="004A398A" w:rsidP="00FE58A9">
            <w:pPr>
              <w:widowControl w:val="0"/>
              <w:rPr>
                <w:rFonts w:eastAsia="Calibri" w:cs="Calibri"/>
                <w:color w:val="000000" w:themeColor="text1"/>
                <w:sz w:val="28"/>
                <w:szCs w:val="28"/>
              </w:rPr>
            </w:pPr>
          </w:p>
          <w:p w14:paraId="50CEEB4A" w14:textId="77777777" w:rsidR="004A398A" w:rsidRPr="00113907" w:rsidRDefault="004A398A" w:rsidP="00FE58A9">
            <w:pPr>
              <w:widowControl w:val="0"/>
              <w:rPr>
                <w:rFonts w:eastAsia="Calibri" w:cs="Calibri"/>
                <w:color w:val="000000" w:themeColor="text1"/>
                <w:sz w:val="28"/>
                <w:szCs w:val="28"/>
              </w:rPr>
            </w:pPr>
          </w:p>
          <w:p w14:paraId="2D254708" w14:textId="77777777" w:rsidR="004A398A" w:rsidRPr="00113907" w:rsidRDefault="004A398A" w:rsidP="00FE58A9">
            <w:pPr>
              <w:widowControl w:val="0"/>
              <w:rPr>
                <w:rFonts w:eastAsia="Calibri" w:cs="Calibri"/>
                <w:color w:val="000000" w:themeColor="text1"/>
                <w:sz w:val="28"/>
                <w:szCs w:val="28"/>
              </w:rPr>
            </w:pPr>
          </w:p>
        </w:tc>
        <w:tc>
          <w:tcPr>
            <w:tcW w:w="660" w:type="dxa"/>
            <w:shd w:val="clear" w:color="auto" w:fill="auto"/>
            <w:tcMar>
              <w:top w:w="100" w:type="dxa"/>
              <w:left w:w="100" w:type="dxa"/>
              <w:bottom w:w="100" w:type="dxa"/>
              <w:right w:w="100" w:type="dxa"/>
            </w:tcMar>
          </w:tcPr>
          <w:p w14:paraId="0A22CCE2" w14:textId="77777777" w:rsidR="004A398A" w:rsidRPr="00DE3D32" w:rsidRDefault="004A398A" w:rsidP="00FE58A9">
            <w:pPr>
              <w:widowControl w:val="0"/>
              <w:jc w:val="center"/>
              <w:rPr>
                <w:rFonts w:eastAsia="Calibri" w:cs="Calibri"/>
                <w:b/>
                <w:color w:val="000000" w:themeColor="text1"/>
                <w:sz w:val="28"/>
                <w:szCs w:val="28"/>
              </w:rPr>
            </w:pPr>
            <w:r w:rsidRPr="00DE3D32">
              <w:rPr>
                <w:rFonts w:eastAsia="Calibri" w:cs="Calibri"/>
                <w:b/>
                <w:color w:val="000000" w:themeColor="text1"/>
                <w:sz w:val="28"/>
                <w:szCs w:val="28"/>
              </w:rPr>
              <w:t>2</w:t>
            </w:r>
          </w:p>
        </w:tc>
        <w:tc>
          <w:tcPr>
            <w:tcW w:w="3637" w:type="dxa"/>
            <w:shd w:val="clear" w:color="auto" w:fill="auto"/>
            <w:tcMar>
              <w:top w:w="100" w:type="dxa"/>
              <w:left w:w="100" w:type="dxa"/>
              <w:bottom w:w="100" w:type="dxa"/>
              <w:right w:w="100" w:type="dxa"/>
            </w:tcMar>
          </w:tcPr>
          <w:p w14:paraId="741ABECF" w14:textId="77777777" w:rsidR="004A398A" w:rsidRPr="00DE3D32" w:rsidRDefault="004A398A" w:rsidP="00F07EC1">
            <w:pPr>
              <w:pStyle w:val="ListParagraph"/>
              <w:widowControl w:val="0"/>
              <w:numPr>
                <w:ilvl w:val="0"/>
                <w:numId w:val="3"/>
              </w:numPr>
              <w:rPr>
                <w:rFonts w:eastAsia="Calibri" w:cs="Calibri"/>
                <w:b/>
                <w:bCs/>
                <w:color w:val="000000" w:themeColor="text1"/>
                <w:sz w:val="28"/>
                <w:szCs w:val="28"/>
              </w:rPr>
            </w:pPr>
            <w:r w:rsidRPr="00DE3D32">
              <w:rPr>
                <w:rFonts w:eastAsia="Calibri" w:cs="Calibri"/>
                <w:b/>
                <w:bCs/>
                <w:color w:val="000000" w:themeColor="text1"/>
                <w:sz w:val="28"/>
                <w:szCs w:val="28"/>
              </w:rPr>
              <w:t xml:space="preserve">Threshold question: </w:t>
            </w:r>
            <w:commentRangeStart w:id="23"/>
            <w:r w:rsidRPr="00DE3D32">
              <w:rPr>
                <w:rFonts w:eastAsia="Calibri" w:cs="Calibri"/>
                <w:b/>
                <w:bCs/>
                <w:color w:val="000000" w:themeColor="text1"/>
                <w:sz w:val="28"/>
                <w:szCs w:val="28"/>
              </w:rPr>
              <w:t>Is Registry pricing within the scope of the RPM WG or ICANN's review?</w:t>
            </w:r>
            <w:commentRangeEnd w:id="23"/>
            <w:r w:rsidR="001F069C">
              <w:rPr>
                <w:rStyle w:val="CommentReference"/>
              </w:rPr>
              <w:commentReference w:id="23"/>
            </w:r>
          </w:p>
          <w:p w14:paraId="5797866D" w14:textId="7772FD1C" w:rsidR="00F07EC1" w:rsidRPr="00DE3D32" w:rsidRDefault="004A398A" w:rsidP="00F07EC1">
            <w:pPr>
              <w:pStyle w:val="ListParagraph"/>
              <w:widowControl w:val="0"/>
              <w:numPr>
                <w:ilvl w:val="0"/>
                <w:numId w:val="3"/>
              </w:numPr>
              <w:rPr>
                <w:rFonts w:eastAsia="Calibri" w:cs="Calibri"/>
                <w:b/>
                <w:bCs/>
                <w:color w:val="000000" w:themeColor="text1"/>
                <w:sz w:val="28"/>
                <w:szCs w:val="28"/>
              </w:rPr>
            </w:pPr>
            <w:commentRangeStart w:id="24"/>
            <w:r w:rsidRPr="00DE3D32">
              <w:rPr>
                <w:rFonts w:eastAsia="Calibri" w:cs="Calibri"/>
                <w:b/>
                <w:bCs/>
                <w:color w:val="000000" w:themeColor="text1"/>
                <w:sz w:val="28"/>
                <w:szCs w:val="28"/>
              </w:rPr>
              <w:t xml:space="preserve">Is there evidence that Registry </w:t>
            </w:r>
            <w:ins w:id="25" w:author="Amr Elsadr" w:date="2017-06-22T22:34:00Z">
              <w:r w:rsidR="00F137AD">
                <w:rPr>
                  <w:rFonts w:eastAsia="Calibri" w:cs="Calibri"/>
                  <w:b/>
                  <w:bCs/>
                  <w:color w:val="000000" w:themeColor="text1"/>
                  <w:sz w:val="28"/>
                  <w:szCs w:val="28"/>
                </w:rPr>
                <w:t>S</w:t>
              </w:r>
            </w:ins>
            <w:del w:id="26" w:author="Amr Elsadr" w:date="2017-06-22T22:34:00Z">
              <w:r w:rsidRPr="00DE3D32" w:rsidDel="00F137AD">
                <w:rPr>
                  <w:rFonts w:eastAsia="Calibri" w:cs="Calibri"/>
                  <w:b/>
                  <w:bCs/>
                  <w:color w:val="000000" w:themeColor="text1"/>
                  <w:sz w:val="28"/>
                  <w:szCs w:val="28"/>
                </w:rPr>
                <w:delText>s</w:delText>
              </w:r>
            </w:del>
            <w:r w:rsidRPr="00DE3D32">
              <w:rPr>
                <w:rFonts w:eastAsia="Calibri" w:cs="Calibri"/>
                <w:b/>
                <w:bCs/>
                <w:color w:val="000000" w:themeColor="text1"/>
                <w:sz w:val="28"/>
                <w:szCs w:val="28"/>
              </w:rPr>
              <w:t>unrise or premium name pricing limits Trademark Owners’ ability to participate during Sunrise?</w:t>
            </w:r>
            <w:commentRangeEnd w:id="24"/>
            <w:r w:rsidR="00EF626A">
              <w:rPr>
                <w:rStyle w:val="CommentReference"/>
              </w:rPr>
              <w:commentReference w:id="24"/>
            </w:r>
            <w:r w:rsidRPr="00DE3D32">
              <w:rPr>
                <w:rFonts w:eastAsia="Calibri" w:cs="Calibri"/>
                <w:b/>
                <w:bCs/>
                <w:color w:val="000000" w:themeColor="text1"/>
                <w:sz w:val="28"/>
                <w:szCs w:val="28"/>
              </w:rPr>
              <w:t xml:space="preserve"> </w:t>
            </w:r>
          </w:p>
          <w:p w14:paraId="22697BDC" w14:textId="77777777" w:rsidR="00F07EC1" w:rsidRPr="00DE3D32" w:rsidRDefault="004A398A" w:rsidP="00F07EC1">
            <w:pPr>
              <w:pStyle w:val="ListParagraph"/>
              <w:widowControl w:val="0"/>
              <w:numPr>
                <w:ilvl w:val="0"/>
                <w:numId w:val="3"/>
              </w:numPr>
              <w:rPr>
                <w:rFonts w:eastAsia="Calibri" w:cs="Calibri"/>
                <w:b/>
                <w:bCs/>
                <w:color w:val="000000" w:themeColor="text1"/>
                <w:sz w:val="28"/>
                <w:szCs w:val="28"/>
              </w:rPr>
            </w:pPr>
            <w:r w:rsidRPr="00DE3D32">
              <w:rPr>
                <w:rFonts w:eastAsia="Calibri" w:cs="Calibri"/>
                <w:b/>
                <w:bCs/>
                <w:color w:val="000000" w:themeColor="text1"/>
                <w:sz w:val="28"/>
                <w:szCs w:val="28"/>
              </w:rPr>
              <w:t>If so,</w:t>
            </w:r>
            <w:r w:rsidR="00F07EC1" w:rsidRPr="00DE3D32">
              <w:rPr>
                <w:rFonts w:eastAsia="Calibri" w:cs="Calibri"/>
                <w:b/>
                <w:bCs/>
                <w:color w:val="000000" w:themeColor="text1"/>
                <w:sz w:val="28"/>
                <w:szCs w:val="28"/>
              </w:rPr>
              <w:t xml:space="preserve"> how extensive is this problem?</w:t>
            </w:r>
          </w:p>
          <w:p w14:paraId="0BFF7381" w14:textId="210D85D0" w:rsidR="004A398A" w:rsidRPr="00DE3D32" w:rsidRDefault="004A398A" w:rsidP="00F137AD">
            <w:pPr>
              <w:widowControl w:val="0"/>
              <w:rPr>
                <w:rFonts w:eastAsia="Calibri" w:cs="Calibri"/>
                <w:b/>
                <w:bCs/>
                <w:color w:val="000000" w:themeColor="text1"/>
                <w:sz w:val="28"/>
                <w:szCs w:val="28"/>
              </w:rPr>
            </w:pPr>
            <w:r w:rsidRPr="00DE3D32">
              <w:rPr>
                <w:rFonts w:eastAsia="Calibri" w:cs="Calibri"/>
                <w:b/>
                <w:bCs/>
                <w:color w:val="000000" w:themeColor="text1"/>
                <w:sz w:val="28"/>
                <w:szCs w:val="28"/>
              </w:rPr>
              <w:t>(</w:t>
            </w:r>
            <w:del w:id="27" w:author="Amr Elsadr" w:date="2017-06-22T22:34:00Z">
              <w:r w:rsidRPr="00DE3D32" w:rsidDel="00F137AD">
                <w:rPr>
                  <w:rFonts w:eastAsia="Calibri" w:cs="Calibri"/>
                  <w:b/>
                  <w:bCs/>
                  <w:color w:val="000000" w:themeColor="text1"/>
                  <w:sz w:val="28"/>
                  <w:szCs w:val="28"/>
                </w:rPr>
                <w:delText xml:space="preserve">Reworded </w:delText>
              </w:r>
            </w:del>
            <w:r w:rsidRPr="00DE3D32">
              <w:rPr>
                <w:rFonts w:eastAsia="Calibri" w:cs="Calibri"/>
                <w:b/>
                <w:bCs/>
                <w:color w:val="000000" w:themeColor="text1"/>
                <w:sz w:val="28"/>
                <w:szCs w:val="28"/>
              </w:rPr>
              <w:t>Q2</w:t>
            </w:r>
            <w:ins w:id="28" w:author="Amr Elsadr" w:date="2017-06-22T22:34:00Z">
              <w:r w:rsidR="00F137AD">
                <w:rPr>
                  <w:rFonts w:eastAsia="Calibri" w:cs="Calibri"/>
                  <w:b/>
                  <w:bCs/>
                  <w:color w:val="000000" w:themeColor="text1"/>
                  <w:sz w:val="28"/>
                  <w:szCs w:val="28"/>
                </w:rPr>
                <w:t>)(</w:t>
              </w:r>
            </w:ins>
            <w:del w:id="29" w:author="Amr Elsadr" w:date="2017-06-22T22:34:00Z">
              <w:r w:rsidRPr="00DE3D32" w:rsidDel="00F137AD">
                <w:rPr>
                  <w:rFonts w:eastAsia="Calibri" w:cs="Calibri"/>
                  <w:b/>
                  <w:bCs/>
                  <w:color w:val="000000" w:themeColor="text1"/>
                  <w:sz w:val="28"/>
                  <w:szCs w:val="28"/>
                </w:rPr>
                <w:delText xml:space="preserve">, </w:delText>
              </w:r>
            </w:del>
            <w:r w:rsidRPr="00DE3D32">
              <w:rPr>
                <w:rFonts w:eastAsia="Calibri" w:cs="Calibri"/>
                <w:b/>
                <w:bCs/>
                <w:color w:val="000000" w:themeColor="text1"/>
                <w:sz w:val="28"/>
                <w:szCs w:val="28"/>
              </w:rPr>
              <w:t>Q8</w:t>
            </w:r>
            <w:ins w:id="30" w:author="Amr Elsadr" w:date="2017-06-22T22:34:00Z">
              <w:r w:rsidR="00F137AD">
                <w:rPr>
                  <w:rFonts w:eastAsia="Calibri" w:cs="Calibri"/>
                  <w:b/>
                  <w:bCs/>
                  <w:color w:val="000000" w:themeColor="text1"/>
                  <w:sz w:val="28"/>
                  <w:szCs w:val="28"/>
                </w:rPr>
                <w:t>)(</w:t>
              </w:r>
            </w:ins>
            <w:del w:id="31" w:author="Amr Elsadr" w:date="2017-06-22T22:34:00Z">
              <w:r w:rsidRPr="00DE3D32" w:rsidDel="00F137AD">
                <w:rPr>
                  <w:rFonts w:eastAsia="Calibri" w:cs="Calibri"/>
                  <w:b/>
                  <w:bCs/>
                  <w:color w:val="000000" w:themeColor="text1"/>
                  <w:sz w:val="28"/>
                  <w:szCs w:val="28"/>
                </w:rPr>
                <w:delText xml:space="preserve"> and </w:delText>
              </w:r>
            </w:del>
            <w:r w:rsidRPr="00DE3D32">
              <w:rPr>
                <w:rFonts w:eastAsia="Calibri" w:cs="Calibri"/>
                <w:b/>
                <w:bCs/>
                <w:color w:val="000000" w:themeColor="text1"/>
                <w:sz w:val="28"/>
                <w:szCs w:val="28"/>
              </w:rPr>
              <w:t>Q15</w:t>
            </w:r>
            <w:ins w:id="32" w:author="Amr Elsadr" w:date="2017-06-22T22:34:00Z">
              <w:r w:rsidR="00F137AD">
                <w:rPr>
                  <w:rFonts w:eastAsia="Calibri" w:cs="Calibri"/>
                  <w:b/>
                  <w:bCs/>
                  <w:color w:val="000000" w:themeColor="text1"/>
                  <w:sz w:val="28"/>
                  <w:szCs w:val="28"/>
                </w:rPr>
                <w:t>)</w:t>
              </w:r>
            </w:ins>
            <w:del w:id="33" w:author="Amr Elsadr" w:date="2017-06-22T22:34:00Z">
              <w:r w:rsidRPr="00DE3D32" w:rsidDel="00F137AD">
                <w:rPr>
                  <w:rFonts w:eastAsia="Calibri" w:cs="Calibri"/>
                  <w:b/>
                  <w:bCs/>
                  <w:color w:val="000000" w:themeColor="text1"/>
                  <w:sz w:val="28"/>
                  <w:szCs w:val="28"/>
                </w:rPr>
                <w:delText xml:space="preserve"> batched)</w:delText>
              </w:r>
            </w:del>
            <w:r w:rsidRPr="00DE3D32">
              <w:rPr>
                <w:rFonts w:eastAsia="Calibri" w:cs="Calibri"/>
                <w:b/>
                <w:bCs/>
                <w:color w:val="000000" w:themeColor="text1"/>
                <w:sz w:val="28"/>
                <w:szCs w:val="28"/>
              </w:rPr>
              <w:t xml:space="preserve"> </w:t>
            </w:r>
          </w:p>
        </w:tc>
        <w:tc>
          <w:tcPr>
            <w:tcW w:w="2970" w:type="dxa"/>
            <w:shd w:val="clear" w:color="auto" w:fill="FFFFFF"/>
            <w:tcMar>
              <w:top w:w="100" w:type="dxa"/>
              <w:left w:w="100" w:type="dxa"/>
              <w:bottom w:w="100" w:type="dxa"/>
              <w:right w:w="100" w:type="dxa"/>
            </w:tcMar>
          </w:tcPr>
          <w:p w14:paraId="61FEDF39" w14:textId="77777777" w:rsidR="004A398A" w:rsidRPr="00113907" w:rsidRDefault="004A398A" w:rsidP="00FE58A9">
            <w:pPr>
              <w:widowControl w:val="0"/>
              <w:rPr>
                <w:rFonts w:eastAsia="Calibri" w:cs="Calibri"/>
                <w:color w:val="000000" w:themeColor="text1"/>
                <w:sz w:val="28"/>
                <w:szCs w:val="28"/>
              </w:rPr>
            </w:pPr>
            <w:commentRangeStart w:id="34"/>
            <w:r w:rsidRPr="00113907">
              <w:rPr>
                <w:rFonts w:eastAsia="Calibri" w:cs="Calibri"/>
                <w:color w:val="000000" w:themeColor="text1"/>
                <w:sz w:val="28"/>
                <w:szCs w:val="28"/>
              </w:rPr>
              <w:t>Rewording intended as refocus on possibly-diminished access to the TMCH as a result.</w:t>
            </w:r>
            <w:commentRangeEnd w:id="34"/>
            <w:r w:rsidR="00EF626A">
              <w:rPr>
                <w:rStyle w:val="CommentReference"/>
              </w:rPr>
              <w:commentReference w:id="34"/>
            </w:r>
          </w:p>
          <w:p w14:paraId="09C672DD" w14:textId="77777777" w:rsidR="004A398A" w:rsidRPr="00113907" w:rsidRDefault="004A398A" w:rsidP="00FE58A9">
            <w:pPr>
              <w:widowControl w:val="0"/>
              <w:rPr>
                <w:rFonts w:eastAsia="Calibri" w:cs="Calibri"/>
                <w:color w:val="000000" w:themeColor="text1"/>
                <w:sz w:val="28"/>
                <w:szCs w:val="28"/>
              </w:rPr>
            </w:pPr>
          </w:p>
          <w:p w14:paraId="1D314401" w14:textId="77777777" w:rsidR="004A398A" w:rsidRPr="00113907" w:rsidRDefault="004A398A" w:rsidP="00FE58A9">
            <w:pPr>
              <w:widowControl w:val="0"/>
              <w:rPr>
                <w:rFonts w:eastAsia="Calibri" w:cs="Calibri"/>
                <w:color w:val="000000" w:themeColor="text1"/>
                <w:sz w:val="28"/>
                <w:szCs w:val="28"/>
              </w:rPr>
            </w:pPr>
            <w:r w:rsidRPr="00113907">
              <w:rPr>
                <w:rFonts w:eastAsia="Calibri" w:cs="Calibri"/>
                <w:color w:val="000000" w:themeColor="text1"/>
                <w:sz w:val="28"/>
                <w:szCs w:val="28"/>
              </w:rPr>
              <w:t>Sub Team to develop proposed definitions for:</w:t>
            </w:r>
          </w:p>
          <w:p w14:paraId="060AAB4A" w14:textId="77777777" w:rsidR="004A398A" w:rsidRPr="00113907" w:rsidRDefault="004A398A" w:rsidP="004A398A">
            <w:pPr>
              <w:widowControl w:val="0"/>
              <w:numPr>
                <w:ilvl w:val="0"/>
                <w:numId w:val="1"/>
              </w:numPr>
              <w:pBdr>
                <w:top w:val="nil"/>
                <w:left w:val="nil"/>
                <w:bottom w:val="nil"/>
                <w:right w:val="nil"/>
                <w:between w:val="nil"/>
              </w:pBdr>
              <w:ind w:hanging="360"/>
              <w:contextualSpacing/>
              <w:rPr>
                <w:rFonts w:eastAsia="Calibri" w:cs="Calibri"/>
                <w:color w:val="000000" w:themeColor="text1"/>
                <w:sz w:val="28"/>
                <w:szCs w:val="28"/>
              </w:rPr>
            </w:pPr>
            <w:r w:rsidRPr="00113907">
              <w:rPr>
                <w:rFonts w:eastAsia="Calibri" w:cs="Calibri"/>
                <w:color w:val="000000" w:themeColor="text1"/>
                <w:sz w:val="28"/>
                <w:szCs w:val="28"/>
              </w:rPr>
              <w:t>Premium Names (as distinguished from Reserved Names)</w:t>
            </w:r>
          </w:p>
          <w:p w14:paraId="0E3D2D79" w14:textId="33BB81F6" w:rsidR="00DD249A" w:rsidRPr="00F07EC1" w:rsidRDefault="004A398A" w:rsidP="00FE58A9">
            <w:pPr>
              <w:widowControl w:val="0"/>
              <w:numPr>
                <w:ilvl w:val="0"/>
                <w:numId w:val="1"/>
              </w:numPr>
              <w:pBdr>
                <w:top w:val="nil"/>
                <w:left w:val="nil"/>
                <w:bottom w:val="nil"/>
                <w:right w:val="nil"/>
                <w:between w:val="nil"/>
              </w:pBdr>
              <w:ind w:hanging="360"/>
              <w:contextualSpacing/>
              <w:rPr>
                <w:rFonts w:eastAsia="Calibri" w:cs="Calibri"/>
                <w:color w:val="000000" w:themeColor="text1"/>
                <w:sz w:val="28"/>
                <w:szCs w:val="28"/>
              </w:rPr>
            </w:pPr>
            <w:r w:rsidRPr="00113907">
              <w:rPr>
                <w:rFonts w:eastAsia="Calibri" w:cs="Calibri"/>
                <w:color w:val="000000" w:themeColor="text1"/>
                <w:sz w:val="28"/>
                <w:szCs w:val="28"/>
              </w:rPr>
              <w:t>Premium Pricing during Sunrise</w:t>
            </w:r>
          </w:p>
          <w:p w14:paraId="5C0628D0" w14:textId="77777777" w:rsidR="00DD249A" w:rsidRDefault="00DD249A" w:rsidP="00FE58A9">
            <w:pPr>
              <w:widowControl w:val="0"/>
              <w:rPr>
                <w:rFonts w:eastAsia="Calibri" w:cs="Calibri"/>
                <w:color w:val="000000" w:themeColor="text1"/>
                <w:sz w:val="28"/>
                <w:szCs w:val="28"/>
              </w:rPr>
            </w:pPr>
          </w:p>
          <w:p w14:paraId="2F5734B7" w14:textId="77777777" w:rsidR="00DD249A" w:rsidRPr="00113907" w:rsidRDefault="00DD249A" w:rsidP="00FE58A9">
            <w:pPr>
              <w:widowControl w:val="0"/>
              <w:rPr>
                <w:rFonts w:eastAsia="Calibri" w:cs="Calibri"/>
                <w:color w:val="000000" w:themeColor="text1"/>
                <w:sz w:val="28"/>
                <w:szCs w:val="28"/>
              </w:rPr>
            </w:pPr>
          </w:p>
        </w:tc>
      </w:tr>
      <w:tr w:rsidR="00DD249A" w:rsidRPr="00113907" w14:paraId="584CEE1C" w14:textId="77777777" w:rsidTr="00DD249A">
        <w:tc>
          <w:tcPr>
            <w:tcW w:w="718" w:type="dxa"/>
            <w:shd w:val="clear" w:color="auto" w:fill="auto"/>
            <w:tcMar>
              <w:top w:w="100" w:type="dxa"/>
              <w:left w:w="100" w:type="dxa"/>
              <w:bottom w:w="100" w:type="dxa"/>
              <w:right w:w="100" w:type="dxa"/>
            </w:tcMar>
          </w:tcPr>
          <w:p w14:paraId="494E3C3D" w14:textId="43C163B0" w:rsidR="004A398A" w:rsidRPr="00113907" w:rsidRDefault="004A398A" w:rsidP="00FE58A9">
            <w:pPr>
              <w:widowControl w:val="0"/>
              <w:jc w:val="center"/>
              <w:rPr>
                <w:rFonts w:eastAsia="Calibri" w:cs="Calibri"/>
                <w:color w:val="000000" w:themeColor="text1"/>
                <w:sz w:val="28"/>
                <w:szCs w:val="28"/>
              </w:rPr>
            </w:pPr>
            <w:r w:rsidRPr="00113907">
              <w:rPr>
                <w:rFonts w:eastAsia="Calibri" w:cs="Calibri"/>
                <w:color w:val="000000" w:themeColor="text1"/>
                <w:sz w:val="28"/>
                <w:szCs w:val="28"/>
              </w:rPr>
              <w:t>3</w:t>
            </w:r>
          </w:p>
        </w:tc>
        <w:tc>
          <w:tcPr>
            <w:tcW w:w="3112" w:type="dxa"/>
            <w:shd w:val="clear" w:color="auto" w:fill="auto"/>
            <w:tcMar>
              <w:top w:w="100" w:type="dxa"/>
              <w:left w:w="100" w:type="dxa"/>
              <w:bottom w:w="100" w:type="dxa"/>
              <w:right w:w="100" w:type="dxa"/>
            </w:tcMar>
          </w:tcPr>
          <w:p w14:paraId="5969DF47" w14:textId="77777777" w:rsidR="004A398A" w:rsidRPr="00113907" w:rsidRDefault="004A398A" w:rsidP="00FE58A9">
            <w:pPr>
              <w:widowControl w:val="0"/>
              <w:rPr>
                <w:rFonts w:eastAsia="Calibri" w:cs="Calibri"/>
                <w:color w:val="000000" w:themeColor="text1"/>
                <w:sz w:val="28"/>
                <w:szCs w:val="28"/>
              </w:rPr>
            </w:pPr>
            <w:r w:rsidRPr="00113907">
              <w:rPr>
                <w:rFonts w:eastAsia="Calibri" w:cs="Calibri"/>
                <w:color w:val="000000" w:themeColor="text1"/>
                <w:sz w:val="28"/>
                <w:szCs w:val="28"/>
              </w:rPr>
              <w:t>Following from Question 2, should there be a mechanism to challenge whether a domain is a ‘premium name’?</w:t>
            </w:r>
          </w:p>
        </w:tc>
        <w:tc>
          <w:tcPr>
            <w:tcW w:w="2453" w:type="dxa"/>
            <w:tcMar>
              <w:top w:w="100" w:type="dxa"/>
              <w:left w:w="100" w:type="dxa"/>
              <w:bottom w:w="100" w:type="dxa"/>
              <w:right w:w="100" w:type="dxa"/>
            </w:tcMar>
          </w:tcPr>
          <w:p w14:paraId="3429D8B1" w14:textId="77777777" w:rsidR="004A398A" w:rsidRDefault="004A398A" w:rsidP="00FE58A9">
            <w:pPr>
              <w:widowControl w:val="0"/>
              <w:rPr>
                <w:ins w:id="35" w:author="Amr Elsadr" w:date="2017-06-22T22:36:00Z"/>
                <w:rFonts w:eastAsia="Calibri" w:cs="Calibri"/>
                <w:color w:val="000000" w:themeColor="text1"/>
                <w:sz w:val="28"/>
                <w:szCs w:val="28"/>
              </w:rPr>
            </w:pPr>
            <w:r w:rsidRPr="00113907">
              <w:rPr>
                <w:rFonts w:eastAsia="Calibri" w:cs="Calibri"/>
                <w:color w:val="000000" w:themeColor="text1"/>
                <w:sz w:val="28"/>
                <w:szCs w:val="28"/>
              </w:rPr>
              <w:t xml:space="preserve">Recommend keeping this question. </w:t>
            </w:r>
          </w:p>
          <w:p w14:paraId="446AC735" w14:textId="77777777" w:rsidR="00F137AD" w:rsidRDefault="00F137AD" w:rsidP="00FE58A9">
            <w:pPr>
              <w:widowControl w:val="0"/>
              <w:rPr>
                <w:ins w:id="36" w:author="Amr Elsadr" w:date="2017-06-22T22:36:00Z"/>
                <w:rFonts w:eastAsia="Calibri" w:cs="Calibri"/>
                <w:color w:val="000000" w:themeColor="text1"/>
                <w:sz w:val="28"/>
                <w:szCs w:val="28"/>
              </w:rPr>
            </w:pPr>
          </w:p>
          <w:p w14:paraId="4DA78EF1" w14:textId="4F690BFA" w:rsidR="00F137AD" w:rsidRPr="00113907" w:rsidRDefault="00F137AD" w:rsidP="00FE58A9">
            <w:pPr>
              <w:widowControl w:val="0"/>
              <w:rPr>
                <w:rFonts w:eastAsia="Calibri" w:cs="Calibri"/>
                <w:color w:val="000000" w:themeColor="text1"/>
                <w:sz w:val="28"/>
                <w:szCs w:val="28"/>
              </w:rPr>
            </w:pPr>
            <w:ins w:id="37" w:author="Amr Elsadr" w:date="2017-06-22T22:36:00Z">
              <w:r>
                <w:rPr>
                  <w:rFonts w:eastAsia="Calibri" w:cs="Calibri"/>
                  <w:color w:val="000000" w:themeColor="text1"/>
                  <w:sz w:val="28"/>
                  <w:szCs w:val="28"/>
                </w:rPr>
                <w:t>Question reworded.</w:t>
              </w:r>
            </w:ins>
          </w:p>
        </w:tc>
        <w:tc>
          <w:tcPr>
            <w:tcW w:w="660" w:type="dxa"/>
            <w:tcMar>
              <w:top w:w="100" w:type="dxa"/>
              <w:left w:w="100" w:type="dxa"/>
              <w:bottom w:w="100" w:type="dxa"/>
              <w:right w:w="100" w:type="dxa"/>
            </w:tcMar>
          </w:tcPr>
          <w:p w14:paraId="30239FD3" w14:textId="77777777" w:rsidR="004A398A" w:rsidRPr="00DE3D32" w:rsidRDefault="004A398A" w:rsidP="00FE58A9">
            <w:pPr>
              <w:widowControl w:val="0"/>
              <w:jc w:val="center"/>
              <w:rPr>
                <w:rFonts w:eastAsia="Calibri" w:cs="Calibri"/>
                <w:b/>
                <w:color w:val="000000" w:themeColor="text1"/>
                <w:sz w:val="28"/>
                <w:szCs w:val="28"/>
              </w:rPr>
            </w:pPr>
            <w:r w:rsidRPr="00DE3D32">
              <w:rPr>
                <w:rFonts w:eastAsia="Calibri" w:cs="Calibri"/>
                <w:b/>
                <w:color w:val="000000" w:themeColor="text1"/>
                <w:sz w:val="28"/>
                <w:szCs w:val="28"/>
              </w:rPr>
              <w:t>3</w:t>
            </w:r>
          </w:p>
        </w:tc>
        <w:tc>
          <w:tcPr>
            <w:tcW w:w="3637" w:type="dxa"/>
            <w:tcMar>
              <w:top w:w="100" w:type="dxa"/>
              <w:left w:w="100" w:type="dxa"/>
              <w:bottom w:w="100" w:type="dxa"/>
              <w:right w:w="100" w:type="dxa"/>
            </w:tcMar>
          </w:tcPr>
          <w:p w14:paraId="4A67257E" w14:textId="2A30FB6A" w:rsidR="004A398A" w:rsidRPr="00DE3D32" w:rsidRDefault="004A398A" w:rsidP="00FE58A9">
            <w:pPr>
              <w:pStyle w:val="ListParagraph"/>
              <w:widowControl w:val="0"/>
              <w:numPr>
                <w:ilvl w:val="0"/>
                <w:numId w:val="6"/>
              </w:numPr>
              <w:rPr>
                <w:rFonts w:eastAsia="Calibri" w:cs="Calibri"/>
                <w:b/>
                <w:color w:val="000000" w:themeColor="text1"/>
                <w:sz w:val="28"/>
                <w:szCs w:val="28"/>
              </w:rPr>
            </w:pPr>
            <w:commentRangeStart w:id="38"/>
            <w:r w:rsidRPr="00DE3D32">
              <w:rPr>
                <w:rFonts w:eastAsia="Calibri" w:cs="Calibri"/>
                <w:b/>
                <w:color w:val="000000" w:themeColor="text1"/>
                <w:sz w:val="28"/>
                <w:szCs w:val="28"/>
              </w:rPr>
              <w:t>Should Registries be required to create a mechanism t</w:t>
            </w:r>
            <w:ins w:id="39" w:author="Amr Elsadr" w:date="2017-06-22T22:14:00Z">
              <w:r w:rsidR="00AF61F9">
                <w:rPr>
                  <w:rFonts w:eastAsia="Calibri" w:cs="Calibri"/>
                  <w:b/>
                  <w:color w:val="000000" w:themeColor="text1"/>
                  <w:sz w:val="28"/>
                  <w:szCs w:val="28"/>
                </w:rPr>
                <w:t>hat</w:t>
              </w:r>
            </w:ins>
            <w:del w:id="40" w:author="Amr Elsadr" w:date="2017-06-22T22:14:00Z">
              <w:r w:rsidRPr="00DE3D32" w:rsidDel="00AF61F9">
                <w:rPr>
                  <w:rFonts w:eastAsia="Calibri" w:cs="Calibri"/>
                  <w:b/>
                  <w:color w:val="000000" w:themeColor="text1"/>
                  <w:sz w:val="28"/>
                  <w:szCs w:val="28"/>
                </w:rPr>
                <w:delText>o</w:delText>
              </w:r>
            </w:del>
            <w:r w:rsidRPr="00DE3D32">
              <w:rPr>
                <w:rFonts w:eastAsia="Calibri" w:cs="Calibri"/>
                <w:b/>
                <w:color w:val="000000" w:themeColor="text1"/>
                <w:sz w:val="28"/>
                <w:szCs w:val="28"/>
              </w:rPr>
              <w:t xml:space="preserve"> allow</w:t>
            </w:r>
            <w:ins w:id="41" w:author="Amr Elsadr" w:date="2017-06-22T22:14:00Z">
              <w:r w:rsidR="00AF61F9">
                <w:rPr>
                  <w:rFonts w:eastAsia="Calibri" w:cs="Calibri"/>
                  <w:b/>
                  <w:color w:val="000000" w:themeColor="text1"/>
                  <w:sz w:val="28"/>
                  <w:szCs w:val="28"/>
                </w:rPr>
                <w:t>s</w:t>
              </w:r>
            </w:ins>
            <w:r w:rsidRPr="00DE3D32">
              <w:rPr>
                <w:rFonts w:eastAsia="Calibri" w:cs="Calibri"/>
                <w:b/>
                <w:color w:val="000000" w:themeColor="text1"/>
                <w:sz w:val="28"/>
                <w:szCs w:val="28"/>
              </w:rPr>
              <w:t xml:space="preserve"> Trademark Owners in the TMCH to challenge a Premium Name for the purpose of requiring its release so that the trademark owner can register it during the Sunrise Period</w:t>
            </w:r>
            <w:commentRangeEnd w:id="38"/>
            <w:r w:rsidR="00F12B4A">
              <w:rPr>
                <w:rStyle w:val="CommentReference"/>
              </w:rPr>
              <w:commentReference w:id="38"/>
            </w:r>
            <w:r w:rsidRPr="00DE3D32">
              <w:rPr>
                <w:rFonts w:eastAsia="Calibri" w:cs="Calibri"/>
                <w:b/>
                <w:color w:val="000000" w:themeColor="text1"/>
                <w:sz w:val="28"/>
                <w:szCs w:val="28"/>
              </w:rPr>
              <w:t>, and what concerns might be raised by that requirement? (</w:t>
            </w:r>
            <w:commentRangeStart w:id="42"/>
            <w:r w:rsidRPr="00DE3D32">
              <w:rPr>
                <w:rFonts w:eastAsia="Calibri" w:cs="Calibri"/>
                <w:b/>
                <w:color w:val="000000" w:themeColor="text1"/>
                <w:sz w:val="28"/>
                <w:szCs w:val="28"/>
              </w:rPr>
              <w:t>Q3</w:t>
            </w:r>
            <w:commentRangeEnd w:id="42"/>
            <w:r w:rsidR="00F12B4A">
              <w:rPr>
                <w:rStyle w:val="CommentReference"/>
              </w:rPr>
              <w:commentReference w:id="42"/>
            </w:r>
            <w:r w:rsidRPr="00DE3D32">
              <w:rPr>
                <w:rFonts w:eastAsia="Calibri" w:cs="Calibri"/>
                <w:b/>
                <w:color w:val="000000" w:themeColor="text1"/>
                <w:sz w:val="28"/>
                <w:szCs w:val="28"/>
              </w:rPr>
              <w:t>)</w:t>
            </w:r>
          </w:p>
        </w:tc>
        <w:tc>
          <w:tcPr>
            <w:tcW w:w="2970" w:type="dxa"/>
            <w:tcMar>
              <w:top w:w="100" w:type="dxa"/>
              <w:left w:w="100" w:type="dxa"/>
              <w:bottom w:w="100" w:type="dxa"/>
              <w:right w:w="100" w:type="dxa"/>
            </w:tcMar>
          </w:tcPr>
          <w:p w14:paraId="7216306E" w14:textId="77777777" w:rsidR="004A398A" w:rsidRPr="00113907" w:rsidRDefault="004A398A" w:rsidP="00FE58A9">
            <w:pPr>
              <w:widowControl w:val="0"/>
              <w:jc w:val="center"/>
              <w:rPr>
                <w:rFonts w:eastAsia="Calibri" w:cs="Calibri"/>
                <w:color w:val="000000" w:themeColor="text1"/>
                <w:sz w:val="28"/>
                <w:szCs w:val="28"/>
              </w:rPr>
            </w:pPr>
          </w:p>
        </w:tc>
      </w:tr>
      <w:tr w:rsidR="00DD249A" w:rsidRPr="00113907" w14:paraId="53E43F57" w14:textId="77777777" w:rsidTr="00DD249A">
        <w:tc>
          <w:tcPr>
            <w:tcW w:w="718" w:type="dxa"/>
            <w:shd w:val="clear" w:color="auto" w:fill="auto"/>
            <w:tcMar>
              <w:top w:w="100" w:type="dxa"/>
              <w:left w:w="100" w:type="dxa"/>
              <w:bottom w:w="100" w:type="dxa"/>
              <w:right w:w="100" w:type="dxa"/>
            </w:tcMar>
          </w:tcPr>
          <w:p w14:paraId="1A5795A5" w14:textId="77777777" w:rsidR="004A398A" w:rsidRPr="00113907" w:rsidRDefault="004A398A" w:rsidP="00FE58A9">
            <w:pPr>
              <w:widowControl w:val="0"/>
              <w:jc w:val="center"/>
              <w:rPr>
                <w:rFonts w:eastAsia="Calibri" w:cs="Calibri"/>
                <w:color w:val="000000" w:themeColor="text1"/>
                <w:sz w:val="28"/>
                <w:szCs w:val="28"/>
              </w:rPr>
            </w:pPr>
            <w:r w:rsidRPr="00113907">
              <w:rPr>
                <w:rFonts w:eastAsia="Calibri" w:cs="Calibri"/>
                <w:color w:val="000000" w:themeColor="text1"/>
                <w:sz w:val="28"/>
                <w:szCs w:val="28"/>
              </w:rPr>
              <w:t>4</w:t>
            </w:r>
          </w:p>
        </w:tc>
        <w:tc>
          <w:tcPr>
            <w:tcW w:w="3112" w:type="dxa"/>
            <w:shd w:val="clear" w:color="auto" w:fill="auto"/>
            <w:tcMar>
              <w:top w:w="100" w:type="dxa"/>
              <w:left w:w="100" w:type="dxa"/>
              <w:bottom w:w="100" w:type="dxa"/>
              <w:right w:w="100" w:type="dxa"/>
            </w:tcMar>
          </w:tcPr>
          <w:p w14:paraId="2D149CE1" w14:textId="77777777" w:rsidR="004A398A" w:rsidRPr="00113907" w:rsidRDefault="004A398A" w:rsidP="00FE58A9">
            <w:pPr>
              <w:widowControl w:val="0"/>
              <w:rPr>
                <w:rFonts w:eastAsia="Calibri" w:cs="Calibri"/>
                <w:color w:val="000000" w:themeColor="text1"/>
                <w:sz w:val="28"/>
                <w:szCs w:val="28"/>
              </w:rPr>
            </w:pPr>
            <w:r w:rsidRPr="00113907">
              <w:rPr>
                <w:rFonts w:eastAsia="Calibri" w:cs="Calibri"/>
                <w:color w:val="000000" w:themeColor="text1"/>
                <w:sz w:val="28"/>
                <w:szCs w:val="28"/>
              </w:rPr>
              <w:t>Should there be a specific policy about the reservation and release of “reserved names” (e.g. modification of Section 1.3.3 of Specification 1 of the current Registry Agreement)?</w:t>
            </w:r>
          </w:p>
        </w:tc>
        <w:tc>
          <w:tcPr>
            <w:tcW w:w="2453" w:type="dxa"/>
            <w:tcMar>
              <w:top w:w="100" w:type="dxa"/>
              <w:left w:w="100" w:type="dxa"/>
              <w:bottom w:w="100" w:type="dxa"/>
              <w:right w:w="100" w:type="dxa"/>
            </w:tcMar>
          </w:tcPr>
          <w:p w14:paraId="0AD33796" w14:textId="6CB58AE0" w:rsidR="004A398A" w:rsidRPr="00113907" w:rsidRDefault="004A398A" w:rsidP="00FE58A9">
            <w:pPr>
              <w:widowControl w:val="0"/>
              <w:rPr>
                <w:rFonts w:eastAsia="Calibri" w:cs="Calibri"/>
                <w:color w:val="000000" w:themeColor="text1"/>
                <w:sz w:val="28"/>
                <w:szCs w:val="28"/>
              </w:rPr>
            </w:pPr>
            <w:r w:rsidRPr="00113907">
              <w:rPr>
                <w:rFonts w:eastAsia="Calibri" w:cs="Calibri"/>
                <w:color w:val="000000" w:themeColor="text1"/>
                <w:sz w:val="28"/>
                <w:szCs w:val="28"/>
              </w:rPr>
              <w:t>B</w:t>
            </w:r>
            <w:ins w:id="43" w:author="Amr Elsadr" w:date="2017-06-22T22:37:00Z">
              <w:r w:rsidR="00F137AD">
                <w:rPr>
                  <w:rFonts w:eastAsia="Calibri" w:cs="Calibri"/>
                  <w:color w:val="000000" w:themeColor="text1"/>
                  <w:sz w:val="28"/>
                  <w:szCs w:val="28"/>
                </w:rPr>
                <w:t>atch</w:t>
              </w:r>
            </w:ins>
            <w:del w:id="44" w:author="Amr Elsadr" w:date="2017-06-22T22:36:00Z">
              <w:r w:rsidRPr="00113907" w:rsidDel="00F137AD">
                <w:rPr>
                  <w:rFonts w:eastAsia="Calibri" w:cs="Calibri"/>
                  <w:color w:val="000000" w:themeColor="text1"/>
                  <w:sz w:val="28"/>
                  <w:szCs w:val="28"/>
                </w:rPr>
                <w:delText>atched</w:delText>
              </w:r>
            </w:del>
            <w:r w:rsidRPr="00113907">
              <w:rPr>
                <w:rFonts w:eastAsia="Calibri" w:cs="Calibri"/>
                <w:color w:val="000000" w:themeColor="text1"/>
                <w:sz w:val="28"/>
                <w:szCs w:val="28"/>
              </w:rPr>
              <w:t xml:space="preserve"> </w:t>
            </w:r>
            <w:ins w:id="45" w:author="Amr Elsadr" w:date="2017-06-22T22:36:00Z">
              <w:r w:rsidR="00F137AD">
                <w:rPr>
                  <w:rFonts w:eastAsia="Calibri" w:cs="Calibri"/>
                  <w:color w:val="000000" w:themeColor="text1"/>
                  <w:sz w:val="28"/>
                  <w:szCs w:val="28"/>
                </w:rPr>
                <w:t>(</w:t>
              </w:r>
            </w:ins>
            <w:r w:rsidRPr="00113907">
              <w:rPr>
                <w:rFonts w:eastAsia="Calibri" w:cs="Calibri"/>
                <w:color w:val="000000" w:themeColor="text1"/>
                <w:sz w:val="28"/>
                <w:szCs w:val="28"/>
              </w:rPr>
              <w:t>Q4</w:t>
            </w:r>
            <w:ins w:id="46" w:author="Amr Elsadr" w:date="2017-06-22T22:36:00Z">
              <w:r w:rsidR="00F137AD">
                <w:rPr>
                  <w:rFonts w:eastAsia="Calibri" w:cs="Calibri"/>
                  <w:color w:val="000000" w:themeColor="text1"/>
                  <w:sz w:val="28"/>
                  <w:szCs w:val="28"/>
                </w:rPr>
                <w:t>)(</w:t>
              </w:r>
            </w:ins>
            <w:del w:id="47" w:author="Amr Elsadr" w:date="2017-06-22T22:36:00Z">
              <w:r w:rsidRPr="00113907" w:rsidDel="00F137AD">
                <w:rPr>
                  <w:rFonts w:eastAsia="Calibri" w:cs="Calibri"/>
                  <w:color w:val="000000" w:themeColor="text1"/>
                  <w:sz w:val="28"/>
                  <w:szCs w:val="28"/>
                </w:rPr>
                <w:delText xml:space="preserve">, </w:delText>
              </w:r>
            </w:del>
            <w:r w:rsidRPr="00113907">
              <w:rPr>
                <w:rFonts w:eastAsia="Calibri" w:cs="Calibri"/>
                <w:color w:val="000000" w:themeColor="text1"/>
                <w:sz w:val="28"/>
                <w:szCs w:val="28"/>
              </w:rPr>
              <w:t>Q5</w:t>
            </w:r>
            <w:ins w:id="48" w:author="Amr Elsadr" w:date="2017-06-22T22:36:00Z">
              <w:r w:rsidR="00F137AD">
                <w:rPr>
                  <w:rFonts w:eastAsia="Calibri" w:cs="Calibri"/>
                  <w:color w:val="000000" w:themeColor="text1"/>
                  <w:sz w:val="28"/>
                  <w:szCs w:val="28"/>
                </w:rPr>
                <w:t>)(</w:t>
              </w:r>
            </w:ins>
            <w:del w:id="49" w:author="Amr Elsadr" w:date="2017-06-22T22:36:00Z">
              <w:r w:rsidRPr="00113907" w:rsidDel="00F137AD">
                <w:rPr>
                  <w:rFonts w:eastAsia="Calibri" w:cs="Calibri"/>
                  <w:color w:val="000000" w:themeColor="text1"/>
                  <w:sz w:val="28"/>
                  <w:szCs w:val="28"/>
                </w:rPr>
                <w:delText xml:space="preserve">, </w:delText>
              </w:r>
            </w:del>
            <w:r w:rsidRPr="00113907">
              <w:rPr>
                <w:rFonts w:eastAsia="Calibri" w:cs="Calibri"/>
                <w:color w:val="000000" w:themeColor="text1"/>
                <w:sz w:val="28"/>
                <w:szCs w:val="28"/>
              </w:rPr>
              <w:t>Q6</w:t>
            </w:r>
            <w:ins w:id="50" w:author="Amr Elsadr" w:date="2017-06-22T22:36:00Z">
              <w:r w:rsidR="00F137AD">
                <w:rPr>
                  <w:rFonts w:eastAsia="Calibri" w:cs="Calibri"/>
                  <w:color w:val="000000" w:themeColor="text1"/>
                  <w:sz w:val="28"/>
                  <w:szCs w:val="28"/>
                </w:rPr>
                <w:t>)</w:t>
              </w:r>
            </w:ins>
          </w:p>
        </w:tc>
        <w:tc>
          <w:tcPr>
            <w:tcW w:w="660" w:type="dxa"/>
            <w:shd w:val="clear" w:color="auto" w:fill="auto"/>
            <w:tcMar>
              <w:top w:w="100" w:type="dxa"/>
              <w:left w:w="100" w:type="dxa"/>
              <w:bottom w:w="100" w:type="dxa"/>
              <w:right w:w="100" w:type="dxa"/>
            </w:tcMar>
          </w:tcPr>
          <w:p w14:paraId="640832C8" w14:textId="77777777" w:rsidR="004A398A" w:rsidRPr="00DE3D32" w:rsidRDefault="004A398A" w:rsidP="00FE58A9">
            <w:pPr>
              <w:widowControl w:val="0"/>
              <w:jc w:val="center"/>
              <w:rPr>
                <w:rFonts w:eastAsia="Calibri" w:cs="Calibri"/>
                <w:b/>
                <w:color w:val="000000" w:themeColor="text1"/>
                <w:sz w:val="28"/>
                <w:szCs w:val="28"/>
              </w:rPr>
            </w:pPr>
            <w:r w:rsidRPr="00DE3D32">
              <w:rPr>
                <w:rFonts w:eastAsia="Calibri" w:cs="Calibri"/>
                <w:b/>
                <w:color w:val="000000" w:themeColor="text1"/>
                <w:sz w:val="28"/>
                <w:szCs w:val="28"/>
              </w:rPr>
              <w:t>4</w:t>
            </w:r>
          </w:p>
        </w:tc>
        <w:tc>
          <w:tcPr>
            <w:tcW w:w="3637" w:type="dxa"/>
            <w:shd w:val="clear" w:color="auto" w:fill="auto"/>
            <w:tcMar>
              <w:top w:w="100" w:type="dxa"/>
              <w:left w:w="100" w:type="dxa"/>
              <w:bottom w:w="100" w:type="dxa"/>
              <w:right w:w="100" w:type="dxa"/>
            </w:tcMar>
          </w:tcPr>
          <w:p w14:paraId="00CAB121" w14:textId="20AB2132" w:rsidR="00F07EC1" w:rsidRPr="00DE3D32" w:rsidRDefault="004A398A" w:rsidP="00C81D36">
            <w:pPr>
              <w:pStyle w:val="ListParagraph"/>
              <w:widowControl w:val="0"/>
              <w:numPr>
                <w:ilvl w:val="0"/>
                <w:numId w:val="6"/>
              </w:numPr>
              <w:rPr>
                <w:rFonts w:eastAsia="Calibri" w:cs="Calibri"/>
                <w:b/>
                <w:color w:val="000000" w:themeColor="text1"/>
                <w:sz w:val="28"/>
                <w:szCs w:val="28"/>
              </w:rPr>
            </w:pPr>
            <w:commentRangeStart w:id="51"/>
            <w:r w:rsidRPr="00DE3D32">
              <w:rPr>
                <w:rFonts w:eastAsia="Calibri" w:cs="Calibri"/>
                <w:b/>
                <w:color w:val="000000" w:themeColor="text1"/>
                <w:sz w:val="28"/>
                <w:szCs w:val="28"/>
              </w:rPr>
              <w:t xml:space="preserve">Are Registry Operator reserved names practices </w:t>
            </w:r>
            <w:ins w:id="52" w:author="Amr Elsadr" w:date="2017-07-08T23:12:00Z">
              <w:r w:rsidR="00C81D36" w:rsidRPr="00C81D36">
                <w:rPr>
                  <w:rFonts w:eastAsia="Calibri" w:cs="Calibri"/>
                  <w:b/>
                  <w:color w:val="000000" w:themeColor="text1"/>
                  <w:sz w:val="28"/>
                  <w:szCs w:val="28"/>
                  <w:highlight w:val="yellow"/>
                  <w:rPrChange w:id="53" w:author="Amr Elsadr" w:date="2017-07-08T23:13:00Z">
                    <w:rPr>
                      <w:rFonts w:eastAsia="Calibri" w:cs="Calibri"/>
                      <w:b/>
                      <w:color w:val="000000" w:themeColor="text1"/>
                      <w:sz w:val="28"/>
                      <w:szCs w:val="28"/>
                    </w:rPr>
                  </w:rPrChange>
                </w:rPr>
                <w:t>unfairly</w:t>
              </w:r>
              <w:r w:rsidR="00C81D36">
                <w:rPr>
                  <w:rFonts w:eastAsia="Calibri" w:cs="Calibri"/>
                  <w:b/>
                  <w:color w:val="000000" w:themeColor="text1"/>
                  <w:sz w:val="28"/>
                  <w:szCs w:val="28"/>
                </w:rPr>
                <w:t xml:space="preserve"> </w:t>
              </w:r>
            </w:ins>
            <w:del w:id="54" w:author="Amr Elsadr" w:date="2017-07-08T23:12:00Z">
              <w:r w:rsidRPr="00DE3D32" w:rsidDel="00C81D36">
                <w:rPr>
                  <w:rFonts w:eastAsia="Calibri" w:cs="Calibri"/>
                  <w:b/>
                  <w:color w:val="000000" w:themeColor="text1"/>
                  <w:sz w:val="28"/>
                  <w:szCs w:val="28"/>
                </w:rPr>
                <w:delText xml:space="preserve">effectively </w:delText>
              </w:r>
            </w:del>
            <w:del w:id="55" w:author="Mary Wong" w:date="2017-07-11T20:33:00Z">
              <w:r w:rsidRPr="00DE3D32" w:rsidDel="005F46DE">
                <w:rPr>
                  <w:rFonts w:eastAsia="Calibri" w:cs="Calibri"/>
                  <w:b/>
                  <w:color w:val="000000" w:themeColor="text1"/>
                  <w:sz w:val="28"/>
                  <w:szCs w:val="28"/>
                </w:rPr>
                <w:delText>reducing the availability of</w:delText>
              </w:r>
            </w:del>
            <w:ins w:id="56" w:author="Mary Wong" w:date="2017-07-11T20:33:00Z">
              <w:r w:rsidR="005F46DE">
                <w:rPr>
                  <w:rFonts w:eastAsia="Calibri" w:cs="Calibri"/>
                  <w:b/>
                  <w:color w:val="000000" w:themeColor="text1"/>
                  <w:sz w:val="28"/>
                  <w:szCs w:val="28"/>
                </w:rPr>
                <w:t>limiting participation in</w:t>
              </w:r>
            </w:ins>
            <w:r w:rsidR="00F07EC1" w:rsidRPr="00DE3D32">
              <w:rPr>
                <w:rFonts w:eastAsia="Calibri" w:cs="Calibri"/>
                <w:b/>
                <w:color w:val="000000" w:themeColor="text1"/>
                <w:sz w:val="28"/>
                <w:szCs w:val="28"/>
              </w:rPr>
              <w:t xml:space="preserve"> Sunrise </w:t>
            </w:r>
            <w:ins w:id="57" w:author="Mary Wong" w:date="2017-07-11T20:33:00Z">
              <w:r w:rsidR="005F46DE">
                <w:rPr>
                  <w:rFonts w:eastAsia="Calibri" w:cs="Calibri"/>
                  <w:b/>
                  <w:color w:val="000000" w:themeColor="text1"/>
                  <w:sz w:val="28"/>
                  <w:szCs w:val="28"/>
                </w:rPr>
                <w:t>by</w:t>
              </w:r>
            </w:ins>
            <w:del w:id="58" w:author="Mary Wong" w:date="2017-07-11T20:33:00Z">
              <w:r w:rsidR="00F07EC1" w:rsidRPr="00DE3D32" w:rsidDel="005F46DE">
                <w:rPr>
                  <w:rFonts w:eastAsia="Calibri" w:cs="Calibri"/>
                  <w:b/>
                  <w:color w:val="000000" w:themeColor="text1"/>
                  <w:sz w:val="28"/>
                  <w:szCs w:val="28"/>
                </w:rPr>
                <w:delText>for</w:delText>
              </w:r>
            </w:del>
            <w:r w:rsidR="00F07EC1" w:rsidRPr="00DE3D32">
              <w:rPr>
                <w:rFonts w:eastAsia="Calibri" w:cs="Calibri"/>
                <w:b/>
                <w:color w:val="000000" w:themeColor="text1"/>
                <w:sz w:val="28"/>
                <w:szCs w:val="28"/>
              </w:rPr>
              <w:t xml:space="preserve"> trademark holders?</w:t>
            </w:r>
            <w:commentRangeEnd w:id="51"/>
            <w:r w:rsidR="005F46DE">
              <w:rPr>
                <w:rStyle w:val="CommentReference"/>
              </w:rPr>
              <w:commentReference w:id="51"/>
            </w:r>
          </w:p>
          <w:p w14:paraId="299112D3" w14:textId="2BEB6692" w:rsidR="004A398A" w:rsidDel="0079284E" w:rsidRDefault="004A398A">
            <w:pPr>
              <w:pStyle w:val="ListParagraph"/>
              <w:widowControl w:val="0"/>
              <w:numPr>
                <w:ilvl w:val="0"/>
                <w:numId w:val="6"/>
              </w:numPr>
              <w:rPr>
                <w:del w:id="59" w:author="Amr Elsadr" w:date="2017-06-22T22:18:00Z"/>
                <w:rFonts w:eastAsia="Calibri" w:cs="Calibri"/>
                <w:b/>
                <w:color w:val="000000" w:themeColor="text1"/>
                <w:sz w:val="28"/>
                <w:szCs w:val="28"/>
              </w:rPr>
              <w:pPrChange w:id="60" w:author="Amr Elsadr" w:date="2017-06-22T22:18:00Z">
                <w:pPr>
                  <w:widowControl w:val="0"/>
                </w:pPr>
              </w:pPrChange>
            </w:pPr>
            <w:r w:rsidRPr="00DE3D32">
              <w:rPr>
                <w:rFonts w:eastAsia="Calibri" w:cs="Calibri"/>
                <w:b/>
                <w:color w:val="000000" w:themeColor="text1"/>
                <w:sz w:val="28"/>
                <w:szCs w:val="28"/>
              </w:rPr>
              <w:t>Should Section 1.3.3 of Specification 1 of the Registry Agreement be modified to address these concerns? (Q4)</w:t>
            </w:r>
          </w:p>
          <w:p w14:paraId="04CC6316" w14:textId="77777777" w:rsidR="0079284E" w:rsidRPr="00DE3D32" w:rsidRDefault="0079284E" w:rsidP="00F07EC1">
            <w:pPr>
              <w:pStyle w:val="ListParagraph"/>
              <w:widowControl w:val="0"/>
              <w:numPr>
                <w:ilvl w:val="0"/>
                <w:numId w:val="6"/>
              </w:numPr>
              <w:rPr>
                <w:ins w:id="61" w:author="Amr Elsadr" w:date="2017-06-22T22:18:00Z"/>
                <w:rFonts w:eastAsia="Calibri" w:cs="Calibri"/>
                <w:b/>
                <w:color w:val="000000" w:themeColor="text1"/>
                <w:sz w:val="28"/>
                <w:szCs w:val="28"/>
              </w:rPr>
            </w:pPr>
          </w:p>
          <w:p w14:paraId="3AD345C0" w14:textId="77777777" w:rsidR="00F07EC1" w:rsidRPr="0079284E" w:rsidDel="0079284E" w:rsidRDefault="00F07EC1">
            <w:pPr>
              <w:pStyle w:val="ListParagraph"/>
              <w:widowControl w:val="0"/>
              <w:numPr>
                <w:ilvl w:val="0"/>
                <w:numId w:val="6"/>
              </w:numPr>
              <w:rPr>
                <w:del w:id="62" w:author="Amr Elsadr" w:date="2017-06-22T22:18:00Z"/>
                <w:rFonts w:eastAsia="Calibri" w:cs="Calibri"/>
                <w:b/>
                <w:bCs/>
                <w:color w:val="000000" w:themeColor="text1"/>
                <w:sz w:val="28"/>
                <w:szCs w:val="28"/>
                <w:rPrChange w:id="63" w:author="Amr Elsadr" w:date="2017-06-22T22:18:00Z">
                  <w:rPr>
                    <w:del w:id="64" w:author="Amr Elsadr" w:date="2017-06-22T22:18:00Z"/>
                  </w:rPr>
                </w:rPrChange>
              </w:rPr>
              <w:pPrChange w:id="65" w:author="Amr Elsadr" w:date="2017-06-22T22:18:00Z">
                <w:pPr>
                  <w:widowControl w:val="0"/>
                </w:pPr>
              </w:pPrChange>
            </w:pPr>
          </w:p>
          <w:p w14:paraId="3D8BFF45" w14:textId="48819243" w:rsidR="004A398A" w:rsidRPr="0079284E" w:rsidDel="0079284E" w:rsidRDefault="004A398A">
            <w:pPr>
              <w:pStyle w:val="ListParagraph"/>
              <w:widowControl w:val="0"/>
              <w:numPr>
                <w:ilvl w:val="0"/>
                <w:numId w:val="6"/>
              </w:numPr>
              <w:rPr>
                <w:del w:id="66" w:author="Amr Elsadr" w:date="2017-06-22T22:18:00Z"/>
                <w:rPrChange w:id="67" w:author="Amr Elsadr" w:date="2017-06-22T22:18:00Z">
                  <w:rPr>
                    <w:del w:id="68" w:author="Amr Elsadr" w:date="2017-06-22T22:18:00Z"/>
                    <w:b/>
                    <w:bCs/>
                    <w:sz w:val="28"/>
                    <w:szCs w:val="28"/>
                  </w:rPr>
                </w:rPrChange>
              </w:rPr>
              <w:pPrChange w:id="69" w:author="Amr Elsadr" w:date="2017-06-22T22:18:00Z">
                <w:pPr>
                  <w:widowControl w:val="0"/>
                </w:pPr>
              </w:pPrChange>
            </w:pPr>
            <w:del w:id="70" w:author="Amr Elsadr" w:date="2017-06-22T22:18:00Z">
              <w:r w:rsidRPr="0079284E" w:rsidDel="0079284E">
                <w:rPr>
                  <w:b/>
                  <w:bCs/>
                  <w:sz w:val="28"/>
                  <w:szCs w:val="28"/>
                  <w:rPrChange w:id="71" w:author="Amr Elsadr" w:date="2017-06-22T22:18:00Z">
                    <w:rPr/>
                  </w:rPrChange>
                </w:rPr>
                <w:delText>Charter question suggestion</w:delText>
              </w:r>
              <w:r w:rsidR="00F07EC1" w:rsidRPr="0079284E" w:rsidDel="0079284E">
                <w:rPr>
                  <w:b/>
                  <w:bCs/>
                  <w:sz w:val="28"/>
                  <w:szCs w:val="28"/>
                  <w:rPrChange w:id="72" w:author="Amr Elsadr" w:date="2017-06-22T22:18:00Z">
                    <w:rPr/>
                  </w:rPrChange>
                </w:rPr>
                <w:delText>:</w:delText>
              </w:r>
              <w:r w:rsidRPr="0079284E" w:rsidDel="0079284E">
                <w:rPr>
                  <w:b/>
                  <w:bCs/>
                  <w:sz w:val="28"/>
                  <w:szCs w:val="28"/>
                  <w:rPrChange w:id="73" w:author="Amr Elsadr" w:date="2017-06-22T22:18:00Z">
                    <w:rPr/>
                  </w:rPrChange>
                </w:rPr>
                <w:delText xml:space="preserve"> 1: </w:delText>
              </w:r>
            </w:del>
            <w:r w:rsidRPr="0079284E">
              <w:rPr>
                <w:b/>
                <w:bCs/>
                <w:sz w:val="28"/>
                <w:szCs w:val="28"/>
                <w:rPrChange w:id="74" w:author="Amr Elsadr" w:date="2017-06-22T22:18:00Z">
                  <w:rPr/>
                </w:rPrChange>
              </w:rPr>
              <w:t>Should Registry Operators be required to publish their reserved names lists -- what Registry concerns would be raised by that publication, and what problem(s) would it solve? (Q5)</w:t>
            </w:r>
          </w:p>
          <w:p w14:paraId="2C7F7BE5" w14:textId="77777777" w:rsidR="0079284E" w:rsidRPr="00DE3D32" w:rsidRDefault="0079284E">
            <w:pPr>
              <w:pStyle w:val="ListParagraph"/>
              <w:widowControl w:val="0"/>
              <w:numPr>
                <w:ilvl w:val="0"/>
                <w:numId w:val="6"/>
              </w:numPr>
              <w:rPr>
                <w:ins w:id="75" w:author="Amr Elsadr" w:date="2017-06-22T22:18:00Z"/>
              </w:rPr>
              <w:pPrChange w:id="76" w:author="Amr Elsadr" w:date="2017-06-22T22:18:00Z">
                <w:pPr>
                  <w:widowControl w:val="0"/>
                </w:pPr>
              </w:pPrChange>
            </w:pPr>
          </w:p>
          <w:p w14:paraId="4C91784F" w14:textId="77777777" w:rsidR="00F07EC1" w:rsidRPr="0079284E" w:rsidDel="0079284E" w:rsidRDefault="00F07EC1">
            <w:pPr>
              <w:pStyle w:val="ListParagraph"/>
              <w:widowControl w:val="0"/>
              <w:numPr>
                <w:ilvl w:val="0"/>
                <w:numId w:val="6"/>
              </w:numPr>
              <w:rPr>
                <w:del w:id="77" w:author="Amr Elsadr" w:date="2017-06-22T22:18:00Z"/>
                <w:rFonts w:eastAsia="Calibri" w:cs="Calibri"/>
                <w:b/>
                <w:bCs/>
                <w:color w:val="000000" w:themeColor="text1"/>
                <w:sz w:val="28"/>
                <w:szCs w:val="28"/>
                <w:rPrChange w:id="78" w:author="Amr Elsadr" w:date="2017-06-22T22:18:00Z">
                  <w:rPr>
                    <w:del w:id="79" w:author="Amr Elsadr" w:date="2017-06-22T22:18:00Z"/>
                  </w:rPr>
                </w:rPrChange>
              </w:rPr>
              <w:pPrChange w:id="80" w:author="Amr Elsadr" w:date="2017-06-22T22:18:00Z">
                <w:pPr>
                  <w:widowControl w:val="0"/>
                </w:pPr>
              </w:pPrChange>
            </w:pPr>
          </w:p>
          <w:p w14:paraId="3ECCD302" w14:textId="4D6542FE" w:rsidR="004A398A" w:rsidRPr="00DE3D32" w:rsidRDefault="004A398A">
            <w:pPr>
              <w:pStyle w:val="ListParagraph"/>
              <w:widowControl w:val="0"/>
              <w:numPr>
                <w:ilvl w:val="0"/>
                <w:numId w:val="6"/>
              </w:numPr>
              <w:pPrChange w:id="81" w:author="Amr Elsadr" w:date="2017-06-22T22:18:00Z">
                <w:pPr>
                  <w:widowControl w:val="0"/>
                </w:pPr>
              </w:pPrChange>
            </w:pPr>
            <w:del w:id="82" w:author="Amr Elsadr" w:date="2017-06-22T22:18:00Z">
              <w:r w:rsidRPr="0079284E" w:rsidDel="0079284E">
                <w:rPr>
                  <w:b/>
                  <w:bCs/>
                  <w:sz w:val="28"/>
                  <w:szCs w:val="28"/>
                  <w:rPrChange w:id="83" w:author="Amr Elsadr" w:date="2017-06-22T22:18:00Z">
                    <w:rPr/>
                  </w:rPrChange>
                </w:rPr>
                <w:delText>Charter question suggestion</w:delText>
              </w:r>
              <w:r w:rsidR="00F07EC1" w:rsidRPr="0079284E" w:rsidDel="0079284E">
                <w:rPr>
                  <w:b/>
                  <w:bCs/>
                  <w:sz w:val="28"/>
                  <w:szCs w:val="28"/>
                  <w:rPrChange w:id="84" w:author="Amr Elsadr" w:date="2017-06-22T22:18:00Z">
                    <w:rPr/>
                  </w:rPrChange>
                </w:rPr>
                <w:delText>:</w:delText>
              </w:r>
              <w:r w:rsidRPr="0079284E" w:rsidDel="0079284E">
                <w:rPr>
                  <w:b/>
                  <w:bCs/>
                  <w:sz w:val="28"/>
                  <w:szCs w:val="28"/>
                  <w:rPrChange w:id="85" w:author="Amr Elsadr" w:date="2017-06-22T22:18:00Z">
                    <w:rPr/>
                  </w:rPrChange>
                </w:rPr>
                <w:delText xml:space="preserve"> 2: </w:delText>
              </w:r>
            </w:del>
            <w:r w:rsidRPr="0079284E">
              <w:rPr>
                <w:b/>
                <w:bCs/>
                <w:sz w:val="28"/>
                <w:szCs w:val="28"/>
                <w:rPrChange w:id="86" w:author="Amr Elsadr" w:date="2017-06-22T22:18:00Z">
                  <w:rPr/>
                </w:rPrChange>
              </w:rPr>
              <w:t>Should Registries be required to provide Trademark Owners in the TMCH notice</w:t>
            </w:r>
            <w:ins w:id="87" w:author="Amr Elsadr" w:date="2017-06-22T22:19:00Z">
              <w:r w:rsidR="0079284E">
                <w:rPr>
                  <w:b/>
                  <w:bCs/>
                  <w:sz w:val="28"/>
                  <w:szCs w:val="28"/>
                </w:rPr>
                <w:t>,</w:t>
              </w:r>
            </w:ins>
            <w:r w:rsidRPr="0079284E">
              <w:rPr>
                <w:b/>
                <w:bCs/>
                <w:sz w:val="28"/>
                <w:szCs w:val="28"/>
                <w:rPrChange w:id="88" w:author="Amr Elsadr" w:date="2017-06-22T22:18:00Z">
                  <w:rPr/>
                </w:rPrChange>
              </w:rPr>
              <w:t xml:space="preserve"> and the opportunity to register the domain name should the Registry release it – what Registry concerns would be raised by th</w:t>
            </w:r>
            <w:ins w:id="89" w:author="Amr Elsadr" w:date="2017-06-22T22:19:00Z">
              <w:r w:rsidR="0079284E">
                <w:rPr>
                  <w:b/>
                  <w:bCs/>
                  <w:sz w:val="28"/>
                  <w:szCs w:val="28"/>
                </w:rPr>
                <w:t>is</w:t>
              </w:r>
            </w:ins>
            <w:del w:id="90" w:author="Amr Elsadr" w:date="2017-06-22T22:19:00Z">
              <w:r w:rsidRPr="0079284E" w:rsidDel="0079284E">
                <w:rPr>
                  <w:b/>
                  <w:bCs/>
                  <w:sz w:val="28"/>
                  <w:szCs w:val="28"/>
                  <w:rPrChange w:id="91" w:author="Amr Elsadr" w:date="2017-06-22T22:18:00Z">
                    <w:rPr/>
                  </w:rPrChange>
                </w:rPr>
                <w:delText>at</w:delText>
              </w:r>
            </w:del>
            <w:r w:rsidRPr="0079284E">
              <w:rPr>
                <w:b/>
                <w:bCs/>
                <w:sz w:val="28"/>
                <w:szCs w:val="28"/>
                <w:rPrChange w:id="92" w:author="Amr Elsadr" w:date="2017-06-22T22:18:00Z">
                  <w:rPr/>
                </w:rPrChange>
              </w:rPr>
              <w:t xml:space="preserve"> requirement? (Q6)</w:t>
            </w:r>
          </w:p>
        </w:tc>
        <w:tc>
          <w:tcPr>
            <w:tcW w:w="2970" w:type="dxa"/>
            <w:tcMar>
              <w:top w:w="100" w:type="dxa"/>
              <w:left w:w="100" w:type="dxa"/>
              <w:bottom w:w="100" w:type="dxa"/>
              <w:right w:w="100" w:type="dxa"/>
            </w:tcMar>
          </w:tcPr>
          <w:p w14:paraId="52C7BE81" w14:textId="77777777" w:rsidR="004A398A" w:rsidRPr="00113907" w:rsidRDefault="004A398A" w:rsidP="00FE58A9">
            <w:pPr>
              <w:widowControl w:val="0"/>
              <w:rPr>
                <w:rFonts w:eastAsia="Calibri" w:cs="Calibri"/>
                <w:color w:val="000000" w:themeColor="text1"/>
                <w:sz w:val="28"/>
                <w:szCs w:val="28"/>
              </w:rPr>
            </w:pPr>
            <w:r w:rsidRPr="00113907">
              <w:rPr>
                <w:rFonts w:eastAsia="Calibri" w:cs="Calibri"/>
                <w:color w:val="000000" w:themeColor="text1"/>
                <w:sz w:val="28"/>
                <w:szCs w:val="28"/>
              </w:rPr>
              <w:t>The original question seemed to be a “solution in search of a problem” - rewording suggested to focus the discussion on the actual problem.</w:t>
            </w:r>
          </w:p>
        </w:tc>
      </w:tr>
      <w:tr w:rsidR="00DD249A" w:rsidRPr="00113907" w14:paraId="7B1C2DA3" w14:textId="77777777" w:rsidTr="00DD249A">
        <w:tc>
          <w:tcPr>
            <w:tcW w:w="718" w:type="dxa"/>
            <w:shd w:val="clear" w:color="auto" w:fill="auto"/>
            <w:tcMar>
              <w:top w:w="100" w:type="dxa"/>
              <w:left w:w="100" w:type="dxa"/>
              <w:bottom w:w="100" w:type="dxa"/>
              <w:right w:w="100" w:type="dxa"/>
            </w:tcMar>
          </w:tcPr>
          <w:p w14:paraId="765EDCB2" w14:textId="7AF9FA67" w:rsidR="004A398A" w:rsidRPr="00113907" w:rsidRDefault="004A398A" w:rsidP="00FE58A9">
            <w:pPr>
              <w:widowControl w:val="0"/>
              <w:jc w:val="center"/>
              <w:rPr>
                <w:rFonts w:eastAsia="Calibri" w:cs="Calibri"/>
                <w:color w:val="000000" w:themeColor="text1"/>
                <w:sz w:val="28"/>
                <w:szCs w:val="28"/>
              </w:rPr>
            </w:pPr>
            <w:r w:rsidRPr="00113907">
              <w:rPr>
                <w:rFonts w:eastAsia="Calibri" w:cs="Calibri"/>
                <w:color w:val="000000" w:themeColor="text1"/>
                <w:sz w:val="28"/>
                <w:szCs w:val="28"/>
              </w:rPr>
              <w:t>5</w:t>
            </w:r>
          </w:p>
        </w:tc>
        <w:tc>
          <w:tcPr>
            <w:tcW w:w="3112" w:type="dxa"/>
            <w:shd w:val="clear" w:color="auto" w:fill="auto"/>
            <w:tcMar>
              <w:top w:w="100" w:type="dxa"/>
              <w:left w:w="100" w:type="dxa"/>
              <w:bottom w:w="100" w:type="dxa"/>
              <w:right w:w="100" w:type="dxa"/>
            </w:tcMar>
          </w:tcPr>
          <w:p w14:paraId="30458EAD" w14:textId="77777777" w:rsidR="004A398A" w:rsidRPr="00113907" w:rsidRDefault="004A398A" w:rsidP="00FE58A9">
            <w:pPr>
              <w:widowControl w:val="0"/>
              <w:rPr>
                <w:rFonts w:eastAsia="Calibri" w:cs="Calibri"/>
                <w:color w:val="000000" w:themeColor="text1"/>
                <w:sz w:val="28"/>
                <w:szCs w:val="28"/>
              </w:rPr>
            </w:pPr>
            <w:r w:rsidRPr="00113907">
              <w:rPr>
                <w:rFonts w:eastAsia="Calibri" w:cs="Calibri"/>
                <w:color w:val="000000" w:themeColor="text1"/>
                <w:sz w:val="28"/>
                <w:szCs w:val="28"/>
              </w:rPr>
              <w:t>Should there be a public, centralized list of all reserved trademarks for any given Sunrise period?</w:t>
            </w:r>
          </w:p>
        </w:tc>
        <w:tc>
          <w:tcPr>
            <w:tcW w:w="2453" w:type="dxa"/>
            <w:tcMar>
              <w:top w:w="100" w:type="dxa"/>
              <w:left w:w="100" w:type="dxa"/>
              <w:bottom w:w="100" w:type="dxa"/>
              <w:right w:w="100" w:type="dxa"/>
            </w:tcMar>
          </w:tcPr>
          <w:p w14:paraId="777F5FFB" w14:textId="77777777" w:rsidR="004A398A" w:rsidRPr="00113907" w:rsidRDefault="004A398A" w:rsidP="00FE58A9">
            <w:pPr>
              <w:widowControl w:val="0"/>
              <w:rPr>
                <w:rFonts w:eastAsia="Calibri" w:cs="Calibri"/>
                <w:color w:val="000000" w:themeColor="text1"/>
                <w:sz w:val="28"/>
                <w:szCs w:val="28"/>
              </w:rPr>
            </w:pPr>
            <w:r w:rsidRPr="00113907">
              <w:rPr>
                <w:rFonts w:eastAsia="Calibri" w:cs="Calibri"/>
                <w:color w:val="000000" w:themeColor="text1"/>
                <w:sz w:val="28"/>
                <w:szCs w:val="28"/>
              </w:rPr>
              <w:t>Batched with questions 4 and 6</w:t>
            </w:r>
          </w:p>
          <w:p w14:paraId="6C9217EB" w14:textId="77777777" w:rsidR="004A398A" w:rsidRPr="00113907" w:rsidRDefault="004A398A" w:rsidP="00FE58A9">
            <w:pPr>
              <w:widowControl w:val="0"/>
              <w:rPr>
                <w:rFonts w:eastAsia="Calibri" w:cs="Calibri"/>
                <w:color w:val="000000" w:themeColor="text1"/>
                <w:sz w:val="28"/>
                <w:szCs w:val="28"/>
              </w:rPr>
            </w:pPr>
          </w:p>
          <w:p w14:paraId="3BAC7667" w14:textId="77777777" w:rsidR="004A398A" w:rsidRPr="00113907" w:rsidRDefault="004A398A" w:rsidP="00FE58A9">
            <w:pPr>
              <w:widowControl w:val="0"/>
              <w:rPr>
                <w:rFonts w:eastAsia="Calibri" w:cs="Calibri"/>
                <w:color w:val="000000" w:themeColor="text1"/>
                <w:sz w:val="28"/>
                <w:szCs w:val="28"/>
              </w:rPr>
            </w:pPr>
            <w:r w:rsidRPr="00113907">
              <w:rPr>
                <w:rFonts w:eastAsia="Calibri" w:cs="Calibri"/>
                <w:color w:val="000000" w:themeColor="text1"/>
                <w:sz w:val="28"/>
                <w:szCs w:val="28"/>
              </w:rPr>
              <w:t>Question 5 slightly reworded</w:t>
            </w:r>
          </w:p>
        </w:tc>
        <w:tc>
          <w:tcPr>
            <w:tcW w:w="660" w:type="dxa"/>
            <w:shd w:val="clear" w:color="auto" w:fill="auto"/>
            <w:tcMar>
              <w:top w:w="100" w:type="dxa"/>
              <w:left w:w="100" w:type="dxa"/>
              <w:bottom w:w="100" w:type="dxa"/>
              <w:right w:w="100" w:type="dxa"/>
            </w:tcMar>
          </w:tcPr>
          <w:p w14:paraId="624713C6" w14:textId="77777777" w:rsidR="004A398A" w:rsidRPr="00DE3D32" w:rsidRDefault="004A398A" w:rsidP="00FE58A9">
            <w:pPr>
              <w:widowControl w:val="0"/>
              <w:jc w:val="center"/>
              <w:rPr>
                <w:rFonts w:eastAsia="Calibri" w:cs="Calibri"/>
                <w:b/>
                <w:color w:val="000000" w:themeColor="text1"/>
                <w:sz w:val="28"/>
                <w:szCs w:val="28"/>
              </w:rPr>
            </w:pPr>
          </w:p>
        </w:tc>
        <w:tc>
          <w:tcPr>
            <w:tcW w:w="3637" w:type="dxa"/>
            <w:shd w:val="clear" w:color="auto" w:fill="auto"/>
            <w:tcMar>
              <w:top w:w="100" w:type="dxa"/>
              <w:left w:w="100" w:type="dxa"/>
              <w:bottom w:w="100" w:type="dxa"/>
              <w:right w:w="100" w:type="dxa"/>
            </w:tcMar>
          </w:tcPr>
          <w:p w14:paraId="5BCE8246" w14:textId="77777777" w:rsidR="004A398A" w:rsidRPr="00DE3D32" w:rsidRDefault="004A398A" w:rsidP="00FE58A9">
            <w:pPr>
              <w:widowControl w:val="0"/>
              <w:rPr>
                <w:rFonts w:eastAsia="Calibri" w:cs="Calibri"/>
                <w:b/>
                <w:color w:val="000000" w:themeColor="text1"/>
                <w:sz w:val="28"/>
                <w:szCs w:val="28"/>
              </w:rPr>
            </w:pPr>
          </w:p>
        </w:tc>
        <w:tc>
          <w:tcPr>
            <w:tcW w:w="2970" w:type="dxa"/>
            <w:tcMar>
              <w:top w:w="100" w:type="dxa"/>
              <w:left w:w="100" w:type="dxa"/>
              <w:bottom w:w="100" w:type="dxa"/>
              <w:right w:w="100" w:type="dxa"/>
            </w:tcMar>
          </w:tcPr>
          <w:p w14:paraId="1C688E20" w14:textId="77777777" w:rsidR="004A398A" w:rsidRPr="00113907" w:rsidRDefault="004A398A" w:rsidP="00FE58A9">
            <w:pPr>
              <w:widowControl w:val="0"/>
              <w:rPr>
                <w:rFonts w:eastAsia="Calibri" w:cs="Calibri"/>
                <w:color w:val="000000" w:themeColor="text1"/>
                <w:sz w:val="28"/>
                <w:szCs w:val="28"/>
              </w:rPr>
            </w:pPr>
            <w:r w:rsidRPr="00113907">
              <w:rPr>
                <w:rFonts w:eastAsia="Calibri" w:cs="Calibri"/>
                <w:color w:val="000000" w:themeColor="text1"/>
                <w:sz w:val="28"/>
                <w:szCs w:val="28"/>
              </w:rPr>
              <w:t>Rewording follows Sub Team discussion of the various types of reserved names different registry operators may have, and the practicality of the original Charter question vs the reworded version.</w:t>
            </w:r>
          </w:p>
          <w:p w14:paraId="72211B2B" w14:textId="77777777" w:rsidR="004A398A" w:rsidRPr="00113907" w:rsidRDefault="004A398A" w:rsidP="00FE58A9">
            <w:pPr>
              <w:widowControl w:val="0"/>
              <w:rPr>
                <w:rFonts w:eastAsia="Calibri" w:cs="Calibri"/>
                <w:color w:val="000000" w:themeColor="text1"/>
                <w:sz w:val="28"/>
                <w:szCs w:val="28"/>
              </w:rPr>
            </w:pPr>
          </w:p>
        </w:tc>
      </w:tr>
      <w:tr w:rsidR="00DD249A" w:rsidRPr="00113907" w14:paraId="389F2EB4" w14:textId="77777777" w:rsidTr="00DD249A">
        <w:tc>
          <w:tcPr>
            <w:tcW w:w="718" w:type="dxa"/>
            <w:shd w:val="clear" w:color="auto" w:fill="auto"/>
            <w:tcMar>
              <w:top w:w="100" w:type="dxa"/>
              <w:left w:w="100" w:type="dxa"/>
              <w:bottom w:w="100" w:type="dxa"/>
              <w:right w:w="100" w:type="dxa"/>
            </w:tcMar>
          </w:tcPr>
          <w:p w14:paraId="030FD183" w14:textId="77777777" w:rsidR="004A398A" w:rsidRPr="00113907" w:rsidRDefault="004A398A" w:rsidP="00FE58A9">
            <w:pPr>
              <w:widowControl w:val="0"/>
              <w:jc w:val="center"/>
              <w:rPr>
                <w:rFonts w:eastAsia="Calibri" w:cs="Calibri"/>
                <w:color w:val="000000" w:themeColor="text1"/>
                <w:sz w:val="28"/>
                <w:szCs w:val="28"/>
              </w:rPr>
            </w:pPr>
            <w:r w:rsidRPr="00113907">
              <w:rPr>
                <w:rFonts w:eastAsia="Calibri" w:cs="Calibri"/>
                <w:color w:val="000000" w:themeColor="text1"/>
                <w:sz w:val="28"/>
                <w:szCs w:val="28"/>
              </w:rPr>
              <w:t>6</w:t>
            </w:r>
          </w:p>
        </w:tc>
        <w:tc>
          <w:tcPr>
            <w:tcW w:w="3112" w:type="dxa"/>
            <w:shd w:val="clear" w:color="auto" w:fill="auto"/>
            <w:tcMar>
              <w:top w:w="100" w:type="dxa"/>
              <w:left w:w="100" w:type="dxa"/>
              <w:bottom w:w="100" w:type="dxa"/>
              <w:right w:w="100" w:type="dxa"/>
            </w:tcMar>
          </w:tcPr>
          <w:p w14:paraId="10E5357B" w14:textId="77777777" w:rsidR="004A398A" w:rsidRPr="00113907" w:rsidRDefault="004A398A" w:rsidP="00FE58A9">
            <w:pPr>
              <w:widowControl w:val="0"/>
              <w:rPr>
                <w:rFonts w:eastAsia="Calibri" w:cs="Calibri"/>
                <w:color w:val="000000" w:themeColor="text1"/>
                <w:sz w:val="28"/>
                <w:szCs w:val="28"/>
              </w:rPr>
            </w:pPr>
            <w:r w:rsidRPr="00113907">
              <w:rPr>
                <w:rFonts w:eastAsia="Calibri" w:cs="Calibri"/>
                <w:color w:val="000000" w:themeColor="text1"/>
                <w:sz w:val="28"/>
                <w:szCs w:val="28"/>
              </w:rPr>
              <w:t>Should holders of Trademark Clearinghouse-verified trademarks be given first refusal once a reserved name is released?</w:t>
            </w:r>
          </w:p>
        </w:tc>
        <w:tc>
          <w:tcPr>
            <w:tcW w:w="2453" w:type="dxa"/>
            <w:tcMar>
              <w:top w:w="100" w:type="dxa"/>
              <w:left w:w="100" w:type="dxa"/>
              <w:bottom w:w="100" w:type="dxa"/>
              <w:right w:w="100" w:type="dxa"/>
            </w:tcMar>
          </w:tcPr>
          <w:p w14:paraId="44416D94" w14:textId="77777777" w:rsidR="004A398A" w:rsidRPr="00113907" w:rsidRDefault="004A398A" w:rsidP="00FE58A9">
            <w:pPr>
              <w:widowControl w:val="0"/>
              <w:rPr>
                <w:rFonts w:eastAsia="Calibri" w:cs="Calibri"/>
                <w:color w:val="000000" w:themeColor="text1"/>
                <w:sz w:val="28"/>
                <w:szCs w:val="28"/>
              </w:rPr>
            </w:pPr>
            <w:r w:rsidRPr="00113907">
              <w:rPr>
                <w:rFonts w:eastAsia="Calibri" w:cs="Calibri"/>
                <w:color w:val="000000" w:themeColor="text1"/>
                <w:sz w:val="28"/>
                <w:szCs w:val="28"/>
              </w:rPr>
              <w:t>Reworded and batched with questions 4 and 5</w:t>
            </w:r>
          </w:p>
          <w:p w14:paraId="1D159298" w14:textId="77777777" w:rsidR="004A398A" w:rsidRPr="00113907" w:rsidRDefault="004A398A" w:rsidP="00FE58A9">
            <w:pPr>
              <w:widowControl w:val="0"/>
              <w:rPr>
                <w:rFonts w:eastAsia="Calibri" w:cs="Calibri"/>
                <w:color w:val="000000" w:themeColor="text1"/>
                <w:sz w:val="28"/>
                <w:szCs w:val="28"/>
              </w:rPr>
            </w:pPr>
          </w:p>
          <w:p w14:paraId="5FA5A42A" w14:textId="77777777" w:rsidR="004A398A" w:rsidRPr="00113907" w:rsidRDefault="004A398A" w:rsidP="00FE58A9">
            <w:pPr>
              <w:widowControl w:val="0"/>
              <w:rPr>
                <w:rFonts w:eastAsia="Calibri" w:cs="Calibri"/>
                <w:color w:val="000000" w:themeColor="text1"/>
                <w:sz w:val="28"/>
                <w:szCs w:val="28"/>
              </w:rPr>
            </w:pPr>
          </w:p>
        </w:tc>
        <w:tc>
          <w:tcPr>
            <w:tcW w:w="660" w:type="dxa"/>
            <w:shd w:val="clear" w:color="auto" w:fill="auto"/>
            <w:tcMar>
              <w:top w:w="100" w:type="dxa"/>
              <w:left w:w="100" w:type="dxa"/>
              <w:bottom w:w="100" w:type="dxa"/>
              <w:right w:w="100" w:type="dxa"/>
            </w:tcMar>
          </w:tcPr>
          <w:p w14:paraId="7097BC04" w14:textId="77777777" w:rsidR="004A398A" w:rsidRPr="00DE3D32" w:rsidRDefault="004A398A" w:rsidP="00FE58A9">
            <w:pPr>
              <w:widowControl w:val="0"/>
              <w:jc w:val="center"/>
              <w:rPr>
                <w:rFonts w:eastAsia="Calibri" w:cs="Calibri"/>
                <w:b/>
                <w:color w:val="000000" w:themeColor="text1"/>
                <w:sz w:val="28"/>
                <w:szCs w:val="28"/>
              </w:rPr>
            </w:pPr>
          </w:p>
        </w:tc>
        <w:tc>
          <w:tcPr>
            <w:tcW w:w="3637" w:type="dxa"/>
            <w:shd w:val="clear" w:color="auto" w:fill="auto"/>
            <w:tcMar>
              <w:top w:w="100" w:type="dxa"/>
              <w:left w:w="100" w:type="dxa"/>
              <w:bottom w:w="100" w:type="dxa"/>
              <w:right w:w="100" w:type="dxa"/>
            </w:tcMar>
          </w:tcPr>
          <w:p w14:paraId="0814E0B7" w14:textId="77777777" w:rsidR="004A398A" w:rsidRPr="00DE3D32" w:rsidRDefault="004A398A" w:rsidP="00FE58A9">
            <w:pPr>
              <w:widowControl w:val="0"/>
              <w:rPr>
                <w:rFonts w:eastAsia="Calibri" w:cs="Calibri"/>
                <w:b/>
                <w:color w:val="000000" w:themeColor="text1"/>
                <w:sz w:val="28"/>
                <w:szCs w:val="28"/>
              </w:rPr>
            </w:pPr>
          </w:p>
        </w:tc>
        <w:tc>
          <w:tcPr>
            <w:tcW w:w="2970" w:type="dxa"/>
            <w:tcMar>
              <w:top w:w="100" w:type="dxa"/>
              <w:left w:w="100" w:type="dxa"/>
              <w:bottom w:w="100" w:type="dxa"/>
              <w:right w:w="100" w:type="dxa"/>
            </w:tcMar>
          </w:tcPr>
          <w:p w14:paraId="23FD7851" w14:textId="77777777" w:rsidR="004A398A" w:rsidRPr="00113907" w:rsidRDefault="004A398A" w:rsidP="00FE58A9">
            <w:pPr>
              <w:widowControl w:val="0"/>
              <w:rPr>
                <w:rFonts w:eastAsia="Calibri" w:cs="Calibri"/>
                <w:color w:val="000000" w:themeColor="text1"/>
                <w:sz w:val="28"/>
                <w:szCs w:val="28"/>
              </w:rPr>
            </w:pPr>
            <w:r w:rsidRPr="00113907">
              <w:rPr>
                <w:rFonts w:eastAsia="Calibri" w:cs="Calibri"/>
                <w:color w:val="000000" w:themeColor="text1"/>
                <w:sz w:val="28"/>
                <w:szCs w:val="28"/>
              </w:rPr>
              <w:t>Edited to make clear what “first refusal” is intended to mean.</w:t>
            </w:r>
          </w:p>
          <w:p w14:paraId="4DFD78DE" w14:textId="77777777" w:rsidR="004A398A" w:rsidRPr="00113907" w:rsidRDefault="004A398A" w:rsidP="00FE58A9">
            <w:pPr>
              <w:widowControl w:val="0"/>
              <w:rPr>
                <w:rFonts w:eastAsia="Calibri" w:cs="Calibri"/>
                <w:color w:val="000000" w:themeColor="text1"/>
                <w:sz w:val="28"/>
                <w:szCs w:val="28"/>
              </w:rPr>
            </w:pPr>
          </w:p>
          <w:p w14:paraId="1012B465" w14:textId="226F5D89" w:rsidR="004A398A" w:rsidRPr="00113907" w:rsidRDefault="00DE3D32" w:rsidP="00FE58A9">
            <w:pPr>
              <w:widowControl w:val="0"/>
              <w:rPr>
                <w:rFonts w:eastAsia="Calibri" w:cs="Calibri"/>
                <w:i/>
                <w:color w:val="000000" w:themeColor="text1"/>
                <w:sz w:val="28"/>
                <w:szCs w:val="28"/>
              </w:rPr>
            </w:pPr>
            <w:r>
              <w:rPr>
                <w:rFonts w:eastAsia="Calibri" w:cs="Calibri"/>
                <w:i/>
                <w:color w:val="000000" w:themeColor="text1"/>
                <w:sz w:val="28"/>
                <w:szCs w:val="28"/>
              </w:rPr>
              <w:t xml:space="preserve">Comment: </w:t>
            </w:r>
            <w:r w:rsidR="004A398A" w:rsidRPr="00113907">
              <w:rPr>
                <w:rFonts w:eastAsia="Calibri" w:cs="Calibri"/>
                <w:i/>
                <w:color w:val="000000" w:themeColor="text1"/>
                <w:sz w:val="28"/>
                <w:szCs w:val="28"/>
              </w:rPr>
              <w:t>Goal of this proceeding was never to create “rights.” Alternate wording “option” or “opportunity”</w:t>
            </w:r>
          </w:p>
        </w:tc>
      </w:tr>
      <w:tr w:rsidR="00DD249A" w:rsidRPr="00113907" w14:paraId="6C54E282" w14:textId="77777777" w:rsidTr="00DD249A">
        <w:tc>
          <w:tcPr>
            <w:tcW w:w="718" w:type="dxa"/>
            <w:shd w:val="clear" w:color="auto" w:fill="auto"/>
            <w:tcMar>
              <w:top w:w="100" w:type="dxa"/>
              <w:left w:w="100" w:type="dxa"/>
              <w:bottom w:w="100" w:type="dxa"/>
              <w:right w:w="100" w:type="dxa"/>
            </w:tcMar>
          </w:tcPr>
          <w:p w14:paraId="4DCF8914" w14:textId="77777777" w:rsidR="004A398A" w:rsidRPr="00113907" w:rsidRDefault="004A398A" w:rsidP="00FE58A9">
            <w:pPr>
              <w:widowControl w:val="0"/>
              <w:jc w:val="center"/>
              <w:rPr>
                <w:rFonts w:eastAsia="Calibri" w:cs="Calibri"/>
                <w:color w:val="000000" w:themeColor="text1"/>
                <w:sz w:val="28"/>
                <w:szCs w:val="28"/>
              </w:rPr>
            </w:pPr>
            <w:r w:rsidRPr="00113907">
              <w:rPr>
                <w:rFonts w:eastAsia="Calibri" w:cs="Calibri"/>
                <w:color w:val="000000" w:themeColor="text1"/>
                <w:sz w:val="28"/>
                <w:szCs w:val="28"/>
              </w:rPr>
              <w:t>7</w:t>
            </w:r>
          </w:p>
        </w:tc>
        <w:tc>
          <w:tcPr>
            <w:tcW w:w="3112" w:type="dxa"/>
            <w:shd w:val="clear" w:color="auto" w:fill="auto"/>
            <w:tcMar>
              <w:top w:w="100" w:type="dxa"/>
              <w:left w:w="100" w:type="dxa"/>
              <w:bottom w:w="100" w:type="dxa"/>
              <w:right w:w="100" w:type="dxa"/>
            </w:tcMar>
          </w:tcPr>
          <w:p w14:paraId="2DCAAE5E" w14:textId="77777777" w:rsidR="004A398A" w:rsidRPr="00113907" w:rsidRDefault="004A398A" w:rsidP="00FE58A9">
            <w:pPr>
              <w:widowControl w:val="0"/>
              <w:rPr>
                <w:rFonts w:eastAsia="Calibri" w:cs="Calibri"/>
                <w:color w:val="000000" w:themeColor="text1"/>
                <w:sz w:val="28"/>
                <w:szCs w:val="28"/>
              </w:rPr>
            </w:pPr>
            <w:r w:rsidRPr="00113907">
              <w:rPr>
                <w:rFonts w:eastAsia="Calibri" w:cs="Calibri"/>
                <w:color w:val="000000" w:themeColor="text1"/>
                <w:sz w:val="28"/>
                <w:szCs w:val="28"/>
              </w:rPr>
              <w:t>Should Sunrise Periods continue to be mandatory? If so, should the current requirements apply or should they be more uniform, such as a 60-day end-date period?</w:t>
            </w:r>
          </w:p>
        </w:tc>
        <w:tc>
          <w:tcPr>
            <w:tcW w:w="2453" w:type="dxa"/>
            <w:tcMar>
              <w:top w:w="100" w:type="dxa"/>
              <w:left w:w="100" w:type="dxa"/>
              <w:bottom w:w="100" w:type="dxa"/>
              <w:right w:w="100" w:type="dxa"/>
            </w:tcMar>
          </w:tcPr>
          <w:p w14:paraId="5390076A" w14:textId="5E63127F" w:rsidR="004A398A" w:rsidRPr="00113907" w:rsidRDefault="00F137AD" w:rsidP="00FE58A9">
            <w:pPr>
              <w:widowControl w:val="0"/>
              <w:rPr>
                <w:rFonts w:eastAsia="Calibri" w:cs="Calibri"/>
                <w:color w:val="000000" w:themeColor="text1"/>
                <w:sz w:val="28"/>
                <w:szCs w:val="28"/>
              </w:rPr>
            </w:pPr>
            <w:ins w:id="93" w:author="Amr Elsadr" w:date="2017-06-22T22:41:00Z">
              <w:r>
                <w:rPr>
                  <w:rFonts w:eastAsia="Calibri" w:cs="Calibri"/>
                  <w:color w:val="000000" w:themeColor="text1"/>
                  <w:sz w:val="28"/>
                  <w:szCs w:val="28"/>
                </w:rPr>
                <w:t>Question 7 reworded and batched with Question 18</w:t>
              </w:r>
            </w:ins>
            <w:del w:id="94" w:author="Amr Elsadr" w:date="2017-06-22T22:40:00Z">
              <w:r w:rsidR="004A398A" w:rsidRPr="00113907" w:rsidDel="00F137AD">
                <w:rPr>
                  <w:rFonts w:eastAsia="Calibri" w:cs="Calibri"/>
                  <w:color w:val="000000" w:themeColor="text1"/>
                  <w:sz w:val="28"/>
                  <w:szCs w:val="28"/>
                </w:rPr>
                <w:delText>Batched with question 9 and reworded</w:delText>
              </w:r>
            </w:del>
          </w:p>
        </w:tc>
        <w:tc>
          <w:tcPr>
            <w:tcW w:w="660" w:type="dxa"/>
            <w:shd w:val="clear" w:color="auto" w:fill="auto"/>
            <w:tcMar>
              <w:top w:w="100" w:type="dxa"/>
              <w:left w:w="100" w:type="dxa"/>
              <w:bottom w:w="100" w:type="dxa"/>
              <w:right w:w="100" w:type="dxa"/>
            </w:tcMar>
          </w:tcPr>
          <w:p w14:paraId="57796159" w14:textId="77777777" w:rsidR="004A398A" w:rsidRPr="00DE3D32" w:rsidRDefault="004A398A" w:rsidP="00FE58A9">
            <w:pPr>
              <w:widowControl w:val="0"/>
              <w:jc w:val="center"/>
              <w:rPr>
                <w:rFonts w:eastAsia="Calibri" w:cs="Calibri"/>
                <w:b/>
                <w:color w:val="000000" w:themeColor="text1"/>
                <w:sz w:val="28"/>
                <w:szCs w:val="28"/>
              </w:rPr>
            </w:pPr>
            <w:r w:rsidRPr="00DE3D32">
              <w:rPr>
                <w:rFonts w:eastAsia="Calibri" w:cs="Calibri"/>
                <w:b/>
                <w:color w:val="000000" w:themeColor="text1"/>
                <w:sz w:val="28"/>
                <w:szCs w:val="28"/>
              </w:rPr>
              <w:t>5</w:t>
            </w:r>
          </w:p>
        </w:tc>
        <w:tc>
          <w:tcPr>
            <w:tcW w:w="3637" w:type="dxa"/>
            <w:shd w:val="clear" w:color="auto" w:fill="auto"/>
            <w:tcMar>
              <w:top w:w="100" w:type="dxa"/>
              <w:left w:w="100" w:type="dxa"/>
              <w:bottom w:w="100" w:type="dxa"/>
              <w:right w:w="100" w:type="dxa"/>
            </w:tcMar>
          </w:tcPr>
          <w:p w14:paraId="7FD61F89" w14:textId="55CA25F0" w:rsidR="00F07EC1" w:rsidRPr="00DE3D32" w:rsidRDefault="004A398A" w:rsidP="00C81D36">
            <w:pPr>
              <w:widowControl w:val="0"/>
              <w:rPr>
                <w:rFonts w:eastAsia="Calibri" w:cs="Calibri"/>
                <w:b/>
                <w:color w:val="000000" w:themeColor="text1"/>
                <w:sz w:val="28"/>
                <w:szCs w:val="28"/>
              </w:rPr>
            </w:pPr>
            <w:r w:rsidRPr="00DE3D32">
              <w:rPr>
                <w:rFonts w:eastAsia="Calibri" w:cs="Calibri"/>
                <w:b/>
                <w:iCs/>
                <w:color w:val="000000" w:themeColor="text1"/>
                <w:sz w:val="28"/>
                <w:szCs w:val="28"/>
              </w:rPr>
              <w:t xml:space="preserve">(a) Does the current </w:t>
            </w:r>
            <w:ins w:id="95" w:author="Amr Elsadr" w:date="2017-07-08T23:13:00Z">
              <w:del w:id="96" w:author="Mary Wong" w:date="2017-07-11T20:34:00Z">
                <w:r w:rsidR="00C81D36" w:rsidRPr="00C81D36" w:rsidDel="005F46DE">
                  <w:rPr>
                    <w:rFonts w:eastAsia="Calibri" w:cs="Calibri"/>
                    <w:b/>
                    <w:iCs/>
                    <w:color w:val="000000" w:themeColor="text1"/>
                    <w:sz w:val="28"/>
                    <w:szCs w:val="28"/>
                    <w:highlight w:val="yellow"/>
                    <w:rPrChange w:id="97" w:author="Amr Elsadr" w:date="2017-07-08T23:13:00Z">
                      <w:rPr>
                        <w:rFonts w:eastAsia="Calibri" w:cs="Calibri"/>
                        <w:b/>
                        <w:iCs/>
                        <w:color w:val="000000" w:themeColor="text1"/>
                        <w:sz w:val="28"/>
                        <w:szCs w:val="28"/>
                      </w:rPr>
                    </w:rPrChange>
                  </w:rPr>
                  <w:delText>6</w:delText>
                </w:r>
              </w:del>
            </w:ins>
            <w:ins w:id="98" w:author="Mary Wong" w:date="2017-07-11T20:34:00Z">
              <w:r w:rsidR="005F46DE">
                <w:rPr>
                  <w:rFonts w:eastAsia="Calibri" w:cs="Calibri"/>
                  <w:b/>
                  <w:iCs/>
                  <w:color w:val="000000" w:themeColor="text1"/>
                  <w:sz w:val="28"/>
                  <w:szCs w:val="28"/>
                  <w:highlight w:val="yellow"/>
                </w:rPr>
                <w:t>3</w:t>
              </w:r>
            </w:ins>
            <w:ins w:id="99" w:author="Amr Elsadr" w:date="2017-07-08T23:13:00Z">
              <w:r w:rsidR="00C81D36" w:rsidRPr="00C81D36">
                <w:rPr>
                  <w:rFonts w:eastAsia="Calibri" w:cs="Calibri"/>
                  <w:b/>
                  <w:iCs/>
                  <w:color w:val="000000" w:themeColor="text1"/>
                  <w:sz w:val="28"/>
                  <w:szCs w:val="28"/>
                  <w:highlight w:val="yellow"/>
                  <w:rPrChange w:id="100" w:author="Amr Elsadr" w:date="2017-07-08T23:13:00Z">
                    <w:rPr>
                      <w:rFonts w:eastAsia="Calibri" w:cs="Calibri"/>
                      <w:b/>
                      <w:iCs/>
                      <w:color w:val="000000" w:themeColor="text1"/>
                      <w:sz w:val="28"/>
                      <w:szCs w:val="28"/>
                    </w:rPr>
                  </w:rPrChange>
                </w:rPr>
                <w:t>0</w:t>
              </w:r>
            </w:ins>
            <w:del w:id="101" w:author="Amr Elsadr" w:date="2017-07-08T23:13:00Z">
              <w:r w:rsidRPr="00C81D36" w:rsidDel="00C81D36">
                <w:rPr>
                  <w:rFonts w:eastAsia="Calibri" w:cs="Calibri"/>
                  <w:b/>
                  <w:iCs/>
                  <w:color w:val="000000" w:themeColor="text1"/>
                  <w:sz w:val="28"/>
                  <w:szCs w:val="28"/>
                  <w:highlight w:val="yellow"/>
                  <w:rPrChange w:id="102" w:author="Amr Elsadr" w:date="2017-07-08T23:14:00Z">
                    <w:rPr>
                      <w:rFonts w:eastAsia="Calibri" w:cs="Calibri"/>
                      <w:b/>
                      <w:iCs/>
                      <w:color w:val="000000" w:themeColor="text1"/>
                      <w:sz w:val="28"/>
                      <w:szCs w:val="28"/>
                    </w:rPr>
                  </w:rPrChange>
                </w:rPr>
                <w:delText>30</w:delText>
              </w:r>
            </w:del>
            <w:ins w:id="103" w:author="Amr Elsadr" w:date="2017-07-08T23:13:00Z">
              <w:r w:rsidR="00C81D36" w:rsidRPr="00C81D36">
                <w:rPr>
                  <w:rFonts w:eastAsia="Calibri" w:cs="Calibri"/>
                  <w:b/>
                  <w:iCs/>
                  <w:color w:val="000000" w:themeColor="text1"/>
                  <w:sz w:val="28"/>
                  <w:szCs w:val="28"/>
                  <w:highlight w:val="yellow"/>
                  <w:rPrChange w:id="104" w:author="Amr Elsadr" w:date="2017-07-08T23:14:00Z">
                    <w:rPr>
                      <w:rFonts w:eastAsia="Calibri" w:cs="Calibri"/>
                      <w:b/>
                      <w:iCs/>
                      <w:color w:val="000000" w:themeColor="text1"/>
                      <w:sz w:val="28"/>
                      <w:szCs w:val="28"/>
                    </w:rPr>
                  </w:rPrChange>
                </w:rPr>
                <w:t>-</w:t>
              </w:r>
            </w:ins>
            <w:del w:id="105" w:author="Amr Elsadr" w:date="2017-07-08T23:13:00Z">
              <w:r w:rsidRPr="00DE3D32" w:rsidDel="00C81D36">
                <w:rPr>
                  <w:rFonts w:eastAsia="Calibri" w:cs="Calibri"/>
                  <w:b/>
                  <w:iCs/>
                  <w:color w:val="000000" w:themeColor="text1"/>
                  <w:sz w:val="28"/>
                  <w:szCs w:val="28"/>
                </w:rPr>
                <w:delText xml:space="preserve"> </w:delText>
              </w:r>
            </w:del>
            <w:r w:rsidRPr="00DE3D32">
              <w:rPr>
                <w:rFonts w:eastAsia="Calibri" w:cs="Calibri"/>
                <w:b/>
                <w:iCs/>
                <w:color w:val="000000" w:themeColor="text1"/>
                <w:sz w:val="28"/>
                <w:szCs w:val="28"/>
              </w:rPr>
              <w:t xml:space="preserve">day </w:t>
            </w:r>
            <w:r w:rsidRPr="00DE3D32">
              <w:rPr>
                <w:rFonts w:eastAsia="Calibri" w:cs="Calibri"/>
                <w:b/>
                <w:color w:val="000000" w:themeColor="text1"/>
                <w:sz w:val="28"/>
                <w:szCs w:val="28"/>
              </w:rPr>
              <w:t>minimum for a Sunrise Per</w:t>
            </w:r>
            <w:r w:rsidR="00F07EC1" w:rsidRPr="00DE3D32">
              <w:rPr>
                <w:rFonts w:eastAsia="Calibri" w:cs="Calibri"/>
                <w:b/>
                <w:color w:val="000000" w:themeColor="text1"/>
                <w:sz w:val="28"/>
                <w:szCs w:val="28"/>
              </w:rPr>
              <w:t>iod serve its intended purpose</w:t>
            </w:r>
            <w:ins w:id="106" w:author="Mary Wong" w:date="2017-07-11T20:34:00Z">
              <w:r w:rsidR="005F46DE">
                <w:rPr>
                  <w:rFonts w:eastAsia="Calibri" w:cs="Calibri"/>
                  <w:b/>
                  <w:color w:val="000000" w:themeColor="text1"/>
                  <w:sz w:val="28"/>
                  <w:szCs w:val="28"/>
                </w:rPr>
                <w:t>, particularly in view of the fact that many registry operators actually ran a 60-day Sunrise Period</w:t>
              </w:r>
            </w:ins>
            <w:r w:rsidR="00F07EC1" w:rsidRPr="00DE3D32">
              <w:rPr>
                <w:rFonts w:eastAsia="Calibri" w:cs="Calibri"/>
                <w:b/>
                <w:color w:val="000000" w:themeColor="text1"/>
                <w:sz w:val="28"/>
                <w:szCs w:val="28"/>
              </w:rPr>
              <w:t>?</w:t>
            </w:r>
          </w:p>
          <w:p w14:paraId="3E378189" w14:textId="77777777" w:rsidR="00F07EC1" w:rsidRPr="00DE3D32" w:rsidRDefault="004A398A" w:rsidP="00F07EC1">
            <w:pPr>
              <w:pStyle w:val="ListParagraph"/>
              <w:widowControl w:val="0"/>
              <w:numPr>
                <w:ilvl w:val="0"/>
                <w:numId w:val="7"/>
              </w:numPr>
              <w:rPr>
                <w:rFonts w:eastAsia="Calibri" w:cs="Calibri"/>
                <w:b/>
                <w:color w:val="000000" w:themeColor="text1"/>
                <w:sz w:val="28"/>
                <w:szCs w:val="28"/>
              </w:rPr>
            </w:pPr>
            <w:r w:rsidRPr="00DE3D32">
              <w:rPr>
                <w:rFonts w:eastAsia="Calibri" w:cs="Calibri"/>
                <w:b/>
                <w:color w:val="000000" w:themeColor="text1"/>
                <w:sz w:val="28"/>
                <w:szCs w:val="28"/>
              </w:rPr>
              <w:t>Ar</w:t>
            </w:r>
            <w:r w:rsidR="00F07EC1" w:rsidRPr="00DE3D32">
              <w:rPr>
                <w:rFonts w:eastAsia="Calibri" w:cs="Calibri"/>
                <w:b/>
                <w:color w:val="000000" w:themeColor="text1"/>
                <w:sz w:val="28"/>
                <w:szCs w:val="28"/>
              </w:rPr>
              <w:t>e there any unintended results?</w:t>
            </w:r>
          </w:p>
          <w:p w14:paraId="7FA39F82" w14:textId="77777777" w:rsidR="00F07EC1" w:rsidRPr="00DE3D32" w:rsidRDefault="004A398A" w:rsidP="00F07EC1">
            <w:pPr>
              <w:pStyle w:val="ListParagraph"/>
              <w:widowControl w:val="0"/>
              <w:numPr>
                <w:ilvl w:val="0"/>
                <w:numId w:val="7"/>
              </w:numPr>
              <w:rPr>
                <w:rFonts w:eastAsia="Calibri" w:cs="Calibri"/>
                <w:b/>
                <w:color w:val="000000" w:themeColor="text1"/>
                <w:sz w:val="28"/>
                <w:szCs w:val="28"/>
              </w:rPr>
            </w:pPr>
            <w:r w:rsidRPr="00DE3D32">
              <w:rPr>
                <w:rFonts w:eastAsia="Calibri" w:cs="Calibri"/>
                <w:b/>
                <w:color w:val="000000" w:themeColor="text1"/>
                <w:sz w:val="28"/>
                <w:szCs w:val="28"/>
              </w:rPr>
              <w:t xml:space="preserve">Does the ability of Registry Operators to expand their Sunrise Periods create uniformity concerns that should be addressed by this WG? (Q7) </w:t>
            </w:r>
          </w:p>
          <w:p w14:paraId="6F233B64" w14:textId="77777777" w:rsidR="00F07EC1" w:rsidRPr="00DE3D32" w:rsidRDefault="004A398A" w:rsidP="00F07EC1">
            <w:pPr>
              <w:pStyle w:val="ListParagraph"/>
              <w:widowControl w:val="0"/>
              <w:numPr>
                <w:ilvl w:val="0"/>
                <w:numId w:val="7"/>
              </w:numPr>
              <w:rPr>
                <w:rFonts w:eastAsia="Calibri" w:cs="Calibri"/>
                <w:b/>
                <w:color w:val="000000" w:themeColor="text1"/>
                <w:sz w:val="28"/>
                <w:szCs w:val="28"/>
              </w:rPr>
            </w:pPr>
            <w:r w:rsidRPr="00DE3D32">
              <w:rPr>
                <w:rFonts w:eastAsia="Calibri" w:cs="Calibri"/>
                <w:b/>
                <w:color w:val="000000" w:themeColor="text1"/>
                <w:sz w:val="28"/>
                <w:szCs w:val="28"/>
              </w:rPr>
              <w:t xml:space="preserve">Are there any benefits observed when the Sunrise Period is extended beyond 30 days? </w:t>
            </w:r>
          </w:p>
          <w:p w14:paraId="66986620" w14:textId="35AA6A8F" w:rsidR="004A398A" w:rsidRPr="00DE3D32" w:rsidRDefault="004A398A" w:rsidP="00F07EC1">
            <w:pPr>
              <w:pStyle w:val="ListParagraph"/>
              <w:widowControl w:val="0"/>
              <w:numPr>
                <w:ilvl w:val="0"/>
                <w:numId w:val="7"/>
              </w:numPr>
              <w:rPr>
                <w:rFonts w:eastAsia="Calibri" w:cs="Calibri"/>
                <w:b/>
                <w:color w:val="000000" w:themeColor="text1"/>
                <w:sz w:val="28"/>
                <w:szCs w:val="28"/>
              </w:rPr>
            </w:pPr>
            <w:r w:rsidRPr="00DE3D32">
              <w:rPr>
                <w:rFonts w:eastAsia="Calibri" w:cs="Calibri"/>
                <w:b/>
                <w:color w:val="000000" w:themeColor="text1"/>
                <w:sz w:val="28"/>
                <w:szCs w:val="28"/>
              </w:rPr>
              <w:t>Are there any disadvantages?</w:t>
            </w:r>
          </w:p>
          <w:p w14:paraId="65C6B3E8" w14:textId="77777777" w:rsidR="00F07EC1" w:rsidRPr="00DE3D32" w:rsidRDefault="00F07EC1" w:rsidP="00FE58A9">
            <w:pPr>
              <w:widowControl w:val="0"/>
              <w:rPr>
                <w:rFonts w:eastAsia="Calibri" w:cs="Calibri"/>
                <w:b/>
                <w:color w:val="000000" w:themeColor="text1"/>
                <w:sz w:val="28"/>
                <w:szCs w:val="28"/>
              </w:rPr>
            </w:pPr>
          </w:p>
          <w:p w14:paraId="12F0C1D2" w14:textId="77777777" w:rsidR="00F07EC1" w:rsidRPr="00DE3D32" w:rsidRDefault="004A398A" w:rsidP="00FE58A9">
            <w:pPr>
              <w:widowControl w:val="0"/>
              <w:rPr>
                <w:rFonts w:eastAsia="Calibri" w:cs="Calibri"/>
                <w:b/>
                <w:color w:val="000000" w:themeColor="text1"/>
                <w:sz w:val="28"/>
                <w:szCs w:val="28"/>
              </w:rPr>
            </w:pPr>
            <w:r w:rsidRPr="00DE3D32">
              <w:rPr>
                <w:rFonts w:eastAsia="Calibri" w:cs="Calibri"/>
                <w:b/>
                <w:color w:val="000000" w:themeColor="text1"/>
                <w:sz w:val="28"/>
                <w:szCs w:val="28"/>
              </w:rPr>
              <w:t xml:space="preserve">(b) In light of evidence gathered above, should the Sunrise Period continue to be mandatory or become optional? </w:t>
            </w:r>
          </w:p>
          <w:p w14:paraId="5DEC0303" w14:textId="053AB45F" w:rsidR="00F07EC1" w:rsidRPr="00DE3D32" w:rsidRDefault="004A398A" w:rsidP="00F07EC1">
            <w:pPr>
              <w:pStyle w:val="ListParagraph"/>
              <w:widowControl w:val="0"/>
              <w:numPr>
                <w:ilvl w:val="0"/>
                <w:numId w:val="8"/>
              </w:numPr>
              <w:rPr>
                <w:rFonts w:eastAsia="Calibri" w:cs="Calibri"/>
                <w:b/>
                <w:i/>
                <w:color w:val="000000" w:themeColor="text1"/>
                <w:sz w:val="28"/>
                <w:szCs w:val="28"/>
              </w:rPr>
            </w:pPr>
            <w:r w:rsidRPr="00DE3D32">
              <w:rPr>
                <w:rFonts w:eastAsia="Calibri" w:cs="Calibri"/>
                <w:b/>
                <w:color w:val="000000" w:themeColor="text1"/>
                <w:sz w:val="28"/>
                <w:szCs w:val="28"/>
              </w:rPr>
              <w:t xml:space="preserve">Should the WG consider returning to the original recommendation </w:t>
            </w:r>
            <w:ins w:id="107" w:author="Mary Wong" w:date="2017-07-11T20:43:00Z">
              <w:r w:rsidR="00944EE9">
                <w:rPr>
                  <w:rFonts w:eastAsia="Calibri" w:cs="Calibri"/>
                  <w:b/>
                  <w:color w:val="000000" w:themeColor="text1"/>
                  <w:sz w:val="28"/>
                  <w:szCs w:val="28"/>
                </w:rPr>
                <w:t xml:space="preserve">from the IRT and STI </w:t>
              </w:r>
            </w:ins>
            <w:r w:rsidRPr="00DE3D32">
              <w:rPr>
                <w:rFonts w:eastAsia="Calibri" w:cs="Calibri"/>
                <w:b/>
                <w:color w:val="000000" w:themeColor="text1"/>
                <w:sz w:val="28"/>
                <w:szCs w:val="28"/>
              </w:rPr>
              <w:t xml:space="preserve">of Sunrise Period OR Trademark Claims in light of other concerns including freedom of expression and fair use? </w:t>
            </w:r>
          </w:p>
          <w:p w14:paraId="3E14DEB3" w14:textId="3E433EE0" w:rsidR="004A398A" w:rsidRPr="00DE3D32" w:rsidRDefault="004A398A" w:rsidP="00FE58A9">
            <w:pPr>
              <w:pStyle w:val="ListParagraph"/>
              <w:widowControl w:val="0"/>
              <w:numPr>
                <w:ilvl w:val="0"/>
                <w:numId w:val="8"/>
              </w:numPr>
              <w:rPr>
                <w:rFonts w:eastAsia="Calibri" w:cs="Calibri"/>
                <w:b/>
                <w:i/>
                <w:color w:val="000000" w:themeColor="text1"/>
                <w:sz w:val="28"/>
                <w:szCs w:val="28"/>
              </w:rPr>
            </w:pPr>
            <w:r w:rsidRPr="00DE3D32">
              <w:rPr>
                <w:rFonts w:eastAsia="Calibri" w:cs="Calibri"/>
                <w:b/>
                <w:color w:val="000000" w:themeColor="text1"/>
                <w:sz w:val="28"/>
                <w:szCs w:val="28"/>
              </w:rPr>
              <w:t>In considering mandatory vs optional, should Registry Operators be allowed to choose between Sunrise and Claims (that is, make ONE mandatory)? (Q7)(Q18)</w:t>
            </w:r>
          </w:p>
        </w:tc>
        <w:tc>
          <w:tcPr>
            <w:tcW w:w="2970" w:type="dxa"/>
            <w:tcMar>
              <w:top w:w="100" w:type="dxa"/>
              <w:left w:w="100" w:type="dxa"/>
              <w:bottom w:w="100" w:type="dxa"/>
              <w:right w:w="100" w:type="dxa"/>
            </w:tcMar>
          </w:tcPr>
          <w:p w14:paraId="41B04A7A" w14:textId="77777777" w:rsidR="004A398A" w:rsidRPr="00113907" w:rsidRDefault="004A398A" w:rsidP="00FE58A9">
            <w:pPr>
              <w:widowControl w:val="0"/>
              <w:rPr>
                <w:rFonts w:eastAsia="Calibri" w:cs="Calibri"/>
                <w:color w:val="000000" w:themeColor="text1"/>
                <w:sz w:val="28"/>
                <w:szCs w:val="28"/>
              </w:rPr>
            </w:pPr>
            <w:r w:rsidRPr="00113907">
              <w:rPr>
                <w:rFonts w:eastAsia="Calibri" w:cs="Calibri"/>
                <w:color w:val="000000" w:themeColor="text1"/>
                <w:sz w:val="28"/>
                <w:szCs w:val="28"/>
              </w:rPr>
              <w:t>Reworded to align with discussions elsewhere in the WG/Sub Teams regarding what the intended effect of each RPM was, and whether (as implemented) it meets that objective.</w:t>
            </w:r>
          </w:p>
          <w:p w14:paraId="2325EECF" w14:textId="77777777" w:rsidR="004A398A" w:rsidRPr="00113907" w:rsidRDefault="004A398A" w:rsidP="00FE58A9">
            <w:pPr>
              <w:widowControl w:val="0"/>
              <w:rPr>
                <w:rFonts w:eastAsia="Calibri" w:cs="Calibri"/>
                <w:color w:val="000000" w:themeColor="text1"/>
                <w:sz w:val="28"/>
                <w:szCs w:val="28"/>
              </w:rPr>
            </w:pPr>
          </w:p>
          <w:p w14:paraId="775AAABC" w14:textId="7A26F7EF" w:rsidR="004A398A" w:rsidRPr="00113907" w:rsidRDefault="00DE3D32" w:rsidP="00DE3D32">
            <w:pPr>
              <w:widowControl w:val="0"/>
              <w:rPr>
                <w:rFonts w:eastAsia="Calibri" w:cs="Calibri"/>
                <w:i/>
                <w:color w:val="000000" w:themeColor="text1"/>
                <w:sz w:val="28"/>
                <w:szCs w:val="28"/>
              </w:rPr>
            </w:pPr>
            <w:r>
              <w:rPr>
                <w:rFonts w:eastAsia="Calibri" w:cs="Calibri"/>
                <w:i/>
                <w:color w:val="000000" w:themeColor="text1"/>
                <w:sz w:val="28"/>
                <w:szCs w:val="28"/>
              </w:rPr>
              <w:t xml:space="preserve">Comment: </w:t>
            </w:r>
            <w:r w:rsidR="004A398A" w:rsidRPr="00113907">
              <w:rPr>
                <w:rFonts w:eastAsia="Calibri" w:cs="Calibri"/>
                <w:i/>
                <w:color w:val="000000" w:themeColor="text1"/>
                <w:sz w:val="28"/>
                <w:szCs w:val="28"/>
              </w:rPr>
              <w:t>Putting back in the purpose of original question</w:t>
            </w:r>
            <w:r>
              <w:rPr>
                <w:rFonts w:eastAsia="Calibri" w:cs="Calibri"/>
                <w:i/>
                <w:color w:val="000000" w:themeColor="text1"/>
                <w:sz w:val="28"/>
                <w:szCs w:val="28"/>
              </w:rPr>
              <w:t>;</w:t>
            </w:r>
            <w:r w:rsidR="004A398A" w:rsidRPr="00113907">
              <w:rPr>
                <w:rFonts w:eastAsia="Calibri" w:cs="Calibri"/>
                <w:i/>
                <w:color w:val="000000" w:themeColor="text1"/>
                <w:sz w:val="28"/>
                <w:szCs w:val="28"/>
              </w:rPr>
              <w:t xml:space="preserve"> looking at time period of Sunrise and whether Sunrise should be mandatory at all? </w:t>
            </w:r>
          </w:p>
        </w:tc>
      </w:tr>
      <w:tr w:rsidR="00DD249A" w:rsidRPr="00113907" w14:paraId="2F487039" w14:textId="77777777" w:rsidTr="00DD249A">
        <w:tc>
          <w:tcPr>
            <w:tcW w:w="718" w:type="dxa"/>
            <w:shd w:val="clear" w:color="auto" w:fill="auto"/>
            <w:tcMar>
              <w:top w:w="100" w:type="dxa"/>
              <w:left w:w="100" w:type="dxa"/>
              <w:bottom w:w="100" w:type="dxa"/>
              <w:right w:w="100" w:type="dxa"/>
            </w:tcMar>
          </w:tcPr>
          <w:p w14:paraId="0F828AF1" w14:textId="72714CFE" w:rsidR="004A398A" w:rsidRPr="00113907" w:rsidRDefault="004A398A" w:rsidP="00FE58A9">
            <w:pPr>
              <w:widowControl w:val="0"/>
              <w:jc w:val="center"/>
              <w:rPr>
                <w:rFonts w:eastAsia="Calibri" w:cs="Calibri"/>
                <w:color w:val="000000" w:themeColor="text1"/>
                <w:sz w:val="28"/>
                <w:szCs w:val="28"/>
              </w:rPr>
            </w:pPr>
            <w:r w:rsidRPr="00113907">
              <w:rPr>
                <w:rFonts w:eastAsia="Calibri" w:cs="Calibri"/>
                <w:color w:val="000000" w:themeColor="text1"/>
                <w:sz w:val="28"/>
                <w:szCs w:val="28"/>
              </w:rPr>
              <w:t>8</w:t>
            </w:r>
          </w:p>
        </w:tc>
        <w:tc>
          <w:tcPr>
            <w:tcW w:w="3112" w:type="dxa"/>
            <w:shd w:val="clear" w:color="auto" w:fill="auto"/>
            <w:tcMar>
              <w:top w:w="100" w:type="dxa"/>
              <w:left w:w="100" w:type="dxa"/>
              <w:bottom w:w="100" w:type="dxa"/>
              <w:right w:w="100" w:type="dxa"/>
            </w:tcMar>
          </w:tcPr>
          <w:p w14:paraId="1E1900D1" w14:textId="77777777" w:rsidR="004A398A" w:rsidRPr="00113907" w:rsidRDefault="004A398A" w:rsidP="00FE58A9">
            <w:pPr>
              <w:widowControl w:val="0"/>
              <w:rPr>
                <w:rFonts w:eastAsia="Calibri" w:cs="Calibri"/>
                <w:color w:val="000000" w:themeColor="text1"/>
                <w:sz w:val="28"/>
                <w:szCs w:val="28"/>
              </w:rPr>
            </w:pPr>
            <w:r w:rsidRPr="00113907">
              <w:rPr>
                <w:rFonts w:eastAsia="Calibri" w:cs="Calibri"/>
                <w:color w:val="000000" w:themeColor="text1"/>
                <w:sz w:val="28"/>
                <w:szCs w:val="28"/>
              </w:rPr>
              <w:t>Whether and how to develop a mechanism by which trademark owners can challenge Sunrise pricing practices that flout the purpose of Sunrise.</w:t>
            </w:r>
          </w:p>
        </w:tc>
        <w:tc>
          <w:tcPr>
            <w:tcW w:w="2453" w:type="dxa"/>
            <w:tcMar>
              <w:top w:w="100" w:type="dxa"/>
              <w:left w:w="100" w:type="dxa"/>
              <w:bottom w:w="100" w:type="dxa"/>
              <w:right w:w="100" w:type="dxa"/>
            </w:tcMar>
          </w:tcPr>
          <w:p w14:paraId="40410D6B" w14:textId="77777777" w:rsidR="004A398A" w:rsidRPr="00113907" w:rsidRDefault="004A398A" w:rsidP="00FE58A9">
            <w:pPr>
              <w:widowControl w:val="0"/>
              <w:rPr>
                <w:rFonts w:eastAsia="Calibri" w:cs="Calibri"/>
                <w:color w:val="000000" w:themeColor="text1"/>
                <w:sz w:val="28"/>
                <w:szCs w:val="28"/>
              </w:rPr>
            </w:pPr>
          </w:p>
        </w:tc>
        <w:tc>
          <w:tcPr>
            <w:tcW w:w="660" w:type="dxa"/>
            <w:tcMar>
              <w:top w:w="100" w:type="dxa"/>
              <w:left w:w="100" w:type="dxa"/>
              <w:bottom w:w="100" w:type="dxa"/>
              <w:right w:w="100" w:type="dxa"/>
            </w:tcMar>
          </w:tcPr>
          <w:p w14:paraId="1AACA441" w14:textId="77777777" w:rsidR="004A398A" w:rsidRPr="00DE3D32" w:rsidRDefault="004A398A" w:rsidP="00FE58A9">
            <w:pPr>
              <w:widowControl w:val="0"/>
              <w:jc w:val="center"/>
              <w:rPr>
                <w:rFonts w:eastAsia="Calibri" w:cs="Calibri"/>
                <w:b/>
                <w:color w:val="000000" w:themeColor="text1"/>
                <w:sz w:val="28"/>
                <w:szCs w:val="28"/>
              </w:rPr>
            </w:pPr>
          </w:p>
        </w:tc>
        <w:tc>
          <w:tcPr>
            <w:tcW w:w="3637" w:type="dxa"/>
            <w:tcMar>
              <w:top w:w="100" w:type="dxa"/>
              <w:left w:w="100" w:type="dxa"/>
              <w:bottom w:w="100" w:type="dxa"/>
              <w:right w:w="100" w:type="dxa"/>
            </w:tcMar>
          </w:tcPr>
          <w:p w14:paraId="6C26180B" w14:textId="77777777" w:rsidR="004A398A" w:rsidRPr="00DE3D32" w:rsidRDefault="004A398A" w:rsidP="00FE58A9">
            <w:pPr>
              <w:widowControl w:val="0"/>
              <w:rPr>
                <w:rFonts w:eastAsia="Calibri" w:cs="Calibri"/>
                <w:b/>
                <w:color w:val="000000" w:themeColor="text1"/>
                <w:sz w:val="28"/>
                <w:szCs w:val="28"/>
              </w:rPr>
            </w:pPr>
            <w:r w:rsidRPr="00DE3D32">
              <w:rPr>
                <w:rFonts w:eastAsia="Calibri" w:cs="Calibri"/>
                <w:b/>
                <w:color w:val="000000" w:themeColor="text1"/>
                <w:sz w:val="28"/>
                <w:szCs w:val="28"/>
              </w:rPr>
              <w:t>DELETED due to batching</w:t>
            </w:r>
          </w:p>
        </w:tc>
        <w:tc>
          <w:tcPr>
            <w:tcW w:w="2970" w:type="dxa"/>
            <w:tcMar>
              <w:top w:w="100" w:type="dxa"/>
              <w:left w:w="100" w:type="dxa"/>
              <w:bottom w:w="100" w:type="dxa"/>
              <w:right w:w="100" w:type="dxa"/>
            </w:tcMar>
          </w:tcPr>
          <w:p w14:paraId="0C755450" w14:textId="77777777" w:rsidR="004A398A" w:rsidRPr="00113907" w:rsidRDefault="004A398A" w:rsidP="00FE58A9">
            <w:pPr>
              <w:widowControl w:val="0"/>
              <w:rPr>
                <w:rFonts w:eastAsia="Calibri" w:cs="Calibri"/>
                <w:color w:val="000000" w:themeColor="text1"/>
                <w:sz w:val="28"/>
                <w:szCs w:val="28"/>
              </w:rPr>
            </w:pPr>
            <w:r w:rsidRPr="00113907">
              <w:rPr>
                <w:rFonts w:eastAsia="Calibri" w:cs="Calibri"/>
                <w:color w:val="000000" w:themeColor="text1"/>
                <w:sz w:val="28"/>
                <w:szCs w:val="28"/>
              </w:rPr>
              <w:t>No specific reference to rationale for Sunrise found in IRT or STI reports, but relevant observations were noted from other documents (e.g. WIPO 2005 report on IP considerations in new gTLDs).</w:t>
            </w:r>
          </w:p>
          <w:p w14:paraId="0C302D59" w14:textId="77777777" w:rsidR="004A398A" w:rsidRPr="00113907" w:rsidRDefault="004A398A" w:rsidP="00FE58A9">
            <w:pPr>
              <w:widowControl w:val="0"/>
              <w:rPr>
                <w:rFonts w:eastAsia="Calibri" w:cs="Calibri"/>
                <w:color w:val="000000" w:themeColor="text1"/>
                <w:sz w:val="28"/>
                <w:szCs w:val="28"/>
              </w:rPr>
            </w:pPr>
          </w:p>
        </w:tc>
      </w:tr>
      <w:tr w:rsidR="00DD249A" w:rsidRPr="00113907" w14:paraId="31DB3E7F" w14:textId="77777777" w:rsidTr="00DD249A">
        <w:tc>
          <w:tcPr>
            <w:tcW w:w="718" w:type="dxa"/>
            <w:shd w:val="clear" w:color="auto" w:fill="auto"/>
            <w:tcMar>
              <w:top w:w="100" w:type="dxa"/>
              <w:left w:w="100" w:type="dxa"/>
              <w:bottom w:w="100" w:type="dxa"/>
              <w:right w:w="100" w:type="dxa"/>
            </w:tcMar>
          </w:tcPr>
          <w:p w14:paraId="0905F9BA" w14:textId="77777777" w:rsidR="004A398A" w:rsidRPr="00113907" w:rsidRDefault="004A398A" w:rsidP="00FE58A9">
            <w:pPr>
              <w:widowControl w:val="0"/>
              <w:jc w:val="center"/>
              <w:rPr>
                <w:rFonts w:eastAsia="Calibri" w:cs="Calibri"/>
                <w:color w:val="000000" w:themeColor="text1"/>
                <w:sz w:val="28"/>
                <w:szCs w:val="28"/>
              </w:rPr>
            </w:pPr>
            <w:r w:rsidRPr="00113907">
              <w:rPr>
                <w:rFonts w:eastAsia="Calibri" w:cs="Calibri"/>
                <w:color w:val="000000" w:themeColor="text1"/>
                <w:sz w:val="28"/>
                <w:szCs w:val="28"/>
              </w:rPr>
              <w:t>9</w:t>
            </w:r>
          </w:p>
        </w:tc>
        <w:tc>
          <w:tcPr>
            <w:tcW w:w="3112" w:type="dxa"/>
            <w:shd w:val="clear" w:color="auto" w:fill="auto"/>
            <w:tcMar>
              <w:top w:w="100" w:type="dxa"/>
              <w:left w:w="100" w:type="dxa"/>
              <w:bottom w:w="100" w:type="dxa"/>
              <w:right w:w="100" w:type="dxa"/>
            </w:tcMar>
          </w:tcPr>
          <w:p w14:paraId="4549FED4" w14:textId="77777777" w:rsidR="004A398A" w:rsidRPr="00113907" w:rsidRDefault="004A398A" w:rsidP="00FE58A9">
            <w:pPr>
              <w:widowControl w:val="0"/>
              <w:rPr>
                <w:rFonts w:eastAsia="Calibri" w:cs="Calibri"/>
                <w:color w:val="000000" w:themeColor="text1"/>
                <w:sz w:val="28"/>
                <w:szCs w:val="28"/>
              </w:rPr>
            </w:pPr>
            <w:r w:rsidRPr="00113907">
              <w:rPr>
                <w:rFonts w:eastAsia="Calibri" w:cs="Calibri"/>
                <w:color w:val="000000" w:themeColor="text1"/>
                <w:sz w:val="28"/>
                <w:szCs w:val="28"/>
              </w:rPr>
              <w:t>Whether more can be done to improve transparency and communication about various Sunrise procedures.</w:t>
            </w:r>
          </w:p>
        </w:tc>
        <w:tc>
          <w:tcPr>
            <w:tcW w:w="2453" w:type="dxa"/>
            <w:tcMar>
              <w:top w:w="100" w:type="dxa"/>
              <w:left w:w="100" w:type="dxa"/>
              <w:bottom w:w="100" w:type="dxa"/>
              <w:right w:w="100" w:type="dxa"/>
            </w:tcMar>
          </w:tcPr>
          <w:p w14:paraId="42C1F5F0" w14:textId="77777777" w:rsidR="004A398A" w:rsidRPr="00113907" w:rsidRDefault="004A398A" w:rsidP="00FE58A9">
            <w:pPr>
              <w:widowControl w:val="0"/>
              <w:rPr>
                <w:rFonts w:eastAsia="Calibri" w:cs="Calibri"/>
                <w:color w:val="000000" w:themeColor="text1"/>
                <w:sz w:val="28"/>
                <w:szCs w:val="28"/>
              </w:rPr>
            </w:pPr>
          </w:p>
        </w:tc>
        <w:tc>
          <w:tcPr>
            <w:tcW w:w="660" w:type="dxa"/>
            <w:shd w:val="clear" w:color="auto" w:fill="auto"/>
            <w:tcMar>
              <w:top w:w="100" w:type="dxa"/>
              <w:left w:w="100" w:type="dxa"/>
              <w:bottom w:w="100" w:type="dxa"/>
              <w:right w:w="100" w:type="dxa"/>
            </w:tcMar>
          </w:tcPr>
          <w:p w14:paraId="2604D9BF" w14:textId="77777777" w:rsidR="004A398A" w:rsidRPr="00DE3D32" w:rsidRDefault="004A398A" w:rsidP="00FE58A9">
            <w:pPr>
              <w:widowControl w:val="0"/>
              <w:jc w:val="center"/>
              <w:rPr>
                <w:rFonts w:eastAsia="Calibri" w:cs="Calibri"/>
                <w:b/>
                <w:color w:val="000000" w:themeColor="text1"/>
                <w:sz w:val="28"/>
                <w:szCs w:val="28"/>
              </w:rPr>
            </w:pPr>
            <w:r w:rsidRPr="00DE3D32">
              <w:rPr>
                <w:rFonts w:eastAsia="Calibri" w:cs="Calibri"/>
                <w:b/>
                <w:color w:val="000000" w:themeColor="text1"/>
                <w:sz w:val="28"/>
                <w:szCs w:val="28"/>
              </w:rPr>
              <w:t>6</w:t>
            </w:r>
          </w:p>
        </w:tc>
        <w:tc>
          <w:tcPr>
            <w:tcW w:w="3637" w:type="dxa"/>
            <w:shd w:val="clear" w:color="auto" w:fill="auto"/>
            <w:tcMar>
              <w:top w:w="100" w:type="dxa"/>
              <w:left w:w="100" w:type="dxa"/>
              <w:bottom w:w="100" w:type="dxa"/>
              <w:right w:w="100" w:type="dxa"/>
            </w:tcMar>
          </w:tcPr>
          <w:p w14:paraId="29FAEA6B" w14:textId="1829AF72" w:rsidR="00F07EC1" w:rsidRPr="00DE3D32" w:rsidRDefault="004A398A" w:rsidP="00FE58A9">
            <w:pPr>
              <w:widowControl w:val="0"/>
              <w:rPr>
                <w:rFonts w:eastAsia="Calibri" w:cs="Calibri"/>
                <w:b/>
                <w:bCs/>
                <w:color w:val="000000" w:themeColor="text1"/>
                <w:sz w:val="28"/>
                <w:szCs w:val="28"/>
              </w:rPr>
            </w:pPr>
            <w:r w:rsidRPr="00DE3D32">
              <w:rPr>
                <w:rFonts w:eastAsia="Calibri" w:cs="Calibri"/>
                <w:b/>
                <w:bCs/>
                <w:color w:val="000000" w:themeColor="text1"/>
                <w:sz w:val="28"/>
                <w:szCs w:val="28"/>
              </w:rPr>
              <w:t>What are Sunrise Dispute Resolution Policies (SDR</w:t>
            </w:r>
            <w:r w:rsidR="00F07EC1" w:rsidRPr="00DE3D32">
              <w:rPr>
                <w:rFonts w:eastAsia="Calibri" w:cs="Calibri"/>
                <w:b/>
                <w:bCs/>
                <w:color w:val="000000" w:themeColor="text1"/>
                <w:sz w:val="28"/>
                <w:szCs w:val="28"/>
              </w:rPr>
              <w:t>Ps)</w:t>
            </w:r>
            <w:ins w:id="108" w:author="Amr Elsadr" w:date="2017-06-22T22:21:00Z">
              <w:r w:rsidR="0079284E">
                <w:rPr>
                  <w:rFonts w:eastAsia="Calibri" w:cs="Calibri"/>
                  <w:b/>
                  <w:bCs/>
                  <w:color w:val="000000" w:themeColor="text1"/>
                  <w:sz w:val="28"/>
                  <w:szCs w:val="28"/>
                </w:rPr>
                <w:t>,</w:t>
              </w:r>
            </w:ins>
            <w:r w:rsidR="00F07EC1" w:rsidRPr="00DE3D32">
              <w:rPr>
                <w:rFonts w:eastAsia="Calibri" w:cs="Calibri"/>
                <w:b/>
                <w:bCs/>
                <w:color w:val="000000" w:themeColor="text1"/>
                <w:sz w:val="28"/>
                <w:szCs w:val="28"/>
              </w:rPr>
              <w:t xml:space="preserve"> and are any changes needed?</w:t>
            </w:r>
          </w:p>
          <w:p w14:paraId="733A3A1B" w14:textId="34A8DCF2" w:rsidR="004A398A" w:rsidRPr="00DE3D32" w:rsidRDefault="004A398A" w:rsidP="00F07EC1">
            <w:pPr>
              <w:pStyle w:val="ListParagraph"/>
              <w:widowControl w:val="0"/>
              <w:numPr>
                <w:ilvl w:val="0"/>
                <w:numId w:val="9"/>
              </w:numPr>
              <w:rPr>
                <w:rFonts w:eastAsia="Calibri" w:cs="Calibri"/>
                <w:b/>
                <w:bCs/>
                <w:color w:val="000000" w:themeColor="text1"/>
                <w:sz w:val="28"/>
                <w:szCs w:val="28"/>
              </w:rPr>
            </w:pPr>
            <w:r w:rsidRPr="00DE3D32">
              <w:rPr>
                <w:rFonts w:eastAsia="Calibri" w:cs="Calibri"/>
                <w:b/>
                <w:bCs/>
                <w:color w:val="000000" w:themeColor="text1"/>
                <w:sz w:val="28"/>
                <w:szCs w:val="28"/>
              </w:rPr>
              <w:t xml:space="preserve">Issues that </w:t>
            </w:r>
            <w:ins w:id="109" w:author="Amr Elsadr" w:date="2017-06-22T22:21:00Z">
              <w:r w:rsidR="0079284E">
                <w:rPr>
                  <w:rFonts w:eastAsia="Calibri" w:cs="Calibri"/>
                  <w:b/>
                  <w:bCs/>
                  <w:color w:val="000000" w:themeColor="text1"/>
                  <w:sz w:val="28"/>
                  <w:szCs w:val="28"/>
                </w:rPr>
                <w:t xml:space="preserve">the </w:t>
              </w:r>
            </w:ins>
            <w:r w:rsidRPr="00DE3D32">
              <w:rPr>
                <w:rFonts w:eastAsia="Calibri" w:cs="Calibri"/>
                <w:b/>
                <w:bCs/>
                <w:color w:val="000000" w:themeColor="text1"/>
                <w:sz w:val="28"/>
                <w:szCs w:val="28"/>
              </w:rPr>
              <w:t>WG might evaluate include: are SDRPs serving the purpose</w:t>
            </w:r>
            <w:ins w:id="110" w:author="Amr Elsadr" w:date="2017-06-22T22:22:00Z">
              <w:r w:rsidR="0079284E">
                <w:rPr>
                  <w:rFonts w:eastAsia="Calibri" w:cs="Calibri"/>
                  <w:b/>
                  <w:bCs/>
                  <w:color w:val="000000" w:themeColor="text1"/>
                  <w:sz w:val="28"/>
                  <w:szCs w:val="28"/>
                </w:rPr>
                <w:t>(s)</w:t>
              </w:r>
            </w:ins>
            <w:r w:rsidRPr="00DE3D32">
              <w:rPr>
                <w:rFonts w:eastAsia="Calibri" w:cs="Calibri"/>
                <w:b/>
                <w:bCs/>
                <w:color w:val="000000" w:themeColor="text1"/>
                <w:sz w:val="28"/>
                <w:szCs w:val="28"/>
              </w:rPr>
              <w:t xml:space="preserve"> for which they were created? If not, should they be better publicized, better used or changed?</w:t>
            </w:r>
          </w:p>
        </w:tc>
        <w:tc>
          <w:tcPr>
            <w:tcW w:w="2970" w:type="dxa"/>
            <w:tcMar>
              <w:top w:w="100" w:type="dxa"/>
              <w:left w:w="100" w:type="dxa"/>
              <w:bottom w:w="100" w:type="dxa"/>
              <w:right w:w="100" w:type="dxa"/>
            </w:tcMar>
          </w:tcPr>
          <w:p w14:paraId="1BD412A0" w14:textId="77777777" w:rsidR="004A398A" w:rsidRPr="00113907" w:rsidRDefault="004A398A" w:rsidP="00FE58A9">
            <w:pPr>
              <w:widowControl w:val="0"/>
              <w:rPr>
                <w:rFonts w:eastAsia="Calibri" w:cs="Calibri"/>
                <w:color w:val="000000" w:themeColor="text1"/>
                <w:sz w:val="28"/>
                <w:szCs w:val="28"/>
              </w:rPr>
            </w:pPr>
          </w:p>
        </w:tc>
      </w:tr>
      <w:tr w:rsidR="00DD249A" w:rsidRPr="00113907" w14:paraId="07B6680B" w14:textId="77777777" w:rsidTr="00DD249A">
        <w:trPr>
          <w:trHeight w:val="420"/>
        </w:trPr>
        <w:tc>
          <w:tcPr>
            <w:tcW w:w="3830" w:type="dxa"/>
            <w:gridSpan w:val="2"/>
            <w:tcMar>
              <w:top w:w="100" w:type="dxa"/>
              <w:left w:w="100" w:type="dxa"/>
              <w:bottom w:w="100" w:type="dxa"/>
              <w:right w:w="100" w:type="dxa"/>
            </w:tcMar>
          </w:tcPr>
          <w:p w14:paraId="42F954B8" w14:textId="19FFDEA5" w:rsidR="004A398A" w:rsidRPr="00113907" w:rsidRDefault="004A398A" w:rsidP="00FE58A9">
            <w:pPr>
              <w:widowControl w:val="0"/>
              <w:jc w:val="center"/>
              <w:rPr>
                <w:rFonts w:eastAsia="Calibri" w:cs="Calibri"/>
                <w:color w:val="000000" w:themeColor="text1"/>
                <w:sz w:val="28"/>
                <w:szCs w:val="28"/>
              </w:rPr>
            </w:pPr>
          </w:p>
          <w:p w14:paraId="7233F4BA" w14:textId="77777777" w:rsidR="004A398A" w:rsidRPr="00113907" w:rsidRDefault="004A398A" w:rsidP="00FE58A9">
            <w:pPr>
              <w:widowControl w:val="0"/>
              <w:jc w:val="center"/>
              <w:rPr>
                <w:rFonts w:eastAsia="Calibri" w:cs="Calibri"/>
                <w:color w:val="000000" w:themeColor="text1"/>
                <w:sz w:val="28"/>
                <w:szCs w:val="28"/>
                <w:u w:val="single"/>
              </w:rPr>
            </w:pPr>
            <w:r w:rsidRPr="00113907">
              <w:rPr>
                <w:rFonts w:eastAsia="Calibri" w:cs="Calibri"/>
                <w:color w:val="000000" w:themeColor="text1"/>
                <w:sz w:val="28"/>
                <w:szCs w:val="28"/>
                <w:u w:val="single"/>
              </w:rPr>
              <w:t>From early Working Group and community discussions</w:t>
            </w:r>
          </w:p>
        </w:tc>
        <w:tc>
          <w:tcPr>
            <w:tcW w:w="2453" w:type="dxa"/>
            <w:tcMar>
              <w:top w:w="100" w:type="dxa"/>
              <w:left w:w="100" w:type="dxa"/>
              <w:bottom w:w="100" w:type="dxa"/>
              <w:right w:w="100" w:type="dxa"/>
            </w:tcMar>
          </w:tcPr>
          <w:p w14:paraId="4E407443" w14:textId="77777777" w:rsidR="004A398A" w:rsidRPr="00113907" w:rsidRDefault="004A398A" w:rsidP="00FE58A9">
            <w:pPr>
              <w:widowControl w:val="0"/>
              <w:rPr>
                <w:rFonts w:eastAsia="Calibri" w:cs="Calibri"/>
                <w:color w:val="000000" w:themeColor="text1"/>
                <w:sz w:val="28"/>
                <w:szCs w:val="28"/>
              </w:rPr>
            </w:pPr>
          </w:p>
        </w:tc>
        <w:tc>
          <w:tcPr>
            <w:tcW w:w="660" w:type="dxa"/>
            <w:tcMar>
              <w:top w:w="100" w:type="dxa"/>
              <w:left w:w="100" w:type="dxa"/>
              <w:bottom w:w="100" w:type="dxa"/>
              <w:right w:w="100" w:type="dxa"/>
            </w:tcMar>
          </w:tcPr>
          <w:p w14:paraId="19B90F60" w14:textId="77777777" w:rsidR="004A398A" w:rsidRPr="00DE3D32" w:rsidRDefault="004A398A" w:rsidP="00FE58A9">
            <w:pPr>
              <w:widowControl w:val="0"/>
              <w:jc w:val="center"/>
              <w:rPr>
                <w:rFonts w:eastAsia="Calibri" w:cs="Calibri"/>
                <w:b/>
                <w:color w:val="000000" w:themeColor="text1"/>
                <w:sz w:val="28"/>
                <w:szCs w:val="28"/>
              </w:rPr>
            </w:pPr>
          </w:p>
        </w:tc>
        <w:tc>
          <w:tcPr>
            <w:tcW w:w="3637" w:type="dxa"/>
            <w:tcMar>
              <w:top w:w="100" w:type="dxa"/>
              <w:left w:w="100" w:type="dxa"/>
              <w:bottom w:w="100" w:type="dxa"/>
              <w:right w:w="100" w:type="dxa"/>
            </w:tcMar>
          </w:tcPr>
          <w:p w14:paraId="6B8F91F7" w14:textId="77777777" w:rsidR="004A398A" w:rsidRPr="00DE3D32" w:rsidRDefault="004A398A" w:rsidP="00FE58A9">
            <w:pPr>
              <w:widowControl w:val="0"/>
              <w:rPr>
                <w:rFonts w:eastAsia="Calibri" w:cs="Calibri"/>
                <w:b/>
                <w:color w:val="000000" w:themeColor="text1"/>
                <w:sz w:val="28"/>
                <w:szCs w:val="28"/>
              </w:rPr>
            </w:pPr>
          </w:p>
        </w:tc>
        <w:tc>
          <w:tcPr>
            <w:tcW w:w="2970" w:type="dxa"/>
            <w:tcMar>
              <w:top w:w="100" w:type="dxa"/>
              <w:left w:w="100" w:type="dxa"/>
              <w:bottom w:w="100" w:type="dxa"/>
              <w:right w:w="100" w:type="dxa"/>
            </w:tcMar>
          </w:tcPr>
          <w:p w14:paraId="7DDFA47E" w14:textId="77777777" w:rsidR="004A398A" w:rsidRPr="00113907" w:rsidRDefault="004A398A" w:rsidP="00FE58A9">
            <w:pPr>
              <w:widowControl w:val="0"/>
              <w:jc w:val="center"/>
              <w:rPr>
                <w:rFonts w:eastAsia="Calibri" w:cs="Calibri"/>
                <w:color w:val="000000" w:themeColor="text1"/>
                <w:sz w:val="28"/>
                <w:szCs w:val="28"/>
              </w:rPr>
            </w:pPr>
          </w:p>
        </w:tc>
      </w:tr>
      <w:tr w:rsidR="00DD249A" w:rsidRPr="00113907" w14:paraId="43011D5F" w14:textId="77777777" w:rsidTr="00DD249A">
        <w:tc>
          <w:tcPr>
            <w:tcW w:w="718" w:type="dxa"/>
            <w:tcMar>
              <w:top w:w="100" w:type="dxa"/>
              <w:left w:w="100" w:type="dxa"/>
              <w:bottom w:w="100" w:type="dxa"/>
              <w:right w:w="100" w:type="dxa"/>
            </w:tcMar>
          </w:tcPr>
          <w:p w14:paraId="7BC2219E" w14:textId="77777777" w:rsidR="004A398A" w:rsidRPr="00113907" w:rsidRDefault="004A398A" w:rsidP="00FE58A9">
            <w:pPr>
              <w:widowControl w:val="0"/>
              <w:jc w:val="center"/>
              <w:rPr>
                <w:rFonts w:eastAsia="Calibri" w:cs="Calibri"/>
                <w:color w:val="000000" w:themeColor="text1"/>
                <w:sz w:val="28"/>
                <w:szCs w:val="28"/>
              </w:rPr>
            </w:pPr>
            <w:r w:rsidRPr="00113907">
              <w:rPr>
                <w:rFonts w:eastAsia="Calibri" w:cs="Calibri"/>
                <w:color w:val="000000" w:themeColor="text1"/>
                <w:sz w:val="28"/>
                <w:szCs w:val="28"/>
              </w:rPr>
              <w:t>10</w:t>
            </w:r>
          </w:p>
        </w:tc>
        <w:tc>
          <w:tcPr>
            <w:tcW w:w="3112" w:type="dxa"/>
            <w:tcMar>
              <w:top w:w="100" w:type="dxa"/>
              <w:left w:w="100" w:type="dxa"/>
              <w:bottom w:w="100" w:type="dxa"/>
              <w:right w:w="100" w:type="dxa"/>
            </w:tcMar>
          </w:tcPr>
          <w:p w14:paraId="6190B05E" w14:textId="77777777" w:rsidR="004A398A" w:rsidRPr="00113907" w:rsidRDefault="004A398A" w:rsidP="00FE58A9">
            <w:pPr>
              <w:widowControl w:val="0"/>
              <w:rPr>
                <w:rFonts w:eastAsia="Calibri" w:cs="Calibri"/>
                <w:color w:val="000000" w:themeColor="text1"/>
                <w:sz w:val="28"/>
                <w:szCs w:val="28"/>
              </w:rPr>
            </w:pPr>
            <w:r w:rsidRPr="00113907">
              <w:rPr>
                <w:rFonts w:eastAsia="Calibri" w:cs="Calibri"/>
                <w:color w:val="000000" w:themeColor="text1"/>
                <w:sz w:val="28"/>
                <w:szCs w:val="28"/>
              </w:rPr>
              <w:t>How often are SMD files compromised and have to be revoked? How prevalent is this as a problem?</w:t>
            </w:r>
          </w:p>
        </w:tc>
        <w:tc>
          <w:tcPr>
            <w:tcW w:w="2453" w:type="dxa"/>
            <w:tcMar>
              <w:top w:w="100" w:type="dxa"/>
              <w:left w:w="100" w:type="dxa"/>
              <w:bottom w:w="100" w:type="dxa"/>
              <w:right w:w="100" w:type="dxa"/>
            </w:tcMar>
          </w:tcPr>
          <w:p w14:paraId="06CAFDAA" w14:textId="77777777" w:rsidR="004A398A" w:rsidRPr="00113907" w:rsidRDefault="004A398A" w:rsidP="00FE58A9">
            <w:pPr>
              <w:widowControl w:val="0"/>
              <w:rPr>
                <w:rFonts w:eastAsia="Calibri" w:cs="Calibri"/>
                <w:color w:val="000000" w:themeColor="text1"/>
                <w:sz w:val="28"/>
                <w:szCs w:val="28"/>
              </w:rPr>
            </w:pPr>
            <w:r w:rsidRPr="00113907">
              <w:rPr>
                <w:rFonts w:eastAsia="Calibri" w:cs="Calibri"/>
                <w:color w:val="000000" w:themeColor="text1"/>
                <w:sz w:val="28"/>
                <w:szCs w:val="28"/>
              </w:rPr>
              <w:t>Question reworded</w:t>
            </w:r>
          </w:p>
        </w:tc>
        <w:tc>
          <w:tcPr>
            <w:tcW w:w="660" w:type="dxa"/>
            <w:tcMar>
              <w:top w:w="100" w:type="dxa"/>
              <w:left w:w="100" w:type="dxa"/>
              <w:bottom w:w="100" w:type="dxa"/>
              <w:right w:w="100" w:type="dxa"/>
            </w:tcMar>
          </w:tcPr>
          <w:p w14:paraId="34720B5F" w14:textId="77777777" w:rsidR="004A398A" w:rsidRPr="00DE3D32" w:rsidRDefault="004A398A" w:rsidP="00FE58A9">
            <w:pPr>
              <w:widowControl w:val="0"/>
              <w:jc w:val="center"/>
              <w:rPr>
                <w:rFonts w:eastAsia="Calibri" w:cs="Calibri"/>
                <w:b/>
                <w:color w:val="000000" w:themeColor="text1"/>
                <w:sz w:val="28"/>
                <w:szCs w:val="28"/>
              </w:rPr>
            </w:pPr>
            <w:r w:rsidRPr="00DE3D32">
              <w:rPr>
                <w:rFonts w:eastAsia="Calibri" w:cs="Calibri"/>
                <w:b/>
                <w:color w:val="000000" w:themeColor="text1"/>
                <w:sz w:val="28"/>
                <w:szCs w:val="28"/>
              </w:rPr>
              <w:t>7</w:t>
            </w:r>
          </w:p>
        </w:tc>
        <w:tc>
          <w:tcPr>
            <w:tcW w:w="3637" w:type="dxa"/>
            <w:tcMar>
              <w:top w:w="100" w:type="dxa"/>
              <w:left w:w="100" w:type="dxa"/>
              <w:bottom w:w="100" w:type="dxa"/>
              <w:right w:w="100" w:type="dxa"/>
            </w:tcMar>
          </w:tcPr>
          <w:p w14:paraId="162B0039" w14:textId="77777777" w:rsidR="004A398A" w:rsidRPr="00DE3D32" w:rsidRDefault="004A398A" w:rsidP="00FE58A9">
            <w:pPr>
              <w:widowControl w:val="0"/>
              <w:rPr>
                <w:rFonts w:eastAsia="Calibri" w:cs="Calibri"/>
                <w:b/>
                <w:color w:val="000000" w:themeColor="text1"/>
                <w:sz w:val="28"/>
                <w:szCs w:val="28"/>
              </w:rPr>
            </w:pPr>
            <w:r w:rsidRPr="00DE3D32">
              <w:rPr>
                <w:rFonts w:eastAsia="Calibri" w:cs="Calibri"/>
                <w:b/>
                <w:color w:val="000000" w:themeColor="text1"/>
                <w:sz w:val="28"/>
                <w:szCs w:val="28"/>
              </w:rPr>
              <w:t>Can SMD files be used for Sunrise Period registrations after they have been canceled or revoked? How prevalent is this as a problem?</w:t>
            </w:r>
          </w:p>
        </w:tc>
        <w:tc>
          <w:tcPr>
            <w:tcW w:w="2970" w:type="dxa"/>
            <w:tcMar>
              <w:top w:w="100" w:type="dxa"/>
              <w:left w:w="100" w:type="dxa"/>
              <w:bottom w:w="100" w:type="dxa"/>
              <w:right w:w="100" w:type="dxa"/>
            </w:tcMar>
          </w:tcPr>
          <w:p w14:paraId="0AB453D7" w14:textId="77777777" w:rsidR="004A398A" w:rsidRPr="00113907" w:rsidRDefault="004A398A" w:rsidP="00FE58A9">
            <w:pPr>
              <w:widowControl w:val="0"/>
              <w:rPr>
                <w:rFonts w:eastAsia="Calibri" w:cs="Calibri"/>
                <w:color w:val="000000" w:themeColor="text1"/>
                <w:sz w:val="28"/>
                <w:szCs w:val="28"/>
              </w:rPr>
            </w:pPr>
            <w:r w:rsidRPr="00113907">
              <w:rPr>
                <w:rFonts w:eastAsia="Calibri" w:cs="Calibri"/>
                <w:color w:val="000000" w:themeColor="text1"/>
                <w:sz w:val="28"/>
                <w:szCs w:val="28"/>
              </w:rPr>
              <w:t>Is this question still needed, given the documentation and information circulated (including Deloitte explanations) on how SMD files work?</w:t>
            </w:r>
          </w:p>
        </w:tc>
      </w:tr>
      <w:tr w:rsidR="00DD249A" w:rsidRPr="00113907" w14:paraId="01F0D531" w14:textId="77777777" w:rsidTr="00DD249A">
        <w:tc>
          <w:tcPr>
            <w:tcW w:w="718" w:type="dxa"/>
            <w:tcMar>
              <w:top w:w="100" w:type="dxa"/>
              <w:left w:w="100" w:type="dxa"/>
              <w:bottom w:w="100" w:type="dxa"/>
              <w:right w:w="100" w:type="dxa"/>
            </w:tcMar>
          </w:tcPr>
          <w:p w14:paraId="1CD09D2E" w14:textId="77777777" w:rsidR="004A398A" w:rsidRPr="00113907" w:rsidRDefault="004A398A" w:rsidP="00FE58A9">
            <w:pPr>
              <w:widowControl w:val="0"/>
              <w:jc w:val="center"/>
              <w:rPr>
                <w:rFonts w:eastAsia="Calibri" w:cs="Calibri"/>
                <w:color w:val="000000" w:themeColor="text1"/>
                <w:sz w:val="28"/>
                <w:szCs w:val="28"/>
              </w:rPr>
            </w:pPr>
            <w:r w:rsidRPr="00113907">
              <w:rPr>
                <w:rFonts w:eastAsia="Calibri" w:cs="Calibri"/>
                <w:color w:val="000000" w:themeColor="text1"/>
                <w:sz w:val="28"/>
                <w:szCs w:val="28"/>
              </w:rPr>
              <w:t>11</w:t>
            </w:r>
          </w:p>
        </w:tc>
        <w:tc>
          <w:tcPr>
            <w:tcW w:w="3112" w:type="dxa"/>
            <w:tcMar>
              <w:top w:w="100" w:type="dxa"/>
              <w:left w:w="100" w:type="dxa"/>
              <w:bottom w:w="100" w:type="dxa"/>
              <w:right w:w="100" w:type="dxa"/>
            </w:tcMar>
          </w:tcPr>
          <w:p w14:paraId="0A2AB51F" w14:textId="77777777" w:rsidR="004A398A" w:rsidRPr="00113907" w:rsidRDefault="004A398A" w:rsidP="00FE58A9">
            <w:pPr>
              <w:widowControl w:val="0"/>
              <w:rPr>
                <w:rFonts w:eastAsia="Calibri" w:cs="Calibri"/>
                <w:color w:val="000000" w:themeColor="text1"/>
                <w:sz w:val="28"/>
                <w:szCs w:val="28"/>
              </w:rPr>
            </w:pPr>
            <w:r w:rsidRPr="00113907">
              <w:rPr>
                <w:rFonts w:eastAsia="Calibri" w:cs="Calibri"/>
                <w:color w:val="000000" w:themeColor="text1"/>
                <w:sz w:val="28"/>
                <w:szCs w:val="28"/>
              </w:rPr>
              <w:t>Confirm that there is no data on how many LRP registrations were made available and in which registries - is there no data on additional voluntary mechanisms e.g. ALP?</w:t>
            </w:r>
          </w:p>
        </w:tc>
        <w:tc>
          <w:tcPr>
            <w:tcW w:w="2453" w:type="dxa"/>
            <w:tcMar>
              <w:top w:w="100" w:type="dxa"/>
              <w:left w:w="100" w:type="dxa"/>
              <w:bottom w:w="100" w:type="dxa"/>
              <w:right w:w="100" w:type="dxa"/>
            </w:tcMar>
          </w:tcPr>
          <w:p w14:paraId="23731DB6" w14:textId="77777777" w:rsidR="004A398A" w:rsidRPr="00113907" w:rsidRDefault="004A398A" w:rsidP="00FE58A9">
            <w:pPr>
              <w:widowControl w:val="0"/>
              <w:rPr>
                <w:rFonts w:eastAsia="Calibri" w:cs="Calibri"/>
                <w:color w:val="000000" w:themeColor="text1"/>
                <w:sz w:val="28"/>
                <w:szCs w:val="28"/>
              </w:rPr>
            </w:pPr>
            <w:r w:rsidRPr="00113907">
              <w:rPr>
                <w:rFonts w:eastAsia="Calibri" w:cs="Calibri"/>
                <w:color w:val="000000" w:themeColor="text1"/>
                <w:sz w:val="28"/>
                <w:szCs w:val="28"/>
              </w:rPr>
              <w:t>Q11 &amp; Q12</w:t>
            </w:r>
          </w:p>
          <w:p w14:paraId="1247927B" w14:textId="77777777" w:rsidR="004A398A" w:rsidRPr="00113907" w:rsidRDefault="004A398A" w:rsidP="00FE58A9">
            <w:pPr>
              <w:widowControl w:val="0"/>
              <w:rPr>
                <w:rFonts w:eastAsia="Calibri" w:cs="Calibri"/>
                <w:color w:val="000000" w:themeColor="text1"/>
                <w:sz w:val="28"/>
                <w:szCs w:val="28"/>
              </w:rPr>
            </w:pPr>
          </w:p>
          <w:p w14:paraId="5ECB3779" w14:textId="77777777" w:rsidR="004A398A" w:rsidRPr="00113907" w:rsidRDefault="004A398A" w:rsidP="00FE58A9">
            <w:pPr>
              <w:widowControl w:val="0"/>
              <w:rPr>
                <w:rFonts w:eastAsia="Calibri" w:cs="Calibri"/>
                <w:color w:val="000000" w:themeColor="text1"/>
                <w:sz w:val="28"/>
                <w:szCs w:val="28"/>
              </w:rPr>
            </w:pPr>
            <w:r w:rsidRPr="00113907">
              <w:rPr>
                <w:rFonts w:eastAsia="Calibri" w:cs="Calibri"/>
                <w:color w:val="000000" w:themeColor="text1"/>
                <w:sz w:val="28"/>
                <w:szCs w:val="28"/>
              </w:rPr>
              <w:t>Also, see Q22 below</w:t>
            </w:r>
          </w:p>
          <w:p w14:paraId="351BFF0A" w14:textId="77777777" w:rsidR="004A398A" w:rsidRPr="00113907" w:rsidRDefault="004A398A" w:rsidP="00FE58A9">
            <w:pPr>
              <w:widowControl w:val="0"/>
              <w:rPr>
                <w:rFonts w:eastAsia="Calibri" w:cs="Calibri"/>
                <w:color w:val="000000" w:themeColor="text1"/>
                <w:sz w:val="28"/>
                <w:szCs w:val="28"/>
              </w:rPr>
            </w:pPr>
          </w:p>
          <w:p w14:paraId="0E13F38F" w14:textId="77777777" w:rsidR="004A398A" w:rsidRPr="00113907" w:rsidRDefault="004A398A" w:rsidP="00FE58A9">
            <w:pPr>
              <w:widowControl w:val="0"/>
              <w:rPr>
                <w:rFonts w:eastAsia="Calibri" w:cs="Calibri"/>
                <w:color w:val="000000" w:themeColor="text1"/>
                <w:sz w:val="28"/>
                <w:szCs w:val="28"/>
              </w:rPr>
            </w:pPr>
          </w:p>
          <w:p w14:paraId="2E736F05" w14:textId="77777777" w:rsidR="004A398A" w:rsidRPr="00113907" w:rsidRDefault="004A398A" w:rsidP="00FE58A9">
            <w:pPr>
              <w:widowControl w:val="0"/>
              <w:rPr>
                <w:rFonts w:eastAsia="Calibri" w:cs="Calibri"/>
                <w:color w:val="000000" w:themeColor="text1"/>
                <w:sz w:val="28"/>
                <w:szCs w:val="28"/>
              </w:rPr>
            </w:pPr>
          </w:p>
          <w:p w14:paraId="1D76E3E4" w14:textId="77777777" w:rsidR="004A398A" w:rsidRPr="00113907" w:rsidRDefault="004A398A" w:rsidP="00FE58A9">
            <w:pPr>
              <w:widowControl w:val="0"/>
              <w:rPr>
                <w:rFonts w:eastAsia="Calibri" w:cs="Calibri"/>
                <w:color w:val="000000" w:themeColor="text1"/>
                <w:sz w:val="28"/>
                <w:szCs w:val="28"/>
              </w:rPr>
            </w:pPr>
          </w:p>
          <w:p w14:paraId="751169D5" w14:textId="77777777" w:rsidR="004A398A" w:rsidRPr="00113907" w:rsidRDefault="004A398A" w:rsidP="00FE58A9">
            <w:pPr>
              <w:widowControl w:val="0"/>
              <w:rPr>
                <w:rFonts w:eastAsia="Calibri" w:cs="Calibri"/>
                <w:color w:val="000000" w:themeColor="text1"/>
                <w:sz w:val="28"/>
                <w:szCs w:val="28"/>
              </w:rPr>
            </w:pPr>
          </w:p>
          <w:p w14:paraId="3815FF93" w14:textId="77777777" w:rsidR="004A398A" w:rsidRPr="00113907" w:rsidRDefault="004A398A" w:rsidP="00FE58A9">
            <w:pPr>
              <w:widowControl w:val="0"/>
              <w:rPr>
                <w:rFonts w:eastAsia="Calibri" w:cs="Calibri"/>
                <w:color w:val="000000" w:themeColor="text1"/>
                <w:sz w:val="28"/>
                <w:szCs w:val="28"/>
              </w:rPr>
            </w:pPr>
          </w:p>
          <w:p w14:paraId="3EFA7328" w14:textId="77777777" w:rsidR="004A398A" w:rsidRPr="00113907" w:rsidRDefault="004A398A" w:rsidP="00FE58A9">
            <w:pPr>
              <w:widowControl w:val="0"/>
              <w:rPr>
                <w:rFonts w:eastAsia="Calibri" w:cs="Calibri"/>
                <w:color w:val="000000" w:themeColor="text1"/>
                <w:sz w:val="28"/>
                <w:szCs w:val="28"/>
              </w:rPr>
            </w:pPr>
          </w:p>
          <w:p w14:paraId="2920ADAF" w14:textId="77777777" w:rsidR="004A398A" w:rsidRPr="00113907" w:rsidRDefault="004A398A" w:rsidP="00FE58A9">
            <w:pPr>
              <w:widowControl w:val="0"/>
              <w:rPr>
                <w:rFonts w:eastAsia="Calibri" w:cs="Calibri"/>
                <w:color w:val="000000" w:themeColor="text1"/>
                <w:sz w:val="28"/>
                <w:szCs w:val="28"/>
              </w:rPr>
            </w:pPr>
          </w:p>
          <w:p w14:paraId="65B3D87B" w14:textId="77777777" w:rsidR="004A398A" w:rsidRPr="00113907" w:rsidRDefault="004A398A" w:rsidP="00FE58A9">
            <w:pPr>
              <w:widowControl w:val="0"/>
              <w:rPr>
                <w:rFonts w:eastAsia="Calibri" w:cs="Calibri"/>
                <w:color w:val="000000" w:themeColor="text1"/>
                <w:sz w:val="28"/>
                <w:szCs w:val="28"/>
              </w:rPr>
            </w:pPr>
          </w:p>
          <w:p w14:paraId="3F84D295" w14:textId="77777777" w:rsidR="004A398A" w:rsidRPr="00113907" w:rsidRDefault="004A398A" w:rsidP="00FE58A9">
            <w:pPr>
              <w:widowControl w:val="0"/>
              <w:rPr>
                <w:rFonts w:eastAsia="Calibri" w:cs="Calibri"/>
                <w:color w:val="000000" w:themeColor="text1"/>
                <w:sz w:val="28"/>
                <w:szCs w:val="28"/>
              </w:rPr>
            </w:pPr>
          </w:p>
          <w:p w14:paraId="658F672F" w14:textId="77777777" w:rsidR="004A398A" w:rsidRPr="00113907" w:rsidRDefault="004A398A" w:rsidP="00FE58A9">
            <w:pPr>
              <w:widowControl w:val="0"/>
              <w:rPr>
                <w:rFonts w:eastAsia="Calibri" w:cs="Calibri"/>
                <w:color w:val="000000" w:themeColor="text1"/>
                <w:sz w:val="28"/>
                <w:szCs w:val="28"/>
              </w:rPr>
            </w:pPr>
          </w:p>
          <w:p w14:paraId="497653BC" w14:textId="77777777" w:rsidR="004A398A" w:rsidRPr="00113907" w:rsidRDefault="004A398A" w:rsidP="00FE58A9">
            <w:pPr>
              <w:widowControl w:val="0"/>
              <w:rPr>
                <w:rFonts w:eastAsia="Calibri" w:cs="Calibri"/>
                <w:color w:val="000000" w:themeColor="text1"/>
                <w:sz w:val="28"/>
                <w:szCs w:val="28"/>
              </w:rPr>
            </w:pPr>
          </w:p>
          <w:p w14:paraId="5B772F15" w14:textId="77777777" w:rsidR="004A398A" w:rsidRPr="00113907" w:rsidRDefault="004A398A" w:rsidP="00FE58A9">
            <w:pPr>
              <w:widowControl w:val="0"/>
              <w:rPr>
                <w:rFonts w:eastAsia="Calibri" w:cs="Calibri"/>
                <w:color w:val="000000" w:themeColor="text1"/>
                <w:sz w:val="28"/>
                <w:szCs w:val="28"/>
              </w:rPr>
            </w:pPr>
          </w:p>
          <w:p w14:paraId="06562607" w14:textId="77777777" w:rsidR="004A398A" w:rsidRPr="00113907" w:rsidRDefault="004A398A" w:rsidP="00FE58A9">
            <w:pPr>
              <w:widowControl w:val="0"/>
              <w:rPr>
                <w:rFonts w:eastAsia="Calibri" w:cs="Calibri"/>
                <w:color w:val="000000" w:themeColor="text1"/>
                <w:sz w:val="28"/>
                <w:szCs w:val="28"/>
              </w:rPr>
            </w:pPr>
          </w:p>
          <w:p w14:paraId="31FD9583" w14:textId="77777777" w:rsidR="004A398A" w:rsidRPr="00113907" w:rsidRDefault="004A398A" w:rsidP="00FE58A9">
            <w:pPr>
              <w:widowControl w:val="0"/>
              <w:rPr>
                <w:rFonts w:eastAsia="Calibri" w:cs="Calibri"/>
                <w:color w:val="000000" w:themeColor="text1"/>
                <w:sz w:val="28"/>
                <w:szCs w:val="28"/>
              </w:rPr>
            </w:pPr>
          </w:p>
          <w:p w14:paraId="685D9A8E" w14:textId="77777777" w:rsidR="004A398A" w:rsidRPr="00113907" w:rsidRDefault="004A398A" w:rsidP="00FE58A9">
            <w:pPr>
              <w:widowControl w:val="0"/>
              <w:rPr>
                <w:rFonts w:eastAsia="Calibri" w:cs="Calibri"/>
                <w:color w:val="000000" w:themeColor="text1"/>
                <w:sz w:val="28"/>
                <w:szCs w:val="28"/>
              </w:rPr>
            </w:pPr>
          </w:p>
          <w:p w14:paraId="69FF1CDD" w14:textId="77777777" w:rsidR="004A398A" w:rsidRPr="00113907" w:rsidRDefault="004A398A" w:rsidP="00FE58A9">
            <w:pPr>
              <w:widowControl w:val="0"/>
              <w:rPr>
                <w:rFonts w:eastAsia="Calibri" w:cs="Calibri"/>
                <w:color w:val="000000" w:themeColor="text1"/>
                <w:sz w:val="28"/>
                <w:szCs w:val="28"/>
              </w:rPr>
            </w:pPr>
          </w:p>
          <w:p w14:paraId="7B033DF9" w14:textId="77777777" w:rsidR="004A398A" w:rsidRPr="00113907" w:rsidRDefault="004A398A" w:rsidP="00FE58A9">
            <w:pPr>
              <w:widowControl w:val="0"/>
              <w:rPr>
                <w:rFonts w:eastAsia="Calibri" w:cs="Calibri"/>
                <w:color w:val="000000" w:themeColor="text1"/>
                <w:sz w:val="28"/>
                <w:szCs w:val="28"/>
              </w:rPr>
            </w:pPr>
          </w:p>
        </w:tc>
        <w:tc>
          <w:tcPr>
            <w:tcW w:w="660" w:type="dxa"/>
            <w:tcMar>
              <w:top w:w="100" w:type="dxa"/>
              <w:left w:w="100" w:type="dxa"/>
              <w:bottom w:w="100" w:type="dxa"/>
              <w:right w:w="100" w:type="dxa"/>
            </w:tcMar>
          </w:tcPr>
          <w:p w14:paraId="466D64AE" w14:textId="77777777" w:rsidR="004A398A" w:rsidRPr="00DE3D32" w:rsidRDefault="004A398A" w:rsidP="00FE58A9">
            <w:pPr>
              <w:widowControl w:val="0"/>
              <w:jc w:val="center"/>
              <w:rPr>
                <w:rFonts w:eastAsia="Calibri" w:cs="Calibri"/>
                <w:b/>
                <w:color w:val="000000" w:themeColor="text1"/>
                <w:sz w:val="28"/>
                <w:szCs w:val="28"/>
              </w:rPr>
            </w:pPr>
            <w:r w:rsidRPr="00DE3D32">
              <w:rPr>
                <w:rFonts w:eastAsia="Calibri" w:cs="Calibri"/>
                <w:b/>
                <w:color w:val="000000" w:themeColor="text1"/>
                <w:sz w:val="28"/>
                <w:szCs w:val="28"/>
              </w:rPr>
              <w:t>8</w:t>
            </w:r>
          </w:p>
        </w:tc>
        <w:tc>
          <w:tcPr>
            <w:tcW w:w="3637" w:type="dxa"/>
            <w:tcMar>
              <w:top w:w="100" w:type="dxa"/>
              <w:left w:w="100" w:type="dxa"/>
              <w:bottom w:w="100" w:type="dxa"/>
              <w:right w:w="100" w:type="dxa"/>
            </w:tcMar>
          </w:tcPr>
          <w:p w14:paraId="1C5C51EB" w14:textId="77777777" w:rsidR="00F07EC1" w:rsidRPr="00DE3D32" w:rsidRDefault="004A398A" w:rsidP="00FE58A9">
            <w:pPr>
              <w:widowControl w:val="0"/>
              <w:rPr>
                <w:rFonts w:eastAsia="Calibri" w:cs="Calibri"/>
                <w:b/>
                <w:color w:val="000000" w:themeColor="text1"/>
                <w:sz w:val="28"/>
                <w:szCs w:val="28"/>
              </w:rPr>
            </w:pPr>
            <w:commentRangeStart w:id="111"/>
            <w:r w:rsidRPr="00DE3D32">
              <w:rPr>
                <w:rFonts w:eastAsia="Calibri" w:cs="Calibri"/>
                <w:b/>
                <w:color w:val="000000" w:themeColor="text1"/>
                <w:sz w:val="28"/>
                <w:szCs w:val="28"/>
              </w:rPr>
              <w:t>LRP</w:t>
            </w:r>
            <w:r w:rsidRPr="00DE3D32">
              <w:rPr>
                <w:rStyle w:val="FootnoteReference"/>
                <w:rFonts w:eastAsia="Calibri" w:cs="Calibri"/>
                <w:b/>
                <w:color w:val="000000" w:themeColor="text1"/>
                <w:sz w:val="28"/>
                <w:szCs w:val="28"/>
              </w:rPr>
              <w:footnoteReference w:id="1"/>
            </w:r>
            <w:r w:rsidRPr="00DE3D32">
              <w:rPr>
                <w:rFonts w:eastAsia="Calibri" w:cs="Calibri"/>
                <w:b/>
                <w:color w:val="000000" w:themeColor="text1"/>
                <w:sz w:val="28"/>
                <w:szCs w:val="28"/>
              </w:rPr>
              <w:t>, ALP</w:t>
            </w:r>
            <w:r w:rsidRPr="00DE3D32">
              <w:rPr>
                <w:rStyle w:val="FootnoteReference"/>
                <w:rFonts w:eastAsia="Calibri" w:cs="Calibri"/>
                <w:b/>
                <w:color w:val="000000" w:themeColor="text1"/>
                <w:sz w:val="28"/>
                <w:szCs w:val="28"/>
              </w:rPr>
              <w:footnoteReference w:id="2"/>
            </w:r>
            <w:r w:rsidRPr="00DE3D32">
              <w:rPr>
                <w:rFonts w:eastAsia="Calibri" w:cs="Calibri"/>
                <w:b/>
                <w:color w:val="000000" w:themeColor="text1"/>
                <w:sz w:val="28"/>
                <w:szCs w:val="28"/>
              </w:rPr>
              <w:t>, QLP</w:t>
            </w:r>
            <w:r w:rsidRPr="00DE3D32">
              <w:rPr>
                <w:rStyle w:val="FootnoteReference"/>
                <w:rFonts w:eastAsia="Calibri" w:cs="Calibri"/>
                <w:b/>
                <w:color w:val="000000" w:themeColor="text1"/>
                <w:sz w:val="28"/>
                <w:szCs w:val="28"/>
              </w:rPr>
              <w:footnoteReference w:id="3"/>
            </w:r>
            <w:r w:rsidRPr="00DE3D32">
              <w:rPr>
                <w:rFonts w:eastAsia="Calibri" w:cs="Calibri"/>
                <w:b/>
                <w:color w:val="000000" w:themeColor="text1"/>
                <w:sz w:val="28"/>
                <w:szCs w:val="28"/>
              </w:rPr>
              <w:t xml:space="preserve"> – Limited Registration Periods, Approved Launch Programs</w:t>
            </w:r>
            <w:r w:rsidR="00F07EC1" w:rsidRPr="00DE3D32">
              <w:rPr>
                <w:rFonts w:eastAsia="Calibri" w:cs="Calibri"/>
                <w:b/>
                <w:color w:val="000000" w:themeColor="text1"/>
                <w:sz w:val="28"/>
                <w:szCs w:val="28"/>
              </w:rPr>
              <w:t xml:space="preserve"> and Qualified Launch Programs</w:t>
            </w:r>
            <w:commentRangeEnd w:id="111"/>
            <w:r w:rsidR="00944EE9">
              <w:rPr>
                <w:rStyle w:val="CommentReference"/>
              </w:rPr>
              <w:commentReference w:id="111"/>
            </w:r>
            <w:r w:rsidR="00F07EC1" w:rsidRPr="00DE3D32">
              <w:rPr>
                <w:rFonts w:eastAsia="Calibri" w:cs="Calibri"/>
                <w:b/>
                <w:color w:val="000000" w:themeColor="text1"/>
                <w:sz w:val="28"/>
                <w:szCs w:val="28"/>
              </w:rPr>
              <w:t>:</w:t>
            </w:r>
          </w:p>
          <w:p w14:paraId="4CEF3743" w14:textId="77777777" w:rsidR="00574C74" w:rsidRDefault="004A398A" w:rsidP="00F07EC1">
            <w:pPr>
              <w:pStyle w:val="ListParagraph"/>
              <w:widowControl w:val="0"/>
              <w:numPr>
                <w:ilvl w:val="0"/>
                <w:numId w:val="9"/>
              </w:numPr>
              <w:rPr>
                <w:ins w:id="112" w:author="Amr Elsadr" w:date="2017-07-08T23:16:00Z"/>
                <w:rFonts w:eastAsia="Calibri" w:cs="Calibri"/>
                <w:b/>
                <w:color w:val="000000" w:themeColor="text1"/>
                <w:sz w:val="28"/>
                <w:szCs w:val="28"/>
              </w:rPr>
            </w:pPr>
            <w:r w:rsidRPr="00DE3D32">
              <w:rPr>
                <w:rFonts w:eastAsia="Calibri" w:cs="Calibri"/>
                <w:b/>
                <w:color w:val="000000" w:themeColor="text1"/>
                <w:sz w:val="28"/>
                <w:szCs w:val="28"/>
              </w:rPr>
              <w:t>Are Limited Registration Periods in need of review vis a vis the Sunrise Period? Approved Launch Programs? Qualified Launch programs?</w:t>
            </w:r>
          </w:p>
          <w:p w14:paraId="59DA0BE6" w14:textId="631D0B3A" w:rsidR="00F07EC1" w:rsidRPr="00DE3D32" w:rsidRDefault="00574C74" w:rsidP="00F07EC1">
            <w:pPr>
              <w:pStyle w:val="ListParagraph"/>
              <w:widowControl w:val="0"/>
              <w:numPr>
                <w:ilvl w:val="0"/>
                <w:numId w:val="9"/>
              </w:numPr>
              <w:rPr>
                <w:rFonts w:eastAsia="Calibri" w:cs="Calibri"/>
                <w:b/>
                <w:color w:val="000000" w:themeColor="text1"/>
                <w:sz w:val="28"/>
                <w:szCs w:val="28"/>
              </w:rPr>
            </w:pPr>
            <w:ins w:id="113" w:author="Amr Elsadr" w:date="2017-07-08T23:16:00Z">
              <w:r w:rsidRPr="00574C74">
                <w:rPr>
                  <w:rFonts w:eastAsia="Calibri" w:cs="Calibri"/>
                  <w:b/>
                  <w:color w:val="000000" w:themeColor="text1"/>
                  <w:sz w:val="28"/>
                  <w:szCs w:val="28"/>
                  <w:highlight w:val="yellow"/>
                  <w:rPrChange w:id="114" w:author="Amr Elsadr" w:date="2017-07-08T23:16:00Z">
                    <w:rPr>
                      <w:rFonts w:eastAsia="Calibri" w:cs="Calibri"/>
                      <w:b/>
                      <w:color w:val="000000" w:themeColor="text1"/>
                      <w:sz w:val="28"/>
                      <w:szCs w:val="28"/>
                    </w:rPr>
                  </w:rPrChange>
                </w:rPr>
                <w:t>What aspects of the LRP are in need of review?</w:t>
              </w:r>
            </w:ins>
            <w:r w:rsidR="004A398A" w:rsidRPr="00DE3D32">
              <w:rPr>
                <w:rFonts w:eastAsia="Calibri" w:cs="Calibri"/>
                <w:b/>
                <w:color w:val="000000" w:themeColor="text1"/>
                <w:sz w:val="28"/>
                <w:szCs w:val="28"/>
              </w:rPr>
              <w:t xml:space="preserve"> </w:t>
            </w:r>
          </w:p>
          <w:p w14:paraId="4024DC04" w14:textId="77777777" w:rsidR="00F07EC1" w:rsidRPr="00DE3D32" w:rsidRDefault="004A398A" w:rsidP="00F07EC1">
            <w:pPr>
              <w:pStyle w:val="ListParagraph"/>
              <w:widowControl w:val="0"/>
              <w:numPr>
                <w:ilvl w:val="0"/>
                <w:numId w:val="9"/>
              </w:numPr>
              <w:rPr>
                <w:rFonts w:eastAsia="Calibri" w:cs="Calibri"/>
                <w:b/>
                <w:color w:val="000000" w:themeColor="text1"/>
                <w:sz w:val="28"/>
                <w:szCs w:val="28"/>
              </w:rPr>
            </w:pPr>
            <w:r w:rsidRPr="00DE3D32">
              <w:rPr>
                <w:rFonts w:eastAsia="Calibri" w:cs="Calibri"/>
                <w:b/>
                <w:color w:val="000000" w:themeColor="text1"/>
                <w:sz w:val="28"/>
                <w:szCs w:val="28"/>
              </w:rPr>
              <w:t xml:space="preserve">Are the ALP and QLP periods in need of review? </w:t>
            </w:r>
          </w:p>
          <w:p w14:paraId="6DBC3E5A" w14:textId="61194B0F" w:rsidR="004A398A" w:rsidRPr="00DE3D32" w:rsidRDefault="004A398A" w:rsidP="00F07EC1">
            <w:pPr>
              <w:widowControl w:val="0"/>
              <w:rPr>
                <w:rFonts w:eastAsia="Calibri" w:cs="Calibri"/>
                <w:b/>
                <w:color w:val="000000" w:themeColor="text1"/>
                <w:sz w:val="28"/>
                <w:szCs w:val="28"/>
              </w:rPr>
            </w:pPr>
            <w:r w:rsidRPr="00DE3D32">
              <w:rPr>
                <w:rFonts w:eastAsia="Calibri" w:cs="Calibri"/>
                <w:b/>
                <w:color w:val="000000" w:themeColor="text1"/>
                <w:sz w:val="28"/>
                <w:szCs w:val="28"/>
              </w:rPr>
              <w:t>(Q11 and Q12</w:t>
            </w:r>
            <w:r w:rsidRPr="00DE3D32">
              <w:rPr>
                <w:rFonts w:eastAsia="Calibri" w:cs="Calibri"/>
                <w:b/>
                <w:i/>
                <w:color w:val="000000" w:themeColor="text1"/>
                <w:sz w:val="28"/>
                <w:szCs w:val="28"/>
              </w:rPr>
              <w:t>).</w:t>
            </w:r>
          </w:p>
          <w:p w14:paraId="69B0E60C" w14:textId="77777777" w:rsidR="004A398A" w:rsidRPr="00DE3D32" w:rsidRDefault="004A398A" w:rsidP="00FE58A9">
            <w:pPr>
              <w:widowControl w:val="0"/>
              <w:rPr>
                <w:rFonts w:eastAsia="Calibri" w:cs="Calibri"/>
                <w:b/>
                <w:i/>
                <w:color w:val="000000" w:themeColor="text1"/>
                <w:sz w:val="28"/>
                <w:szCs w:val="28"/>
              </w:rPr>
            </w:pPr>
          </w:p>
          <w:p w14:paraId="4276552B" w14:textId="77777777" w:rsidR="004A398A" w:rsidRPr="00DE3D32" w:rsidRDefault="004A398A" w:rsidP="00FE58A9">
            <w:pPr>
              <w:widowControl w:val="0"/>
              <w:rPr>
                <w:rFonts w:eastAsia="Calibri" w:cs="Calibri"/>
                <w:b/>
                <w:i/>
                <w:color w:val="000000" w:themeColor="text1"/>
                <w:sz w:val="28"/>
                <w:szCs w:val="28"/>
              </w:rPr>
            </w:pPr>
          </w:p>
        </w:tc>
        <w:tc>
          <w:tcPr>
            <w:tcW w:w="2970" w:type="dxa"/>
            <w:tcMar>
              <w:top w:w="100" w:type="dxa"/>
              <w:left w:w="100" w:type="dxa"/>
              <w:bottom w:w="100" w:type="dxa"/>
              <w:right w:w="100" w:type="dxa"/>
            </w:tcMar>
          </w:tcPr>
          <w:p w14:paraId="50AE214C" w14:textId="44027A45" w:rsidR="004A398A" w:rsidRPr="00113907" w:rsidRDefault="004A398A" w:rsidP="00FE58A9">
            <w:pPr>
              <w:widowControl w:val="0"/>
              <w:rPr>
                <w:rFonts w:eastAsia="Calibri" w:cs="Calibri"/>
                <w:color w:val="000000" w:themeColor="text1"/>
                <w:sz w:val="28"/>
                <w:szCs w:val="28"/>
              </w:rPr>
            </w:pPr>
            <w:r w:rsidRPr="00113907">
              <w:rPr>
                <w:rFonts w:eastAsia="Calibri" w:cs="Calibri"/>
                <w:color w:val="000000" w:themeColor="text1"/>
                <w:sz w:val="28"/>
                <w:szCs w:val="28"/>
              </w:rPr>
              <w:t>Kristine Dorrain: In my opinion, the only reason to look at QLP or ALP here is because the policies say QLP or ALP names cannot be in the TMCH. Which is the point Maxim is making, I think - that can be a problem for some TLDs, like geos.</w:t>
            </w:r>
          </w:p>
          <w:p w14:paraId="43402FCF" w14:textId="77777777" w:rsidR="004A398A" w:rsidRPr="00113907" w:rsidRDefault="004A398A" w:rsidP="00FE58A9">
            <w:pPr>
              <w:widowControl w:val="0"/>
              <w:rPr>
                <w:rFonts w:eastAsia="Calibri" w:cs="Calibri"/>
                <w:color w:val="000000" w:themeColor="text1"/>
                <w:sz w:val="28"/>
                <w:szCs w:val="28"/>
              </w:rPr>
            </w:pPr>
          </w:p>
          <w:p w14:paraId="1076F1D1" w14:textId="77777777" w:rsidR="004A398A" w:rsidRPr="00113907" w:rsidRDefault="004A398A" w:rsidP="00FE58A9">
            <w:pPr>
              <w:widowControl w:val="0"/>
              <w:rPr>
                <w:rFonts w:eastAsia="Calibri" w:cs="Calibri"/>
                <w:color w:val="000000" w:themeColor="text1"/>
                <w:sz w:val="28"/>
                <w:szCs w:val="28"/>
              </w:rPr>
            </w:pPr>
            <w:r w:rsidRPr="00113907">
              <w:rPr>
                <w:rFonts w:eastAsia="Calibri" w:cs="Calibri"/>
                <w:color w:val="000000" w:themeColor="text1"/>
                <w:sz w:val="28"/>
                <w:szCs w:val="28"/>
              </w:rPr>
              <w:t>Maxim Alzoba:</w:t>
            </w:r>
            <w:r w:rsidRPr="00113907">
              <w:rPr>
                <w:color w:val="000000" w:themeColor="text1"/>
                <w:sz w:val="28"/>
                <w:szCs w:val="28"/>
              </w:rPr>
              <w:t xml:space="preserve"> </w:t>
            </w:r>
            <w:r w:rsidRPr="00113907">
              <w:rPr>
                <w:rFonts w:eastAsia="Calibri" w:cs="Calibri"/>
                <w:color w:val="000000" w:themeColor="text1"/>
                <w:sz w:val="28"/>
                <w:szCs w:val="28"/>
              </w:rPr>
              <w:t>The reason to look at QLPs - is that it is defined in the Addendum to RPMs, and ALP is part of RPMs</w:t>
            </w:r>
          </w:p>
          <w:p w14:paraId="3E279BB1" w14:textId="77777777" w:rsidR="004A398A" w:rsidRPr="00113907" w:rsidRDefault="004A398A" w:rsidP="00FE58A9">
            <w:pPr>
              <w:widowControl w:val="0"/>
              <w:rPr>
                <w:rFonts w:eastAsia="Calibri" w:cs="Calibri"/>
                <w:color w:val="000000" w:themeColor="text1"/>
                <w:sz w:val="28"/>
                <w:szCs w:val="28"/>
              </w:rPr>
            </w:pPr>
          </w:p>
          <w:p w14:paraId="108CBB0E" w14:textId="77777777" w:rsidR="004A398A" w:rsidRPr="00113907" w:rsidRDefault="004A398A" w:rsidP="00FE58A9">
            <w:pPr>
              <w:widowControl w:val="0"/>
              <w:rPr>
                <w:rFonts w:eastAsia="Calibri" w:cs="Calibri"/>
                <w:color w:val="000000" w:themeColor="text1"/>
                <w:sz w:val="28"/>
                <w:szCs w:val="28"/>
              </w:rPr>
            </w:pPr>
            <w:r w:rsidRPr="00113907">
              <w:rPr>
                <w:rFonts w:eastAsia="Calibri" w:cs="Calibri"/>
                <w:color w:val="000000" w:themeColor="text1"/>
                <w:sz w:val="28"/>
                <w:szCs w:val="28"/>
              </w:rPr>
              <w:t>Maxim Alzoba: As wrote to the SubGroup before - the only GEO applicant dared for ALP, and they are ready to provide more in-depth info if required (I had a conversation with them during the GDD Summit in Madrid).</w:t>
            </w:r>
          </w:p>
        </w:tc>
      </w:tr>
      <w:tr w:rsidR="00DD249A" w:rsidRPr="00113907" w14:paraId="5E644A5A" w14:textId="77777777" w:rsidTr="00DD249A">
        <w:tc>
          <w:tcPr>
            <w:tcW w:w="718" w:type="dxa"/>
            <w:tcMar>
              <w:top w:w="100" w:type="dxa"/>
              <w:left w:w="100" w:type="dxa"/>
              <w:bottom w:w="100" w:type="dxa"/>
              <w:right w:w="100" w:type="dxa"/>
            </w:tcMar>
          </w:tcPr>
          <w:p w14:paraId="0F2F68C2" w14:textId="1CBF6962" w:rsidR="004A398A" w:rsidRPr="00113907" w:rsidRDefault="004A398A" w:rsidP="00FE58A9">
            <w:pPr>
              <w:widowControl w:val="0"/>
              <w:jc w:val="center"/>
              <w:rPr>
                <w:rFonts w:eastAsia="Calibri" w:cs="Calibri"/>
                <w:color w:val="000000" w:themeColor="text1"/>
                <w:sz w:val="28"/>
                <w:szCs w:val="28"/>
              </w:rPr>
            </w:pPr>
            <w:r w:rsidRPr="00113907">
              <w:rPr>
                <w:rFonts w:eastAsia="Calibri" w:cs="Calibri"/>
                <w:color w:val="000000" w:themeColor="text1"/>
                <w:sz w:val="28"/>
                <w:szCs w:val="28"/>
              </w:rPr>
              <w:t>12</w:t>
            </w:r>
          </w:p>
        </w:tc>
        <w:tc>
          <w:tcPr>
            <w:tcW w:w="3112" w:type="dxa"/>
            <w:tcMar>
              <w:top w:w="100" w:type="dxa"/>
              <w:left w:w="100" w:type="dxa"/>
              <w:bottom w:w="100" w:type="dxa"/>
              <w:right w:w="100" w:type="dxa"/>
            </w:tcMar>
          </w:tcPr>
          <w:p w14:paraId="28D2978C" w14:textId="77777777" w:rsidR="004A398A" w:rsidRPr="00113907" w:rsidRDefault="004A398A" w:rsidP="00FE58A9">
            <w:pPr>
              <w:widowControl w:val="0"/>
              <w:rPr>
                <w:rFonts w:eastAsia="Calibri" w:cs="Calibri"/>
                <w:color w:val="000000" w:themeColor="text1"/>
                <w:sz w:val="28"/>
                <w:szCs w:val="28"/>
              </w:rPr>
            </w:pPr>
            <w:r w:rsidRPr="00113907">
              <w:rPr>
                <w:rFonts w:eastAsia="Calibri" w:cs="Calibri"/>
                <w:color w:val="000000" w:themeColor="text1"/>
                <w:sz w:val="28"/>
                <w:szCs w:val="28"/>
              </w:rPr>
              <w:t>Are the ALP and QLP periods in need of review?</w:t>
            </w:r>
          </w:p>
        </w:tc>
        <w:tc>
          <w:tcPr>
            <w:tcW w:w="2453" w:type="dxa"/>
            <w:tcMar>
              <w:top w:w="100" w:type="dxa"/>
              <w:left w:w="100" w:type="dxa"/>
              <w:bottom w:w="100" w:type="dxa"/>
              <w:right w:w="100" w:type="dxa"/>
            </w:tcMar>
          </w:tcPr>
          <w:p w14:paraId="320CA1C3" w14:textId="77777777" w:rsidR="004A398A" w:rsidRPr="00113907" w:rsidRDefault="004A398A" w:rsidP="00FE58A9">
            <w:pPr>
              <w:widowControl w:val="0"/>
              <w:rPr>
                <w:rFonts w:eastAsia="Calibri" w:cs="Calibri"/>
                <w:color w:val="000000" w:themeColor="text1"/>
                <w:sz w:val="28"/>
                <w:szCs w:val="28"/>
              </w:rPr>
            </w:pPr>
            <w:r w:rsidRPr="00113907">
              <w:rPr>
                <w:rFonts w:eastAsia="Calibri" w:cs="Calibri"/>
                <w:color w:val="000000" w:themeColor="text1"/>
                <w:sz w:val="28"/>
                <w:szCs w:val="28"/>
              </w:rPr>
              <w:t>Question batched with Q11 above.</w:t>
            </w:r>
          </w:p>
        </w:tc>
        <w:tc>
          <w:tcPr>
            <w:tcW w:w="660" w:type="dxa"/>
            <w:tcMar>
              <w:top w:w="100" w:type="dxa"/>
              <w:left w:w="100" w:type="dxa"/>
              <w:bottom w:w="100" w:type="dxa"/>
              <w:right w:w="100" w:type="dxa"/>
            </w:tcMar>
          </w:tcPr>
          <w:p w14:paraId="29A68FC1" w14:textId="77777777" w:rsidR="004A398A" w:rsidRPr="00DE3D32" w:rsidRDefault="004A398A" w:rsidP="00FE58A9">
            <w:pPr>
              <w:widowControl w:val="0"/>
              <w:jc w:val="center"/>
              <w:rPr>
                <w:rFonts w:eastAsia="Calibri" w:cs="Calibri"/>
                <w:b/>
                <w:color w:val="000000" w:themeColor="text1"/>
                <w:sz w:val="28"/>
                <w:szCs w:val="28"/>
              </w:rPr>
            </w:pPr>
          </w:p>
        </w:tc>
        <w:tc>
          <w:tcPr>
            <w:tcW w:w="3637" w:type="dxa"/>
            <w:tcMar>
              <w:top w:w="100" w:type="dxa"/>
              <w:left w:w="100" w:type="dxa"/>
              <w:bottom w:w="100" w:type="dxa"/>
              <w:right w:w="100" w:type="dxa"/>
            </w:tcMar>
          </w:tcPr>
          <w:p w14:paraId="75E5B7C0" w14:textId="77777777" w:rsidR="004A398A" w:rsidRPr="00DE3D32" w:rsidRDefault="004A398A" w:rsidP="00FE58A9">
            <w:pPr>
              <w:widowControl w:val="0"/>
              <w:rPr>
                <w:rFonts w:eastAsia="Calibri" w:cs="Calibri"/>
                <w:b/>
                <w:color w:val="000000" w:themeColor="text1"/>
                <w:sz w:val="28"/>
                <w:szCs w:val="28"/>
              </w:rPr>
            </w:pPr>
          </w:p>
        </w:tc>
        <w:tc>
          <w:tcPr>
            <w:tcW w:w="2970" w:type="dxa"/>
            <w:tcMar>
              <w:top w:w="100" w:type="dxa"/>
              <w:left w:w="100" w:type="dxa"/>
              <w:bottom w:w="100" w:type="dxa"/>
              <w:right w:w="100" w:type="dxa"/>
            </w:tcMar>
          </w:tcPr>
          <w:p w14:paraId="08C73C63" w14:textId="77777777" w:rsidR="004A398A" w:rsidRPr="00113907" w:rsidRDefault="004A398A" w:rsidP="00FE58A9">
            <w:pPr>
              <w:widowControl w:val="0"/>
              <w:rPr>
                <w:rFonts w:eastAsia="Calibri" w:cs="Calibri"/>
                <w:color w:val="000000" w:themeColor="text1"/>
                <w:sz w:val="28"/>
                <w:szCs w:val="28"/>
              </w:rPr>
            </w:pPr>
          </w:p>
        </w:tc>
      </w:tr>
      <w:tr w:rsidR="00DD249A" w:rsidRPr="00113907" w14:paraId="03F26A50" w14:textId="77777777" w:rsidTr="00DD249A">
        <w:tc>
          <w:tcPr>
            <w:tcW w:w="718" w:type="dxa"/>
            <w:tcMar>
              <w:top w:w="100" w:type="dxa"/>
              <w:left w:w="100" w:type="dxa"/>
              <w:bottom w:w="100" w:type="dxa"/>
              <w:right w:w="100" w:type="dxa"/>
            </w:tcMar>
          </w:tcPr>
          <w:p w14:paraId="488534DD" w14:textId="77777777" w:rsidR="004A398A" w:rsidRPr="00113907" w:rsidRDefault="004A398A" w:rsidP="00FE58A9">
            <w:pPr>
              <w:widowControl w:val="0"/>
              <w:jc w:val="center"/>
              <w:rPr>
                <w:rFonts w:eastAsia="Calibri" w:cs="Calibri"/>
                <w:color w:val="000000" w:themeColor="text1"/>
                <w:sz w:val="28"/>
                <w:szCs w:val="28"/>
              </w:rPr>
            </w:pPr>
            <w:r w:rsidRPr="00113907">
              <w:rPr>
                <w:rFonts w:eastAsia="Calibri" w:cs="Calibri"/>
                <w:color w:val="000000" w:themeColor="text1"/>
                <w:sz w:val="28"/>
                <w:szCs w:val="28"/>
              </w:rPr>
              <w:t>13</w:t>
            </w:r>
          </w:p>
        </w:tc>
        <w:tc>
          <w:tcPr>
            <w:tcW w:w="3112" w:type="dxa"/>
            <w:tcMar>
              <w:top w:w="100" w:type="dxa"/>
              <w:left w:w="100" w:type="dxa"/>
              <w:bottom w:w="100" w:type="dxa"/>
              <w:right w:w="100" w:type="dxa"/>
            </w:tcMar>
          </w:tcPr>
          <w:p w14:paraId="3949D7C7" w14:textId="77777777" w:rsidR="004A398A" w:rsidRPr="00113907" w:rsidRDefault="004A398A" w:rsidP="00FE58A9">
            <w:pPr>
              <w:widowControl w:val="0"/>
              <w:rPr>
                <w:rFonts w:eastAsia="Calibri" w:cs="Calibri"/>
                <w:color w:val="000000" w:themeColor="text1"/>
                <w:sz w:val="28"/>
                <w:szCs w:val="28"/>
              </w:rPr>
            </w:pPr>
            <w:r w:rsidRPr="00113907">
              <w:rPr>
                <w:rFonts w:eastAsia="Calibri" w:cs="Calibri"/>
                <w:color w:val="000000" w:themeColor="text1"/>
                <w:sz w:val="28"/>
                <w:szCs w:val="28"/>
              </w:rPr>
              <w:t>Is it possible to expand the Charter questions to include some of the underlying TMCH questions concerning TM scope in the sunrise period?</w:t>
            </w:r>
          </w:p>
          <w:p w14:paraId="60E7D0CC" w14:textId="77777777" w:rsidR="004A398A" w:rsidRPr="00113907" w:rsidRDefault="004A398A" w:rsidP="00FE58A9">
            <w:pPr>
              <w:widowControl w:val="0"/>
              <w:rPr>
                <w:rFonts w:eastAsia="Calibri" w:cs="Calibri"/>
                <w:color w:val="000000" w:themeColor="text1"/>
                <w:sz w:val="28"/>
                <w:szCs w:val="28"/>
              </w:rPr>
            </w:pPr>
          </w:p>
          <w:p w14:paraId="38420457" w14:textId="77777777" w:rsidR="004A398A" w:rsidRPr="00113907" w:rsidRDefault="004A398A" w:rsidP="00FE58A9">
            <w:pPr>
              <w:widowControl w:val="0"/>
              <w:ind w:left="720"/>
              <w:rPr>
                <w:rFonts w:eastAsia="Calibri" w:cs="Calibri"/>
                <w:i/>
                <w:color w:val="000000" w:themeColor="text1"/>
                <w:sz w:val="28"/>
                <w:szCs w:val="28"/>
              </w:rPr>
            </w:pPr>
            <w:r w:rsidRPr="00113907">
              <w:rPr>
                <w:rFonts w:eastAsia="Calibri" w:cs="Calibri"/>
                <w:i/>
                <w:color w:val="000000" w:themeColor="text1"/>
                <w:sz w:val="28"/>
                <w:szCs w:val="28"/>
              </w:rPr>
              <w:t>(1) When the TM registered in the TMCH database is a generic or descriptive word, and sunrise is used for registering that mark as a domain name completely unrelated to the goods and service category of TM protection, is that fair for other/future/potential domain name registrants?</w:t>
            </w:r>
          </w:p>
          <w:p w14:paraId="57AD5C77" w14:textId="77777777" w:rsidR="004A398A" w:rsidRPr="00113907" w:rsidRDefault="004A398A" w:rsidP="00FE58A9">
            <w:pPr>
              <w:widowControl w:val="0"/>
              <w:ind w:left="720"/>
              <w:rPr>
                <w:rFonts w:eastAsia="Calibri" w:cs="Calibri"/>
                <w:i/>
                <w:color w:val="000000" w:themeColor="text1"/>
                <w:sz w:val="28"/>
                <w:szCs w:val="28"/>
              </w:rPr>
            </w:pPr>
          </w:p>
          <w:p w14:paraId="30C1196C" w14:textId="77777777" w:rsidR="004A398A" w:rsidRPr="00113907" w:rsidRDefault="004A398A" w:rsidP="00FE58A9">
            <w:pPr>
              <w:widowControl w:val="0"/>
              <w:ind w:left="720"/>
              <w:rPr>
                <w:rFonts w:eastAsia="Calibri" w:cs="Calibri"/>
                <w:i/>
                <w:color w:val="000000" w:themeColor="text1"/>
                <w:sz w:val="28"/>
                <w:szCs w:val="28"/>
              </w:rPr>
            </w:pPr>
            <w:r w:rsidRPr="00113907">
              <w:rPr>
                <w:rFonts w:eastAsia="Calibri" w:cs="Calibri"/>
                <w:i/>
                <w:color w:val="000000" w:themeColor="text1"/>
                <w:sz w:val="28"/>
                <w:szCs w:val="28"/>
              </w:rPr>
              <w:t>(2) Should sunrise registrations be limited to the categories of goods and services of the TM?</w:t>
            </w:r>
          </w:p>
        </w:tc>
        <w:tc>
          <w:tcPr>
            <w:tcW w:w="2453" w:type="dxa"/>
            <w:tcMar>
              <w:top w:w="100" w:type="dxa"/>
              <w:left w:w="100" w:type="dxa"/>
              <w:bottom w:w="100" w:type="dxa"/>
              <w:right w:w="100" w:type="dxa"/>
            </w:tcMar>
          </w:tcPr>
          <w:p w14:paraId="7AF9160E" w14:textId="3776134D" w:rsidR="004A398A" w:rsidRPr="00113907" w:rsidRDefault="00F137AD" w:rsidP="00F137AD">
            <w:pPr>
              <w:widowControl w:val="0"/>
              <w:rPr>
                <w:rFonts w:eastAsia="Calibri" w:cs="Calibri"/>
                <w:color w:val="000000" w:themeColor="text1"/>
                <w:sz w:val="28"/>
                <w:szCs w:val="28"/>
              </w:rPr>
            </w:pPr>
            <w:ins w:id="115" w:author="Amr Elsadr" w:date="2017-06-22T22:42:00Z">
              <w:r>
                <w:rPr>
                  <w:rFonts w:eastAsia="Calibri" w:cs="Calibri"/>
                  <w:color w:val="000000" w:themeColor="text1"/>
                  <w:sz w:val="28"/>
                  <w:szCs w:val="28"/>
                </w:rPr>
                <w:t>Question 13</w:t>
              </w:r>
            </w:ins>
            <w:del w:id="116" w:author="Amr Elsadr" w:date="2017-06-22T22:42:00Z">
              <w:r w:rsidR="004A398A" w:rsidRPr="00113907" w:rsidDel="00F137AD">
                <w:rPr>
                  <w:rFonts w:eastAsia="Calibri" w:cs="Calibri"/>
                  <w:color w:val="000000" w:themeColor="text1"/>
                  <w:sz w:val="28"/>
                  <w:szCs w:val="28"/>
                </w:rPr>
                <w:delText>This</w:delText>
              </w:r>
            </w:del>
            <w:r w:rsidR="004A398A" w:rsidRPr="00113907">
              <w:rPr>
                <w:rFonts w:eastAsia="Calibri" w:cs="Calibri"/>
                <w:color w:val="000000" w:themeColor="text1"/>
                <w:sz w:val="28"/>
                <w:szCs w:val="28"/>
              </w:rPr>
              <w:t xml:space="preserve"> reworded </w:t>
            </w:r>
            <w:del w:id="117" w:author="Amr Elsadr" w:date="2017-06-22T22:42:00Z">
              <w:r w:rsidR="004A398A" w:rsidRPr="00113907" w:rsidDel="00F137AD">
                <w:rPr>
                  <w:rFonts w:eastAsia="Calibri" w:cs="Calibri"/>
                  <w:color w:val="000000" w:themeColor="text1"/>
                  <w:sz w:val="28"/>
                  <w:szCs w:val="28"/>
                </w:rPr>
                <w:delText xml:space="preserve">question </w:delText>
              </w:r>
            </w:del>
            <w:ins w:id="118" w:author="Amr Elsadr" w:date="2017-06-22T22:42:00Z">
              <w:r>
                <w:rPr>
                  <w:rFonts w:eastAsia="Calibri" w:cs="Calibri"/>
                  <w:color w:val="000000" w:themeColor="text1"/>
                  <w:sz w:val="28"/>
                  <w:szCs w:val="28"/>
                </w:rPr>
                <w:t>and batched with</w:t>
              </w:r>
            </w:ins>
            <w:del w:id="119" w:author="Amr Elsadr" w:date="2017-06-22T22:42:00Z">
              <w:r w:rsidR="004A398A" w:rsidRPr="00113907" w:rsidDel="00F137AD">
                <w:rPr>
                  <w:rFonts w:eastAsia="Calibri" w:cs="Calibri"/>
                  <w:color w:val="000000" w:themeColor="text1"/>
                  <w:sz w:val="28"/>
                  <w:szCs w:val="28"/>
                </w:rPr>
                <w:delText>+</w:delText>
              </w:r>
            </w:del>
            <w:r w:rsidR="004A398A" w:rsidRPr="00113907">
              <w:rPr>
                <w:rFonts w:eastAsia="Calibri" w:cs="Calibri"/>
                <w:color w:val="000000" w:themeColor="text1"/>
                <w:sz w:val="28"/>
                <w:szCs w:val="28"/>
              </w:rPr>
              <w:t xml:space="preserve"> Q</w:t>
            </w:r>
            <w:ins w:id="120" w:author="Amr Elsadr" w:date="2017-06-22T22:42:00Z">
              <w:r>
                <w:rPr>
                  <w:rFonts w:eastAsia="Calibri" w:cs="Calibri"/>
                  <w:color w:val="000000" w:themeColor="text1"/>
                  <w:sz w:val="28"/>
                  <w:szCs w:val="28"/>
                </w:rPr>
                <w:t xml:space="preserve">uestion </w:t>
              </w:r>
            </w:ins>
            <w:r w:rsidR="004A398A" w:rsidRPr="00113907">
              <w:rPr>
                <w:rFonts w:eastAsia="Calibri" w:cs="Calibri"/>
                <w:color w:val="000000" w:themeColor="text1"/>
                <w:sz w:val="28"/>
                <w:szCs w:val="28"/>
              </w:rPr>
              <w:t>18</w:t>
            </w:r>
          </w:p>
        </w:tc>
        <w:tc>
          <w:tcPr>
            <w:tcW w:w="660" w:type="dxa"/>
            <w:tcMar>
              <w:top w:w="100" w:type="dxa"/>
              <w:left w:w="100" w:type="dxa"/>
              <w:bottom w:w="100" w:type="dxa"/>
              <w:right w:w="100" w:type="dxa"/>
            </w:tcMar>
          </w:tcPr>
          <w:p w14:paraId="40CFFE6A" w14:textId="77777777" w:rsidR="004A398A" w:rsidRPr="00DE3D32" w:rsidRDefault="004A398A" w:rsidP="00FE58A9">
            <w:pPr>
              <w:widowControl w:val="0"/>
              <w:jc w:val="center"/>
              <w:rPr>
                <w:rFonts w:eastAsia="Calibri" w:cs="Calibri"/>
                <w:b/>
                <w:color w:val="000000" w:themeColor="text1"/>
                <w:sz w:val="28"/>
                <w:szCs w:val="28"/>
              </w:rPr>
            </w:pPr>
            <w:r w:rsidRPr="00DE3D32">
              <w:rPr>
                <w:rFonts w:eastAsia="Calibri" w:cs="Calibri"/>
                <w:b/>
                <w:color w:val="000000" w:themeColor="text1"/>
                <w:sz w:val="28"/>
                <w:szCs w:val="28"/>
              </w:rPr>
              <w:t>9</w:t>
            </w:r>
          </w:p>
        </w:tc>
        <w:tc>
          <w:tcPr>
            <w:tcW w:w="3637" w:type="dxa"/>
            <w:tcMar>
              <w:top w:w="100" w:type="dxa"/>
              <w:left w:w="100" w:type="dxa"/>
              <w:bottom w:w="100" w:type="dxa"/>
              <w:right w:w="100" w:type="dxa"/>
            </w:tcMar>
          </w:tcPr>
          <w:p w14:paraId="065FEE92" w14:textId="5302A361" w:rsidR="004A398A" w:rsidRPr="00DE3D32" w:rsidRDefault="004A398A" w:rsidP="00FE58A9">
            <w:pPr>
              <w:widowControl w:val="0"/>
              <w:rPr>
                <w:rFonts w:eastAsia="Calibri" w:cs="Calibri"/>
                <w:b/>
                <w:color w:val="000000" w:themeColor="text1"/>
                <w:sz w:val="28"/>
                <w:szCs w:val="28"/>
              </w:rPr>
            </w:pPr>
            <w:r w:rsidRPr="00DE3D32">
              <w:rPr>
                <w:rFonts w:eastAsia="Calibri" w:cs="Calibri"/>
                <w:b/>
                <w:color w:val="000000" w:themeColor="text1"/>
                <w:sz w:val="28"/>
                <w:szCs w:val="28"/>
              </w:rPr>
              <w:t xml:space="preserve">In light of the evidence gathered above, </w:t>
            </w:r>
            <w:ins w:id="121" w:author="Amr Elsadr" w:date="2017-07-08T23:17:00Z">
              <w:r w:rsidR="00574C74" w:rsidRPr="00574C74">
                <w:rPr>
                  <w:rFonts w:eastAsia="Calibri" w:cs="Calibri"/>
                  <w:b/>
                  <w:color w:val="000000" w:themeColor="text1"/>
                  <w:sz w:val="28"/>
                  <w:szCs w:val="28"/>
                  <w:highlight w:val="yellow"/>
                  <w:rPrChange w:id="122" w:author="Amr Elsadr" w:date="2017-07-08T23:17:00Z">
                    <w:rPr>
                      <w:rFonts w:eastAsia="Calibri" w:cs="Calibri"/>
                      <w:b/>
                      <w:color w:val="000000" w:themeColor="text1"/>
                      <w:sz w:val="28"/>
                      <w:szCs w:val="28"/>
                    </w:rPr>
                  </w:rPrChange>
                </w:rPr>
                <w:t xml:space="preserve">should the scope of Sunrise Registrations be limited to the categories of goods and services </w:t>
              </w:r>
              <w:commentRangeStart w:id="123"/>
              <w:r w:rsidR="00574C74" w:rsidRPr="00574C74">
                <w:rPr>
                  <w:rFonts w:eastAsia="Calibri" w:cs="Calibri"/>
                  <w:b/>
                  <w:color w:val="000000" w:themeColor="text1"/>
                  <w:sz w:val="28"/>
                  <w:szCs w:val="28"/>
                  <w:highlight w:val="yellow"/>
                  <w:rPrChange w:id="124" w:author="Amr Elsadr" w:date="2017-07-08T23:17:00Z">
                    <w:rPr>
                      <w:rFonts w:eastAsia="Calibri" w:cs="Calibri"/>
                      <w:b/>
                      <w:color w:val="000000" w:themeColor="text1"/>
                      <w:sz w:val="28"/>
                      <w:szCs w:val="28"/>
                    </w:rPr>
                  </w:rPrChange>
                </w:rPr>
                <w:t>for which the trademark is actually registered and put in the Clearinghouse</w:t>
              </w:r>
            </w:ins>
            <w:commentRangeEnd w:id="123"/>
            <w:r w:rsidR="00944EE9">
              <w:rPr>
                <w:rStyle w:val="CommentReference"/>
              </w:rPr>
              <w:commentReference w:id="123"/>
            </w:r>
            <w:ins w:id="125" w:author="Amr Elsadr" w:date="2017-07-08T23:17:00Z">
              <w:r w:rsidR="00574C74" w:rsidRPr="00574C74">
                <w:rPr>
                  <w:rFonts w:eastAsia="Calibri" w:cs="Calibri"/>
                  <w:b/>
                  <w:color w:val="000000" w:themeColor="text1"/>
                  <w:sz w:val="28"/>
                  <w:szCs w:val="28"/>
                  <w:highlight w:val="yellow"/>
                  <w:rPrChange w:id="126" w:author="Amr Elsadr" w:date="2017-07-08T23:17:00Z">
                    <w:rPr>
                      <w:rFonts w:eastAsia="Calibri" w:cs="Calibri"/>
                      <w:b/>
                      <w:color w:val="000000" w:themeColor="text1"/>
                      <w:sz w:val="28"/>
                      <w:szCs w:val="28"/>
                    </w:rPr>
                  </w:rPrChange>
                </w:rPr>
                <w:t>?</w:t>
              </w:r>
            </w:ins>
            <w:del w:id="127" w:author="Amr Elsadr" w:date="2017-07-08T23:17:00Z">
              <w:r w:rsidRPr="00DE3D32" w:rsidDel="00574C74">
                <w:rPr>
                  <w:rFonts w:eastAsia="Calibri" w:cs="Calibri"/>
                  <w:b/>
                  <w:color w:val="000000" w:themeColor="text1"/>
                  <w:sz w:val="28"/>
                  <w:szCs w:val="28"/>
                </w:rPr>
                <w:delText>should the scope of the Sunrise Period registration be limited only to gTLDs that are related to the category of goods and services in which the dictionary terms within the trademark are protected?</w:delText>
              </w:r>
            </w:del>
            <w:r w:rsidRPr="00DE3D32">
              <w:rPr>
                <w:rFonts w:eastAsia="Calibri" w:cs="Calibri"/>
                <w:b/>
                <w:color w:val="000000" w:themeColor="text1"/>
                <w:sz w:val="28"/>
                <w:szCs w:val="28"/>
              </w:rPr>
              <w:t xml:space="preserve"> (Reworded Q13)(Q18)</w:t>
            </w:r>
          </w:p>
          <w:p w14:paraId="29500426" w14:textId="77777777" w:rsidR="004A398A" w:rsidRPr="00DE3D32" w:rsidRDefault="004A398A" w:rsidP="00FE58A9">
            <w:pPr>
              <w:widowControl w:val="0"/>
              <w:rPr>
                <w:rFonts w:eastAsia="Calibri" w:cs="Calibri"/>
                <w:b/>
                <w:color w:val="000000" w:themeColor="text1"/>
                <w:sz w:val="28"/>
                <w:szCs w:val="28"/>
              </w:rPr>
            </w:pPr>
          </w:p>
          <w:p w14:paraId="7DBBE69D" w14:textId="77777777" w:rsidR="004A398A" w:rsidRPr="00DE3D32" w:rsidRDefault="004A398A" w:rsidP="00FE58A9">
            <w:pPr>
              <w:widowControl w:val="0"/>
              <w:rPr>
                <w:rFonts w:eastAsia="Calibri" w:cs="Calibri"/>
                <w:b/>
                <w:strike/>
                <w:color w:val="000000" w:themeColor="text1"/>
                <w:sz w:val="28"/>
                <w:szCs w:val="28"/>
              </w:rPr>
            </w:pPr>
          </w:p>
          <w:p w14:paraId="2C8B19CF" w14:textId="77777777" w:rsidR="004A398A" w:rsidRPr="00DE3D32" w:rsidRDefault="004A398A" w:rsidP="00FE58A9">
            <w:pPr>
              <w:widowControl w:val="0"/>
              <w:rPr>
                <w:rFonts w:eastAsia="Calibri" w:cs="Calibri"/>
                <w:b/>
                <w:strike/>
                <w:color w:val="000000" w:themeColor="text1"/>
                <w:sz w:val="28"/>
                <w:szCs w:val="28"/>
              </w:rPr>
            </w:pPr>
          </w:p>
        </w:tc>
        <w:tc>
          <w:tcPr>
            <w:tcW w:w="2970" w:type="dxa"/>
            <w:tcMar>
              <w:top w:w="100" w:type="dxa"/>
              <w:left w:w="100" w:type="dxa"/>
              <w:bottom w:w="100" w:type="dxa"/>
              <w:right w:w="100" w:type="dxa"/>
            </w:tcMar>
          </w:tcPr>
          <w:p w14:paraId="6F69EEF1" w14:textId="77777777" w:rsidR="004A398A" w:rsidRPr="00113907" w:rsidRDefault="004A398A" w:rsidP="00FE58A9">
            <w:pPr>
              <w:widowControl w:val="0"/>
              <w:rPr>
                <w:color w:val="000000" w:themeColor="text1"/>
                <w:sz w:val="28"/>
                <w:szCs w:val="28"/>
                <w:highlight w:val="white"/>
              </w:rPr>
            </w:pPr>
            <w:r w:rsidRPr="00113907">
              <w:rPr>
                <w:color w:val="000000" w:themeColor="text1"/>
                <w:sz w:val="28"/>
                <w:szCs w:val="28"/>
                <w:highlight w:val="white"/>
              </w:rPr>
              <w:t>See also Q 22 below - the 2 need to be read/dealt with in conjunction.</w:t>
            </w:r>
          </w:p>
          <w:p w14:paraId="4E007E19" w14:textId="77777777" w:rsidR="004A398A" w:rsidRPr="00113907" w:rsidRDefault="004A398A" w:rsidP="00FE58A9">
            <w:pPr>
              <w:widowControl w:val="0"/>
              <w:jc w:val="center"/>
              <w:rPr>
                <w:rFonts w:eastAsia="Calibri" w:cs="Calibri"/>
                <w:color w:val="000000" w:themeColor="text1"/>
                <w:sz w:val="28"/>
                <w:szCs w:val="28"/>
              </w:rPr>
            </w:pPr>
          </w:p>
        </w:tc>
      </w:tr>
      <w:tr w:rsidR="00DD249A" w:rsidRPr="00113907" w14:paraId="74C6E80F" w14:textId="77777777" w:rsidTr="00DD249A">
        <w:tc>
          <w:tcPr>
            <w:tcW w:w="718" w:type="dxa"/>
            <w:tcMar>
              <w:top w:w="100" w:type="dxa"/>
              <w:left w:w="100" w:type="dxa"/>
              <w:bottom w:w="100" w:type="dxa"/>
              <w:right w:w="100" w:type="dxa"/>
            </w:tcMar>
          </w:tcPr>
          <w:p w14:paraId="05E541C1" w14:textId="77777777" w:rsidR="004A398A" w:rsidRPr="00113907" w:rsidRDefault="004A398A" w:rsidP="00FE58A9">
            <w:pPr>
              <w:widowControl w:val="0"/>
              <w:jc w:val="center"/>
              <w:rPr>
                <w:rFonts w:eastAsia="Calibri" w:cs="Calibri"/>
                <w:color w:val="000000" w:themeColor="text1"/>
                <w:sz w:val="28"/>
                <w:szCs w:val="28"/>
              </w:rPr>
            </w:pPr>
            <w:r w:rsidRPr="00113907">
              <w:rPr>
                <w:rFonts w:eastAsia="Calibri" w:cs="Calibri"/>
                <w:color w:val="000000" w:themeColor="text1"/>
                <w:sz w:val="28"/>
                <w:szCs w:val="28"/>
              </w:rPr>
              <w:t>14</w:t>
            </w:r>
          </w:p>
        </w:tc>
        <w:tc>
          <w:tcPr>
            <w:tcW w:w="3112" w:type="dxa"/>
            <w:tcMar>
              <w:top w:w="100" w:type="dxa"/>
              <w:left w:w="100" w:type="dxa"/>
              <w:bottom w:w="100" w:type="dxa"/>
              <w:right w:w="100" w:type="dxa"/>
            </w:tcMar>
          </w:tcPr>
          <w:p w14:paraId="47182F8D" w14:textId="77777777" w:rsidR="004A398A" w:rsidRPr="00113907" w:rsidRDefault="004A398A" w:rsidP="00FE58A9">
            <w:pPr>
              <w:widowControl w:val="0"/>
              <w:rPr>
                <w:rFonts w:eastAsia="Calibri" w:cs="Calibri"/>
                <w:color w:val="000000" w:themeColor="text1"/>
                <w:sz w:val="28"/>
                <w:szCs w:val="28"/>
              </w:rPr>
            </w:pPr>
            <w:r w:rsidRPr="00113907">
              <w:rPr>
                <w:rFonts w:eastAsia="Calibri" w:cs="Calibri"/>
                <w:color w:val="000000" w:themeColor="text1"/>
                <w:sz w:val="28"/>
                <w:szCs w:val="28"/>
              </w:rPr>
              <w:t>Is there any evidence of 'gaming' e.g. of registering a number of valuable trade mark names under the sunrise period of marks to which they do not have a traditional legal claim?</w:t>
            </w:r>
          </w:p>
        </w:tc>
        <w:tc>
          <w:tcPr>
            <w:tcW w:w="2453" w:type="dxa"/>
            <w:tcMar>
              <w:top w:w="100" w:type="dxa"/>
              <w:left w:w="100" w:type="dxa"/>
              <w:bottom w:w="100" w:type="dxa"/>
              <w:right w:w="100" w:type="dxa"/>
            </w:tcMar>
          </w:tcPr>
          <w:p w14:paraId="05E51509" w14:textId="77777777" w:rsidR="004A398A" w:rsidRPr="00113907" w:rsidRDefault="004A398A" w:rsidP="00FE58A9">
            <w:pPr>
              <w:widowControl w:val="0"/>
              <w:rPr>
                <w:rFonts w:eastAsia="Calibri" w:cs="Calibri"/>
                <w:color w:val="000000" w:themeColor="text1"/>
                <w:sz w:val="28"/>
                <w:szCs w:val="28"/>
              </w:rPr>
            </w:pPr>
            <w:r w:rsidRPr="00113907">
              <w:rPr>
                <w:rFonts w:eastAsia="Calibri" w:cs="Calibri"/>
                <w:color w:val="000000" w:themeColor="text1"/>
                <w:sz w:val="28"/>
                <w:szCs w:val="28"/>
              </w:rPr>
              <w:t>Sub Team agreed to park this question for now in view of ongoing WG discussions.</w:t>
            </w:r>
          </w:p>
        </w:tc>
        <w:tc>
          <w:tcPr>
            <w:tcW w:w="660" w:type="dxa"/>
            <w:tcMar>
              <w:top w:w="100" w:type="dxa"/>
              <w:left w:w="100" w:type="dxa"/>
              <w:bottom w:w="100" w:type="dxa"/>
              <w:right w:w="100" w:type="dxa"/>
            </w:tcMar>
          </w:tcPr>
          <w:p w14:paraId="4064A175" w14:textId="77777777" w:rsidR="004A398A" w:rsidRPr="00DE3D32" w:rsidRDefault="004A398A" w:rsidP="00FE58A9">
            <w:pPr>
              <w:widowControl w:val="0"/>
              <w:jc w:val="center"/>
              <w:rPr>
                <w:rFonts w:eastAsia="Calibri" w:cs="Calibri"/>
                <w:b/>
                <w:color w:val="000000" w:themeColor="text1"/>
                <w:sz w:val="28"/>
                <w:szCs w:val="28"/>
              </w:rPr>
            </w:pPr>
          </w:p>
        </w:tc>
        <w:tc>
          <w:tcPr>
            <w:tcW w:w="3637" w:type="dxa"/>
            <w:tcMar>
              <w:top w:w="100" w:type="dxa"/>
              <w:left w:w="100" w:type="dxa"/>
              <w:bottom w:w="100" w:type="dxa"/>
              <w:right w:w="100" w:type="dxa"/>
            </w:tcMar>
          </w:tcPr>
          <w:p w14:paraId="6F92DF44" w14:textId="77777777" w:rsidR="004A398A" w:rsidRPr="00DE3D32" w:rsidRDefault="004A398A" w:rsidP="00FE58A9">
            <w:pPr>
              <w:widowControl w:val="0"/>
              <w:rPr>
                <w:rFonts w:eastAsia="Calibri" w:cs="Calibri"/>
                <w:b/>
                <w:color w:val="000000" w:themeColor="text1"/>
                <w:sz w:val="28"/>
                <w:szCs w:val="28"/>
              </w:rPr>
            </w:pPr>
          </w:p>
          <w:p w14:paraId="708C24C4" w14:textId="77777777" w:rsidR="004A398A" w:rsidRPr="00DE3D32" w:rsidRDefault="004A398A" w:rsidP="00FE58A9">
            <w:pPr>
              <w:widowControl w:val="0"/>
              <w:rPr>
                <w:rFonts w:eastAsia="Calibri" w:cs="Calibri"/>
                <w:b/>
                <w:color w:val="000000" w:themeColor="text1"/>
                <w:sz w:val="28"/>
                <w:szCs w:val="28"/>
              </w:rPr>
            </w:pPr>
          </w:p>
        </w:tc>
        <w:tc>
          <w:tcPr>
            <w:tcW w:w="2970" w:type="dxa"/>
            <w:tcMar>
              <w:top w:w="100" w:type="dxa"/>
              <w:left w:w="100" w:type="dxa"/>
              <w:bottom w:w="100" w:type="dxa"/>
              <w:right w:w="100" w:type="dxa"/>
            </w:tcMar>
          </w:tcPr>
          <w:p w14:paraId="4B6B7727" w14:textId="77777777" w:rsidR="004A398A" w:rsidRPr="00113907" w:rsidRDefault="004A398A" w:rsidP="00FE58A9">
            <w:pPr>
              <w:widowControl w:val="0"/>
              <w:rPr>
                <w:rFonts w:eastAsia="Calibri" w:cs="Calibri"/>
                <w:i/>
                <w:color w:val="000000" w:themeColor="text1"/>
                <w:sz w:val="28"/>
                <w:szCs w:val="28"/>
              </w:rPr>
            </w:pPr>
            <w:r w:rsidRPr="00113907">
              <w:rPr>
                <w:rFonts w:eastAsia="Calibri" w:cs="Calibri"/>
                <w:i/>
                <w:color w:val="000000" w:themeColor="text1"/>
                <w:sz w:val="28"/>
                <w:szCs w:val="28"/>
              </w:rPr>
              <w:t>Gaming an intricate part, unfortunately, of Sunrise and has been raised in numerous discussions of WG and blog posts of reporters. Definitely a Sunrise issue. Now part of the big batched question in Q1.</w:t>
            </w:r>
          </w:p>
        </w:tc>
      </w:tr>
      <w:tr w:rsidR="00DD249A" w:rsidRPr="00113907" w14:paraId="4A5AA7B8" w14:textId="77777777" w:rsidTr="00DD249A">
        <w:tc>
          <w:tcPr>
            <w:tcW w:w="718" w:type="dxa"/>
            <w:shd w:val="clear" w:color="auto" w:fill="auto"/>
            <w:tcMar>
              <w:top w:w="100" w:type="dxa"/>
              <w:left w:w="100" w:type="dxa"/>
              <w:bottom w:w="100" w:type="dxa"/>
              <w:right w:w="100" w:type="dxa"/>
            </w:tcMar>
          </w:tcPr>
          <w:p w14:paraId="0DC17FF0" w14:textId="77777777" w:rsidR="004A398A" w:rsidRPr="00113907" w:rsidRDefault="004A398A" w:rsidP="00FE58A9">
            <w:pPr>
              <w:widowControl w:val="0"/>
              <w:jc w:val="center"/>
              <w:rPr>
                <w:rFonts w:eastAsia="Calibri" w:cs="Calibri"/>
                <w:color w:val="000000" w:themeColor="text1"/>
                <w:sz w:val="28"/>
                <w:szCs w:val="28"/>
              </w:rPr>
            </w:pPr>
            <w:r w:rsidRPr="00113907">
              <w:rPr>
                <w:rFonts w:eastAsia="Calibri" w:cs="Calibri"/>
                <w:color w:val="000000" w:themeColor="text1"/>
                <w:sz w:val="28"/>
                <w:szCs w:val="28"/>
              </w:rPr>
              <w:t>15</w:t>
            </w:r>
          </w:p>
        </w:tc>
        <w:tc>
          <w:tcPr>
            <w:tcW w:w="3112" w:type="dxa"/>
            <w:shd w:val="clear" w:color="auto" w:fill="auto"/>
            <w:tcMar>
              <w:top w:w="100" w:type="dxa"/>
              <w:left w:w="100" w:type="dxa"/>
              <w:bottom w:w="100" w:type="dxa"/>
              <w:right w:w="100" w:type="dxa"/>
            </w:tcMar>
          </w:tcPr>
          <w:p w14:paraId="5355D0A9" w14:textId="77777777" w:rsidR="004A398A" w:rsidRPr="00113907" w:rsidRDefault="004A398A" w:rsidP="00FE58A9">
            <w:pPr>
              <w:widowControl w:val="0"/>
              <w:rPr>
                <w:rFonts w:eastAsia="Calibri" w:cs="Calibri"/>
                <w:color w:val="000000" w:themeColor="text1"/>
                <w:sz w:val="28"/>
                <w:szCs w:val="28"/>
              </w:rPr>
            </w:pPr>
            <w:r w:rsidRPr="00113907">
              <w:rPr>
                <w:rFonts w:eastAsia="Calibri" w:cs="Calibri"/>
                <w:color w:val="000000" w:themeColor="text1"/>
                <w:sz w:val="28"/>
                <w:szCs w:val="28"/>
              </w:rPr>
              <w:t>What is the relationship between premium pricing and trademark rights? To what extent do premium names correspond to registered trademarks?</w:t>
            </w:r>
          </w:p>
        </w:tc>
        <w:tc>
          <w:tcPr>
            <w:tcW w:w="2453" w:type="dxa"/>
            <w:tcMar>
              <w:top w:w="100" w:type="dxa"/>
              <w:left w:w="100" w:type="dxa"/>
              <w:bottom w:w="100" w:type="dxa"/>
              <w:right w:w="100" w:type="dxa"/>
            </w:tcMar>
          </w:tcPr>
          <w:p w14:paraId="1E32BF42" w14:textId="31FB4095" w:rsidR="004A398A" w:rsidRPr="00113907" w:rsidRDefault="004A398A" w:rsidP="00FE58A9">
            <w:pPr>
              <w:widowControl w:val="0"/>
              <w:rPr>
                <w:rFonts w:eastAsia="Calibri" w:cs="Calibri"/>
                <w:color w:val="000000" w:themeColor="text1"/>
                <w:sz w:val="28"/>
                <w:szCs w:val="28"/>
              </w:rPr>
            </w:pPr>
            <w:r w:rsidRPr="00113907">
              <w:rPr>
                <w:rFonts w:eastAsia="Calibri" w:cs="Calibri"/>
                <w:color w:val="000000" w:themeColor="text1"/>
                <w:sz w:val="28"/>
                <w:szCs w:val="28"/>
              </w:rPr>
              <w:t>Questions 2</w:t>
            </w:r>
            <w:del w:id="128" w:author="Amr Elsadr" w:date="2017-06-22T22:44:00Z">
              <w:r w:rsidRPr="00113907" w:rsidDel="007B4FE0">
                <w:rPr>
                  <w:rFonts w:eastAsia="Calibri" w:cs="Calibri"/>
                  <w:color w:val="000000" w:themeColor="text1"/>
                  <w:sz w:val="28"/>
                  <w:szCs w:val="28"/>
                </w:rPr>
                <w:delText>, 3</w:delText>
              </w:r>
            </w:del>
            <w:r w:rsidRPr="00113907">
              <w:rPr>
                <w:rFonts w:eastAsia="Calibri" w:cs="Calibri"/>
                <w:color w:val="000000" w:themeColor="text1"/>
                <w:sz w:val="28"/>
                <w:szCs w:val="28"/>
              </w:rPr>
              <w:t>, 8 and 15 batched and reworded into a single question</w:t>
            </w:r>
            <w:ins w:id="129" w:author="Amr Elsadr" w:date="2017-06-22T22:44:00Z">
              <w:r w:rsidR="007B4FE0">
                <w:rPr>
                  <w:rFonts w:eastAsia="Calibri" w:cs="Calibri"/>
                  <w:color w:val="000000" w:themeColor="text1"/>
                  <w:sz w:val="28"/>
                  <w:szCs w:val="28"/>
                </w:rPr>
                <w:t xml:space="preserve"> – Reworded Question 2</w:t>
              </w:r>
            </w:ins>
          </w:p>
        </w:tc>
        <w:tc>
          <w:tcPr>
            <w:tcW w:w="660" w:type="dxa"/>
            <w:tcMar>
              <w:top w:w="100" w:type="dxa"/>
              <w:left w:w="100" w:type="dxa"/>
              <w:bottom w:w="100" w:type="dxa"/>
              <w:right w:w="100" w:type="dxa"/>
            </w:tcMar>
          </w:tcPr>
          <w:p w14:paraId="1BE014FB" w14:textId="77777777" w:rsidR="004A398A" w:rsidRPr="00DE3D32" w:rsidRDefault="004A398A" w:rsidP="00FE58A9">
            <w:pPr>
              <w:widowControl w:val="0"/>
              <w:jc w:val="center"/>
              <w:rPr>
                <w:rFonts w:eastAsia="Calibri" w:cs="Calibri"/>
                <w:b/>
                <w:color w:val="000000" w:themeColor="text1"/>
                <w:sz w:val="28"/>
                <w:szCs w:val="28"/>
              </w:rPr>
            </w:pPr>
          </w:p>
        </w:tc>
        <w:tc>
          <w:tcPr>
            <w:tcW w:w="3637" w:type="dxa"/>
            <w:tcMar>
              <w:top w:w="100" w:type="dxa"/>
              <w:left w:w="100" w:type="dxa"/>
              <w:bottom w:w="100" w:type="dxa"/>
              <w:right w:w="100" w:type="dxa"/>
            </w:tcMar>
          </w:tcPr>
          <w:p w14:paraId="7E919807" w14:textId="77777777" w:rsidR="004A398A" w:rsidRPr="00DE3D32" w:rsidRDefault="004A398A" w:rsidP="00FE58A9">
            <w:pPr>
              <w:widowControl w:val="0"/>
              <w:rPr>
                <w:rFonts w:eastAsia="Calibri" w:cs="Calibri"/>
                <w:b/>
                <w:color w:val="000000" w:themeColor="text1"/>
                <w:sz w:val="28"/>
                <w:szCs w:val="28"/>
              </w:rPr>
            </w:pPr>
            <w:r w:rsidRPr="00DE3D32">
              <w:rPr>
                <w:rFonts w:eastAsia="Calibri" w:cs="Calibri"/>
                <w:b/>
                <w:color w:val="000000" w:themeColor="text1"/>
                <w:sz w:val="28"/>
                <w:szCs w:val="28"/>
              </w:rPr>
              <w:t>DELETED due to batching.</w:t>
            </w:r>
          </w:p>
        </w:tc>
        <w:tc>
          <w:tcPr>
            <w:tcW w:w="2970" w:type="dxa"/>
            <w:tcMar>
              <w:top w:w="100" w:type="dxa"/>
              <w:left w:w="100" w:type="dxa"/>
              <w:bottom w:w="100" w:type="dxa"/>
              <w:right w:w="100" w:type="dxa"/>
            </w:tcMar>
          </w:tcPr>
          <w:p w14:paraId="3282433F" w14:textId="77777777" w:rsidR="004A398A" w:rsidRPr="00113907" w:rsidRDefault="004A398A" w:rsidP="00FE58A9">
            <w:pPr>
              <w:widowControl w:val="0"/>
              <w:jc w:val="center"/>
              <w:rPr>
                <w:rFonts w:eastAsia="Calibri" w:cs="Calibri"/>
                <w:color w:val="000000" w:themeColor="text1"/>
                <w:sz w:val="28"/>
                <w:szCs w:val="28"/>
              </w:rPr>
            </w:pPr>
          </w:p>
        </w:tc>
      </w:tr>
      <w:tr w:rsidR="00DD249A" w:rsidRPr="00113907" w14:paraId="072DE184" w14:textId="77777777" w:rsidTr="00DD249A">
        <w:tc>
          <w:tcPr>
            <w:tcW w:w="718" w:type="dxa"/>
            <w:tcMar>
              <w:top w:w="100" w:type="dxa"/>
              <w:left w:w="100" w:type="dxa"/>
              <w:bottom w:w="100" w:type="dxa"/>
              <w:right w:w="100" w:type="dxa"/>
            </w:tcMar>
          </w:tcPr>
          <w:p w14:paraId="12E123E6" w14:textId="77777777" w:rsidR="004A398A" w:rsidRPr="00113907" w:rsidRDefault="004A398A" w:rsidP="00FE58A9">
            <w:pPr>
              <w:widowControl w:val="0"/>
              <w:jc w:val="center"/>
              <w:rPr>
                <w:rFonts w:eastAsia="Calibri" w:cs="Calibri"/>
                <w:color w:val="000000" w:themeColor="text1"/>
                <w:sz w:val="28"/>
                <w:szCs w:val="28"/>
              </w:rPr>
            </w:pPr>
            <w:r w:rsidRPr="00113907">
              <w:rPr>
                <w:rFonts w:eastAsia="Calibri" w:cs="Calibri"/>
                <w:color w:val="000000" w:themeColor="text1"/>
                <w:sz w:val="28"/>
                <w:szCs w:val="28"/>
              </w:rPr>
              <w:t>16</w:t>
            </w:r>
          </w:p>
        </w:tc>
        <w:tc>
          <w:tcPr>
            <w:tcW w:w="3112" w:type="dxa"/>
            <w:tcMar>
              <w:top w:w="100" w:type="dxa"/>
              <w:left w:w="100" w:type="dxa"/>
              <w:bottom w:w="100" w:type="dxa"/>
              <w:right w:w="100" w:type="dxa"/>
            </w:tcMar>
          </w:tcPr>
          <w:p w14:paraId="622AF12A" w14:textId="77777777" w:rsidR="004A398A" w:rsidRPr="00113907" w:rsidRDefault="004A398A" w:rsidP="00FE58A9">
            <w:pPr>
              <w:widowControl w:val="0"/>
              <w:rPr>
                <w:rFonts w:eastAsia="Calibri" w:cs="Calibri"/>
                <w:color w:val="000000" w:themeColor="text1"/>
                <w:sz w:val="28"/>
                <w:szCs w:val="28"/>
              </w:rPr>
            </w:pPr>
            <w:r w:rsidRPr="00113907">
              <w:rPr>
                <w:rFonts w:eastAsia="Calibri" w:cs="Calibri"/>
                <w:color w:val="000000" w:themeColor="text1"/>
                <w:sz w:val="28"/>
                <w:szCs w:val="28"/>
              </w:rPr>
              <w:t>Further explore "use" and the types of proof required by the TMCH</w:t>
            </w:r>
          </w:p>
        </w:tc>
        <w:tc>
          <w:tcPr>
            <w:tcW w:w="2453" w:type="dxa"/>
            <w:tcMar>
              <w:top w:w="100" w:type="dxa"/>
              <w:left w:w="100" w:type="dxa"/>
              <w:bottom w:w="100" w:type="dxa"/>
              <w:right w:w="100" w:type="dxa"/>
            </w:tcMar>
          </w:tcPr>
          <w:p w14:paraId="2472C475" w14:textId="77777777" w:rsidR="004A398A" w:rsidRPr="00113907" w:rsidRDefault="004A398A" w:rsidP="00FE58A9">
            <w:pPr>
              <w:widowControl w:val="0"/>
              <w:rPr>
                <w:rFonts w:eastAsia="Calibri" w:cs="Calibri"/>
                <w:color w:val="000000" w:themeColor="text1"/>
                <w:sz w:val="28"/>
                <w:szCs w:val="28"/>
              </w:rPr>
            </w:pPr>
            <w:r w:rsidRPr="00113907">
              <w:rPr>
                <w:rFonts w:eastAsia="Calibri" w:cs="Calibri"/>
                <w:color w:val="000000" w:themeColor="text1"/>
                <w:sz w:val="28"/>
                <w:szCs w:val="28"/>
              </w:rPr>
              <w:t>Earlier Google Doc comment on the possibility that this may be covered by the  broader WG discussions on the TMCH</w:t>
            </w:r>
          </w:p>
        </w:tc>
        <w:tc>
          <w:tcPr>
            <w:tcW w:w="660" w:type="dxa"/>
            <w:tcMar>
              <w:top w:w="100" w:type="dxa"/>
              <w:left w:w="100" w:type="dxa"/>
              <w:bottom w:w="100" w:type="dxa"/>
              <w:right w:w="100" w:type="dxa"/>
            </w:tcMar>
          </w:tcPr>
          <w:p w14:paraId="61E77B11" w14:textId="77777777" w:rsidR="004A398A" w:rsidRPr="00DE3D32" w:rsidRDefault="004A398A" w:rsidP="00FE58A9">
            <w:pPr>
              <w:widowControl w:val="0"/>
              <w:jc w:val="center"/>
              <w:rPr>
                <w:rFonts w:eastAsia="Calibri" w:cs="Calibri"/>
                <w:b/>
                <w:color w:val="000000" w:themeColor="text1"/>
                <w:sz w:val="28"/>
                <w:szCs w:val="28"/>
              </w:rPr>
            </w:pPr>
            <w:r w:rsidRPr="00DE3D32">
              <w:rPr>
                <w:rFonts w:eastAsia="Calibri" w:cs="Calibri"/>
                <w:b/>
                <w:color w:val="000000" w:themeColor="text1"/>
                <w:sz w:val="28"/>
                <w:szCs w:val="28"/>
              </w:rPr>
              <w:t>10</w:t>
            </w:r>
          </w:p>
        </w:tc>
        <w:tc>
          <w:tcPr>
            <w:tcW w:w="3637" w:type="dxa"/>
            <w:tcMar>
              <w:top w:w="100" w:type="dxa"/>
              <w:left w:w="100" w:type="dxa"/>
              <w:bottom w:w="100" w:type="dxa"/>
              <w:right w:w="100" w:type="dxa"/>
            </w:tcMar>
          </w:tcPr>
          <w:p w14:paraId="08692EB8" w14:textId="77777777" w:rsidR="004A398A" w:rsidRPr="00DE3D32" w:rsidRDefault="004A398A" w:rsidP="00FE58A9">
            <w:pPr>
              <w:widowControl w:val="0"/>
              <w:rPr>
                <w:rFonts w:eastAsia="Calibri" w:cs="Calibri"/>
                <w:b/>
                <w:color w:val="000000" w:themeColor="text1"/>
                <w:sz w:val="28"/>
                <w:szCs w:val="28"/>
              </w:rPr>
            </w:pPr>
            <w:r w:rsidRPr="00DE3D32">
              <w:rPr>
                <w:b/>
                <w:color w:val="000000" w:themeColor="text1"/>
                <w:sz w:val="28"/>
                <w:szCs w:val="28"/>
                <w:highlight w:val="white"/>
              </w:rPr>
              <w:t>Explore use and the types of proof required by the TMCH when purchasing domains in the sunrise period</w:t>
            </w:r>
          </w:p>
        </w:tc>
        <w:tc>
          <w:tcPr>
            <w:tcW w:w="2970" w:type="dxa"/>
            <w:tcMar>
              <w:top w:w="100" w:type="dxa"/>
              <w:left w:w="100" w:type="dxa"/>
              <w:bottom w:w="100" w:type="dxa"/>
              <w:right w:w="100" w:type="dxa"/>
            </w:tcMar>
          </w:tcPr>
          <w:p w14:paraId="4631FFC4" w14:textId="77777777" w:rsidR="004A398A" w:rsidRPr="00113907" w:rsidRDefault="004A398A" w:rsidP="00FE58A9">
            <w:pPr>
              <w:widowControl w:val="0"/>
              <w:rPr>
                <w:rFonts w:eastAsia="Calibri" w:cs="Calibri"/>
                <w:color w:val="000000" w:themeColor="text1"/>
                <w:sz w:val="28"/>
                <w:szCs w:val="28"/>
              </w:rPr>
            </w:pPr>
          </w:p>
        </w:tc>
      </w:tr>
      <w:tr w:rsidR="00DD249A" w:rsidRPr="00113907" w14:paraId="4792EEB2" w14:textId="77777777" w:rsidTr="00DD249A">
        <w:trPr>
          <w:trHeight w:val="420"/>
        </w:trPr>
        <w:tc>
          <w:tcPr>
            <w:tcW w:w="3830" w:type="dxa"/>
            <w:gridSpan w:val="2"/>
            <w:tcMar>
              <w:top w:w="100" w:type="dxa"/>
              <w:left w:w="100" w:type="dxa"/>
              <w:bottom w:w="100" w:type="dxa"/>
              <w:right w:w="100" w:type="dxa"/>
            </w:tcMar>
          </w:tcPr>
          <w:p w14:paraId="06313A3B" w14:textId="77777777" w:rsidR="004A398A" w:rsidRPr="00113907" w:rsidRDefault="004A398A" w:rsidP="00FE58A9">
            <w:pPr>
              <w:widowControl w:val="0"/>
              <w:jc w:val="center"/>
              <w:rPr>
                <w:rFonts w:eastAsia="Calibri" w:cs="Calibri"/>
                <w:color w:val="000000" w:themeColor="text1"/>
                <w:sz w:val="28"/>
                <w:szCs w:val="28"/>
                <w:u w:val="single"/>
              </w:rPr>
            </w:pPr>
          </w:p>
          <w:p w14:paraId="2993A288" w14:textId="77777777" w:rsidR="004A398A" w:rsidRPr="00113907" w:rsidRDefault="004A398A" w:rsidP="00FE58A9">
            <w:pPr>
              <w:widowControl w:val="0"/>
              <w:jc w:val="center"/>
              <w:rPr>
                <w:rFonts w:eastAsia="Calibri" w:cs="Calibri"/>
                <w:color w:val="000000" w:themeColor="text1"/>
                <w:sz w:val="28"/>
                <w:szCs w:val="28"/>
                <w:u w:val="single"/>
              </w:rPr>
            </w:pPr>
            <w:r w:rsidRPr="00113907">
              <w:rPr>
                <w:rFonts w:eastAsia="Calibri" w:cs="Calibri"/>
                <w:color w:val="000000" w:themeColor="text1"/>
                <w:sz w:val="28"/>
                <w:szCs w:val="28"/>
                <w:u w:val="single"/>
              </w:rPr>
              <w:t>General Questions from the Working Group Charter (not related to any specific RPM)</w:t>
            </w:r>
          </w:p>
        </w:tc>
        <w:tc>
          <w:tcPr>
            <w:tcW w:w="2453" w:type="dxa"/>
            <w:tcMar>
              <w:top w:w="100" w:type="dxa"/>
              <w:left w:w="100" w:type="dxa"/>
              <w:bottom w:w="100" w:type="dxa"/>
              <w:right w:w="100" w:type="dxa"/>
            </w:tcMar>
          </w:tcPr>
          <w:p w14:paraId="1FCEFE9F" w14:textId="77777777" w:rsidR="004A398A" w:rsidRPr="00113907" w:rsidRDefault="004A398A" w:rsidP="00FE58A9">
            <w:pPr>
              <w:widowControl w:val="0"/>
              <w:rPr>
                <w:rFonts w:eastAsia="Calibri" w:cs="Calibri"/>
                <w:color w:val="000000" w:themeColor="text1"/>
                <w:sz w:val="28"/>
                <w:szCs w:val="28"/>
              </w:rPr>
            </w:pPr>
          </w:p>
        </w:tc>
        <w:tc>
          <w:tcPr>
            <w:tcW w:w="660" w:type="dxa"/>
            <w:tcMar>
              <w:top w:w="100" w:type="dxa"/>
              <w:left w:w="100" w:type="dxa"/>
              <w:bottom w:w="100" w:type="dxa"/>
              <w:right w:w="100" w:type="dxa"/>
            </w:tcMar>
          </w:tcPr>
          <w:p w14:paraId="630ACA9D" w14:textId="77777777" w:rsidR="004A398A" w:rsidRPr="00DE3D32" w:rsidRDefault="004A398A" w:rsidP="00FE58A9">
            <w:pPr>
              <w:widowControl w:val="0"/>
              <w:jc w:val="center"/>
              <w:rPr>
                <w:rFonts w:eastAsia="Calibri" w:cs="Calibri"/>
                <w:b/>
                <w:color w:val="000000" w:themeColor="text1"/>
                <w:sz w:val="28"/>
                <w:szCs w:val="28"/>
              </w:rPr>
            </w:pPr>
          </w:p>
        </w:tc>
        <w:tc>
          <w:tcPr>
            <w:tcW w:w="3637" w:type="dxa"/>
            <w:tcMar>
              <w:top w:w="100" w:type="dxa"/>
              <w:left w:w="100" w:type="dxa"/>
              <w:bottom w:w="100" w:type="dxa"/>
              <w:right w:w="100" w:type="dxa"/>
            </w:tcMar>
          </w:tcPr>
          <w:p w14:paraId="300BD35C" w14:textId="77777777" w:rsidR="004A398A" w:rsidRPr="00DE3D32" w:rsidRDefault="004A398A" w:rsidP="00FE58A9">
            <w:pPr>
              <w:widowControl w:val="0"/>
              <w:rPr>
                <w:rFonts w:eastAsia="Calibri" w:cs="Calibri"/>
                <w:b/>
                <w:color w:val="000000" w:themeColor="text1"/>
                <w:sz w:val="28"/>
                <w:szCs w:val="28"/>
              </w:rPr>
            </w:pPr>
          </w:p>
        </w:tc>
        <w:tc>
          <w:tcPr>
            <w:tcW w:w="2970" w:type="dxa"/>
            <w:tcMar>
              <w:top w:w="100" w:type="dxa"/>
              <w:left w:w="100" w:type="dxa"/>
              <w:bottom w:w="100" w:type="dxa"/>
              <w:right w:w="100" w:type="dxa"/>
            </w:tcMar>
          </w:tcPr>
          <w:p w14:paraId="50B84098" w14:textId="77777777" w:rsidR="004A398A" w:rsidRPr="00113907" w:rsidRDefault="004A398A" w:rsidP="00FE58A9">
            <w:pPr>
              <w:widowControl w:val="0"/>
              <w:jc w:val="center"/>
              <w:rPr>
                <w:rFonts w:eastAsia="Calibri" w:cs="Calibri"/>
                <w:color w:val="000000" w:themeColor="text1"/>
                <w:sz w:val="28"/>
                <w:szCs w:val="28"/>
              </w:rPr>
            </w:pPr>
          </w:p>
        </w:tc>
      </w:tr>
      <w:tr w:rsidR="00DD249A" w:rsidRPr="00113907" w14:paraId="21008FE2" w14:textId="77777777" w:rsidTr="00DD249A">
        <w:tc>
          <w:tcPr>
            <w:tcW w:w="718" w:type="dxa"/>
            <w:tcMar>
              <w:top w:w="100" w:type="dxa"/>
              <w:left w:w="100" w:type="dxa"/>
              <w:bottom w:w="100" w:type="dxa"/>
              <w:right w:w="100" w:type="dxa"/>
            </w:tcMar>
          </w:tcPr>
          <w:p w14:paraId="6ADBF695" w14:textId="77777777" w:rsidR="004A398A" w:rsidRPr="00113907" w:rsidRDefault="004A398A" w:rsidP="00FE58A9">
            <w:pPr>
              <w:widowControl w:val="0"/>
              <w:jc w:val="center"/>
              <w:rPr>
                <w:rFonts w:eastAsia="Calibri" w:cs="Calibri"/>
                <w:color w:val="000000" w:themeColor="text1"/>
                <w:sz w:val="28"/>
                <w:szCs w:val="28"/>
              </w:rPr>
            </w:pPr>
            <w:r w:rsidRPr="00113907">
              <w:rPr>
                <w:rFonts w:eastAsia="Calibri" w:cs="Calibri"/>
                <w:color w:val="000000" w:themeColor="text1"/>
                <w:sz w:val="28"/>
                <w:szCs w:val="28"/>
              </w:rPr>
              <w:t>17</w:t>
            </w:r>
          </w:p>
        </w:tc>
        <w:tc>
          <w:tcPr>
            <w:tcW w:w="3112" w:type="dxa"/>
            <w:tcMar>
              <w:top w:w="100" w:type="dxa"/>
              <w:left w:w="100" w:type="dxa"/>
              <w:bottom w:w="100" w:type="dxa"/>
              <w:right w:w="100" w:type="dxa"/>
            </w:tcMar>
          </w:tcPr>
          <w:p w14:paraId="138F9CC1" w14:textId="77777777" w:rsidR="004A398A" w:rsidRPr="00113907" w:rsidRDefault="004A398A" w:rsidP="00FE58A9">
            <w:pPr>
              <w:widowControl w:val="0"/>
              <w:rPr>
                <w:rFonts w:eastAsia="Calibri" w:cs="Calibri"/>
                <w:color w:val="000000" w:themeColor="text1"/>
                <w:sz w:val="28"/>
                <w:szCs w:val="28"/>
              </w:rPr>
            </w:pPr>
            <w:r w:rsidRPr="00113907">
              <w:rPr>
                <w:rFonts w:eastAsia="Calibri" w:cs="Calibri"/>
                <w:color w:val="000000" w:themeColor="text1"/>
                <w:sz w:val="28"/>
                <w:szCs w:val="28"/>
              </w:rPr>
              <w:t>Does Sunrise work for registrants and trademark holders in other scripts/languages, and should any of them be further “internationalized” (such as in terms of service providers, languages served)?</w:t>
            </w:r>
          </w:p>
        </w:tc>
        <w:tc>
          <w:tcPr>
            <w:tcW w:w="2453" w:type="dxa"/>
            <w:tcMar>
              <w:top w:w="100" w:type="dxa"/>
              <w:left w:w="100" w:type="dxa"/>
              <w:bottom w:w="100" w:type="dxa"/>
              <w:right w:w="100" w:type="dxa"/>
            </w:tcMar>
          </w:tcPr>
          <w:p w14:paraId="077D5DE0" w14:textId="77777777" w:rsidR="004A398A" w:rsidRPr="00113907" w:rsidRDefault="004A398A" w:rsidP="00FE58A9">
            <w:pPr>
              <w:widowControl w:val="0"/>
              <w:rPr>
                <w:rFonts w:eastAsia="Calibri" w:cs="Calibri"/>
                <w:color w:val="000000" w:themeColor="text1"/>
                <w:sz w:val="28"/>
                <w:szCs w:val="28"/>
              </w:rPr>
            </w:pPr>
          </w:p>
        </w:tc>
        <w:tc>
          <w:tcPr>
            <w:tcW w:w="660" w:type="dxa"/>
            <w:tcMar>
              <w:top w:w="100" w:type="dxa"/>
              <w:left w:w="100" w:type="dxa"/>
              <w:bottom w:w="100" w:type="dxa"/>
              <w:right w:w="100" w:type="dxa"/>
            </w:tcMar>
          </w:tcPr>
          <w:p w14:paraId="6F8711F8" w14:textId="77777777" w:rsidR="004A398A" w:rsidRPr="00DE3D32" w:rsidRDefault="004A398A" w:rsidP="00FE58A9">
            <w:pPr>
              <w:widowControl w:val="0"/>
              <w:jc w:val="center"/>
              <w:rPr>
                <w:rFonts w:eastAsia="Calibri" w:cs="Calibri"/>
                <w:b/>
                <w:color w:val="000000" w:themeColor="text1"/>
                <w:sz w:val="28"/>
                <w:szCs w:val="28"/>
              </w:rPr>
            </w:pPr>
            <w:r w:rsidRPr="00DE3D32">
              <w:rPr>
                <w:rFonts w:eastAsia="Calibri" w:cs="Calibri"/>
                <w:b/>
                <w:color w:val="000000" w:themeColor="text1"/>
                <w:sz w:val="28"/>
                <w:szCs w:val="28"/>
              </w:rPr>
              <w:t>11</w:t>
            </w:r>
          </w:p>
        </w:tc>
        <w:tc>
          <w:tcPr>
            <w:tcW w:w="3637" w:type="dxa"/>
            <w:tcMar>
              <w:top w:w="100" w:type="dxa"/>
              <w:left w:w="100" w:type="dxa"/>
              <w:bottom w:w="100" w:type="dxa"/>
              <w:right w:w="100" w:type="dxa"/>
            </w:tcMar>
          </w:tcPr>
          <w:p w14:paraId="2BC94EC1" w14:textId="67F7908A" w:rsidR="004A398A" w:rsidRPr="00DE3D32" w:rsidRDefault="004A398A" w:rsidP="00AF61F9">
            <w:pPr>
              <w:widowControl w:val="0"/>
              <w:rPr>
                <w:rFonts w:eastAsia="Calibri" w:cs="Calibri"/>
                <w:b/>
                <w:color w:val="000000" w:themeColor="text1"/>
                <w:sz w:val="28"/>
                <w:szCs w:val="28"/>
              </w:rPr>
            </w:pPr>
            <w:commentRangeStart w:id="130"/>
            <w:r w:rsidRPr="00DE3D32">
              <w:rPr>
                <w:rFonts w:eastAsia="Calibri" w:cs="Calibri"/>
                <w:b/>
                <w:color w:val="000000" w:themeColor="text1"/>
                <w:sz w:val="28"/>
                <w:szCs w:val="28"/>
              </w:rPr>
              <w:t xml:space="preserve">How effectively can trademark holders who use non-English scripts/languages </w:t>
            </w:r>
            <w:del w:id="131" w:author="Amr Elsadr" w:date="2017-06-22T22:13:00Z">
              <w:r w:rsidRPr="00DE3D32" w:rsidDel="00AF61F9">
                <w:rPr>
                  <w:rFonts w:eastAsia="Calibri" w:cs="Calibri"/>
                  <w:b/>
                  <w:color w:val="000000" w:themeColor="text1"/>
                  <w:sz w:val="28"/>
                  <w:szCs w:val="28"/>
                </w:rPr>
                <w:delText xml:space="preserve">able to </w:delText>
              </w:r>
            </w:del>
            <w:r w:rsidRPr="00DE3D32">
              <w:rPr>
                <w:rFonts w:eastAsia="Calibri" w:cs="Calibri"/>
                <w:b/>
                <w:color w:val="000000" w:themeColor="text1"/>
                <w:sz w:val="28"/>
                <w:szCs w:val="28"/>
              </w:rPr>
              <w:t>participate in sunrise (including IDN sunrises), and should any of them be further “internationalized” (such as in terms of service providers, languages served)?</w:t>
            </w:r>
            <w:commentRangeEnd w:id="130"/>
            <w:r w:rsidR="00944EE9">
              <w:rPr>
                <w:rStyle w:val="CommentReference"/>
              </w:rPr>
              <w:commentReference w:id="130"/>
            </w:r>
          </w:p>
        </w:tc>
        <w:tc>
          <w:tcPr>
            <w:tcW w:w="2970" w:type="dxa"/>
            <w:tcMar>
              <w:top w:w="100" w:type="dxa"/>
              <w:left w:w="100" w:type="dxa"/>
              <w:bottom w:w="100" w:type="dxa"/>
              <w:right w:w="100" w:type="dxa"/>
            </w:tcMar>
          </w:tcPr>
          <w:p w14:paraId="64DF1F19" w14:textId="77777777" w:rsidR="004A398A" w:rsidRPr="00113907" w:rsidRDefault="004A398A" w:rsidP="00FE58A9">
            <w:pPr>
              <w:widowControl w:val="0"/>
              <w:rPr>
                <w:rFonts w:eastAsia="Calibri" w:cs="Calibri"/>
                <w:color w:val="000000" w:themeColor="text1"/>
                <w:sz w:val="28"/>
                <w:szCs w:val="28"/>
              </w:rPr>
            </w:pPr>
          </w:p>
          <w:p w14:paraId="5EB8EBE1" w14:textId="77777777" w:rsidR="004A398A" w:rsidRPr="00113907" w:rsidRDefault="004A398A" w:rsidP="00FE58A9">
            <w:pPr>
              <w:widowControl w:val="0"/>
              <w:rPr>
                <w:rFonts w:eastAsia="Calibri" w:cs="Calibri"/>
                <w:color w:val="000000" w:themeColor="text1"/>
                <w:sz w:val="28"/>
                <w:szCs w:val="28"/>
              </w:rPr>
            </w:pPr>
          </w:p>
          <w:p w14:paraId="773E02DB" w14:textId="77777777" w:rsidR="004A398A" w:rsidRPr="00113907" w:rsidRDefault="004A398A" w:rsidP="00FE58A9">
            <w:pPr>
              <w:widowControl w:val="0"/>
              <w:rPr>
                <w:rFonts w:eastAsia="Calibri" w:cs="Calibri"/>
                <w:color w:val="000000" w:themeColor="text1"/>
                <w:sz w:val="28"/>
                <w:szCs w:val="28"/>
              </w:rPr>
            </w:pPr>
            <w:r w:rsidRPr="00113907">
              <w:rPr>
                <w:rFonts w:eastAsia="Calibri" w:cs="Calibri"/>
                <w:color w:val="000000" w:themeColor="text1"/>
                <w:sz w:val="28"/>
                <w:szCs w:val="28"/>
              </w:rPr>
              <w:t>[New note to be added per Lori’s suggested during subteam call]</w:t>
            </w:r>
          </w:p>
        </w:tc>
      </w:tr>
      <w:tr w:rsidR="00DD249A" w:rsidRPr="00113907" w14:paraId="31D2A207" w14:textId="77777777" w:rsidTr="00DD249A">
        <w:tc>
          <w:tcPr>
            <w:tcW w:w="718" w:type="dxa"/>
            <w:tcMar>
              <w:top w:w="100" w:type="dxa"/>
              <w:left w:w="100" w:type="dxa"/>
              <w:bottom w:w="100" w:type="dxa"/>
              <w:right w:w="100" w:type="dxa"/>
            </w:tcMar>
          </w:tcPr>
          <w:p w14:paraId="2D9CA28D" w14:textId="77777777" w:rsidR="004A398A" w:rsidRPr="00113907" w:rsidRDefault="004A398A" w:rsidP="00FE58A9">
            <w:pPr>
              <w:widowControl w:val="0"/>
              <w:jc w:val="center"/>
              <w:rPr>
                <w:rFonts w:eastAsia="Calibri" w:cs="Calibri"/>
                <w:color w:val="000000" w:themeColor="text1"/>
                <w:sz w:val="28"/>
                <w:szCs w:val="28"/>
              </w:rPr>
            </w:pPr>
            <w:r w:rsidRPr="00113907">
              <w:rPr>
                <w:rFonts w:eastAsia="Calibri" w:cs="Calibri"/>
                <w:color w:val="000000" w:themeColor="text1"/>
                <w:sz w:val="28"/>
                <w:szCs w:val="28"/>
              </w:rPr>
              <w:t>18</w:t>
            </w:r>
          </w:p>
        </w:tc>
        <w:tc>
          <w:tcPr>
            <w:tcW w:w="3112" w:type="dxa"/>
            <w:tcMar>
              <w:top w:w="100" w:type="dxa"/>
              <w:left w:w="100" w:type="dxa"/>
              <w:bottom w:w="100" w:type="dxa"/>
              <w:right w:w="100" w:type="dxa"/>
            </w:tcMar>
          </w:tcPr>
          <w:p w14:paraId="6D14BFB4" w14:textId="77777777" w:rsidR="004A398A" w:rsidRPr="00113907" w:rsidRDefault="004A398A" w:rsidP="00FE58A9">
            <w:pPr>
              <w:widowControl w:val="0"/>
              <w:rPr>
                <w:rFonts w:eastAsia="Calibri" w:cs="Calibri"/>
                <w:color w:val="000000" w:themeColor="text1"/>
                <w:sz w:val="28"/>
                <w:szCs w:val="28"/>
              </w:rPr>
            </w:pPr>
            <w:r w:rsidRPr="00113907">
              <w:rPr>
                <w:rFonts w:eastAsia="Calibri" w:cs="Calibri"/>
                <w:color w:val="000000" w:themeColor="text1"/>
                <w:sz w:val="28"/>
                <w:szCs w:val="28"/>
              </w:rPr>
              <w:t xml:space="preserve">Does Sunrise adequately address issues of registrant protection (such as freedom of expression and fair use?) </w:t>
            </w:r>
          </w:p>
        </w:tc>
        <w:tc>
          <w:tcPr>
            <w:tcW w:w="2453" w:type="dxa"/>
            <w:tcMar>
              <w:top w:w="100" w:type="dxa"/>
              <w:left w:w="100" w:type="dxa"/>
              <w:bottom w:w="100" w:type="dxa"/>
              <w:right w:w="100" w:type="dxa"/>
            </w:tcMar>
          </w:tcPr>
          <w:p w14:paraId="500B5D57" w14:textId="082E52B1" w:rsidR="004A398A" w:rsidRPr="00113907" w:rsidRDefault="007B4FE0" w:rsidP="00FE58A9">
            <w:pPr>
              <w:widowControl w:val="0"/>
              <w:rPr>
                <w:rFonts w:eastAsia="Calibri" w:cs="Calibri"/>
                <w:color w:val="000000" w:themeColor="text1"/>
                <w:sz w:val="28"/>
                <w:szCs w:val="28"/>
              </w:rPr>
            </w:pPr>
            <w:ins w:id="132" w:author="Amr Elsadr" w:date="2017-06-22T22:46:00Z">
              <w:r>
                <w:rPr>
                  <w:rFonts w:eastAsia="Calibri" w:cs="Calibri"/>
                  <w:color w:val="000000" w:themeColor="text1"/>
                  <w:sz w:val="28"/>
                  <w:szCs w:val="28"/>
                </w:rPr>
                <w:t>Question addressed by including it</w:t>
              </w:r>
            </w:ins>
            <w:ins w:id="133" w:author="Amr Elsadr" w:date="2017-06-22T22:47:00Z">
              <w:r>
                <w:rPr>
                  <w:rFonts w:eastAsia="Calibri" w:cs="Calibri"/>
                  <w:color w:val="000000" w:themeColor="text1"/>
                  <w:sz w:val="28"/>
                  <w:szCs w:val="28"/>
                </w:rPr>
                <w:t>s intent</w:t>
              </w:r>
            </w:ins>
            <w:ins w:id="134" w:author="Amr Elsadr" w:date="2017-06-22T22:46:00Z">
              <w:r>
                <w:rPr>
                  <w:rFonts w:eastAsia="Calibri" w:cs="Calibri"/>
                  <w:color w:val="000000" w:themeColor="text1"/>
                  <w:sz w:val="28"/>
                  <w:szCs w:val="28"/>
                </w:rPr>
                <w:t xml:space="preserve"> in reworded Question</w:t>
              </w:r>
            </w:ins>
            <w:ins w:id="135" w:author="Amr Elsadr" w:date="2017-06-22T22:47:00Z">
              <w:r>
                <w:rPr>
                  <w:rFonts w:eastAsia="Calibri" w:cs="Calibri"/>
                  <w:color w:val="000000" w:themeColor="text1"/>
                  <w:sz w:val="28"/>
                  <w:szCs w:val="28"/>
                </w:rPr>
                <w:t>s 5 and 9</w:t>
              </w:r>
            </w:ins>
          </w:p>
        </w:tc>
        <w:tc>
          <w:tcPr>
            <w:tcW w:w="660" w:type="dxa"/>
            <w:tcMar>
              <w:top w:w="100" w:type="dxa"/>
              <w:left w:w="100" w:type="dxa"/>
              <w:bottom w:w="100" w:type="dxa"/>
              <w:right w:w="100" w:type="dxa"/>
            </w:tcMar>
          </w:tcPr>
          <w:p w14:paraId="5F08C3AC" w14:textId="77777777" w:rsidR="004A398A" w:rsidRPr="00DE3D32" w:rsidRDefault="004A398A" w:rsidP="00FE58A9">
            <w:pPr>
              <w:widowControl w:val="0"/>
              <w:jc w:val="center"/>
              <w:rPr>
                <w:rFonts w:eastAsia="Calibri" w:cs="Calibri"/>
                <w:b/>
                <w:color w:val="000000" w:themeColor="text1"/>
                <w:sz w:val="28"/>
                <w:szCs w:val="28"/>
              </w:rPr>
            </w:pPr>
          </w:p>
        </w:tc>
        <w:tc>
          <w:tcPr>
            <w:tcW w:w="3637" w:type="dxa"/>
            <w:tcMar>
              <w:top w:w="100" w:type="dxa"/>
              <w:left w:w="100" w:type="dxa"/>
              <w:bottom w:w="100" w:type="dxa"/>
              <w:right w:w="100" w:type="dxa"/>
            </w:tcMar>
          </w:tcPr>
          <w:p w14:paraId="6E477AFE" w14:textId="77777777" w:rsidR="004A398A" w:rsidRPr="00DE3D32" w:rsidRDefault="004A398A" w:rsidP="00FE58A9">
            <w:pPr>
              <w:widowControl w:val="0"/>
              <w:rPr>
                <w:rFonts w:eastAsia="Calibri" w:cs="Calibri"/>
                <w:b/>
                <w:color w:val="000000" w:themeColor="text1"/>
                <w:sz w:val="28"/>
                <w:szCs w:val="28"/>
              </w:rPr>
            </w:pPr>
          </w:p>
        </w:tc>
        <w:tc>
          <w:tcPr>
            <w:tcW w:w="2970" w:type="dxa"/>
            <w:tcMar>
              <w:top w:w="100" w:type="dxa"/>
              <w:left w:w="100" w:type="dxa"/>
              <w:bottom w:w="100" w:type="dxa"/>
              <w:right w:w="100" w:type="dxa"/>
            </w:tcMar>
          </w:tcPr>
          <w:p w14:paraId="4746567D" w14:textId="77777777" w:rsidR="004A398A" w:rsidRPr="00113907" w:rsidRDefault="004A398A" w:rsidP="00FE58A9">
            <w:pPr>
              <w:widowControl w:val="0"/>
              <w:rPr>
                <w:rFonts w:eastAsia="Calibri" w:cs="Calibri"/>
                <w:i/>
                <w:color w:val="000000" w:themeColor="text1"/>
                <w:sz w:val="28"/>
                <w:szCs w:val="28"/>
              </w:rPr>
            </w:pPr>
          </w:p>
          <w:p w14:paraId="7070C8C2" w14:textId="77777777" w:rsidR="004A398A" w:rsidRPr="00113907" w:rsidRDefault="004A398A" w:rsidP="00FE58A9">
            <w:pPr>
              <w:widowControl w:val="0"/>
              <w:rPr>
                <w:rFonts w:eastAsia="Calibri" w:cs="Calibri"/>
                <w:i/>
                <w:color w:val="000000" w:themeColor="text1"/>
                <w:sz w:val="28"/>
                <w:szCs w:val="28"/>
              </w:rPr>
            </w:pPr>
            <w:r w:rsidRPr="00113907">
              <w:rPr>
                <w:rFonts w:eastAsia="Calibri" w:cs="Calibri"/>
                <w:i/>
                <w:color w:val="000000" w:themeColor="text1"/>
                <w:sz w:val="28"/>
                <w:szCs w:val="28"/>
              </w:rPr>
              <w:t xml:space="preserve">KK: may want to lump in “abuse” as it impacts registrants, e.g., the registration in Sunrise of “the’s” and “M’s” that may deprive registrants of legitimate and important words and letters as domain names. </w:t>
            </w:r>
          </w:p>
        </w:tc>
      </w:tr>
      <w:tr w:rsidR="00DD249A" w:rsidRPr="00113907" w14:paraId="40A4920A" w14:textId="77777777" w:rsidTr="00DD249A">
        <w:tc>
          <w:tcPr>
            <w:tcW w:w="718" w:type="dxa"/>
            <w:tcMar>
              <w:top w:w="100" w:type="dxa"/>
              <w:left w:w="100" w:type="dxa"/>
              <w:bottom w:w="100" w:type="dxa"/>
              <w:right w:w="100" w:type="dxa"/>
            </w:tcMar>
          </w:tcPr>
          <w:p w14:paraId="789EC194" w14:textId="77777777" w:rsidR="004A398A" w:rsidRPr="00113907" w:rsidRDefault="004A398A" w:rsidP="00FE58A9">
            <w:pPr>
              <w:widowControl w:val="0"/>
              <w:jc w:val="center"/>
              <w:rPr>
                <w:rFonts w:eastAsia="Calibri" w:cs="Calibri"/>
                <w:color w:val="000000" w:themeColor="text1"/>
                <w:sz w:val="28"/>
                <w:szCs w:val="28"/>
              </w:rPr>
            </w:pPr>
            <w:r w:rsidRPr="00113907">
              <w:rPr>
                <w:rFonts w:eastAsia="Calibri" w:cs="Calibri"/>
                <w:color w:val="000000" w:themeColor="text1"/>
                <w:sz w:val="28"/>
                <w:szCs w:val="28"/>
              </w:rPr>
              <w:t>19</w:t>
            </w:r>
          </w:p>
        </w:tc>
        <w:tc>
          <w:tcPr>
            <w:tcW w:w="3112" w:type="dxa"/>
            <w:tcMar>
              <w:top w:w="100" w:type="dxa"/>
              <w:left w:w="100" w:type="dxa"/>
              <w:bottom w:w="100" w:type="dxa"/>
              <w:right w:w="100" w:type="dxa"/>
            </w:tcMar>
          </w:tcPr>
          <w:p w14:paraId="7D753F33" w14:textId="77777777" w:rsidR="004A398A" w:rsidRPr="00113907" w:rsidRDefault="004A398A" w:rsidP="00FE58A9">
            <w:pPr>
              <w:widowControl w:val="0"/>
              <w:rPr>
                <w:rFonts w:eastAsia="Calibri" w:cs="Calibri"/>
                <w:color w:val="000000" w:themeColor="text1"/>
                <w:sz w:val="28"/>
                <w:szCs w:val="28"/>
              </w:rPr>
            </w:pPr>
            <w:r w:rsidRPr="00113907">
              <w:rPr>
                <w:rFonts w:eastAsia="Calibri" w:cs="Calibri"/>
                <w:color w:val="000000" w:themeColor="text1"/>
                <w:sz w:val="28"/>
                <w:szCs w:val="28"/>
              </w:rPr>
              <w:t>Have there been perceived abuses of Sunrise that can be documented and how can these be addressed?</w:t>
            </w:r>
          </w:p>
        </w:tc>
        <w:tc>
          <w:tcPr>
            <w:tcW w:w="2453" w:type="dxa"/>
            <w:tcMar>
              <w:top w:w="100" w:type="dxa"/>
              <w:left w:w="100" w:type="dxa"/>
              <w:bottom w:w="100" w:type="dxa"/>
              <w:right w:w="100" w:type="dxa"/>
            </w:tcMar>
          </w:tcPr>
          <w:p w14:paraId="16069239" w14:textId="74270C64" w:rsidR="004A398A" w:rsidRPr="00113907" w:rsidRDefault="007B4FE0" w:rsidP="00FE58A9">
            <w:pPr>
              <w:widowControl w:val="0"/>
              <w:rPr>
                <w:rFonts w:eastAsia="Calibri" w:cs="Calibri"/>
                <w:color w:val="000000" w:themeColor="text1"/>
                <w:sz w:val="28"/>
                <w:szCs w:val="28"/>
              </w:rPr>
            </w:pPr>
            <w:ins w:id="136" w:author="Amr Elsadr" w:date="2017-06-22T22:48:00Z">
              <w:r>
                <w:rPr>
                  <w:rFonts w:eastAsia="Calibri" w:cs="Calibri"/>
                  <w:color w:val="000000" w:themeColor="text1"/>
                  <w:sz w:val="28"/>
                  <w:szCs w:val="28"/>
                </w:rPr>
                <w:t>Question included in the preamble</w:t>
              </w:r>
            </w:ins>
          </w:p>
        </w:tc>
        <w:tc>
          <w:tcPr>
            <w:tcW w:w="660" w:type="dxa"/>
            <w:tcMar>
              <w:top w:w="100" w:type="dxa"/>
              <w:left w:w="100" w:type="dxa"/>
              <w:bottom w:w="100" w:type="dxa"/>
              <w:right w:w="100" w:type="dxa"/>
            </w:tcMar>
          </w:tcPr>
          <w:p w14:paraId="15245094" w14:textId="77777777" w:rsidR="004A398A" w:rsidRPr="00DE3D32" w:rsidRDefault="004A398A" w:rsidP="00FE58A9">
            <w:pPr>
              <w:widowControl w:val="0"/>
              <w:jc w:val="center"/>
              <w:rPr>
                <w:rFonts w:eastAsia="Calibri" w:cs="Calibri"/>
                <w:b/>
                <w:color w:val="000000" w:themeColor="text1"/>
                <w:sz w:val="28"/>
                <w:szCs w:val="28"/>
              </w:rPr>
            </w:pPr>
          </w:p>
        </w:tc>
        <w:tc>
          <w:tcPr>
            <w:tcW w:w="3637" w:type="dxa"/>
            <w:tcMar>
              <w:top w:w="100" w:type="dxa"/>
              <w:left w:w="100" w:type="dxa"/>
              <w:bottom w:w="100" w:type="dxa"/>
              <w:right w:w="100" w:type="dxa"/>
            </w:tcMar>
          </w:tcPr>
          <w:p w14:paraId="2D33F643" w14:textId="77777777" w:rsidR="004A398A" w:rsidRPr="00DE3D32" w:rsidRDefault="004A398A" w:rsidP="00FE58A9">
            <w:pPr>
              <w:widowControl w:val="0"/>
              <w:rPr>
                <w:rFonts w:eastAsia="Calibri" w:cs="Calibri"/>
                <w:b/>
                <w:color w:val="000000" w:themeColor="text1"/>
                <w:sz w:val="28"/>
                <w:szCs w:val="28"/>
              </w:rPr>
            </w:pPr>
          </w:p>
        </w:tc>
        <w:tc>
          <w:tcPr>
            <w:tcW w:w="2970" w:type="dxa"/>
            <w:tcMar>
              <w:top w:w="100" w:type="dxa"/>
              <w:left w:w="100" w:type="dxa"/>
              <w:bottom w:w="100" w:type="dxa"/>
              <w:right w:w="100" w:type="dxa"/>
            </w:tcMar>
          </w:tcPr>
          <w:p w14:paraId="3D7B4088" w14:textId="77777777" w:rsidR="004A398A" w:rsidRPr="00113907" w:rsidRDefault="004A398A" w:rsidP="00FE58A9">
            <w:pPr>
              <w:widowControl w:val="0"/>
              <w:rPr>
                <w:rFonts w:eastAsia="Calibri" w:cs="Calibri"/>
                <w:color w:val="000000" w:themeColor="text1"/>
                <w:sz w:val="28"/>
                <w:szCs w:val="28"/>
              </w:rPr>
            </w:pPr>
            <w:r w:rsidRPr="00113907">
              <w:rPr>
                <w:rFonts w:eastAsia="Calibri" w:cs="Calibri"/>
                <w:color w:val="000000" w:themeColor="text1"/>
                <w:sz w:val="28"/>
                <w:szCs w:val="28"/>
              </w:rPr>
              <w:t>For general WG review (not specific to Sunrise).</w:t>
            </w:r>
          </w:p>
          <w:p w14:paraId="67BC5F65" w14:textId="30D86A3B" w:rsidR="004A398A" w:rsidRPr="00113907" w:rsidRDefault="00DE3D32" w:rsidP="00FE58A9">
            <w:pPr>
              <w:widowControl w:val="0"/>
              <w:rPr>
                <w:rFonts w:eastAsia="Calibri" w:cs="Calibri"/>
                <w:color w:val="000000" w:themeColor="text1"/>
                <w:sz w:val="28"/>
                <w:szCs w:val="28"/>
              </w:rPr>
            </w:pPr>
            <w:r w:rsidRPr="00DE3D32">
              <w:rPr>
                <w:rFonts w:eastAsia="Calibri" w:cs="Calibri"/>
                <w:i/>
                <w:color w:val="000000" w:themeColor="text1"/>
                <w:sz w:val="28"/>
                <w:szCs w:val="28"/>
              </w:rPr>
              <w:t xml:space="preserve">Comment: </w:t>
            </w:r>
            <w:r w:rsidR="004A398A" w:rsidRPr="00113907">
              <w:rPr>
                <w:rFonts w:eastAsia="Calibri" w:cs="Calibri"/>
                <w:i/>
                <w:color w:val="000000" w:themeColor="text1"/>
                <w:sz w:val="28"/>
                <w:szCs w:val="28"/>
              </w:rPr>
              <w:t>Definitely a Sunrise issue</w:t>
            </w:r>
          </w:p>
        </w:tc>
      </w:tr>
      <w:tr w:rsidR="00DD249A" w:rsidRPr="00113907" w14:paraId="62EC5370" w14:textId="77777777" w:rsidTr="00DD249A">
        <w:tc>
          <w:tcPr>
            <w:tcW w:w="718" w:type="dxa"/>
            <w:tcMar>
              <w:top w:w="100" w:type="dxa"/>
              <w:left w:w="100" w:type="dxa"/>
              <w:bottom w:w="100" w:type="dxa"/>
              <w:right w:w="100" w:type="dxa"/>
            </w:tcMar>
          </w:tcPr>
          <w:p w14:paraId="04835623" w14:textId="77777777" w:rsidR="004A398A" w:rsidRPr="00113907" w:rsidRDefault="004A398A" w:rsidP="00FE58A9">
            <w:pPr>
              <w:widowControl w:val="0"/>
              <w:jc w:val="center"/>
              <w:rPr>
                <w:rFonts w:eastAsia="Calibri" w:cs="Calibri"/>
                <w:color w:val="000000" w:themeColor="text1"/>
                <w:sz w:val="28"/>
                <w:szCs w:val="28"/>
              </w:rPr>
            </w:pPr>
            <w:r w:rsidRPr="00113907">
              <w:rPr>
                <w:rFonts w:eastAsia="Calibri" w:cs="Calibri"/>
                <w:color w:val="000000" w:themeColor="text1"/>
                <w:sz w:val="28"/>
                <w:szCs w:val="28"/>
              </w:rPr>
              <w:t>20</w:t>
            </w:r>
          </w:p>
        </w:tc>
        <w:tc>
          <w:tcPr>
            <w:tcW w:w="3112" w:type="dxa"/>
            <w:tcMar>
              <w:top w:w="100" w:type="dxa"/>
              <w:left w:w="100" w:type="dxa"/>
              <w:bottom w:w="100" w:type="dxa"/>
              <w:right w:w="100" w:type="dxa"/>
            </w:tcMar>
          </w:tcPr>
          <w:p w14:paraId="3D8C41A6" w14:textId="77777777" w:rsidR="004A398A" w:rsidRPr="00113907" w:rsidRDefault="004A398A" w:rsidP="00FE58A9">
            <w:pPr>
              <w:widowControl w:val="0"/>
              <w:rPr>
                <w:rFonts w:eastAsia="Calibri" w:cs="Calibri"/>
                <w:color w:val="000000" w:themeColor="text1"/>
                <w:sz w:val="28"/>
                <w:szCs w:val="28"/>
              </w:rPr>
            </w:pPr>
            <w:r w:rsidRPr="00113907">
              <w:rPr>
                <w:rFonts w:eastAsia="Calibri" w:cs="Calibri"/>
                <w:color w:val="000000" w:themeColor="text1"/>
                <w:sz w:val="28"/>
                <w:szCs w:val="28"/>
              </w:rPr>
              <w:t>Examine the protection of country names and geographical indications, and generally of indications of source, within Sunrise</w:t>
            </w:r>
          </w:p>
        </w:tc>
        <w:tc>
          <w:tcPr>
            <w:tcW w:w="2453" w:type="dxa"/>
            <w:tcMar>
              <w:top w:w="100" w:type="dxa"/>
              <w:left w:w="100" w:type="dxa"/>
              <w:bottom w:w="100" w:type="dxa"/>
              <w:right w:w="100" w:type="dxa"/>
            </w:tcMar>
          </w:tcPr>
          <w:p w14:paraId="48BF5B57" w14:textId="77777777" w:rsidR="004A398A" w:rsidRPr="00113907" w:rsidRDefault="004A398A" w:rsidP="00FE58A9">
            <w:pPr>
              <w:widowControl w:val="0"/>
              <w:rPr>
                <w:rFonts w:eastAsia="Calibri" w:cs="Calibri"/>
                <w:color w:val="000000" w:themeColor="text1"/>
                <w:sz w:val="28"/>
                <w:szCs w:val="28"/>
              </w:rPr>
            </w:pPr>
          </w:p>
        </w:tc>
        <w:tc>
          <w:tcPr>
            <w:tcW w:w="660" w:type="dxa"/>
            <w:tcMar>
              <w:top w:w="100" w:type="dxa"/>
              <w:left w:w="100" w:type="dxa"/>
              <w:bottom w:w="100" w:type="dxa"/>
              <w:right w:w="100" w:type="dxa"/>
            </w:tcMar>
          </w:tcPr>
          <w:p w14:paraId="701FF0DE" w14:textId="77777777" w:rsidR="004A398A" w:rsidRPr="00DE3D32" w:rsidRDefault="004A398A" w:rsidP="00FE58A9">
            <w:pPr>
              <w:widowControl w:val="0"/>
              <w:jc w:val="center"/>
              <w:rPr>
                <w:rFonts w:eastAsia="Calibri" w:cs="Calibri"/>
                <w:b/>
                <w:color w:val="000000" w:themeColor="text1"/>
                <w:sz w:val="28"/>
                <w:szCs w:val="28"/>
              </w:rPr>
            </w:pPr>
          </w:p>
        </w:tc>
        <w:tc>
          <w:tcPr>
            <w:tcW w:w="3637" w:type="dxa"/>
            <w:tcMar>
              <w:top w:w="100" w:type="dxa"/>
              <w:left w:w="100" w:type="dxa"/>
              <w:bottom w:w="100" w:type="dxa"/>
              <w:right w:w="100" w:type="dxa"/>
            </w:tcMar>
          </w:tcPr>
          <w:p w14:paraId="146873CE" w14:textId="77777777" w:rsidR="004A398A" w:rsidRPr="00DE3D32" w:rsidRDefault="004A398A" w:rsidP="00FE58A9">
            <w:pPr>
              <w:widowControl w:val="0"/>
              <w:rPr>
                <w:rFonts w:eastAsia="Calibri" w:cs="Calibri"/>
                <w:b/>
                <w:color w:val="000000" w:themeColor="text1"/>
                <w:sz w:val="28"/>
                <w:szCs w:val="28"/>
              </w:rPr>
            </w:pPr>
          </w:p>
        </w:tc>
        <w:tc>
          <w:tcPr>
            <w:tcW w:w="2970" w:type="dxa"/>
            <w:tcMar>
              <w:top w:w="100" w:type="dxa"/>
              <w:left w:w="100" w:type="dxa"/>
              <w:bottom w:w="100" w:type="dxa"/>
              <w:right w:w="100" w:type="dxa"/>
            </w:tcMar>
          </w:tcPr>
          <w:p w14:paraId="062F62C2" w14:textId="77777777" w:rsidR="004A398A" w:rsidRPr="00113907" w:rsidRDefault="004A398A" w:rsidP="00FE58A9">
            <w:pPr>
              <w:widowControl w:val="0"/>
              <w:rPr>
                <w:rFonts w:eastAsia="Calibri" w:cs="Calibri"/>
                <w:color w:val="000000" w:themeColor="text1"/>
                <w:sz w:val="28"/>
                <w:szCs w:val="28"/>
              </w:rPr>
            </w:pPr>
            <w:r w:rsidRPr="00113907">
              <w:rPr>
                <w:rFonts w:eastAsia="Calibri" w:cs="Calibri"/>
                <w:color w:val="000000" w:themeColor="text1"/>
                <w:sz w:val="28"/>
                <w:szCs w:val="28"/>
              </w:rPr>
              <w:t>Currently under discussion by the full WG.</w:t>
            </w:r>
          </w:p>
        </w:tc>
      </w:tr>
      <w:tr w:rsidR="00DD249A" w:rsidRPr="00113907" w14:paraId="0302DA8C" w14:textId="77777777" w:rsidTr="00DD249A">
        <w:tc>
          <w:tcPr>
            <w:tcW w:w="718" w:type="dxa"/>
            <w:tcMar>
              <w:top w:w="100" w:type="dxa"/>
              <w:left w:w="100" w:type="dxa"/>
              <w:bottom w:w="100" w:type="dxa"/>
              <w:right w:w="100" w:type="dxa"/>
            </w:tcMar>
          </w:tcPr>
          <w:p w14:paraId="1F49DAEA" w14:textId="77777777" w:rsidR="004A398A" w:rsidRPr="00113907" w:rsidRDefault="004A398A" w:rsidP="00FE58A9">
            <w:pPr>
              <w:widowControl w:val="0"/>
              <w:jc w:val="center"/>
              <w:rPr>
                <w:rFonts w:eastAsia="Calibri" w:cs="Calibri"/>
                <w:color w:val="000000" w:themeColor="text1"/>
                <w:sz w:val="28"/>
                <w:szCs w:val="28"/>
              </w:rPr>
            </w:pPr>
            <w:r w:rsidRPr="00113907">
              <w:rPr>
                <w:rFonts w:eastAsia="Calibri" w:cs="Calibri"/>
                <w:color w:val="000000" w:themeColor="text1"/>
                <w:sz w:val="28"/>
                <w:szCs w:val="28"/>
              </w:rPr>
              <w:t>21</w:t>
            </w:r>
          </w:p>
        </w:tc>
        <w:tc>
          <w:tcPr>
            <w:tcW w:w="3112" w:type="dxa"/>
            <w:tcMar>
              <w:top w:w="100" w:type="dxa"/>
              <w:left w:w="100" w:type="dxa"/>
              <w:bottom w:w="100" w:type="dxa"/>
              <w:right w:w="100" w:type="dxa"/>
            </w:tcMar>
          </w:tcPr>
          <w:p w14:paraId="6F5FF3B5" w14:textId="1C194CFC" w:rsidR="004A398A" w:rsidRPr="00113907" w:rsidRDefault="004A398A" w:rsidP="00356862">
            <w:pPr>
              <w:widowControl w:val="0"/>
              <w:rPr>
                <w:rFonts w:eastAsia="Calibri" w:cs="Calibri"/>
                <w:color w:val="000000" w:themeColor="text1"/>
                <w:sz w:val="28"/>
                <w:szCs w:val="28"/>
              </w:rPr>
            </w:pPr>
            <w:r w:rsidRPr="00113907">
              <w:rPr>
                <w:rFonts w:eastAsia="Calibri" w:cs="Calibri"/>
                <w:color w:val="000000" w:themeColor="text1"/>
                <w:sz w:val="28"/>
                <w:szCs w:val="28"/>
              </w:rPr>
              <w:t xml:space="preserve">In the light of concrete cases (case law) and from the perspective of owners of protected signs and of marks, which are the identified deficits of the </w:t>
            </w:r>
            <w:del w:id="137" w:author="Amr Elsadr" w:date="2017-06-22T22:54:00Z">
              <w:r w:rsidRPr="00113907" w:rsidDel="00356862">
                <w:rPr>
                  <w:rFonts w:eastAsia="Calibri" w:cs="Calibri"/>
                  <w:color w:val="000000" w:themeColor="text1"/>
                  <w:sz w:val="28"/>
                  <w:szCs w:val="28"/>
                </w:rPr>
                <w:delText>Sunrise</w:delText>
              </w:r>
            </w:del>
            <w:ins w:id="138" w:author="Amr Elsadr" w:date="2017-06-22T22:54:00Z">
              <w:r w:rsidR="00356862">
                <w:rPr>
                  <w:rFonts w:eastAsia="Calibri" w:cs="Calibri"/>
                  <w:color w:val="000000" w:themeColor="text1"/>
                  <w:sz w:val="28"/>
                  <w:szCs w:val="28"/>
                </w:rPr>
                <w:t>RPMs</w:t>
              </w:r>
            </w:ins>
            <w:r w:rsidRPr="00113907">
              <w:rPr>
                <w:rFonts w:eastAsia="Calibri" w:cs="Calibri"/>
                <w:color w:val="000000" w:themeColor="text1"/>
                <w:sz w:val="28"/>
                <w:szCs w:val="28"/>
              </w:rPr>
              <w:t>?</w:t>
            </w:r>
          </w:p>
        </w:tc>
        <w:tc>
          <w:tcPr>
            <w:tcW w:w="2453" w:type="dxa"/>
            <w:tcMar>
              <w:top w:w="100" w:type="dxa"/>
              <w:left w:w="100" w:type="dxa"/>
              <w:bottom w:w="100" w:type="dxa"/>
              <w:right w:w="100" w:type="dxa"/>
            </w:tcMar>
          </w:tcPr>
          <w:p w14:paraId="4F156981" w14:textId="77777777" w:rsidR="004A398A" w:rsidRPr="00113907" w:rsidRDefault="004A398A" w:rsidP="00FE58A9">
            <w:pPr>
              <w:widowControl w:val="0"/>
              <w:rPr>
                <w:rFonts w:eastAsia="Calibri" w:cs="Calibri"/>
                <w:color w:val="000000" w:themeColor="text1"/>
                <w:sz w:val="28"/>
                <w:szCs w:val="28"/>
              </w:rPr>
            </w:pPr>
          </w:p>
        </w:tc>
        <w:tc>
          <w:tcPr>
            <w:tcW w:w="660" w:type="dxa"/>
            <w:tcMar>
              <w:top w:w="100" w:type="dxa"/>
              <w:left w:w="100" w:type="dxa"/>
              <w:bottom w:w="100" w:type="dxa"/>
              <w:right w:w="100" w:type="dxa"/>
            </w:tcMar>
          </w:tcPr>
          <w:p w14:paraId="037D525C" w14:textId="77777777" w:rsidR="004A398A" w:rsidRPr="00DE3D32" w:rsidRDefault="004A398A" w:rsidP="00FE58A9">
            <w:pPr>
              <w:widowControl w:val="0"/>
              <w:jc w:val="center"/>
              <w:rPr>
                <w:rFonts w:eastAsia="Calibri" w:cs="Calibri"/>
                <w:b/>
                <w:color w:val="000000" w:themeColor="text1"/>
                <w:sz w:val="28"/>
                <w:szCs w:val="28"/>
              </w:rPr>
            </w:pPr>
          </w:p>
        </w:tc>
        <w:tc>
          <w:tcPr>
            <w:tcW w:w="3637" w:type="dxa"/>
            <w:tcMar>
              <w:top w:w="100" w:type="dxa"/>
              <w:left w:w="100" w:type="dxa"/>
              <w:bottom w:w="100" w:type="dxa"/>
              <w:right w:w="100" w:type="dxa"/>
            </w:tcMar>
          </w:tcPr>
          <w:p w14:paraId="79CD3463" w14:textId="77777777" w:rsidR="004A398A" w:rsidRPr="00DE3D32" w:rsidRDefault="004A398A" w:rsidP="00FE58A9">
            <w:pPr>
              <w:widowControl w:val="0"/>
              <w:rPr>
                <w:rFonts w:eastAsia="Calibri" w:cs="Calibri"/>
                <w:b/>
                <w:color w:val="000000" w:themeColor="text1"/>
                <w:sz w:val="28"/>
                <w:szCs w:val="28"/>
              </w:rPr>
            </w:pPr>
          </w:p>
        </w:tc>
        <w:tc>
          <w:tcPr>
            <w:tcW w:w="2970" w:type="dxa"/>
            <w:tcMar>
              <w:top w:w="100" w:type="dxa"/>
              <w:left w:w="100" w:type="dxa"/>
              <w:bottom w:w="100" w:type="dxa"/>
              <w:right w:w="100" w:type="dxa"/>
            </w:tcMar>
          </w:tcPr>
          <w:p w14:paraId="505FB72B" w14:textId="77777777" w:rsidR="004A398A" w:rsidRPr="00113907" w:rsidRDefault="004A398A" w:rsidP="00FE58A9">
            <w:pPr>
              <w:widowControl w:val="0"/>
              <w:rPr>
                <w:rFonts w:eastAsia="Calibri" w:cs="Calibri"/>
                <w:color w:val="000000" w:themeColor="text1"/>
                <w:sz w:val="28"/>
                <w:szCs w:val="28"/>
              </w:rPr>
            </w:pPr>
            <w:r w:rsidRPr="00113907">
              <w:rPr>
                <w:rFonts w:eastAsia="Calibri" w:cs="Calibri"/>
                <w:color w:val="000000" w:themeColor="text1"/>
                <w:sz w:val="28"/>
                <w:szCs w:val="28"/>
              </w:rPr>
              <w:t>For general WG review (not specific to Sunrise).</w:t>
            </w:r>
          </w:p>
        </w:tc>
      </w:tr>
      <w:tr w:rsidR="00DD249A" w:rsidRPr="00113907" w14:paraId="29E3A16A" w14:textId="77777777" w:rsidTr="00DD249A">
        <w:trPr>
          <w:trHeight w:val="420"/>
        </w:trPr>
        <w:tc>
          <w:tcPr>
            <w:tcW w:w="3830" w:type="dxa"/>
            <w:gridSpan w:val="2"/>
            <w:tcMar>
              <w:top w:w="100" w:type="dxa"/>
              <w:left w:w="100" w:type="dxa"/>
              <w:bottom w:w="100" w:type="dxa"/>
              <w:right w:w="100" w:type="dxa"/>
            </w:tcMar>
          </w:tcPr>
          <w:p w14:paraId="1F86CBE2" w14:textId="77777777" w:rsidR="004A398A" w:rsidRPr="00113907" w:rsidRDefault="004A398A" w:rsidP="00FE58A9">
            <w:pPr>
              <w:widowControl w:val="0"/>
              <w:jc w:val="center"/>
              <w:rPr>
                <w:rFonts w:eastAsia="Calibri" w:cs="Calibri"/>
                <w:color w:val="000000" w:themeColor="text1"/>
                <w:sz w:val="28"/>
                <w:szCs w:val="28"/>
                <w:u w:val="single"/>
              </w:rPr>
            </w:pPr>
            <w:r w:rsidRPr="00113907">
              <w:rPr>
                <w:rFonts w:eastAsia="Calibri" w:cs="Calibri"/>
                <w:color w:val="000000" w:themeColor="text1"/>
                <w:sz w:val="28"/>
                <w:szCs w:val="28"/>
                <w:u w:val="single"/>
              </w:rPr>
              <w:t>Claims</w:t>
            </w:r>
          </w:p>
        </w:tc>
        <w:tc>
          <w:tcPr>
            <w:tcW w:w="2453" w:type="dxa"/>
            <w:tcMar>
              <w:top w:w="100" w:type="dxa"/>
              <w:left w:w="100" w:type="dxa"/>
              <w:bottom w:w="100" w:type="dxa"/>
              <w:right w:w="100" w:type="dxa"/>
            </w:tcMar>
          </w:tcPr>
          <w:p w14:paraId="1148583A" w14:textId="77777777" w:rsidR="004A398A" w:rsidRPr="00113907" w:rsidRDefault="004A398A" w:rsidP="00FE58A9">
            <w:pPr>
              <w:widowControl w:val="0"/>
              <w:rPr>
                <w:rFonts w:eastAsia="Calibri" w:cs="Calibri"/>
                <w:color w:val="000000" w:themeColor="text1"/>
                <w:sz w:val="28"/>
                <w:szCs w:val="28"/>
              </w:rPr>
            </w:pPr>
          </w:p>
        </w:tc>
        <w:tc>
          <w:tcPr>
            <w:tcW w:w="660" w:type="dxa"/>
            <w:tcMar>
              <w:top w:w="100" w:type="dxa"/>
              <w:left w:w="100" w:type="dxa"/>
              <w:bottom w:w="100" w:type="dxa"/>
              <w:right w:w="100" w:type="dxa"/>
            </w:tcMar>
          </w:tcPr>
          <w:p w14:paraId="1F6D5940" w14:textId="77777777" w:rsidR="004A398A" w:rsidRPr="00DE3D32" w:rsidRDefault="004A398A" w:rsidP="00FE58A9">
            <w:pPr>
              <w:widowControl w:val="0"/>
              <w:jc w:val="center"/>
              <w:rPr>
                <w:rFonts w:eastAsia="Calibri" w:cs="Calibri"/>
                <w:b/>
                <w:color w:val="000000" w:themeColor="text1"/>
                <w:sz w:val="28"/>
                <w:szCs w:val="28"/>
              </w:rPr>
            </w:pPr>
          </w:p>
        </w:tc>
        <w:tc>
          <w:tcPr>
            <w:tcW w:w="3637" w:type="dxa"/>
            <w:tcMar>
              <w:top w:w="100" w:type="dxa"/>
              <w:left w:w="100" w:type="dxa"/>
              <w:bottom w:w="100" w:type="dxa"/>
              <w:right w:w="100" w:type="dxa"/>
            </w:tcMar>
          </w:tcPr>
          <w:p w14:paraId="4105BE39" w14:textId="77777777" w:rsidR="004A398A" w:rsidRPr="00DE3D32" w:rsidRDefault="004A398A" w:rsidP="00FE58A9">
            <w:pPr>
              <w:widowControl w:val="0"/>
              <w:rPr>
                <w:rFonts w:eastAsia="Calibri" w:cs="Calibri"/>
                <w:b/>
                <w:color w:val="000000" w:themeColor="text1"/>
                <w:sz w:val="28"/>
                <w:szCs w:val="28"/>
              </w:rPr>
            </w:pPr>
          </w:p>
        </w:tc>
        <w:tc>
          <w:tcPr>
            <w:tcW w:w="2970" w:type="dxa"/>
            <w:tcMar>
              <w:top w:w="100" w:type="dxa"/>
              <w:left w:w="100" w:type="dxa"/>
              <w:bottom w:w="100" w:type="dxa"/>
              <w:right w:w="100" w:type="dxa"/>
            </w:tcMar>
          </w:tcPr>
          <w:p w14:paraId="145F5F9C" w14:textId="77777777" w:rsidR="004A398A" w:rsidRPr="00113907" w:rsidRDefault="004A398A" w:rsidP="00FE58A9">
            <w:pPr>
              <w:widowControl w:val="0"/>
              <w:jc w:val="center"/>
              <w:rPr>
                <w:rFonts w:eastAsia="Calibri" w:cs="Calibri"/>
                <w:color w:val="000000" w:themeColor="text1"/>
                <w:sz w:val="28"/>
                <w:szCs w:val="28"/>
              </w:rPr>
            </w:pPr>
          </w:p>
        </w:tc>
      </w:tr>
      <w:tr w:rsidR="00DD249A" w:rsidRPr="00113907" w14:paraId="3F63ADE6" w14:textId="77777777" w:rsidTr="00DD249A">
        <w:tc>
          <w:tcPr>
            <w:tcW w:w="718" w:type="dxa"/>
            <w:tcMar>
              <w:top w:w="100" w:type="dxa"/>
              <w:left w:w="100" w:type="dxa"/>
              <w:bottom w:w="100" w:type="dxa"/>
              <w:right w:w="100" w:type="dxa"/>
            </w:tcMar>
          </w:tcPr>
          <w:p w14:paraId="1CB42CC3" w14:textId="77777777" w:rsidR="004A398A" w:rsidRPr="00113907" w:rsidRDefault="004A398A" w:rsidP="00FE58A9">
            <w:pPr>
              <w:widowControl w:val="0"/>
              <w:jc w:val="center"/>
              <w:rPr>
                <w:rFonts w:eastAsia="Calibri" w:cs="Calibri"/>
                <w:color w:val="000000" w:themeColor="text1"/>
                <w:sz w:val="28"/>
                <w:szCs w:val="28"/>
              </w:rPr>
            </w:pPr>
            <w:r w:rsidRPr="00113907">
              <w:rPr>
                <w:rFonts w:eastAsia="Calibri" w:cs="Calibri"/>
                <w:color w:val="000000" w:themeColor="text1"/>
                <w:sz w:val="28"/>
                <w:szCs w:val="28"/>
              </w:rPr>
              <w:t>22</w:t>
            </w:r>
          </w:p>
        </w:tc>
        <w:tc>
          <w:tcPr>
            <w:tcW w:w="3112" w:type="dxa"/>
            <w:tcMar>
              <w:top w:w="100" w:type="dxa"/>
              <w:left w:w="100" w:type="dxa"/>
              <w:bottom w:w="100" w:type="dxa"/>
              <w:right w:w="100" w:type="dxa"/>
            </w:tcMar>
          </w:tcPr>
          <w:p w14:paraId="4725F2BB" w14:textId="77777777" w:rsidR="004A398A" w:rsidRPr="00113907" w:rsidRDefault="004A398A" w:rsidP="00FE58A9">
            <w:pPr>
              <w:widowControl w:val="0"/>
              <w:rPr>
                <w:rFonts w:eastAsia="Calibri" w:cs="Calibri"/>
                <w:color w:val="000000" w:themeColor="text1"/>
                <w:sz w:val="28"/>
                <w:szCs w:val="28"/>
              </w:rPr>
            </w:pPr>
            <w:r w:rsidRPr="00113907">
              <w:rPr>
                <w:rFonts w:eastAsia="Calibri" w:cs="Calibri"/>
                <w:color w:val="000000" w:themeColor="text1"/>
                <w:sz w:val="28"/>
                <w:szCs w:val="28"/>
              </w:rPr>
              <w:t>Is the TMCH and the Sunrise Period allowing key domain names to be cherry-picked and removed from New gTLDs unrelated to those of the categories of goods and services of the trademark owner (e.g., allowing “Windows” to be removed from a future .CLEANING by Microsoft)?</w:t>
            </w:r>
          </w:p>
        </w:tc>
        <w:tc>
          <w:tcPr>
            <w:tcW w:w="2453" w:type="dxa"/>
            <w:tcMar>
              <w:top w:w="100" w:type="dxa"/>
              <w:left w:w="100" w:type="dxa"/>
              <w:bottom w:w="100" w:type="dxa"/>
              <w:right w:w="100" w:type="dxa"/>
            </w:tcMar>
          </w:tcPr>
          <w:p w14:paraId="15DDCB20" w14:textId="77777777" w:rsidR="004A398A" w:rsidRPr="00113907" w:rsidRDefault="004A398A" w:rsidP="00FE58A9">
            <w:pPr>
              <w:widowControl w:val="0"/>
              <w:rPr>
                <w:rFonts w:eastAsia="Calibri" w:cs="Calibri"/>
                <w:color w:val="000000" w:themeColor="text1"/>
                <w:sz w:val="28"/>
                <w:szCs w:val="28"/>
              </w:rPr>
            </w:pPr>
            <w:r w:rsidRPr="00113907">
              <w:rPr>
                <w:rFonts w:eastAsia="Calibri" w:cs="Calibri"/>
                <w:color w:val="000000" w:themeColor="text1"/>
                <w:sz w:val="28"/>
                <w:szCs w:val="28"/>
              </w:rPr>
              <w:t>Question 22(reworded Q12) question + Q18</w:t>
            </w:r>
          </w:p>
          <w:p w14:paraId="78C64045" w14:textId="77777777" w:rsidR="004A398A" w:rsidRPr="00113907" w:rsidRDefault="004A398A" w:rsidP="00FE58A9">
            <w:pPr>
              <w:widowControl w:val="0"/>
              <w:rPr>
                <w:rFonts w:eastAsia="Calibri" w:cs="Calibri"/>
                <w:color w:val="000000" w:themeColor="text1"/>
                <w:sz w:val="28"/>
                <w:szCs w:val="28"/>
              </w:rPr>
            </w:pPr>
          </w:p>
          <w:p w14:paraId="689C995D" w14:textId="77777777" w:rsidR="004A398A" w:rsidRPr="00113907" w:rsidRDefault="004A398A" w:rsidP="00FE58A9">
            <w:pPr>
              <w:widowControl w:val="0"/>
              <w:rPr>
                <w:rFonts w:eastAsia="Calibri" w:cs="Calibri"/>
                <w:color w:val="000000" w:themeColor="text1"/>
                <w:sz w:val="28"/>
                <w:szCs w:val="28"/>
              </w:rPr>
            </w:pPr>
            <w:r w:rsidRPr="00113907">
              <w:rPr>
                <w:rFonts w:eastAsia="Calibri" w:cs="Calibri"/>
                <w:color w:val="000000" w:themeColor="text1"/>
                <w:sz w:val="28"/>
                <w:szCs w:val="28"/>
              </w:rPr>
              <w:t>Sub Team agreed that this question belongs under Sunrise Registrations, not Claims. (note that the Claims Sub Team recommends that this be referred to the full WG for an overarching discussion)</w:t>
            </w:r>
          </w:p>
          <w:p w14:paraId="5AB48031" w14:textId="77777777" w:rsidR="004A398A" w:rsidRPr="00113907" w:rsidRDefault="004A398A" w:rsidP="00FE58A9">
            <w:pPr>
              <w:widowControl w:val="0"/>
              <w:rPr>
                <w:rFonts w:eastAsia="Calibri" w:cs="Calibri"/>
                <w:color w:val="000000" w:themeColor="text1"/>
                <w:sz w:val="28"/>
                <w:szCs w:val="28"/>
              </w:rPr>
            </w:pPr>
          </w:p>
          <w:p w14:paraId="59A6B7DC" w14:textId="77777777" w:rsidR="004A398A" w:rsidRPr="00113907" w:rsidRDefault="004A398A" w:rsidP="00FE58A9">
            <w:pPr>
              <w:widowControl w:val="0"/>
              <w:rPr>
                <w:rFonts w:eastAsia="Calibri" w:cs="Calibri"/>
                <w:color w:val="000000" w:themeColor="text1"/>
                <w:sz w:val="28"/>
                <w:szCs w:val="28"/>
              </w:rPr>
            </w:pPr>
            <w:r w:rsidRPr="00113907">
              <w:rPr>
                <w:rFonts w:eastAsia="Calibri" w:cs="Calibri"/>
                <w:color w:val="000000" w:themeColor="text1"/>
                <w:sz w:val="28"/>
                <w:szCs w:val="28"/>
              </w:rPr>
              <w:t>Question was reworded to be more neutral</w:t>
            </w:r>
          </w:p>
        </w:tc>
        <w:tc>
          <w:tcPr>
            <w:tcW w:w="660" w:type="dxa"/>
            <w:tcMar>
              <w:top w:w="100" w:type="dxa"/>
              <w:left w:w="100" w:type="dxa"/>
              <w:bottom w:w="100" w:type="dxa"/>
              <w:right w:w="100" w:type="dxa"/>
            </w:tcMar>
          </w:tcPr>
          <w:p w14:paraId="6BE84783" w14:textId="77777777" w:rsidR="004A398A" w:rsidRPr="00DE3D32" w:rsidRDefault="004A398A" w:rsidP="00FE58A9">
            <w:pPr>
              <w:widowControl w:val="0"/>
              <w:jc w:val="center"/>
              <w:rPr>
                <w:rFonts w:eastAsia="Calibri" w:cs="Calibri"/>
                <w:b/>
                <w:color w:val="000000" w:themeColor="text1"/>
                <w:sz w:val="28"/>
                <w:szCs w:val="28"/>
              </w:rPr>
            </w:pPr>
            <w:r w:rsidRPr="00DE3D32">
              <w:rPr>
                <w:rFonts w:eastAsia="Calibri" w:cs="Calibri"/>
                <w:b/>
                <w:color w:val="000000" w:themeColor="text1"/>
                <w:sz w:val="28"/>
                <w:szCs w:val="28"/>
              </w:rPr>
              <w:t>12</w:t>
            </w:r>
          </w:p>
        </w:tc>
        <w:tc>
          <w:tcPr>
            <w:tcW w:w="3637" w:type="dxa"/>
            <w:tcMar>
              <w:top w:w="100" w:type="dxa"/>
              <w:left w:w="100" w:type="dxa"/>
              <w:bottom w:w="100" w:type="dxa"/>
              <w:right w:w="100" w:type="dxa"/>
            </w:tcMar>
          </w:tcPr>
          <w:p w14:paraId="76D58B95" w14:textId="0FC82851" w:rsidR="001206EA" w:rsidRDefault="004A398A" w:rsidP="001206EA">
            <w:pPr>
              <w:widowControl w:val="0"/>
              <w:rPr>
                <w:ins w:id="139" w:author="Amr Elsadr" w:date="2017-07-08T23:21:00Z"/>
                <w:rFonts w:eastAsia="Calibri" w:cs="Calibri"/>
                <w:b/>
                <w:color w:val="000000" w:themeColor="text1"/>
                <w:sz w:val="28"/>
                <w:szCs w:val="28"/>
              </w:rPr>
            </w:pPr>
            <w:del w:id="140" w:author="Amr Elsadr" w:date="2017-07-08T23:19:00Z">
              <w:r w:rsidRPr="001206EA" w:rsidDel="000C592B">
                <w:rPr>
                  <w:rFonts w:eastAsia="Calibri" w:cs="Calibri"/>
                  <w:b/>
                  <w:color w:val="000000" w:themeColor="text1"/>
                  <w:sz w:val="28"/>
                  <w:szCs w:val="28"/>
                  <w:highlight w:val="yellow"/>
                  <w:rPrChange w:id="141" w:author="Amr Elsadr" w:date="2017-07-08T23:20:00Z">
                    <w:rPr>
                      <w:rFonts w:eastAsia="Calibri" w:cs="Calibri"/>
                      <w:b/>
                      <w:color w:val="000000" w:themeColor="text1"/>
                      <w:sz w:val="28"/>
                      <w:szCs w:val="28"/>
                    </w:rPr>
                  </w:rPrChange>
                </w:rPr>
                <w:delText>Are there certain registries that should not have a mandatory sunrise</w:delText>
              </w:r>
            </w:del>
            <w:ins w:id="142" w:author="Amr Elsadr" w:date="2017-07-08T23:19:00Z">
              <w:r w:rsidR="000C592B" w:rsidRPr="001206EA">
                <w:rPr>
                  <w:rFonts w:eastAsia="Calibri" w:cs="Calibri"/>
                  <w:b/>
                  <w:color w:val="000000" w:themeColor="text1"/>
                  <w:sz w:val="28"/>
                  <w:szCs w:val="28"/>
                  <w:highlight w:val="yellow"/>
                  <w:rPrChange w:id="143" w:author="Amr Elsadr" w:date="2017-07-08T23:20:00Z">
                    <w:rPr>
                      <w:rFonts w:eastAsia="Calibri" w:cs="Calibri"/>
                      <w:b/>
                      <w:color w:val="000000" w:themeColor="text1"/>
                      <w:sz w:val="28"/>
                      <w:szCs w:val="28"/>
                    </w:rPr>
                  </w:rPrChange>
                </w:rPr>
                <w:t>Should Sunrise Registrations have priority over other registrations under specialized gTLDs</w:t>
              </w:r>
            </w:ins>
            <w:ins w:id="144" w:author="Mary Wong" w:date="2017-07-11T20:40:00Z">
              <w:r w:rsidR="00B50291">
                <w:rPr>
                  <w:rFonts w:eastAsia="Calibri" w:cs="Calibri"/>
                  <w:b/>
                  <w:color w:val="000000" w:themeColor="text1"/>
                  <w:sz w:val="28"/>
                  <w:szCs w:val="28"/>
                </w:rPr>
                <w:t>? Should there be a different rule for some registries,</w:t>
              </w:r>
            </w:ins>
            <w:r w:rsidRPr="00DE3D32">
              <w:rPr>
                <w:rFonts w:eastAsia="Calibri" w:cs="Calibri"/>
                <w:b/>
                <w:color w:val="000000" w:themeColor="text1"/>
                <w:sz w:val="28"/>
                <w:szCs w:val="28"/>
              </w:rPr>
              <w:t xml:space="preserve"> based on their published registration/eligibility policies? Examples include POLICE.PARIS and POLICE.NYC for geo-TLDs, and WINDOWS.CONSTRUCTION for specialized gTLDs</w:t>
            </w:r>
          </w:p>
          <w:p w14:paraId="490C6F90" w14:textId="17066D31" w:rsidR="001206EA" w:rsidRPr="00B50291" w:rsidRDefault="001206EA">
            <w:pPr>
              <w:widowControl w:val="0"/>
              <w:ind w:left="360"/>
              <w:rPr>
                <w:rFonts w:eastAsia="Calibri" w:cs="Calibri"/>
                <w:b/>
                <w:color w:val="000000" w:themeColor="text1"/>
                <w:sz w:val="28"/>
                <w:szCs w:val="28"/>
                <w:rPrChange w:id="145" w:author="Mary Wong" w:date="2017-07-11T20:40:00Z">
                  <w:rPr/>
                </w:rPrChange>
              </w:rPr>
              <w:pPrChange w:id="146" w:author="Mary Wong" w:date="2017-07-11T20:40:00Z">
                <w:pPr>
                  <w:widowControl w:val="0"/>
                </w:pPr>
              </w:pPrChange>
            </w:pPr>
            <w:ins w:id="147" w:author="Amr Elsadr" w:date="2017-07-08T23:21:00Z">
              <w:del w:id="148" w:author="Mary Wong" w:date="2017-07-11T20:38:00Z">
                <w:r w:rsidRPr="00B50291" w:rsidDel="00B50291">
                  <w:rPr>
                    <w:rFonts w:eastAsia="Calibri" w:cs="Calibri"/>
                    <w:b/>
                    <w:color w:val="000000" w:themeColor="text1"/>
                    <w:sz w:val="28"/>
                    <w:szCs w:val="28"/>
                    <w:highlight w:val="yellow"/>
                    <w:rPrChange w:id="149" w:author="Mary Wong" w:date="2017-07-11T20:40:00Z">
                      <w:rPr>
                        <w:rFonts w:eastAsia="Calibri" w:cs="Calibri"/>
                        <w:b/>
                        <w:color w:val="000000" w:themeColor="text1"/>
                        <w:sz w:val="28"/>
                        <w:szCs w:val="28"/>
                      </w:rPr>
                    </w:rPrChange>
                  </w:rPr>
                  <w:delText>Should these (or other)</w:delText>
                </w:r>
              </w:del>
              <w:del w:id="150" w:author="Mary Wong" w:date="2017-07-11T20:40:00Z">
                <w:r w:rsidRPr="00B50291" w:rsidDel="00B50291">
                  <w:rPr>
                    <w:rFonts w:eastAsia="Calibri" w:cs="Calibri"/>
                    <w:b/>
                    <w:color w:val="000000" w:themeColor="text1"/>
                    <w:sz w:val="28"/>
                    <w:szCs w:val="28"/>
                    <w:highlight w:val="yellow"/>
                    <w:rPrChange w:id="151" w:author="Mary Wong" w:date="2017-07-11T20:40:00Z">
                      <w:rPr>
                        <w:rFonts w:eastAsia="Calibri" w:cs="Calibri"/>
                        <w:b/>
                        <w:color w:val="000000" w:themeColor="text1"/>
                        <w:sz w:val="28"/>
                        <w:szCs w:val="28"/>
                      </w:rPr>
                    </w:rPrChange>
                  </w:rPr>
                  <w:delText xml:space="preserve"> registries have </w:delText>
                </w:r>
              </w:del>
              <w:del w:id="152" w:author="Mary Wong" w:date="2017-07-11T20:38:00Z">
                <w:r w:rsidRPr="00B50291" w:rsidDel="00B50291">
                  <w:rPr>
                    <w:rFonts w:eastAsia="Calibri" w:cs="Calibri"/>
                    <w:b/>
                    <w:color w:val="000000" w:themeColor="text1"/>
                    <w:sz w:val="28"/>
                    <w:szCs w:val="28"/>
                    <w:highlight w:val="yellow"/>
                    <w:rPrChange w:id="153" w:author="Mary Wong" w:date="2017-07-11T20:40:00Z">
                      <w:rPr>
                        <w:rFonts w:eastAsia="Calibri" w:cs="Calibri"/>
                        <w:b/>
                        <w:color w:val="000000" w:themeColor="text1"/>
                        <w:sz w:val="28"/>
                        <w:szCs w:val="28"/>
                      </w:rPr>
                    </w:rPrChange>
                  </w:rPr>
                  <w:delText xml:space="preserve">slightly </w:delText>
                </w:r>
              </w:del>
              <w:del w:id="154" w:author="Mary Wong" w:date="2017-07-11T20:40:00Z">
                <w:r w:rsidRPr="00B50291" w:rsidDel="00B50291">
                  <w:rPr>
                    <w:rFonts w:eastAsia="Calibri" w:cs="Calibri"/>
                    <w:b/>
                    <w:color w:val="000000" w:themeColor="text1"/>
                    <w:sz w:val="28"/>
                    <w:szCs w:val="28"/>
                    <w:highlight w:val="yellow"/>
                    <w:rPrChange w:id="155" w:author="Mary Wong" w:date="2017-07-11T20:40:00Z">
                      <w:rPr>
                        <w:rFonts w:eastAsia="Calibri" w:cs="Calibri"/>
                        <w:b/>
                        <w:color w:val="000000" w:themeColor="text1"/>
                        <w:sz w:val="28"/>
                        <w:szCs w:val="28"/>
                      </w:rPr>
                    </w:rPrChange>
                  </w:rPr>
                  <w:delText>different rules</w:delText>
                </w:r>
              </w:del>
              <w:del w:id="156" w:author="Mary Wong" w:date="2017-07-11T20:38:00Z">
                <w:r w:rsidRPr="00B50291" w:rsidDel="00B50291">
                  <w:rPr>
                    <w:rFonts w:eastAsia="Calibri" w:cs="Calibri"/>
                    <w:b/>
                    <w:color w:val="000000" w:themeColor="text1"/>
                    <w:sz w:val="28"/>
                    <w:szCs w:val="28"/>
                    <w:highlight w:val="yellow"/>
                    <w:rPrChange w:id="157" w:author="Mary Wong" w:date="2017-07-11T20:40:00Z">
                      <w:rPr>
                        <w:rFonts w:eastAsia="Calibri" w:cs="Calibri"/>
                        <w:b/>
                        <w:color w:val="000000" w:themeColor="text1"/>
                        <w:sz w:val="28"/>
                        <w:szCs w:val="28"/>
                      </w:rPr>
                    </w:rPrChange>
                  </w:rPr>
                  <w:delText xml:space="preserve">, concerning </w:delText>
                </w:r>
              </w:del>
            </w:ins>
            <w:ins w:id="158" w:author="Amr Elsadr" w:date="2017-07-08T23:22:00Z">
              <w:del w:id="159" w:author="Mary Wong" w:date="2017-07-11T20:38:00Z">
                <w:r w:rsidRPr="00B50291" w:rsidDel="00B50291">
                  <w:rPr>
                    <w:rFonts w:eastAsia="Calibri" w:cs="Calibri"/>
                    <w:b/>
                    <w:color w:val="000000" w:themeColor="text1"/>
                    <w:sz w:val="28"/>
                    <w:szCs w:val="28"/>
                    <w:highlight w:val="yellow"/>
                    <w:rPrChange w:id="160" w:author="Mary Wong" w:date="2017-07-11T20:40:00Z">
                      <w:rPr>
                        <w:rFonts w:eastAsia="Calibri" w:cs="Calibri"/>
                        <w:b/>
                        <w:color w:val="000000" w:themeColor="text1"/>
                        <w:sz w:val="28"/>
                        <w:szCs w:val="28"/>
                      </w:rPr>
                    </w:rPrChange>
                  </w:rPr>
                  <w:delText>how Sunrise works</w:delText>
                </w:r>
              </w:del>
              <w:del w:id="161" w:author="Mary Wong" w:date="2017-07-11T20:40:00Z">
                <w:r w:rsidRPr="00B50291" w:rsidDel="00B50291">
                  <w:rPr>
                    <w:rFonts w:eastAsia="Calibri" w:cs="Calibri"/>
                    <w:b/>
                    <w:color w:val="000000" w:themeColor="text1"/>
                    <w:sz w:val="28"/>
                    <w:szCs w:val="28"/>
                    <w:highlight w:val="yellow"/>
                    <w:rPrChange w:id="162" w:author="Mary Wong" w:date="2017-07-11T20:40:00Z">
                      <w:rPr>
                        <w:rFonts w:eastAsia="Calibri" w:cs="Calibri"/>
                        <w:b/>
                        <w:color w:val="000000" w:themeColor="text1"/>
                        <w:sz w:val="28"/>
                        <w:szCs w:val="28"/>
                      </w:rPr>
                    </w:rPrChange>
                  </w:rPr>
                  <w:delText>?</w:delText>
                </w:r>
              </w:del>
            </w:ins>
          </w:p>
        </w:tc>
        <w:tc>
          <w:tcPr>
            <w:tcW w:w="2970" w:type="dxa"/>
            <w:tcMar>
              <w:top w:w="100" w:type="dxa"/>
              <w:left w:w="100" w:type="dxa"/>
              <w:bottom w:w="100" w:type="dxa"/>
              <w:right w:w="100" w:type="dxa"/>
            </w:tcMar>
          </w:tcPr>
          <w:p w14:paraId="7D20D4A1" w14:textId="77777777" w:rsidR="004A398A" w:rsidRPr="00113907" w:rsidRDefault="004A398A" w:rsidP="00FE58A9">
            <w:pPr>
              <w:widowControl w:val="0"/>
              <w:rPr>
                <w:rFonts w:eastAsia="Calibri" w:cs="Calibri"/>
                <w:color w:val="000000" w:themeColor="text1"/>
                <w:sz w:val="28"/>
                <w:szCs w:val="28"/>
              </w:rPr>
            </w:pPr>
            <w:r w:rsidRPr="00113907">
              <w:rPr>
                <w:rFonts w:eastAsia="Calibri" w:cs="Calibri"/>
                <w:color w:val="000000" w:themeColor="text1"/>
                <w:sz w:val="28"/>
                <w:szCs w:val="28"/>
              </w:rPr>
              <w:t>Moved from Claims Sub Team.</w:t>
            </w:r>
          </w:p>
          <w:p w14:paraId="6F8A2536" w14:textId="77777777" w:rsidR="004A398A" w:rsidRPr="00113907" w:rsidRDefault="004A398A" w:rsidP="00FE58A9">
            <w:pPr>
              <w:widowControl w:val="0"/>
              <w:rPr>
                <w:rFonts w:eastAsia="Calibri" w:cs="Calibri"/>
                <w:color w:val="000000" w:themeColor="text1"/>
                <w:sz w:val="28"/>
                <w:szCs w:val="28"/>
              </w:rPr>
            </w:pPr>
          </w:p>
          <w:p w14:paraId="21C28B38" w14:textId="19EFA15A" w:rsidR="004A398A" w:rsidRPr="00113907" w:rsidRDefault="004A398A" w:rsidP="00FE58A9">
            <w:pPr>
              <w:widowControl w:val="0"/>
              <w:rPr>
                <w:rFonts w:eastAsia="Calibri" w:cs="Calibri"/>
                <w:color w:val="000000" w:themeColor="text1"/>
                <w:sz w:val="28"/>
                <w:szCs w:val="28"/>
              </w:rPr>
            </w:pPr>
            <w:del w:id="163" w:author="Amr Elsadr" w:date="2017-06-22T22:10:00Z">
              <w:r w:rsidRPr="00113907" w:rsidDel="00CC58BC">
                <w:rPr>
                  <w:rFonts w:eastAsia="Calibri" w:cs="Calibri"/>
                  <w:color w:val="000000" w:themeColor="text1"/>
                  <w:sz w:val="28"/>
                  <w:szCs w:val="28"/>
                </w:rPr>
                <w:delText>KD Note: Special Purpose TLD is sort of a catch-all term for TLDs that generally have some sort of restrictions or eligibility criteria…it’s not an ICANN term and we’re open to other terminology.</w:delText>
              </w:r>
            </w:del>
          </w:p>
        </w:tc>
      </w:tr>
    </w:tbl>
    <w:p w14:paraId="6E132020" w14:textId="77777777" w:rsidR="004A398A" w:rsidRPr="00113907" w:rsidRDefault="004A398A">
      <w:pPr>
        <w:rPr>
          <w:sz w:val="28"/>
          <w:szCs w:val="28"/>
        </w:rPr>
      </w:pPr>
    </w:p>
    <w:p w14:paraId="6EC46814" w14:textId="77777777" w:rsidR="004A398A" w:rsidRPr="00113907" w:rsidRDefault="004A398A">
      <w:pPr>
        <w:rPr>
          <w:sz w:val="28"/>
          <w:szCs w:val="28"/>
        </w:rPr>
      </w:pPr>
    </w:p>
    <w:p w14:paraId="7FD9BC3A" w14:textId="42CC1DB5" w:rsidR="004A398A" w:rsidRPr="000B3C28" w:rsidRDefault="000B3C28" w:rsidP="004A398A">
      <w:pPr>
        <w:rPr>
          <w:b/>
          <w:bCs/>
          <w:sz w:val="28"/>
          <w:szCs w:val="28"/>
        </w:rPr>
      </w:pPr>
      <w:r w:rsidRPr="000B3C28">
        <w:rPr>
          <w:b/>
          <w:bCs/>
          <w:sz w:val="28"/>
          <w:szCs w:val="28"/>
        </w:rPr>
        <w:t>PROPOSED DATA REQUIREMENTS FOR SUNRISE REGISTRATIONS CHARTER QUESTIONS:</w:t>
      </w:r>
    </w:p>
    <w:p w14:paraId="5F16EBBD" w14:textId="77777777" w:rsidR="004A398A" w:rsidRPr="00113907" w:rsidRDefault="004A398A" w:rsidP="004A398A">
      <w:pPr>
        <w:rPr>
          <w:sz w:val="28"/>
          <w:szCs w:val="28"/>
        </w:rPr>
      </w:pPr>
    </w:p>
    <w:p w14:paraId="0D5E9671" w14:textId="77777777" w:rsidR="004A398A" w:rsidRPr="00113907" w:rsidRDefault="004A398A" w:rsidP="004A398A">
      <w:pPr>
        <w:rPr>
          <w:b/>
          <w:bCs/>
          <w:sz w:val="28"/>
          <w:szCs w:val="28"/>
        </w:rPr>
      </w:pPr>
      <w:r w:rsidRPr="00113907">
        <w:rPr>
          <w:b/>
          <w:bCs/>
          <w:sz w:val="28"/>
          <w:szCs w:val="28"/>
        </w:rPr>
        <w:t>Original Charter Question 2 (Reworded Charter Question 2):</w:t>
      </w:r>
    </w:p>
    <w:p w14:paraId="00BE2C4B" w14:textId="77777777" w:rsidR="004A398A" w:rsidRPr="00113907" w:rsidRDefault="004A398A" w:rsidP="004A398A">
      <w:pPr>
        <w:rPr>
          <w:sz w:val="28"/>
          <w:szCs w:val="28"/>
        </w:rPr>
      </w:pPr>
      <w:r w:rsidRPr="00113907">
        <w:rPr>
          <w:rFonts w:eastAsia="Calibri" w:cs="Calibri"/>
          <w:bCs/>
          <w:color w:val="000000" w:themeColor="text1"/>
          <w:sz w:val="28"/>
          <w:szCs w:val="28"/>
          <w:u w:val="single"/>
        </w:rPr>
        <w:t>Question:</w:t>
      </w:r>
      <w:r w:rsidRPr="00113907">
        <w:rPr>
          <w:rFonts w:eastAsia="Calibri" w:cs="Calibri"/>
          <w:bCs/>
          <w:color w:val="000000" w:themeColor="text1"/>
          <w:sz w:val="28"/>
          <w:szCs w:val="28"/>
        </w:rPr>
        <w:t xml:space="preserve"> Is there evidence that Registry sunrise or premium name pricing limits Trademark Owners’ ability to participate during Sunrise? If so, how extensive is this problem?</w:t>
      </w:r>
    </w:p>
    <w:p w14:paraId="1AB5F86A" w14:textId="77777777" w:rsidR="004A398A" w:rsidRPr="00113907" w:rsidRDefault="004A398A" w:rsidP="004A398A">
      <w:pPr>
        <w:rPr>
          <w:sz w:val="28"/>
          <w:szCs w:val="28"/>
        </w:rPr>
      </w:pPr>
      <w:r w:rsidRPr="00113907">
        <w:rPr>
          <w:sz w:val="28"/>
          <w:szCs w:val="28"/>
          <w:u w:val="single"/>
        </w:rPr>
        <w:t>Sources:</w:t>
      </w:r>
      <w:r w:rsidRPr="00113907">
        <w:rPr>
          <w:sz w:val="28"/>
          <w:szCs w:val="28"/>
        </w:rPr>
        <w:t xml:space="preserve"> INTA Survey and anecdotal evidence from Trademark holders and registries</w:t>
      </w:r>
    </w:p>
    <w:p w14:paraId="5207B2B4" w14:textId="77777777" w:rsidR="004A398A" w:rsidRPr="00113907" w:rsidRDefault="004A398A" w:rsidP="004A398A">
      <w:pPr>
        <w:rPr>
          <w:sz w:val="28"/>
          <w:szCs w:val="28"/>
        </w:rPr>
      </w:pPr>
    </w:p>
    <w:p w14:paraId="0C5F9193" w14:textId="77777777" w:rsidR="004A398A" w:rsidRPr="00113907" w:rsidRDefault="004A398A" w:rsidP="004A398A">
      <w:pPr>
        <w:rPr>
          <w:b/>
          <w:bCs/>
          <w:sz w:val="28"/>
          <w:szCs w:val="28"/>
        </w:rPr>
      </w:pPr>
      <w:r w:rsidRPr="00113907">
        <w:rPr>
          <w:b/>
          <w:bCs/>
          <w:sz w:val="28"/>
          <w:szCs w:val="28"/>
        </w:rPr>
        <w:t>Original Charter Question 5 (Reworded Charter Question 4):</w:t>
      </w:r>
    </w:p>
    <w:p w14:paraId="49607F08" w14:textId="77777777" w:rsidR="004A398A" w:rsidRPr="00113907" w:rsidRDefault="004A398A" w:rsidP="004A398A">
      <w:pPr>
        <w:rPr>
          <w:sz w:val="28"/>
          <w:szCs w:val="28"/>
        </w:rPr>
      </w:pPr>
      <w:r w:rsidRPr="00113907">
        <w:rPr>
          <w:rFonts w:eastAsia="Calibri" w:cs="Calibri"/>
          <w:color w:val="000000" w:themeColor="text1"/>
          <w:sz w:val="28"/>
          <w:szCs w:val="28"/>
          <w:u w:val="single"/>
        </w:rPr>
        <w:t>Question:</w:t>
      </w:r>
      <w:r w:rsidRPr="00113907">
        <w:rPr>
          <w:rFonts w:eastAsia="Calibri" w:cs="Calibri"/>
          <w:color w:val="000000" w:themeColor="text1"/>
          <w:sz w:val="28"/>
          <w:szCs w:val="28"/>
        </w:rPr>
        <w:t xml:space="preserve"> Should Registry Operators be required to publish their reserved names lists -- what Registry concerns would be raised by that publication, and what problem(s) would it solve?</w:t>
      </w:r>
    </w:p>
    <w:p w14:paraId="15F62C74" w14:textId="77777777" w:rsidR="004A398A" w:rsidRPr="00113907" w:rsidRDefault="004A398A" w:rsidP="004A398A">
      <w:pPr>
        <w:rPr>
          <w:sz w:val="28"/>
          <w:szCs w:val="28"/>
        </w:rPr>
      </w:pPr>
      <w:r w:rsidRPr="00113907">
        <w:rPr>
          <w:sz w:val="28"/>
          <w:szCs w:val="28"/>
          <w:u w:val="single"/>
        </w:rPr>
        <w:t>Sources:</w:t>
      </w:r>
      <w:r w:rsidRPr="00113907">
        <w:rPr>
          <w:sz w:val="28"/>
          <w:szCs w:val="28"/>
        </w:rPr>
        <w:t xml:space="preserve"> Anecdotal data from different stakeholders, including registries. Registries that exist in jurisdictions that prohibit the publication of specific words/strings (example: profane language) should especially be sought for input.</w:t>
      </w:r>
    </w:p>
    <w:p w14:paraId="201409C0" w14:textId="77777777" w:rsidR="004A398A" w:rsidRPr="00113907" w:rsidRDefault="004A398A" w:rsidP="004A398A">
      <w:pPr>
        <w:rPr>
          <w:sz w:val="28"/>
          <w:szCs w:val="28"/>
        </w:rPr>
      </w:pPr>
    </w:p>
    <w:p w14:paraId="735893B1" w14:textId="77777777" w:rsidR="00DD249A" w:rsidRDefault="00DD249A" w:rsidP="004A398A">
      <w:pPr>
        <w:rPr>
          <w:b/>
          <w:bCs/>
          <w:sz w:val="28"/>
          <w:szCs w:val="28"/>
        </w:rPr>
      </w:pPr>
    </w:p>
    <w:p w14:paraId="3BC6D9A6" w14:textId="77777777" w:rsidR="004A398A" w:rsidRPr="00113907" w:rsidRDefault="004A398A" w:rsidP="004A398A">
      <w:pPr>
        <w:rPr>
          <w:b/>
          <w:bCs/>
          <w:sz w:val="28"/>
          <w:szCs w:val="28"/>
        </w:rPr>
      </w:pPr>
      <w:r w:rsidRPr="00113907">
        <w:rPr>
          <w:b/>
          <w:bCs/>
          <w:sz w:val="28"/>
          <w:szCs w:val="28"/>
        </w:rPr>
        <w:t>Original Charter Question 11 (Reworded Charter Question 8):</w:t>
      </w:r>
    </w:p>
    <w:p w14:paraId="56989968" w14:textId="77777777" w:rsidR="004A398A" w:rsidRPr="00113907" w:rsidRDefault="004A398A" w:rsidP="004A398A">
      <w:pPr>
        <w:rPr>
          <w:rFonts w:eastAsia="Calibri" w:cs="Calibri"/>
          <w:color w:val="000000" w:themeColor="text1"/>
          <w:sz w:val="28"/>
          <w:szCs w:val="28"/>
        </w:rPr>
      </w:pPr>
      <w:r w:rsidRPr="00113907">
        <w:rPr>
          <w:rFonts w:eastAsia="Calibri" w:cs="Calibri"/>
          <w:color w:val="000000" w:themeColor="text1"/>
          <w:sz w:val="28"/>
          <w:szCs w:val="28"/>
          <w:u w:val="single"/>
        </w:rPr>
        <w:t>Question:</w:t>
      </w:r>
      <w:r w:rsidRPr="00113907">
        <w:rPr>
          <w:rFonts w:eastAsia="Calibri" w:cs="Calibri"/>
          <w:color w:val="000000" w:themeColor="text1"/>
          <w:sz w:val="28"/>
          <w:szCs w:val="28"/>
        </w:rPr>
        <w:t xml:space="preserve"> Are Limited Registration Periods in need of review vis a vis the Sunrise Period? Approved Launch Programs? Qualified Launch programs? Are the ALP and QLP periods in need of review?</w:t>
      </w:r>
    </w:p>
    <w:p w14:paraId="37421E65" w14:textId="77777777" w:rsidR="004A398A" w:rsidRPr="00113907" w:rsidRDefault="004A398A" w:rsidP="004A398A">
      <w:pPr>
        <w:rPr>
          <w:rFonts w:eastAsia="Calibri" w:cs="Calibri"/>
          <w:color w:val="000000" w:themeColor="text1"/>
          <w:sz w:val="28"/>
          <w:szCs w:val="28"/>
        </w:rPr>
      </w:pPr>
      <w:r w:rsidRPr="00113907">
        <w:rPr>
          <w:rFonts w:eastAsia="Calibri" w:cs="Calibri"/>
          <w:color w:val="000000" w:themeColor="text1"/>
          <w:sz w:val="28"/>
          <w:szCs w:val="28"/>
          <w:u w:val="single"/>
        </w:rPr>
        <w:t>Sources:</w:t>
      </w:r>
      <w:r w:rsidRPr="00113907">
        <w:rPr>
          <w:rFonts w:eastAsia="Calibri" w:cs="Calibri"/>
          <w:color w:val="000000" w:themeColor="text1"/>
          <w:sz w:val="28"/>
          <w:szCs w:val="28"/>
        </w:rPr>
        <w:t xml:space="preserve"> TLD Startup Information page has data that can be mined, as well as anecdotal data from registries - .MADRID is the only registry known to the Sub Team that has used an ALP.</w:t>
      </w:r>
    </w:p>
    <w:p w14:paraId="7E94ECF1" w14:textId="77777777" w:rsidR="004A398A" w:rsidRPr="00113907" w:rsidRDefault="004A398A" w:rsidP="004A398A">
      <w:pPr>
        <w:rPr>
          <w:rFonts w:eastAsia="Calibri" w:cs="Calibri"/>
          <w:color w:val="000000" w:themeColor="text1"/>
          <w:sz w:val="28"/>
          <w:szCs w:val="28"/>
        </w:rPr>
      </w:pPr>
    </w:p>
    <w:p w14:paraId="3252DB1A" w14:textId="77777777" w:rsidR="004A398A" w:rsidRPr="00113907" w:rsidRDefault="004A398A" w:rsidP="004A398A">
      <w:pPr>
        <w:rPr>
          <w:b/>
          <w:bCs/>
          <w:sz w:val="28"/>
          <w:szCs w:val="28"/>
        </w:rPr>
      </w:pPr>
      <w:r w:rsidRPr="00113907">
        <w:rPr>
          <w:b/>
          <w:bCs/>
          <w:sz w:val="28"/>
          <w:szCs w:val="28"/>
        </w:rPr>
        <w:t>Original Charter Question 17 (Reworded Charter Question 11):</w:t>
      </w:r>
    </w:p>
    <w:p w14:paraId="2FAC5089" w14:textId="77777777" w:rsidR="004A398A" w:rsidRPr="00113907" w:rsidRDefault="004A398A" w:rsidP="004A398A">
      <w:pPr>
        <w:rPr>
          <w:rFonts w:eastAsia="Calibri" w:cs="Calibri"/>
          <w:color w:val="000000" w:themeColor="text1"/>
          <w:sz w:val="28"/>
          <w:szCs w:val="28"/>
        </w:rPr>
      </w:pPr>
      <w:r w:rsidRPr="00113907">
        <w:rPr>
          <w:rFonts w:eastAsia="Calibri" w:cs="Calibri"/>
          <w:color w:val="000000" w:themeColor="text1"/>
          <w:sz w:val="28"/>
          <w:szCs w:val="28"/>
          <w:u w:val="single"/>
        </w:rPr>
        <w:t>Question:</w:t>
      </w:r>
      <w:r w:rsidRPr="00113907">
        <w:rPr>
          <w:rFonts w:eastAsia="Calibri" w:cs="Calibri"/>
          <w:color w:val="000000" w:themeColor="text1"/>
          <w:sz w:val="28"/>
          <w:szCs w:val="28"/>
        </w:rPr>
        <w:t xml:space="preserve"> How effectively can trademark holders who use non-English scripts/languages able to participate in sunrise (including IDN sunrises), and should any of them be further “internationalized” (such as in terms of service providers, languages served)?</w:t>
      </w:r>
    </w:p>
    <w:p w14:paraId="009A5451" w14:textId="77777777" w:rsidR="004A398A" w:rsidRPr="00113907" w:rsidRDefault="004A398A" w:rsidP="004A398A">
      <w:pPr>
        <w:rPr>
          <w:rFonts w:eastAsia="Calibri" w:cs="Calibri"/>
          <w:color w:val="000000" w:themeColor="text1"/>
          <w:sz w:val="28"/>
          <w:szCs w:val="28"/>
        </w:rPr>
      </w:pPr>
      <w:r w:rsidRPr="00113907">
        <w:rPr>
          <w:rFonts w:eastAsia="Calibri" w:cs="Calibri"/>
          <w:color w:val="000000" w:themeColor="text1"/>
          <w:sz w:val="28"/>
          <w:szCs w:val="28"/>
          <w:u w:val="single"/>
        </w:rPr>
        <w:t>Sources:</w:t>
      </w:r>
      <w:r w:rsidRPr="00113907">
        <w:rPr>
          <w:rFonts w:eastAsia="Calibri" w:cs="Calibri"/>
          <w:color w:val="000000" w:themeColor="text1"/>
          <w:sz w:val="28"/>
          <w:szCs w:val="28"/>
        </w:rPr>
        <w:t xml:space="preserve"> Survey IDN gTLD Registries for the number of Sunrise Registrations that have taken place.</w:t>
      </w:r>
    </w:p>
    <w:p w14:paraId="3BA151E9" w14:textId="77777777" w:rsidR="004A398A" w:rsidRPr="00113907" w:rsidRDefault="004A398A" w:rsidP="004A398A">
      <w:pPr>
        <w:rPr>
          <w:rFonts w:eastAsia="Calibri" w:cs="Calibri"/>
          <w:color w:val="000000" w:themeColor="text1"/>
          <w:sz w:val="28"/>
          <w:szCs w:val="28"/>
        </w:rPr>
      </w:pPr>
    </w:p>
    <w:p w14:paraId="36D0311C" w14:textId="77777777" w:rsidR="004A398A" w:rsidRPr="00113907" w:rsidRDefault="004A398A" w:rsidP="004A398A">
      <w:pPr>
        <w:rPr>
          <w:rFonts w:eastAsia="Calibri" w:cs="Calibri"/>
          <w:b/>
          <w:bCs/>
          <w:color w:val="000000" w:themeColor="text1"/>
          <w:sz w:val="28"/>
          <w:szCs w:val="28"/>
        </w:rPr>
      </w:pPr>
      <w:r w:rsidRPr="00113907">
        <w:rPr>
          <w:rFonts w:eastAsia="Calibri" w:cs="Calibri"/>
          <w:b/>
          <w:bCs/>
          <w:color w:val="000000" w:themeColor="text1"/>
          <w:sz w:val="28"/>
          <w:szCs w:val="28"/>
        </w:rPr>
        <w:t>Original Charter Question 18 (No rewording):</w:t>
      </w:r>
    </w:p>
    <w:p w14:paraId="6BF8DFD4" w14:textId="77777777" w:rsidR="004A398A" w:rsidRPr="00113907" w:rsidRDefault="004A398A" w:rsidP="004A398A">
      <w:pPr>
        <w:rPr>
          <w:rFonts w:eastAsia="Calibri" w:cs="Calibri"/>
          <w:color w:val="000000" w:themeColor="text1"/>
          <w:sz w:val="28"/>
          <w:szCs w:val="28"/>
        </w:rPr>
      </w:pPr>
      <w:r w:rsidRPr="00113907">
        <w:rPr>
          <w:rFonts w:eastAsia="Calibri" w:cs="Calibri"/>
          <w:color w:val="000000" w:themeColor="text1"/>
          <w:sz w:val="28"/>
          <w:szCs w:val="28"/>
          <w:u w:val="single"/>
        </w:rPr>
        <w:t>Question:</w:t>
      </w:r>
      <w:r w:rsidRPr="00113907">
        <w:rPr>
          <w:rFonts w:eastAsia="Calibri" w:cs="Calibri"/>
          <w:color w:val="000000" w:themeColor="text1"/>
          <w:sz w:val="28"/>
          <w:szCs w:val="28"/>
        </w:rPr>
        <w:t xml:space="preserve"> Does Sunrise adequately address issues of registrant protection (such as freedom of expression and fair use?)</w:t>
      </w:r>
    </w:p>
    <w:p w14:paraId="45AFADFE" w14:textId="77777777" w:rsidR="004A398A" w:rsidRPr="00113907" w:rsidRDefault="004A398A" w:rsidP="004A398A">
      <w:pPr>
        <w:rPr>
          <w:rFonts w:eastAsia="Calibri" w:cs="Calibri"/>
          <w:color w:val="000000" w:themeColor="text1"/>
          <w:sz w:val="28"/>
          <w:szCs w:val="28"/>
        </w:rPr>
      </w:pPr>
      <w:r w:rsidRPr="00113907">
        <w:rPr>
          <w:rFonts w:eastAsia="Calibri" w:cs="Calibri"/>
          <w:color w:val="000000" w:themeColor="text1"/>
          <w:sz w:val="28"/>
          <w:szCs w:val="28"/>
          <w:u w:val="single"/>
        </w:rPr>
        <w:t>Sources:</w:t>
      </w:r>
      <w:r w:rsidRPr="00113907">
        <w:rPr>
          <w:rFonts w:eastAsia="Calibri" w:cs="Calibri"/>
          <w:color w:val="000000" w:themeColor="text1"/>
          <w:sz w:val="28"/>
          <w:szCs w:val="28"/>
        </w:rPr>
        <w:t xml:space="preserve"> Reach out to SO/ACs, Public interest groups and Trade Associations, registrars and registries for information (likely anecdotal evidence) - Review of articles, including investigative reporting articles, about the registration of domains in Sunrise Periods that have been noted to have an impact on free expression, fair use, and the ability of registrants to register domain names; possible additional questions for the Reporters on their research and findings.</w:t>
      </w:r>
    </w:p>
    <w:p w14:paraId="7FB2CB5A" w14:textId="77777777" w:rsidR="004A398A" w:rsidRPr="00113907" w:rsidRDefault="004A398A" w:rsidP="004A398A">
      <w:pPr>
        <w:rPr>
          <w:rFonts w:eastAsia="Calibri" w:cs="Calibri"/>
          <w:color w:val="000000" w:themeColor="text1"/>
          <w:sz w:val="28"/>
          <w:szCs w:val="28"/>
        </w:rPr>
      </w:pPr>
    </w:p>
    <w:p w14:paraId="093032FC" w14:textId="77777777" w:rsidR="004A398A" w:rsidRPr="00113907" w:rsidRDefault="004A398A" w:rsidP="004A398A">
      <w:pPr>
        <w:rPr>
          <w:rFonts w:eastAsia="Calibri" w:cs="Calibri"/>
          <w:b/>
          <w:bCs/>
          <w:color w:val="000000" w:themeColor="text1"/>
          <w:sz w:val="28"/>
          <w:szCs w:val="28"/>
        </w:rPr>
      </w:pPr>
      <w:r w:rsidRPr="00113907">
        <w:rPr>
          <w:rFonts w:eastAsia="Calibri" w:cs="Calibri"/>
          <w:b/>
          <w:bCs/>
          <w:color w:val="000000" w:themeColor="text1"/>
          <w:sz w:val="28"/>
          <w:szCs w:val="28"/>
        </w:rPr>
        <w:t>Original Charter Question 21 (No rewording):</w:t>
      </w:r>
    </w:p>
    <w:p w14:paraId="1920A79E" w14:textId="77777777" w:rsidR="004A398A" w:rsidRPr="00113907" w:rsidRDefault="004A398A" w:rsidP="004A398A">
      <w:pPr>
        <w:rPr>
          <w:rFonts w:eastAsia="Calibri" w:cs="Calibri"/>
          <w:color w:val="000000" w:themeColor="text1"/>
          <w:sz w:val="28"/>
          <w:szCs w:val="28"/>
        </w:rPr>
      </w:pPr>
      <w:r w:rsidRPr="00113907">
        <w:rPr>
          <w:rFonts w:eastAsia="Calibri" w:cs="Calibri"/>
          <w:color w:val="000000" w:themeColor="text1"/>
          <w:sz w:val="28"/>
          <w:szCs w:val="28"/>
          <w:u w:val="single"/>
        </w:rPr>
        <w:t>Question:</w:t>
      </w:r>
      <w:r w:rsidRPr="00113907">
        <w:rPr>
          <w:rFonts w:eastAsia="Calibri" w:cs="Calibri"/>
          <w:color w:val="000000" w:themeColor="text1"/>
          <w:sz w:val="28"/>
          <w:szCs w:val="28"/>
        </w:rPr>
        <w:t xml:space="preserve"> In the light of concrete cases (case law) and from the perspective of owners of protected signs and of marks, which are the identified deficits of the Sunrise?</w:t>
      </w:r>
    </w:p>
    <w:p w14:paraId="14CB2979" w14:textId="77777777" w:rsidR="004A398A" w:rsidRPr="00113907" w:rsidRDefault="004A398A" w:rsidP="004A398A">
      <w:pPr>
        <w:rPr>
          <w:rFonts w:eastAsia="Calibri" w:cs="Calibri"/>
          <w:color w:val="000000" w:themeColor="text1"/>
          <w:sz w:val="28"/>
          <w:szCs w:val="28"/>
        </w:rPr>
      </w:pPr>
      <w:r w:rsidRPr="00113907">
        <w:rPr>
          <w:rFonts w:eastAsia="Calibri" w:cs="Calibri"/>
          <w:color w:val="000000" w:themeColor="text1"/>
          <w:sz w:val="28"/>
          <w:szCs w:val="28"/>
          <w:u w:val="single"/>
        </w:rPr>
        <w:t>Sources:</w:t>
      </w:r>
      <w:r w:rsidRPr="00113907">
        <w:rPr>
          <w:rFonts w:eastAsia="Calibri" w:cs="Calibri"/>
          <w:color w:val="000000" w:themeColor="text1"/>
          <w:sz w:val="28"/>
          <w:szCs w:val="28"/>
        </w:rPr>
        <w:t xml:space="preserve"> Anecdotal examples should be obtained.  There may be some in the INTA study.</w:t>
      </w:r>
    </w:p>
    <w:p w14:paraId="5102CEF6" w14:textId="77777777" w:rsidR="004A398A" w:rsidRPr="00113907" w:rsidRDefault="004A398A" w:rsidP="004A398A">
      <w:pPr>
        <w:rPr>
          <w:rFonts w:eastAsia="Calibri" w:cs="Calibri"/>
          <w:color w:val="000000" w:themeColor="text1"/>
          <w:sz w:val="28"/>
          <w:szCs w:val="28"/>
        </w:rPr>
      </w:pPr>
    </w:p>
    <w:p w14:paraId="2826EF3A" w14:textId="77777777" w:rsidR="00DD249A" w:rsidRDefault="00DD249A" w:rsidP="004A398A">
      <w:pPr>
        <w:rPr>
          <w:rFonts w:eastAsia="Calibri" w:cs="Calibri"/>
          <w:b/>
          <w:bCs/>
          <w:color w:val="000000" w:themeColor="text1"/>
          <w:sz w:val="28"/>
          <w:szCs w:val="28"/>
        </w:rPr>
      </w:pPr>
    </w:p>
    <w:p w14:paraId="73CAA28F" w14:textId="77777777" w:rsidR="004A398A" w:rsidRPr="00113907" w:rsidRDefault="004A398A" w:rsidP="004A398A">
      <w:pPr>
        <w:rPr>
          <w:rFonts w:eastAsia="Calibri" w:cs="Calibri"/>
          <w:b/>
          <w:bCs/>
          <w:color w:val="000000" w:themeColor="text1"/>
          <w:sz w:val="28"/>
          <w:szCs w:val="28"/>
        </w:rPr>
      </w:pPr>
      <w:r w:rsidRPr="00113907">
        <w:rPr>
          <w:rFonts w:eastAsia="Calibri" w:cs="Calibri"/>
          <w:b/>
          <w:bCs/>
          <w:color w:val="000000" w:themeColor="text1"/>
          <w:sz w:val="28"/>
          <w:szCs w:val="28"/>
        </w:rPr>
        <w:t>Original Charter Question 22 (Reworded Charter Question 12):</w:t>
      </w:r>
    </w:p>
    <w:p w14:paraId="3FCB3711" w14:textId="77777777" w:rsidR="004A398A" w:rsidRPr="00113907" w:rsidRDefault="004A398A" w:rsidP="004A398A">
      <w:pPr>
        <w:rPr>
          <w:rFonts w:eastAsia="Calibri" w:cs="Calibri"/>
          <w:color w:val="000000" w:themeColor="text1"/>
          <w:sz w:val="28"/>
          <w:szCs w:val="28"/>
        </w:rPr>
      </w:pPr>
      <w:r w:rsidRPr="00113907">
        <w:rPr>
          <w:rFonts w:eastAsia="Calibri" w:cs="Calibri"/>
          <w:color w:val="000000" w:themeColor="text1"/>
          <w:sz w:val="28"/>
          <w:szCs w:val="28"/>
          <w:u w:val="single"/>
        </w:rPr>
        <w:t>Question:</w:t>
      </w:r>
      <w:r w:rsidRPr="00113907">
        <w:rPr>
          <w:rFonts w:eastAsia="Calibri" w:cs="Calibri"/>
          <w:color w:val="000000" w:themeColor="text1"/>
          <w:sz w:val="28"/>
          <w:szCs w:val="28"/>
        </w:rPr>
        <w:t xml:space="preserve"> Are there certain registries that should not have a mandatory sunrise based on their published registration/eligibility policies? Examples include POLICE.PARIS and POLICE.NYC for geo-TLDs, and WINDOWS.CONSTRUCTION for specialized gTLDs</w:t>
      </w:r>
    </w:p>
    <w:p w14:paraId="720C6F66" w14:textId="77777777" w:rsidR="004A398A" w:rsidRDefault="004A398A" w:rsidP="004A398A">
      <w:pPr>
        <w:rPr>
          <w:ins w:id="164" w:author="Amr Elsadr" w:date="2017-06-22T22:57:00Z"/>
          <w:rFonts w:eastAsia="Calibri" w:cs="Calibri"/>
          <w:color w:val="000000" w:themeColor="text1"/>
          <w:sz w:val="28"/>
          <w:szCs w:val="28"/>
        </w:rPr>
      </w:pPr>
      <w:r w:rsidRPr="00113907">
        <w:rPr>
          <w:rFonts w:eastAsia="Calibri" w:cs="Calibri"/>
          <w:color w:val="000000" w:themeColor="text1"/>
          <w:sz w:val="28"/>
          <w:szCs w:val="28"/>
          <w:u w:val="single"/>
        </w:rPr>
        <w:t>Sources:</w:t>
      </w:r>
      <w:r w:rsidRPr="00113907">
        <w:rPr>
          <w:rFonts w:eastAsia="Calibri" w:cs="Calibri"/>
          <w:color w:val="000000" w:themeColor="text1"/>
          <w:sz w:val="28"/>
          <w:szCs w:val="28"/>
        </w:rPr>
        <w:t xml:space="preserve"> Anecdotal evidence from registries.</w:t>
      </w:r>
    </w:p>
    <w:p w14:paraId="1D1C93B2" w14:textId="77777777" w:rsidR="00B86A3B" w:rsidRDefault="00B86A3B" w:rsidP="004A398A">
      <w:pPr>
        <w:rPr>
          <w:ins w:id="165" w:author="Amr Elsadr" w:date="2017-06-22T22:57:00Z"/>
          <w:rFonts w:eastAsia="Calibri" w:cs="Calibri"/>
          <w:color w:val="000000" w:themeColor="text1"/>
          <w:sz w:val="28"/>
          <w:szCs w:val="28"/>
        </w:rPr>
      </w:pPr>
    </w:p>
    <w:p w14:paraId="6C5AC411" w14:textId="2F4EC443" w:rsidR="00B86A3B" w:rsidRPr="00113907" w:rsidRDefault="00B86A3B" w:rsidP="004A398A">
      <w:pPr>
        <w:rPr>
          <w:sz w:val="28"/>
          <w:szCs w:val="28"/>
        </w:rPr>
      </w:pPr>
      <w:ins w:id="166" w:author="Amr Elsadr" w:date="2017-06-22T22:57:00Z">
        <w:r>
          <w:rPr>
            <w:rFonts w:eastAsia="Calibri" w:cs="Calibri"/>
            <w:color w:val="000000" w:themeColor="text1"/>
            <w:sz w:val="28"/>
            <w:szCs w:val="28"/>
          </w:rPr>
          <w:t xml:space="preserve">Anecdotal evidence is generally available on domain name blogs (example: </w:t>
        </w:r>
      </w:ins>
      <w:ins w:id="167" w:author="Amr Elsadr" w:date="2017-06-22T22:58:00Z">
        <w:r>
          <w:rPr>
            <w:rFonts w:eastAsia="Calibri" w:cs="Calibri"/>
            <w:color w:val="000000" w:themeColor="text1"/>
            <w:sz w:val="28"/>
            <w:szCs w:val="28"/>
          </w:rPr>
          <w:t xml:space="preserve">domiaining.com), as well as domain name forums (examples: Name Pros and </w:t>
        </w:r>
      </w:ins>
      <w:ins w:id="168" w:author="Amr Elsadr" w:date="2017-06-22T22:59:00Z">
        <w:r>
          <w:rPr>
            <w:rFonts w:eastAsia="Calibri" w:cs="Calibri"/>
            <w:color w:val="000000" w:themeColor="text1"/>
            <w:sz w:val="28"/>
            <w:szCs w:val="28"/>
          </w:rPr>
          <w:t>DN Forum).</w:t>
        </w:r>
      </w:ins>
    </w:p>
    <w:p w14:paraId="621A8F4B" w14:textId="77777777" w:rsidR="004A398A" w:rsidRPr="00113907" w:rsidRDefault="004A398A">
      <w:pPr>
        <w:rPr>
          <w:sz w:val="28"/>
          <w:szCs w:val="28"/>
        </w:rPr>
      </w:pPr>
    </w:p>
    <w:sectPr w:rsidR="004A398A" w:rsidRPr="00113907" w:rsidSect="004A398A">
      <w:footerReference w:type="even" r:id="rId12"/>
      <w:footerReference w:type="default" r:id="rId13"/>
      <w:pgSz w:w="15840" w:h="12240" w:orient="landscape"/>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Mary Wong" w:date="2017-07-11T20:49:00Z" w:initials="MW">
    <w:p w14:paraId="1CF2F001" w14:textId="77777777" w:rsidR="00AA7773" w:rsidRDefault="00AA7773">
      <w:pPr>
        <w:pStyle w:val="CommentText"/>
      </w:pPr>
      <w:r>
        <w:rPr>
          <w:rStyle w:val="CommentReference"/>
        </w:rPr>
        <w:annotationRef/>
      </w:r>
      <w:r>
        <w:t xml:space="preserve">James Bladel: </w:t>
      </w:r>
    </w:p>
    <w:p w14:paraId="412C12D8" w14:textId="0E99B498" w:rsidR="00AA7773" w:rsidRDefault="00AA7773" w:rsidP="00AA7773">
      <w:pPr>
        <w:pStyle w:val="CommentText"/>
        <w:numPr>
          <w:ilvl w:val="0"/>
          <w:numId w:val="14"/>
        </w:numPr>
      </w:pPr>
      <w:r>
        <w:t xml:space="preserve"> add definition for “Standard Pricing” (i.e. pricing at the General Availability stage </w:t>
      </w:r>
      <w:bookmarkStart w:id="1" w:name="_GoBack"/>
      <w:bookmarkEnd w:id="1"/>
      <w:r>
        <w:t>that is not Premium Pricing”</w:t>
      </w:r>
    </w:p>
    <w:p w14:paraId="40986C4B" w14:textId="192A80BE" w:rsidR="00AA7773" w:rsidRDefault="00AA7773" w:rsidP="00AA7773">
      <w:pPr>
        <w:pStyle w:val="CommentText"/>
        <w:numPr>
          <w:ilvl w:val="0"/>
          <w:numId w:val="14"/>
        </w:numPr>
      </w:pPr>
      <w:r>
        <w:t xml:space="preserve"> Note two levels of pricing: </w:t>
      </w:r>
      <w:r w:rsidRPr="00AA7773">
        <w:t>initial pricing and then renewal</w:t>
      </w:r>
      <w:r>
        <w:t>.</w:t>
      </w:r>
      <w:r w:rsidRPr="00AA7773">
        <w:t xml:space="preserve"> because something could be a premium at purchase but then renew at a standard rate or could have a premium renewal</w:t>
      </w:r>
    </w:p>
  </w:comment>
  <w:comment w:id="2" w:author="Mary Wong" w:date="2017-07-11T20:48:00Z" w:initials="MW">
    <w:p w14:paraId="2978EB7D" w14:textId="406915CA" w:rsidR="00944EE9" w:rsidRDefault="00944EE9">
      <w:pPr>
        <w:pStyle w:val="CommentText"/>
      </w:pPr>
      <w:r>
        <w:rPr>
          <w:rStyle w:val="CommentReference"/>
        </w:rPr>
        <w:annotationRef/>
      </w:r>
      <w:r>
        <w:t>AC chat suggestion: wording seems odd; shouldn’t it just be “higher prices charged for Premium Names”?</w:t>
      </w:r>
    </w:p>
  </w:comment>
  <w:comment w:id="23" w:author="Mary Wong" w:date="2017-07-11T20:19:00Z" w:initials="MW">
    <w:p w14:paraId="4A617651" w14:textId="276FA207" w:rsidR="001F069C" w:rsidRDefault="001F069C">
      <w:pPr>
        <w:pStyle w:val="CommentText"/>
      </w:pPr>
      <w:r>
        <w:rPr>
          <w:rStyle w:val="CommentReference"/>
        </w:rPr>
        <w:annotationRef/>
      </w:r>
      <w:r w:rsidR="00EF626A">
        <w:t>Jeff Neuman: recommends question is put to the Council</w:t>
      </w:r>
    </w:p>
  </w:comment>
  <w:comment w:id="24" w:author="Mary Wong" w:date="2017-07-11T20:20:00Z" w:initials="MW">
    <w:p w14:paraId="00A7A33D" w14:textId="5D6C6DA1" w:rsidR="00EF626A" w:rsidRDefault="00EF626A">
      <w:pPr>
        <w:pStyle w:val="CommentText"/>
      </w:pPr>
      <w:r>
        <w:rPr>
          <w:rStyle w:val="CommentReference"/>
        </w:rPr>
        <w:annotationRef/>
      </w:r>
      <w:r>
        <w:t>Suggestion</w:t>
      </w:r>
      <w:r w:rsidR="00A2062D">
        <w:t xml:space="preserve"> (Amadeu, Denise, Kurt)</w:t>
      </w:r>
      <w:r>
        <w:t>: reword along the lines of “Whether pricing is a deterrent to trademark owners?”</w:t>
      </w:r>
      <w:r w:rsidR="00A2062D">
        <w:t xml:space="preserve"> Pehaps also add concept of abuse in relation to pricing practices (from Jon Nevett)</w:t>
      </w:r>
    </w:p>
  </w:comment>
  <w:comment w:id="34" w:author="Mary Wong" w:date="2017-07-11T20:21:00Z" w:initials="MW">
    <w:p w14:paraId="61E43F63" w14:textId="709932BF" w:rsidR="00EF626A" w:rsidRDefault="00EF626A">
      <w:pPr>
        <w:pStyle w:val="CommentText"/>
      </w:pPr>
      <w:r>
        <w:rPr>
          <w:rStyle w:val="CommentReference"/>
        </w:rPr>
        <w:annotationRef/>
      </w:r>
      <w:r>
        <w:t>Denise Michel recommends collecting data on pricing practices for Sunrise</w:t>
      </w:r>
    </w:p>
  </w:comment>
  <w:comment w:id="38" w:author="Mary Wong" w:date="2017-07-11T20:25:00Z" w:initials="MW">
    <w:p w14:paraId="33035336" w14:textId="77777777" w:rsidR="00F12B4A" w:rsidRDefault="00F12B4A">
      <w:pPr>
        <w:pStyle w:val="CommentText"/>
      </w:pPr>
      <w:r>
        <w:rPr>
          <w:rStyle w:val="CommentReference"/>
        </w:rPr>
        <w:annotationRef/>
      </w:r>
      <w:r>
        <w:t>Jon Nevett: Need to balance the various interests here, suggests including some sort of standard to review whether it was appropriate for a registry to put a specific name (e.g. police.[geoTLD] on a premium list. This should also be done for reserve lists (Jon, Susan Payne, Lori, Georges N.)</w:t>
      </w:r>
    </w:p>
    <w:p w14:paraId="219BFDB6" w14:textId="77777777" w:rsidR="00F12B4A" w:rsidRDefault="00F12B4A">
      <w:pPr>
        <w:pStyle w:val="CommentText"/>
      </w:pPr>
    </w:p>
    <w:p w14:paraId="16D76C22" w14:textId="26E3B0CE" w:rsidR="00F12B4A" w:rsidRPr="00F12B4A" w:rsidRDefault="00F12B4A" w:rsidP="00F12B4A">
      <w:pPr>
        <w:pStyle w:val="CommentText"/>
      </w:pPr>
      <w:r>
        <w:t xml:space="preserve">Ben Anderson (AC chat): </w:t>
      </w:r>
      <w:r w:rsidRPr="00F12B4A">
        <w:t>Should we also be asking whether the list of TMs in the TMCH been used in an abusive way to create premium name lists in some registries?</w:t>
      </w:r>
    </w:p>
    <w:p w14:paraId="60443B38" w14:textId="7860E058" w:rsidR="00F12B4A" w:rsidRDefault="00F12B4A">
      <w:pPr>
        <w:pStyle w:val="CommentText"/>
      </w:pPr>
    </w:p>
  </w:comment>
  <w:comment w:id="42" w:author="Mary Wong" w:date="2017-07-11T20:30:00Z" w:initials="MW">
    <w:p w14:paraId="65816F62" w14:textId="31F3C656" w:rsidR="00F12B4A" w:rsidRDefault="00F12B4A">
      <w:pPr>
        <w:pStyle w:val="CommentText"/>
      </w:pPr>
      <w:r>
        <w:rPr>
          <w:rStyle w:val="CommentReference"/>
        </w:rPr>
        <w:annotationRef/>
      </w:r>
      <w:r>
        <w:t xml:space="preserve">Paul Tattersfield (AC chat): </w:t>
      </w:r>
      <w:r w:rsidRPr="006D129E">
        <w:t>Is differential pricing between sunrise &amp; open registrations impacting registrations?</w:t>
      </w:r>
    </w:p>
  </w:comment>
  <w:comment w:id="51" w:author="Mary Wong" w:date="2017-07-11T20:32:00Z" w:initials="MW">
    <w:p w14:paraId="05D649AB" w14:textId="33A14DDA" w:rsidR="005F46DE" w:rsidRDefault="005F46DE">
      <w:pPr>
        <w:pStyle w:val="CommentText"/>
      </w:pPr>
      <w:r>
        <w:rPr>
          <w:rStyle w:val="CommentReference"/>
        </w:rPr>
        <w:annotationRef/>
      </w:r>
      <w:r>
        <w:t xml:space="preserve">Maxim: Cannot have a one-size-fits-all rule. </w:t>
      </w:r>
      <w:r w:rsidRPr="005F46DE">
        <w:t xml:space="preserve">For open and unrestricted TLDs, reserve names that match trademarks in the Trademark Clearinghouse should not be premium names </w:t>
      </w:r>
      <w:r>
        <w:t>… F</w:t>
      </w:r>
      <w:r w:rsidRPr="005F46DE">
        <w:t xml:space="preserve">or community-based TLDs, there may be a reason. </w:t>
      </w:r>
    </w:p>
  </w:comment>
  <w:comment w:id="111" w:author="Mary Wong" w:date="2017-07-11T20:43:00Z" w:initials="MW">
    <w:p w14:paraId="63B808CB" w14:textId="1FC6D84A" w:rsidR="00944EE9" w:rsidRDefault="00944EE9">
      <w:pPr>
        <w:pStyle w:val="CommentText"/>
      </w:pPr>
      <w:r>
        <w:rPr>
          <w:rStyle w:val="CommentReference"/>
        </w:rPr>
        <w:annotationRef/>
      </w:r>
      <w:r>
        <w:t xml:space="preserve">Suggested addition from AC chat: </w:t>
      </w:r>
      <w:r w:rsidRPr="00944EE9">
        <w:t>Whether other lawful rights in some jurisdictions like family names or non-registered used in trade marks were precluded from getting priority</w:t>
      </w:r>
      <w:r>
        <w:t xml:space="preserve"> (as a result of ALP, QLP or LRP)</w:t>
      </w:r>
    </w:p>
  </w:comment>
  <w:comment w:id="123" w:author="Mary Wong" w:date="2017-07-11T20:45:00Z" w:initials="MW">
    <w:p w14:paraId="2A6451A5" w14:textId="1D2CED10" w:rsidR="00944EE9" w:rsidRDefault="00944EE9">
      <w:pPr>
        <w:pStyle w:val="CommentText"/>
      </w:pPr>
      <w:r>
        <w:rPr>
          <w:rStyle w:val="CommentReference"/>
        </w:rPr>
        <w:annotationRef/>
      </w:r>
      <w:r>
        <w:t>AC chat comment: For geoTLDs, jurisdiction of the mark in question should be added as well</w:t>
      </w:r>
    </w:p>
  </w:comment>
  <w:comment w:id="130" w:author="Mary Wong" w:date="2017-07-11T20:46:00Z" w:initials="MW">
    <w:p w14:paraId="5F8F526E" w14:textId="33E313BC" w:rsidR="00944EE9" w:rsidRDefault="00944EE9">
      <w:pPr>
        <w:pStyle w:val="CommentText"/>
      </w:pPr>
      <w:r>
        <w:rPr>
          <w:rStyle w:val="CommentReference"/>
        </w:rPr>
        <w:annotationRef/>
      </w:r>
      <w:r>
        <w:t>AC chat suggestion: Consider also whether TMCH implementation for IDNs followed the LGR rules, technical standards etc. (note SSAC belief that this may not have been the case)</w:t>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0986C4B" w15:done="0"/>
  <w15:commentEx w15:paraId="2978EB7D" w15:done="0"/>
  <w15:commentEx w15:paraId="4A617651" w15:done="0"/>
  <w15:commentEx w15:paraId="00A7A33D" w15:done="0"/>
  <w15:commentEx w15:paraId="61E43F63" w15:done="0"/>
  <w15:commentEx w15:paraId="60443B38" w15:done="0"/>
  <w15:commentEx w15:paraId="65816F62" w15:done="0"/>
  <w15:commentEx w15:paraId="05D649AB" w15:done="0"/>
  <w15:commentEx w15:paraId="63B808CB" w15:done="0"/>
  <w15:commentEx w15:paraId="2A6451A5" w15:done="0"/>
  <w15:commentEx w15:paraId="5F8F526E"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CB8103" w14:textId="77777777" w:rsidR="0072003D" w:rsidRDefault="0072003D" w:rsidP="004A398A">
      <w:r>
        <w:separator/>
      </w:r>
    </w:p>
  </w:endnote>
  <w:endnote w:type="continuationSeparator" w:id="0">
    <w:p w14:paraId="2FF690C8" w14:textId="77777777" w:rsidR="0072003D" w:rsidRDefault="0072003D" w:rsidP="004A39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6FC99C" w14:textId="77777777" w:rsidR="00497063" w:rsidRDefault="00497063" w:rsidP="00BF19C4">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3BD5B98" w14:textId="77777777" w:rsidR="00497063" w:rsidRDefault="00497063" w:rsidP="00497063">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EB390A" w14:textId="77777777" w:rsidR="00497063" w:rsidRDefault="00497063" w:rsidP="00BF19C4">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2003D">
      <w:rPr>
        <w:rStyle w:val="PageNumber"/>
        <w:noProof/>
      </w:rPr>
      <w:t>1</w:t>
    </w:r>
    <w:r>
      <w:rPr>
        <w:rStyle w:val="PageNumber"/>
      </w:rPr>
      <w:fldChar w:fldCharType="end"/>
    </w:r>
  </w:p>
  <w:p w14:paraId="7E7CE85D" w14:textId="77777777" w:rsidR="00497063" w:rsidRDefault="00497063" w:rsidP="00497063">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698757" w14:textId="77777777" w:rsidR="0072003D" w:rsidRDefault="0072003D" w:rsidP="004A398A">
      <w:r>
        <w:separator/>
      </w:r>
    </w:p>
  </w:footnote>
  <w:footnote w:type="continuationSeparator" w:id="0">
    <w:p w14:paraId="7E66814F" w14:textId="77777777" w:rsidR="0072003D" w:rsidRDefault="0072003D" w:rsidP="004A398A">
      <w:r>
        <w:continuationSeparator/>
      </w:r>
    </w:p>
  </w:footnote>
  <w:footnote w:id="1">
    <w:p w14:paraId="15574D4E" w14:textId="77777777" w:rsidR="004A398A" w:rsidRDefault="004A398A" w:rsidP="004A398A">
      <w:pPr>
        <w:pStyle w:val="FootnoteText"/>
      </w:pPr>
      <w:r>
        <w:rPr>
          <w:rStyle w:val="FootnoteReference"/>
        </w:rPr>
        <w:footnoteRef/>
      </w:r>
      <w:r>
        <w:t xml:space="preserve"> </w:t>
      </w:r>
      <w:r>
        <w:rPr>
          <w:rFonts w:ascii="Calibri" w:eastAsia="Calibri" w:hAnsi="Calibri" w:cs="Calibri"/>
          <w:sz w:val="20"/>
          <w:szCs w:val="20"/>
        </w:rPr>
        <w:t>LRP: “Limited Registration Period” between the end of Sunrise and the start of General Availability with some registration restriction that limits domain names from being generally available to all registrants that are qualified to register domain names within the TLD.</w:t>
      </w:r>
    </w:p>
  </w:footnote>
  <w:footnote w:id="2">
    <w:p w14:paraId="513D5B8A" w14:textId="77777777" w:rsidR="004A398A" w:rsidRDefault="004A398A" w:rsidP="004A398A">
      <w:pPr>
        <w:pStyle w:val="FootnoteText"/>
      </w:pPr>
      <w:r>
        <w:rPr>
          <w:rStyle w:val="FootnoteReference"/>
        </w:rPr>
        <w:footnoteRef/>
      </w:r>
      <w:r>
        <w:t xml:space="preserve"> </w:t>
      </w:r>
      <w:r>
        <w:rPr>
          <w:rFonts w:ascii="Calibri" w:eastAsia="Calibri" w:hAnsi="Calibri" w:cs="Calibri"/>
          <w:sz w:val="20"/>
          <w:szCs w:val="20"/>
        </w:rPr>
        <w:t>ALP: “Approved Launch Program” for which a registry operator has applied and been approved by ICANN to offer prior to Sunrise.</w:t>
      </w:r>
    </w:p>
  </w:footnote>
  <w:footnote w:id="3">
    <w:p w14:paraId="39ED8B6F" w14:textId="77777777" w:rsidR="004A398A" w:rsidRDefault="004A398A" w:rsidP="004A398A">
      <w:pPr>
        <w:pStyle w:val="FootnoteText"/>
      </w:pPr>
      <w:r>
        <w:rPr>
          <w:rStyle w:val="FootnoteReference"/>
        </w:rPr>
        <w:footnoteRef/>
      </w:r>
      <w:r>
        <w:t xml:space="preserve"> </w:t>
      </w:r>
      <w:r>
        <w:rPr>
          <w:rFonts w:ascii="Calibri" w:eastAsia="Calibri" w:hAnsi="Calibri" w:cs="Calibri"/>
          <w:sz w:val="20"/>
          <w:szCs w:val="20"/>
        </w:rPr>
        <w:t>QLP: “Qualified Launch Program” under which a registry operator is able to offer up to 100 names to third parties prior to a Sunrise period, in order to promote its TLD.</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EE1890"/>
    <w:multiLevelType w:val="hybridMultilevel"/>
    <w:tmpl w:val="23AA9A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621463"/>
    <w:multiLevelType w:val="hybridMultilevel"/>
    <w:tmpl w:val="78F6FE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0D791B"/>
    <w:multiLevelType w:val="hybridMultilevel"/>
    <w:tmpl w:val="EC7280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68A485B"/>
    <w:multiLevelType w:val="hybridMultilevel"/>
    <w:tmpl w:val="35A8FD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7273199"/>
    <w:multiLevelType w:val="hybridMultilevel"/>
    <w:tmpl w:val="DE7614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1A841D4"/>
    <w:multiLevelType w:val="multilevel"/>
    <w:tmpl w:val="30FC8E4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nsid w:val="3B752548"/>
    <w:multiLevelType w:val="hybridMultilevel"/>
    <w:tmpl w:val="CDAE01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1D84476"/>
    <w:multiLevelType w:val="hybridMultilevel"/>
    <w:tmpl w:val="55C0FC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3FB061E"/>
    <w:multiLevelType w:val="hybridMultilevel"/>
    <w:tmpl w:val="480AFC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25477A8"/>
    <w:multiLevelType w:val="hybridMultilevel"/>
    <w:tmpl w:val="798EA8FE"/>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0">
    <w:nsid w:val="67127852"/>
    <w:multiLevelType w:val="hybridMultilevel"/>
    <w:tmpl w:val="FFB69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9575D3C"/>
    <w:multiLevelType w:val="hybridMultilevel"/>
    <w:tmpl w:val="3C1EC8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96F5D18"/>
    <w:multiLevelType w:val="hybridMultilevel"/>
    <w:tmpl w:val="452C2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E4900A0"/>
    <w:multiLevelType w:val="hybridMultilevel"/>
    <w:tmpl w:val="B6706998"/>
    <w:lvl w:ilvl="0" w:tplc="110A110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10"/>
  </w:num>
  <w:num w:numId="4">
    <w:abstractNumId w:val="6"/>
  </w:num>
  <w:num w:numId="5">
    <w:abstractNumId w:val="7"/>
  </w:num>
  <w:num w:numId="6">
    <w:abstractNumId w:val="8"/>
  </w:num>
  <w:num w:numId="7">
    <w:abstractNumId w:val="1"/>
  </w:num>
  <w:num w:numId="8">
    <w:abstractNumId w:val="4"/>
  </w:num>
  <w:num w:numId="9">
    <w:abstractNumId w:val="2"/>
  </w:num>
  <w:num w:numId="10">
    <w:abstractNumId w:val="12"/>
  </w:num>
  <w:num w:numId="11">
    <w:abstractNumId w:val="11"/>
  </w:num>
  <w:num w:numId="12">
    <w:abstractNumId w:val="9"/>
  </w:num>
  <w:num w:numId="13">
    <w:abstractNumId w:val="0"/>
  </w:num>
  <w:num w:numId="14">
    <w:abstractNumId w:val="13"/>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mr Elsadr">
    <w15:presenceInfo w15:providerId="None" w15:userId="Amr Elsad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9"/>
  <w:trackRevisions/>
  <w:defaultTabStop w:val="720"/>
  <w:drawingGridHorizontalSpacing w:val="12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98A"/>
    <w:rsid w:val="00033185"/>
    <w:rsid w:val="000B3C28"/>
    <w:rsid w:val="000C592B"/>
    <w:rsid w:val="00113907"/>
    <w:rsid w:val="001206EA"/>
    <w:rsid w:val="001F069C"/>
    <w:rsid w:val="002B2BDD"/>
    <w:rsid w:val="00356862"/>
    <w:rsid w:val="003D3323"/>
    <w:rsid w:val="00440F14"/>
    <w:rsid w:val="00497063"/>
    <w:rsid w:val="004A398A"/>
    <w:rsid w:val="004B1E8F"/>
    <w:rsid w:val="00556829"/>
    <w:rsid w:val="00574C74"/>
    <w:rsid w:val="005F46DE"/>
    <w:rsid w:val="006A6E41"/>
    <w:rsid w:val="0072003D"/>
    <w:rsid w:val="0079284E"/>
    <w:rsid w:val="007B4FE0"/>
    <w:rsid w:val="00944EE9"/>
    <w:rsid w:val="00A2062D"/>
    <w:rsid w:val="00AA7773"/>
    <w:rsid w:val="00AF61F9"/>
    <w:rsid w:val="00B50291"/>
    <w:rsid w:val="00B86A3B"/>
    <w:rsid w:val="00BB76C7"/>
    <w:rsid w:val="00C81D36"/>
    <w:rsid w:val="00CC58BC"/>
    <w:rsid w:val="00CE0F66"/>
    <w:rsid w:val="00D51C2F"/>
    <w:rsid w:val="00D97E81"/>
    <w:rsid w:val="00DD249A"/>
    <w:rsid w:val="00DE3D32"/>
    <w:rsid w:val="00E1651C"/>
    <w:rsid w:val="00E27FDC"/>
    <w:rsid w:val="00E57830"/>
    <w:rsid w:val="00E60E68"/>
    <w:rsid w:val="00EF626A"/>
    <w:rsid w:val="00F07EC1"/>
    <w:rsid w:val="00F12B4A"/>
    <w:rsid w:val="00F137AD"/>
  </w:rsids>
  <m:mathPr>
    <m:mathFont m:val="Cambria Math"/>
    <m:brkBin m:val="before"/>
    <m:brkBinSub m:val="--"/>
    <m:smallFrac m:val="0"/>
    <m:dispDef/>
    <m:lMargin m:val="0"/>
    <m:rMargin m:val="0"/>
    <m:defJc m:val="centerGroup"/>
    <m:wrapIndent m:val="1440"/>
    <m:intLim m:val="subSup"/>
    <m:naryLim m:val="undOvr"/>
  </m:mathPr>
  <w:themeFontLang w:val="en-US" w:eastAsia="x-none" w:bidi="ar-SA"/>
  <w:clrSchemeMapping w:bg1="light1" w:t1="dark1" w:bg2="light2" w:t2="dark2" w:accent1="accent1" w:accent2="accent2" w:accent3="accent3" w:accent4="accent4" w:accent5="accent5" w:accent6="accent6" w:hyperlink="hyperlink" w:followedHyperlink="followedHyperlink"/>
  <w:decimalSymbol w:val="."/>
  <w:listSeparator w:val=","/>
  <w14:docId w14:val="1A0D74B6"/>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4A398A"/>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A398A"/>
    <w:rPr>
      <w:color w:val="0563C1" w:themeColor="hyperlink"/>
      <w:u w:val="single"/>
    </w:rPr>
  </w:style>
  <w:style w:type="paragraph" w:styleId="FootnoteText">
    <w:name w:val="footnote text"/>
    <w:basedOn w:val="Normal"/>
    <w:link w:val="FootnoteTextChar"/>
    <w:uiPriority w:val="99"/>
    <w:unhideWhenUsed/>
    <w:rsid w:val="004A398A"/>
    <w:pPr>
      <w:pBdr>
        <w:top w:val="nil"/>
        <w:left w:val="nil"/>
        <w:bottom w:val="nil"/>
        <w:right w:val="nil"/>
        <w:between w:val="nil"/>
      </w:pBdr>
    </w:pPr>
    <w:rPr>
      <w:rFonts w:ascii="Arial" w:eastAsia="Arial" w:hAnsi="Arial" w:cs="Arial"/>
      <w:color w:val="000000"/>
    </w:rPr>
  </w:style>
  <w:style w:type="character" w:customStyle="1" w:styleId="FootnoteTextChar">
    <w:name w:val="Footnote Text Char"/>
    <w:basedOn w:val="DefaultParagraphFont"/>
    <w:link w:val="FootnoteText"/>
    <w:uiPriority w:val="99"/>
    <w:rsid w:val="004A398A"/>
    <w:rPr>
      <w:rFonts w:ascii="Arial" w:eastAsia="Arial" w:hAnsi="Arial" w:cs="Arial"/>
      <w:color w:val="000000"/>
    </w:rPr>
  </w:style>
  <w:style w:type="character" w:styleId="FootnoteReference">
    <w:name w:val="footnote reference"/>
    <w:basedOn w:val="DefaultParagraphFont"/>
    <w:uiPriority w:val="99"/>
    <w:unhideWhenUsed/>
    <w:rsid w:val="004A398A"/>
    <w:rPr>
      <w:vertAlign w:val="superscript"/>
    </w:rPr>
  </w:style>
  <w:style w:type="paragraph" w:styleId="Footer">
    <w:name w:val="footer"/>
    <w:basedOn w:val="Normal"/>
    <w:link w:val="FooterChar"/>
    <w:uiPriority w:val="99"/>
    <w:unhideWhenUsed/>
    <w:rsid w:val="00497063"/>
    <w:pPr>
      <w:tabs>
        <w:tab w:val="center" w:pos="4680"/>
        <w:tab w:val="right" w:pos="9360"/>
      </w:tabs>
    </w:pPr>
  </w:style>
  <w:style w:type="character" w:customStyle="1" w:styleId="FooterChar">
    <w:name w:val="Footer Char"/>
    <w:basedOn w:val="DefaultParagraphFont"/>
    <w:link w:val="Footer"/>
    <w:uiPriority w:val="99"/>
    <w:rsid w:val="00497063"/>
  </w:style>
  <w:style w:type="character" w:styleId="PageNumber">
    <w:name w:val="page number"/>
    <w:basedOn w:val="DefaultParagraphFont"/>
    <w:uiPriority w:val="99"/>
    <w:semiHidden/>
    <w:unhideWhenUsed/>
    <w:rsid w:val="00497063"/>
  </w:style>
  <w:style w:type="paragraph" w:styleId="ListParagraph">
    <w:name w:val="List Paragraph"/>
    <w:basedOn w:val="Normal"/>
    <w:uiPriority w:val="34"/>
    <w:qFormat/>
    <w:rsid w:val="00F07EC1"/>
    <w:pPr>
      <w:ind w:left="720"/>
      <w:contextualSpacing/>
    </w:pPr>
  </w:style>
  <w:style w:type="paragraph" w:styleId="BalloonText">
    <w:name w:val="Balloon Text"/>
    <w:basedOn w:val="Normal"/>
    <w:link w:val="BalloonTextChar"/>
    <w:uiPriority w:val="99"/>
    <w:semiHidden/>
    <w:unhideWhenUsed/>
    <w:rsid w:val="00D51C2F"/>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51C2F"/>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1F069C"/>
    <w:rPr>
      <w:sz w:val="18"/>
      <w:szCs w:val="18"/>
    </w:rPr>
  </w:style>
  <w:style w:type="paragraph" w:styleId="CommentText">
    <w:name w:val="annotation text"/>
    <w:basedOn w:val="Normal"/>
    <w:link w:val="CommentTextChar"/>
    <w:uiPriority w:val="99"/>
    <w:semiHidden/>
    <w:unhideWhenUsed/>
    <w:rsid w:val="001F069C"/>
  </w:style>
  <w:style w:type="character" w:customStyle="1" w:styleId="CommentTextChar">
    <w:name w:val="Comment Text Char"/>
    <w:basedOn w:val="DefaultParagraphFont"/>
    <w:link w:val="CommentText"/>
    <w:uiPriority w:val="99"/>
    <w:semiHidden/>
    <w:rsid w:val="001F069C"/>
  </w:style>
  <w:style w:type="paragraph" w:styleId="CommentSubject">
    <w:name w:val="annotation subject"/>
    <w:basedOn w:val="CommentText"/>
    <w:next w:val="CommentText"/>
    <w:link w:val="CommentSubjectChar"/>
    <w:uiPriority w:val="99"/>
    <w:semiHidden/>
    <w:unhideWhenUsed/>
    <w:rsid w:val="001F069C"/>
    <w:rPr>
      <w:b/>
      <w:bCs/>
      <w:sz w:val="20"/>
      <w:szCs w:val="20"/>
    </w:rPr>
  </w:style>
  <w:style w:type="character" w:customStyle="1" w:styleId="CommentSubjectChar">
    <w:name w:val="Comment Subject Char"/>
    <w:basedOn w:val="CommentTextChar"/>
    <w:link w:val="CommentSubject"/>
    <w:uiPriority w:val="99"/>
    <w:semiHidden/>
    <w:rsid w:val="001F069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9250875">
      <w:bodyDiv w:val="1"/>
      <w:marLeft w:val="0"/>
      <w:marRight w:val="0"/>
      <w:marTop w:val="0"/>
      <w:marBottom w:val="0"/>
      <w:divBdr>
        <w:top w:val="none" w:sz="0" w:space="0" w:color="auto"/>
        <w:left w:val="none" w:sz="0" w:space="0" w:color="auto"/>
        <w:bottom w:val="none" w:sz="0" w:space="0" w:color="auto"/>
        <w:right w:val="none" w:sz="0" w:space="0" w:color="auto"/>
      </w:divBdr>
    </w:div>
    <w:div w:id="1855605208">
      <w:bodyDiv w:val="1"/>
      <w:marLeft w:val="0"/>
      <w:marRight w:val="0"/>
      <w:marTop w:val="0"/>
      <w:marBottom w:val="0"/>
      <w:divBdr>
        <w:top w:val="none" w:sz="0" w:space="0" w:color="auto"/>
        <w:left w:val="none" w:sz="0" w:space="0" w:color="auto"/>
        <w:bottom w:val="none" w:sz="0" w:space="0" w:color="auto"/>
        <w:right w:val="none" w:sz="0" w:space="0" w:color="auto"/>
      </w:divBdr>
    </w:div>
    <w:div w:id="188987568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hyperlink" Target="https://community.icann.org/x/oMrRAw" TargetMode="Externa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fontTable" Target="fontTable.xml"/><Relationship Id="rId15" Type="http://schemas.microsoft.com/office/2011/relationships/people" Target="peop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s://community.icann.org/x/dM7Raw" TargetMode="External"/><Relationship Id="rId8" Type="http://schemas.openxmlformats.org/officeDocument/2006/relationships/hyperlink" Target="https://gnso.icann.org/en/council/resolutions" TargetMode="External"/><Relationship Id="rId9" Type="http://schemas.openxmlformats.org/officeDocument/2006/relationships/comments" Target="comments.xml"/><Relationship Id="rId10"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19</Pages>
  <Words>3036</Words>
  <Characters>17310</Characters>
  <Application>Microsoft Macintosh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20306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Amr Elsadr</dc:creator>
  <cp:keywords/>
  <dc:description/>
  <cp:lastModifiedBy>Mary Wong</cp:lastModifiedBy>
  <cp:revision>3</cp:revision>
  <dcterms:created xsi:type="dcterms:W3CDTF">2017-07-12T00:40:00Z</dcterms:created>
  <dcterms:modified xsi:type="dcterms:W3CDTF">2017-07-12T00:51:00Z</dcterms:modified>
</cp:coreProperties>
</file>