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6F59D" w14:textId="77777777" w:rsidR="0036649D" w:rsidRDefault="0036649D"/>
    <w:p w14:paraId="59F9714F" w14:textId="77777777" w:rsidR="00D840CC" w:rsidRPr="005C1994" w:rsidRDefault="00D840CC">
      <w:pPr>
        <w:rPr>
          <w:b/>
        </w:rPr>
      </w:pPr>
    </w:p>
    <w:p w14:paraId="517CC568" w14:textId="24B527DE" w:rsidR="00C94DBC" w:rsidRPr="005C1994" w:rsidRDefault="005C1994">
      <w:pPr>
        <w:rPr>
          <w:b/>
        </w:rPr>
      </w:pPr>
      <w:del w:id="0" w:author="Mary Wong" w:date="2016-09-01T18:08:00Z">
        <w:r w:rsidRPr="005C1994" w:rsidDel="0077187A">
          <w:rPr>
            <w:b/>
          </w:rPr>
          <w:delText>ACTION ITEMS, SUGGESTIONS AND</w:delText>
        </w:r>
      </w:del>
      <w:ins w:id="1" w:author="Mary Wong" w:date="2016-09-01T18:08:00Z">
        <w:r w:rsidR="0077187A">
          <w:rPr>
            <w:b/>
          </w:rPr>
          <w:t>LIST OF</w:t>
        </w:r>
      </w:ins>
      <w:r w:rsidRPr="005C1994">
        <w:rPr>
          <w:b/>
        </w:rPr>
        <w:t xml:space="preserve"> QUESTIONS </w:t>
      </w:r>
      <w:del w:id="2" w:author="Mary Wong" w:date="2016-09-01T18:08:00Z">
        <w:r w:rsidRPr="005C1994" w:rsidDel="0077187A">
          <w:rPr>
            <w:b/>
          </w:rPr>
          <w:delText xml:space="preserve">ARISING </w:delText>
        </w:r>
      </w:del>
      <w:ins w:id="3" w:author="Mary Wong" w:date="2016-09-01T18:08:00Z">
        <w:r w:rsidR="0077187A">
          <w:rPr>
            <w:b/>
          </w:rPr>
          <w:t>COMPILED</w:t>
        </w:r>
        <w:r w:rsidR="0077187A" w:rsidRPr="005C1994">
          <w:rPr>
            <w:b/>
          </w:rPr>
          <w:t xml:space="preserve"> </w:t>
        </w:r>
      </w:ins>
      <w:r w:rsidRPr="005C1994">
        <w:rPr>
          <w:b/>
        </w:rPr>
        <w:t>FROM TMCH SUB TEAM CALL</w:t>
      </w:r>
      <w:ins w:id="4" w:author="Mary Wong" w:date="2016-09-01T18:08:00Z">
        <w:r w:rsidR="0077187A">
          <w:rPr>
            <w:b/>
          </w:rPr>
          <w:t>S</w:t>
        </w:r>
      </w:ins>
      <w:r w:rsidRPr="005C1994">
        <w:rPr>
          <w:b/>
        </w:rPr>
        <w:t xml:space="preserve"> OF 12 </w:t>
      </w:r>
      <w:ins w:id="5" w:author="Mary Wong" w:date="2016-09-01T18:08:00Z">
        <w:r w:rsidR="0077187A">
          <w:rPr>
            <w:b/>
          </w:rPr>
          <w:t xml:space="preserve">&amp; 26 </w:t>
        </w:r>
      </w:ins>
      <w:r w:rsidRPr="005C1994">
        <w:rPr>
          <w:b/>
        </w:rPr>
        <w:t>AUGUST 2016</w:t>
      </w:r>
      <w:ins w:id="6" w:author="Mary Wong" w:date="2016-09-01T18:08:00Z">
        <w:r w:rsidR="0077187A">
          <w:rPr>
            <w:b/>
          </w:rPr>
          <w:t xml:space="preserve"> (updated by ICANN staff, 1 September 2016)</w:t>
        </w:r>
      </w:ins>
    </w:p>
    <w:p w14:paraId="3AADFB3A" w14:textId="77777777" w:rsidR="00C94DBC" w:rsidRDefault="00C94DBC"/>
    <w:p w14:paraId="04C4DE00" w14:textId="77777777" w:rsidR="00825F4B" w:rsidRDefault="00825F4B"/>
    <w:p w14:paraId="0741CD0F" w14:textId="294CDCF1" w:rsidR="00DF0D1D" w:rsidRDefault="00825F4B">
      <w:r>
        <w:t>I. LIST OF QUESTIONS</w:t>
      </w:r>
    </w:p>
    <w:p w14:paraId="1EAE615F" w14:textId="77777777" w:rsidR="00825F4B" w:rsidRDefault="00825F4B"/>
    <w:p w14:paraId="02646AE1" w14:textId="77777777" w:rsidR="005C1994" w:rsidRDefault="005C1994">
      <w:r w:rsidRPr="005C1994">
        <w:rPr>
          <w:u w:val="single"/>
        </w:rPr>
        <w:t>Questions for New gTLD Registries</w:t>
      </w:r>
      <w:r>
        <w:t>:</w:t>
      </w:r>
    </w:p>
    <w:p w14:paraId="6164F694" w14:textId="77777777" w:rsidR="005C1994" w:rsidRDefault="005C1994"/>
    <w:p w14:paraId="7954787C" w14:textId="6D22DE1D" w:rsidR="00D840CC" w:rsidRDefault="00DF0D1D" w:rsidP="005C1994">
      <w:pPr>
        <w:pStyle w:val="ListParagraph"/>
        <w:numPr>
          <w:ilvl w:val="0"/>
          <w:numId w:val="4"/>
        </w:numPr>
        <w:rPr>
          <w:ins w:id="7" w:author="David Tait" w:date="2016-08-26T18:19:00Z"/>
        </w:rPr>
      </w:pPr>
      <w:commentRangeStart w:id="8"/>
      <w:commentRangeStart w:id="9"/>
      <w:r>
        <w:t>For</w:t>
      </w:r>
      <w:r w:rsidR="00D840CC">
        <w:t xml:space="preserve"> </w:t>
      </w:r>
      <w:r>
        <w:t>“</w:t>
      </w:r>
      <w:r w:rsidR="00D840CC">
        <w:t>blocking</w:t>
      </w:r>
      <w:r>
        <w:t xml:space="preserve"> mechanisms” offered by new gTLD registries, </w:t>
      </w:r>
      <w:r w:rsidR="00D840CC">
        <w:t xml:space="preserve">a </w:t>
      </w:r>
      <w:r>
        <w:t xml:space="preserve">valid </w:t>
      </w:r>
      <w:r w:rsidR="00D840CC">
        <w:t xml:space="preserve">SMD </w:t>
      </w:r>
      <w:ins w:id="10" w:author="Mary Wong" w:date="2016-09-01T17:32:00Z">
        <w:r w:rsidR="00E4776A">
          <w:t xml:space="preserve">file </w:t>
        </w:r>
      </w:ins>
      <w:r>
        <w:t xml:space="preserve">from the TMCH is required. </w:t>
      </w:r>
      <w:del w:id="11" w:author="Mary Wong" w:date="2016-09-01T17:35:00Z">
        <w:r w:rsidDel="00120553">
          <w:delText>H</w:delText>
        </w:r>
        <w:r w:rsidR="00D840CC" w:rsidDel="00120553">
          <w:delText>ow many</w:delText>
        </w:r>
      </w:del>
      <w:ins w:id="12" w:author="Mary Wong" w:date="2016-09-01T17:35:00Z">
        <w:r w:rsidR="00120553">
          <w:t>Is there a limit to the number of domains</w:t>
        </w:r>
      </w:ins>
      <w:ins w:id="13" w:author="Mary Wong" w:date="2016-09-01T17:36:00Z">
        <w:r w:rsidR="00120553">
          <w:t>, or gTLD extensions,</w:t>
        </w:r>
      </w:ins>
      <w:ins w:id="14" w:author="Mary Wong" w:date="2016-09-01T17:35:00Z">
        <w:r w:rsidR="00120553">
          <w:t xml:space="preserve"> that can be blocked with a single</w:t>
        </w:r>
      </w:ins>
      <w:r w:rsidR="00D840CC">
        <w:t xml:space="preserve"> unique SMD file</w:t>
      </w:r>
      <w:del w:id="15" w:author="Mary Wong" w:date="2016-09-01T17:36:00Z">
        <w:r w:rsidR="00D840CC" w:rsidDel="00120553">
          <w:delText>s were used to get that block</w:delText>
        </w:r>
      </w:del>
      <w:r w:rsidR="00D840CC">
        <w:t>?</w:t>
      </w:r>
      <w:commentRangeEnd w:id="8"/>
      <w:r w:rsidR="0036649D">
        <w:rPr>
          <w:rStyle w:val="CommentReference"/>
        </w:rPr>
        <w:commentReference w:id="8"/>
      </w:r>
      <w:commentRangeEnd w:id="9"/>
      <w:r w:rsidR="00120553">
        <w:rPr>
          <w:rStyle w:val="CommentReference"/>
        </w:rPr>
        <w:commentReference w:id="9"/>
      </w:r>
    </w:p>
    <w:p w14:paraId="4696F1EB" w14:textId="20919354" w:rsidR="00163362" w:rsidRDefault="00163362" w:rsidP="00163362">
      <w:pPr>
        <w:pStyle w:val="ListParagraph"/>
        <w:numPr>
          <w:ilvl w:val="0"/>
          <w:numId w:val="4"/>
        </w:numPr>
        <w:rPr>
          <w:ins w:id="16" w:author="David Tait" w:date="2016-08-26T18:20:00Z"/>
        </w:rPr>
      </w:pPr>
      <w:ins w:id="17" w:author="David Tait" w:date="2016-08-26T18:19:00Z">
        <w:r>
          <w:t xml:space="preserve">Are you </w:t>
        </w:r>
      </w:ins>
      <w:ins w:id="18" w:author="Mary Wong" w:date="2016-09-01T17:37:00Z">
        <w:r w:rsidR="00120553">
          <w:t xml:space="preserve">accessing </w:t>
        </w:r>
      </w:ins>
      <w:ins w:id="19" w:author="Mary Wong" w:date="2016-09-01T17:39:00Z">
        <w:r w:rsidR="003D3955">
          <w:t xml:space="preserve">data and </w:t>
        </w:r>
      </w:ins>
      <w:ins w:id="20" w:author="Mary Wong" w:date="2016-09-01T17:37:00Z">
        <w:r w:rsidR="00120553">
          <w:t>records in the</w:t>
        </w:r>
      </w:ins>
      <w:ins w:id="21" w:author="David Tait" w:date="2016-08-26T18:19:00Z">
        <w:del w:id="22" w:author="Mary Wong" w:date="2016-09-01T17:37:00Z">
          <w:r w:rsidDel="00120553">
            <w:delText>using</w:delText>
          </w:r>
        </w:del>
        <w:r>
          <w:t xml:space="preserve"> TMCH for purposes other than </w:t>
        </w:r>
      </w:ins>
      <w:ins w:id="23" w:author="Mary Wong" w:date="2016-09-01T17:44:00Z">
        <w:r w:rsidR="00C65976">
          <w:t xml:space="preserve">obtaining information necessary for the </w:t>
        </w:r>
      </w:ins>
      <w:ins w:id="24" w:author="Mary Wong" w:date="2016-09-01T17:39:00Z">
        <w:r w:rsidR="00C65976">
          <w:t>provision of</w:t>
        </w:r>
      </w:ins>
      <w:ins w:id="25" w:author="Mary Wong" w:date="2016-09-01T17:37:00Z">
        <w:r w:rsidR="00120553">
          <w:t xml:space="preserve"> </w:t>
        </w:r>
      </w:ins>
      <w:ins w:id="26" w:author="David Tait" w:date="2016-08-26T18:19:00Z">
        <w:r>
          <w:t>sunrise</w:t>
        </w:r>
        <w:del w:id="27" w:author="Mary Wong" w:date="2016-09-01T17:45:00Z">
          <w:r w:rsidDel="00BB2B47">
            <w:delText xml:space="preserve"> </w:delText>
          </w:r>
        </w:del>
      </w:ins>
      <w:ins w:id="28" w:author="Mary Wong" w:date="2016-09-01T17:37:00Z">
        <w:r w:rsidR="00120553">
          <w:t xml:space="preserve"> </w:t>
        </w:r>
      </w:ins>
      <w:ins w:id="29" w:author="David Tait" w:date="2016-08-26T18:19:00Z">
        <w:r>
          <w:t xml:space="preserve">and </w:t>
        </w:r>
        <w:del w:id="30" w:author="Mary Wong" w:date="2016-09-01T17:45:00Z">
          <w:r w:rsidDel="00BB2B47">
            <w:delText xml:space="preserve">sunrise </w:delText>
          </w:r>
        </w:del>
        <w:r>
          <w:t>claims</w:t>
        </w:r>
      </w:ins>
      <w:ins w:id="31" w:author="Mary Wong" w:date="2016-09-01T17:45:00Z">
        <w:r w:rsidR="00BB2B47">
          <w:t xml:space="preserve"> services in accordance with </w:t>
        </w:r>
      </w:ins>
      <w:ins w:id="32" w:author="Mary Wong" w:date="2016-09-01T17:46:00Z">
        <w:r w:rsidR="00BB2B47">
          <w:t xml:space="preserve">ICANN’s user manuals and technical requirements (see </w:t>
        </w:r>
        <w:r w:rsidR="00BB2B47">
          <w:fldChar w:fldCharType="begin"/>
        </w:r>
        <w:r w:rsidR="00BB2B47">
          <w:instrText xml:space="preserve"> HYPERLINK "</w:instrText>
        </w:r>
        <w:r w:rsidR="00BB2B47" w:rsidRPr="00BB2B47">
          <w:instrText>https://newgtlds.icann.org/en/about/trademark-clearinghouse/registries-registrars</w:instrText>
        </w:r>
        <w:r w:rsidR="00BB2B47">
          <w:instrText xml:space="preserve">)" </w:instrText>
        </w:r>
        <w:r w:rsidR="00BB2B47">
          <w:fldChar w:fldCharType="separate"/>
        </w:r>
        <w:r w:rsidR="00BB2B47" w:rsidRPr="0094618C">
          <w:rPr>
            <w:rStyle w:val="Hyperlink"/>
          </w:rPr>
          <w:t>https://newgtlds.icann.org/en/about/trademark-clearinghouse/registries-registrars)</w:t>
        </w:r>
        <w:r w:rsidR="00BB2B47">
          <w:fldChar w:fldCharType="end"/>
        </w:r>
      </w:ins>
      <w:ins w:id="33" w:author="David Tait" w:date="2016-08-26T18:19:00Z">
        <w:r>
          <w:t>?</w:t>
        </w:r>
      </w:ins>
      <w:ins w:id="34" w:author="Mary Wong" w:date="2016-09-01T17:46:00Z">
        <w:r w:rsidR="00BB2B47">
          <w:t xml:space="preserve"> </w:t>
        </w:r>
      </w:ins>
    </w:p>
    <w:p w14:paraId="431C2C75" w14:textId="30795AF6" w:rsidR="00163362" w:rsidRDefault="00163362" w:rsidP="00163362">
      <w:pPr>
        <w:pStyle w:val="ListParagraph"/>
        <w:numPr>
          <w:ilvl w:val="0"/>
          <w:numId w:val="4"/>
        </w:numPr>
        <w:rPr>
          <w:ins w:id="35" w:author="David Tait" w:date="2016-08-26T18:20:00Z"/>
        </w:rPr>
      </w:pPr>
      <w:ins w:id="36" w:author="David Tait" w:date="2016-08-26T18:20:00Z">
        <w:r>
          <w:t xml:space="preserve">Why do you think so many </w:t>
        </w:r>
      </w:ins>
      <w:ins w:id="37" w:author="Mary Wong" w:date="2016-09-01T17:46:00Z">
        <w:r w:rsidR="00BB2B47">
          <w:t xml:space="preserve">potential </w:t>
        </w:r>
      </w:ins>
      <w:ins w:id="38" w:author="David Tait" w:date="2016-08-26T18:20:00Z">
        <w:r>
          <w:t xml:space="preserve">registrants </w:t>
        </w:r>
        <w:del w:id="39" w:author="Mary Wong" w:date="2016-09-01T17:46:00Z">
          <w:r w:rsidDel="00BB2B47">
            <w:delText>are turning back</w:delText>
          </w:r>
        </w:del>
      </w:ins>
      <w:ins w:id="40" w:author="Mary Wong" w:date="2016-09-01T17:46:00Z">
        <w:r w:rsidR="00BB2B47">
          <w:t>do not proceed further with registering a domain name</w:t>
        </w:r>
      </w:ins>
      <w:ins w:id="41" w:author="David Tait" w:date="2016-08-26T18:20:00Z">
        <w:r>
          <w:t xml:space="preserve"> when they receive </w:t>
        </w:r>
      </w:ins>
      <w:ins w:id="42" w:author="Mary Wong" w:date="2016-09-01T17:47:00Z">
        <w:r w:rsidR="00BB2B47">
          <w:t xml:space="preserve">a </w:t>
        </w:r>
      </w:ins>
      <w:ins w:id="43" w:author="David Tait" w:date="2016-08-26T18:20:00Z">
        <w:r>
          <w:t>TM Claims notice</w:t>
        </w:r>
        <w:del w:id="44" w:author="Mary Wong" w:date="2016-09-01T17:47:00Z">
          <w:r w:rsidDel="00BB2B47">
            <w:delText>s</w:delText>
          </w:r>
        </w:del>
        <w:r>
          <w:t>?</w:t>
        </w:r>
      </w:ins>
    </w:p>
    <w:p w14:paraId="7BE260F0" w14:textId="6995737D" w:rsidR="00163362" w:rsidRDefault="00163362" w:rsidP="00163362">
      <w:pPr>
        <w:pStyle w:val="ListParagraph"/>
        <w:numPr>
          <w:ilvl w:val="0"/>
          <w:numId w:val="4"/>
        </w:numPr>
        <w:rPr>
          <w:ins w:id="45" w:author="David Tait" w:date="2016-08-26T18:19:00Z"/>
        </w:rPr>
      </w:pPr>
      <w:commentRangeStart w:id="46"/>
      <w:ins w:id="47" w:author="David Tait" w:date="2016-08-26T18:20:00Z">
        <w:r>
          <w:t>Can we have a break-down of the number of sunrise registrations by registry? (see CCT-RT data)</w:t>
        </w:r>
      </w:ins>
      <w:commentRangeEnd w:id="46"/>
      <w:r w:rsidR="00FD32B8">
        <w:rPr>
          <w:rStyle w:val="CommentReference"/>
        </w:rPr>
        <w:commentReference w:id="46"/>
      </w:r>
    </w:p>
    <w:p w14:paraId="55A2348C" w14:textId="77777777" w:rsidR="00163362" w:rsidRDefault="00163362">
      <w:pPr>
        <w:pStyle w:val="ListParagraph"/>
        <w:pPrChange w:id="48" w:author="David Tait" w:date="2016-08-26T18:19:00Z">
          <w:pPr>
            <w:pStyle w:val="ListParagraph"/>
            <w:numPr>
              <w:numId w:val="4"/>
            </w:numPr>
            <w:ind w:hanging="360"/>
          </w:pPr>
        </w:pPrChange>
      </w:pPr>
    </w:p>
    <w:p w14:paraId="32681EA7" w14:textId="77777777" w:rsidR="003A4D98" w:rsidRDefault="003A4D98" w:rsidP="003A4D98">
      <w:pPr>
        <w:rPr>
          <w:ins w:id="49" w:author="David Tait" w:date="2016-08-26T18:15:00Z"/>
          <w:u w:val="single"/>
        </w:rPr>
      </w:pPr>
    </w:p>
    <w:p w14:paraId="14ADCA12" w14:textId="5F6CB2F3" w:rsidR="003A4D98" w:rsidRDefault="003A4D98" w:rsidP="003A4D98">
      <w:pPr>
        <w:rPr>
          <w:ins w:id="50" w:author="David Tait" w:date="2016-08-26T18:15:00Z"/>
        </w:rPr>
      </w:pPr>
      <w:ins w:id="51" w:author="David Tait" w:date="2016-08-26T18:15:00Z">
        <w:r w:rsidRPr="005C1994">
          <w:rPr>
            <w:u w:val="single"/>
          </w:rPr>
          <w:t>Questions for New gTLD Registries</w:t>
        </w:r>
        <w:r>
          <w:t xml:space="preserve"> offering PPML services:</w:t>
        </w:r>
      </w:ins>
    </w:p>
    <w:p w14:paraId="6A2DDAE5" w14:textId="77777777" w:rsidR="003A4D98" w:rsidRDefault="003A4D98" w:rsidP="003A4D98">
      <w:pPr>
        <w:rPr>
          <w:ins w:id="52" w:author="David Tait" w:date="2016-08-26T18:15:00Z"/>
        </w:rPr>
      </w:pPr>
    </w:p>
    <w:p w14:paraId="7C337288" w14:textId="12E2C6D7" w:rsidR="003A4D98" w:rsidRDefault="003A4D98">
      <w:pPr>
        <w:pStyle w:val="ListParagraph"/>
        <w:numPr>
          <w:ilvl w:val="0"/>
          <w:numId w:val="4"/>
        </w:numPr>
        <w:rPr>
          <w:ins w:id="53" w:author="David Tait" w:date="2016-08-26T18:15:00Z"/>
        </w:rPr>
        <w:pPrChange w:id="54" w:author="David Tait" w:date="2016-08-26T18:16:00Z">
          <w:pPr/>
        </w:pPrChange>
      </w:pPr>
      <w:ins w:id="55" w:author="David Tait" w:date="2016-08-26T18:15:00Z">
        <w:del w:id="56" w:author="Mary Wong" w:date="2016-09-01T17:53:00Z">
          <w:r w:rsidDel="00FD32B8">
            <w:delText>It appears that a</w:delText>
          </w:r>
        </w:del>
      </w:ins>
      <w:ins w:id="57" w:author="Mary Wong" w:date="2016-09-01T17:53:00Z">
        <w:r w:rsidR="00FD32B8">
          <w:t>A valid</w:t>
        </w:r>
      </w:ins>
      <w:ins w:id="58" w:author="David Tait" w:date="2016-08-26T18:15:00Z">
        <w:r>
          <w:t xml:space="preserve"> TMCH SMD file is required </w:t>
        </w:r>
        <w:del w:id="59" w:author="Mary Wong" w:date="2016-09-01T17:53:00Z">
          <w:r w:rsidDel="00FD32B8">
            <w:delText>for the</w:delText>
          </w:r>
        </w:del>
      </w:ins>
      <w:ins w:id="60" w:author="Mary Wong" w:date="2016-09-01T17:53:00Z">
        <w:r w:rsidR="00FD32B8">
          <w:t>to use a</w:t>
        </w:r>
      </w:ins>
      <w:ins w:id="61" w:author="David Tait" w:date="2016-08-26T18:15:00Z">
        <w:r>
          <w:t xml:space="preserve"> Private Protected Marks List (PPML)</w:t>
        </w:r>
        <w:del w:id="62" w:author="Mary Wong" w:date="2016-09-01T17:53:00Z">
          <w:r w:rsidDel="00FD32B8">
            <w:delText>, w</w:delText>
          </w:r>
        </w:del>
      </w:ins>
      <w:ins w:id="63" w:author="Mary Wong" w:date="2016-09-01T17:53:00Z">
        <w:r w:rsidR="00FD32B8">
          <w:t>. W</w:t>
        </w:r>
      </w:ins>
      <w:ins w:id="64" w:author="David Tait" w:date="2016-08-26T18:15:00Z">
        <w:r>
          <w:t xml:space="preserve">as there push back from people who wanted to use </w:t>
        </w:r>
      </w:ins>
      <w:ins w:id="65" w:author="Mary Wong" w:date="2016-09-01T17:52:00Z">
        <w:r w:rsidR="00FD32B8">
          <w:t xml:space="preserve">a </w:t>
        </w:r>
      </w:ins>
      <w:ins w:id="66" w:author="David Tait" w:date="2016-08-26T18:15:00Z">
        <w:del w:id="67" w:author="Mary Wong" w:date="2016-09-01T17:53:00Z">
          <w:r w:rsidDel="00FD32B8">
            <w:delText>D</w:delText>
          </w:r>
        </w:del>
      </w:ins>
      <w:ins w:id="68" w:author="Mary Wong" w:date="2016-09-01T17:53:00Z">
        <w:r w:rsidR="00FD32B8">
          <w:t>P</w:t>
        </w:r>
      </w:ins>
      <w:ins w:id="69" w:author="David Tait" w:date="2016-08-26T18:15:00Z">
        <w:r>
          <w:t xml:space="preserve">PML but not put </w:t>
        </w:r>
      </w:ins>
      <w:ins w:id="70" w:author="Mary Wong" w:date="2016-09-01T17:53:00Z">
        <w:r w:rsidR="00FD32B8">
          <w:t xml:space="preserve">their </w:t>
        </w:r>
      </w:ins>
      <w:ins w:id="71" w:author="David Tait" w:date="2016-08-26T18:15:00Z">
        <w:r>
          <w:t>marks into the TMCH?</w:t>
        </w:r>
      </w:ins>
    </w:p>
    <w:p w14:paraId="5CBDC876" w14:textId="4B234724" w:rsidR="003A4D98" w:rsidRDefault="003A4D98">
      <w:pPr>
        <w:pStyle w:val="ListParagraph"/>
        <w:numPr>
          <w:ilvl w:val="0"/>
          <w:numId w:val="4"/>
        </w:numPr>
        <w:rPr>
          <w:ins w:id="72" w:author="David Tait" w:date="2016-08-26T18:15:00Z"/>
        </w:rPr>
        <w:pPrChange w:id="73" w:author="David Tait" w:date="2016-08-26T18:16:00Z">
          <w:pPr/>
        </w:pPrChange>
      </w:pPr>
      <w:ins w:id="74" w:author="David Tait" w:date="2016-08-26T18:15:00Z">
        <w:r>
          <w:t>Did the various PPML services drive users to the TMCH? Are these third party, additional services promoting the use of the TMCH?</w:t>
        </w:r>
      </w:ins>
    </w:p>
    <w:p w14:paraId="77C036D9" w14:textId="236D02F3" w:rsidR="003A4D98" w:rsidRDefault="003A4D98">
      <w:pPr>
        <w:pStyle w:val="ListParagraph"/>
        <w:numPr>
          <w:ilvl w:val="0"/>
          <w:numId w:val="4"/>
        </w:numPr>
        <w:rPr>
          <w:ins w:id="75" w:author="David Tait" w:date="2016-08-26T18:15:00Z"/>
        </w:rPr>
        <w:pPrChange w:id="76" w:author="David Tait" w:date="2016-08-26T18:16:00Z">
          <w:pPr/>
        </w:pPrChange>
      </w:pPr>
      <w:ins w:id="77" w:author="David Tait" w:date="2016-08-26T18:15:00Z">
        <w:r>
          <w:t xml:space="preserve">Is the </w:t>
        </w:r>
        <w:commentRangeStart w:id="78"/>
        <w:r>
          <w:t xml:space="preserve">'chilling effect' </w:t>
        </w:r>
      </w:ins>
      <w:commentRangeEnd w:id="78"/>
      <w:r w:rsidR="00FD32B8">
        <w:rPr>
          <w:rStyle w:val="CommentReference"/>
        </w:rPr>
        <w:commentReference w:id="78"/>
      </w:r>
      <w:ins w:id="79" w:author="David Tait" w:date="2016-08-26T18:15:00Z">
        <w:r>
          <w:t>being extended through these private uses of the TMCH?</w:t>
        </w:r>
      </w:ins>
    </w:p>
    <w:p w14:paraId="240516D3" w14:textId="6935FC5D" w:rsidR="003A4D98" w:rsidRDefault="003A4D98">
      <w:pPr>
        <w:pStyle w:val="ListParagraph"/>
        <w:numPr>
          <w:ilvl w:val="0"/>
          <w:numId w:val="4"/>
        </w:numPr>
        <w:rPr>
          <w:ins w:id="80" w:author="David Tait" w:date="2016-08-26T18:15:00Z"/>
        </w:rPr>
        <w:pPrChange w:id="81" w:author="David Tait" w:date="2016-08-26T18:16:00Z">
          <w:pPr/>
        </w:pPrChange>
      </w:pPr>
      <w:ins w:id="82" w:author="David Tait" w:date="2016-08-26T18:15:00Z">
        <w:r>
          <w:t xml:space="preserve">Are </w:t>
        </w:r>
      </w:ins>
      <w:ins w:id="83" w:author="Mary Wong" w:date="2016-09-01T17:54:00Z">
        <w:r w:rsidR="00FD32B8">
          <w:t xml:space="preserve">there adequate and suitable mechanisms that protect </w:t>
        </w:r>
      </w:ins>
      <w:ins w:id="84" w:author="David Tait" w:date="2016-08-26T18:15:00Z">
        <w:r>
          <w:t xml:space="preserve">registrants </w:t>
        </w:r>
        <w:del w:id="85" w:author="Mary Wong" w:date="2016-09-01T17:54:00Z">
          <w:r w:rsidDel="00FD32B8">
            <w:delText xml:space="preserve">suitably protected </w:delText>
          </w:r>
        </w:del>
        <w:r>
          <w:t xml:space="preserve">against price escalations prompted by the </w:t>
        </w:r>
        <w:del w:id="86" w:author="Mary Wong" w:date="2016-09-01T17:54:00Z">
          <w:r w:rsidDel="00FD32B8">
            <w:delText>use</w:delText>
          </w:r>
        </w:del>
      </w:ins>
      <w:ins w:id="87" w:author="Mary Wong" w:date="2016-09-01T17:54:00Z">
        <w:r w:rsidR="00FD32B8">
          <w:t>availability</w:t>
        </w:r>
      </w:ins>
      <w:ins w:id="88" w:author="David Tait" w:date="2016-08-26T18:15:00Z">
        <w:r>
          <w:t xml:space="preserve"> of </w:t>
        </w:r>
      </w:ins>
      <w:ins w:id="89" w:author="Mary Wong" w:date="2016-09-01T17:55:00Z">
        <w:r w:rsidR="00FD32B8">
          <w:t>PPML services and other “</w:t>
        </w:r>
      </w:ins>
      <w:ins w:id="90" w:author="David Tait" w:date="2016-08-26T18:15:00Z">
        <w:r>
          <w:t>private</w:t>
        </w:r>
      </w:ins>
      <w:ins w:id="91" w:author="Mary Wong" w:date="2016-09-01T17:55:00Z">
        <w:r w:rsidR="00FD32B8">
          <w:t>”</w:t>
        </w:r>
      </w:ins>
      <w:ins w:id="92" w:author="David Tait" w:date="2016-08-26T18:15:00Z">
        <w:r>
          <w:t xml:space="preserve"> uses of the TMCH?</w:t>
        </w:r>
      </w:ins>
    </w:p>
    <w:p w14:paraId="72495705" w14:textId="12AA3310" w:rsidR="003A4D98" w:rsidRDefault="003A4D98">
      <w:pPr>
        <w:pStyle w:val="ListParagraph"/>
        <w:numPr>
          <w:ilvl w:val="0"/>
          <w:numId w:val="4"/>
        </w:numPr>
        <w:rPr>
          <w:ins w:id="93" w:author="David Tait" w:date="2016-08-26T18:15:00Z"/>
        </w:rPr>
        <w:pPrChange w:id="94" w:author="David Tait" w:date="2016-08-26T18:16:00Z">
          <w:pPr/>
        </w:pPrChange>
      </w:pPr>
      <w:ins w:id="95" w:author="David Tait" w:date="2016-08-26T18:15:00Z">
        <w:r>
          <w:t xml:space="preserve">How many </w:t>
        </w:r>
        <w:del w:id="96" w:author="Mary Wong" w:date="2016-09-01T17:55:00Z">
          <w:r w:rsidDel="00FD32B8">
            <w:delText>people</w:delText>
          </w:r>
        </w:del>
      </w:ins>
      <w:ins w:id="97" w:author="Mary Wong" w:date="2016-09-01T17:55:00Z">
        <w:r w:rsidR="00FD32B8">
          <w:t>trademark owners</w:t>
        </w:r>
      </w:ins>
      <w:ins w:id="98" w:author="David Tait" w:date="2016-08-26T18:15:00Z">
        <w:r>
          <w:t xml:space="preserve"> are using the TMCH solely to be able to participate in the PPML, but NOT </w:t>
        </w:r>
      </w:ins>
      <w:ins w:id="99" w:author="Mary Wong" w:date="2016-09-01T17:55:00Z">
        <w:r w:rsidR="00FD32B8">
          <w:t xml:space="preserve">to make </w:t>
        </w:r>
      </w:ins>
      <w:ins w:id="100" w:author="David Tait" w:date="2016-08-26T18:15:00Z">
        <w:r>
          <w:t xml:space="preserve">any Sunrise Registrations? </w:t>
        </w:r>
      </w:ins>
    </w:p>
    <w:p w14:paraId="029C47C4" w14:textId="26759799" w:rsidR="003A4D98" w:rsidRDefault="003A4D98">
      <w:pPr>
        <w:pStyle w:val="ListParagraph"/>
        <w:numPr>
          <w:ilvl w:val="0"/>
          <w:numId w:val="4"/>
        </w:numPr>
        <w:rPr>
          <w:ins w:id="101" w:author="David Tait" w:date="2016-08-26T18:15:00Z"/>
        </w:rPr>
        <w:pPrChange w:id="102" w:author="David Tait" w:date="2016-08-26T18:16:00Z">
          <w:pPr/>
        </w:pPrChange>
      </w:pPr>
      <w:commentRangeStart w:id="103"/>
      <w:ins w:id="104" w:author="David Tait" w:date="2016-08-26T18:15:00Z">
        <w:r>
          <w:t>How do you struct</w:t>
        </w:r>
      </w:ins>
      <w:ins w:id="105" w:author="Mary Wong" w:date="2016-09-01T17:55:00Z">
        <w:r w:rsidR="00FD32B8">
          <w:t>u</w:t>
        </w:r>
      </w:ins>
      <w:ins w:id="106" w:author="David Tait" w:date="2016-08-26T18:15:00Z">
        <w:r>
          <w:t>re your PPML</w:t>
        </w:r>
      </w:ins>
      <w:commentRangeEnd w:id="103"/>
      <w:r w:rsidR="00FD32B8">
        <w:rPr>
          <w:rStyle w:val="CommentReference"/>
        </w:rPr>
        <w:commentReference w:id="103"/>
      </w:r>
      <w:ins w:id="107" w:author="David Tait" w:date="2016-08-26T18:15:00Z">
        <w:r>
          <w:t>?</w:t>
        </w:r>
      </w:ins>
    </w:p>
    <w:p w14:paraId="4079E1E0" w14:textId="47ED605D" w:rsidR="003A4D98" w:rsidRDefault="003A4D98">
      <w:pPr>
        <w:pStyle w:val="ListParagraph"/>
        <w:numPr>
          <w:ilvl w:val="0"/>
          <w:numId w:val="4"/>
        </w:numPr>
        <w:rPr>
          <w:ins w:id="108" w:author="David Tait" w:date="2016-08-26T18:15:00Z"/>
        </w:rPr>
        <w:pPrChange w:id="109" w:author="David Tait" w:date="2016-08-26T18:16:00Z">
          <w:pPr/>
        </w:pPrChange>
      </w:pPr>
      <w:ins w:id="110" w:author="David Tait" w:date="2016-08-26T18:15:00Z">
        <w:r>
          <w:t xml:space="preserve">How many </w:t>
        </w:r>
        <w:commentRangeStart w:id="111"/>
        <w:r>
          <w:t>mark</w:t>
        </w:r>
      </w:ins>
      <w:commentRangeEnd w:id="111"/>
      <w:r w:rsidR="00FD32B8">
        <w:rPr>
          <w:rStyle w:val="CommentReference"/>
        </w:rPr>
        <w:commentReference w:id="111"/>
      </w:r>
      <w:ins w:id="112" w:author="David Tait" w:date="2016-08-26T18:15:00Z">
        <w:r>
          <w:t xml:space="preserve">s are </w:t>
        </w:r>
        <w:del w:id="113" w:author="Mary Wong" w:date="2016-09-01T17:56:00Z">
          <w:r w:rsidDel="00FD32B8">
            <w:delText>i</w:delText>
          </w:r>
        </w:del>
      </w:ins>
      <w:ins w:id="114" w:author="Mary Wong" w:date="2016-09-01T17:56:00Z">
        <w:r w:rsidR="00FD32B8">
          <w:t>o</w:t>
        </w:r>
      </w:ins>
      <w:ins w:id="115" w:author="David Tait" w:date="2016-08-26T18:15:00Z">
        <w:r>
          <w:t>n it?</w:t>
        </w:r>
      </w:ins>
    </w:p>
    <w:p w14:paraId="1EDB26A5" w14:textId="1B70E4F4" w:rsidR="003A4D98" w:rsidRDefault="003A4D98">
      <w:pPr>
        <w:pStyle w:val="ListParagraph"/>
        <w:numPr>
          <w:ilvl w:val="0"/>
          <w:numId w:val="4"/>
        </w:numPr>
        <w:rPr>
          <w:ins w:id="116" w:author="David Tait" w:date="2016-08-26T18:15:00Z"/>
        </w:rPr>
        <w:pPrChange w:id="117" w:author="David Tait" w:date="2016-08-26T18:16:00Z">
          <w:pPr/>
        </w:pPrChange>
      </w:pPr>
      <w:ins w:id="118" w:author="David Tait" w:date="2016-08-26T18:15:00Z">
        <w:r>
          <w:t xml:space="preserve">Are </w:t>
        </w:r>
        <w:commentRangeStart w:id="119"/>
        <w:del w:id="120" w:author="Mary Wong" w:date="2016-09-01T17:57:00Z">
          <w:r w:rsidDel="00FD32B8">
            <w:delText>basic works</w:delText>
          </w:r>
        </w:del>
      </w:ins>
      <w:ins w:id="121" w:author="Mary Wong" w:date="2016-09-01T17:57:00Z">
        <w:r w:rsidR="00FD32B8">
          <w:t>generic words</w:t>
        </w:r>
      </w:ins>
      <w:ins w:id="122" w:author="David Tait" w:date="2016-08-26T18:15:00Z">
        <w:r>
          <w:t xml:space="preserve"> </w:t>
        </w:r>
      </w:ins>
      <w:commentRangeEnd w:id="119"/>
      <w:r w:rsidR="00FD32B8">
        <w:rPr>
          <w:rStyle w:val="CommentReference"/>
        </w:rPr>
        <w:commentReference w:id="119"/>
      </w:r>
      <w:ins w:id="123" w:author="David Tait" w:date="2016-08-26T18:15:00Z">
        <w:r>
          <w:t xml:space="preserve">and </w:t>
        </w:r>
        <w:commentRangeStart w:id="124"/>
        <w:r>
          <w:t>descriptions</w:t>
        </w:r>
      </w:ins>
      <w:commentRangeEnd w:id="124"/>
      <w:r w:rsidR="00FD32B8">
        <w:rPr>
          <w:rStyle w:val="CommentReference"/>
        </w:rPr>
        <w:commentReference w:id="124"/>
      </w:r>
      <w:ins w:id="125" w:author="David Tait" w:date="2016-08-26T18:15:00Z">
        <w:r>
          <w:t xml:space="preserve"> included?</w:t>
        </w:r>
      </w:ins>
    </w:p>
    <w:p w14:paraId="5866515F" w14:textId="6E1521D4" w:rsidR="003A4D98" w:rsidRDefault="003A4D98">
      <w:pPr>
        <w:pStyle w:val="ListParagraph"/>
        <w:numPr>
          <w:ilvl w:val="0"/>
          <w:numId w:val="4"/>
        </w:numPr>
        <w:rPr>
          <w:ins w:id="126" w:author="David Tait" w:date="2016-08-26T18:15:00Z"/>
        </w:rPr>
        <w:pPrChange w:id="127" w:author="David Tait" w:date="2016-08-26T18:16:00Z">
          <w:pPr/>
        </w:pPrChange>
      </w:pPr>
      <w:ins w:id="128" w:author="David Tait" w:date="2016-08-26T18:15:00Z">
        <w:r>
          <w:t xml:space="preserve">How many of the marks are </w:t>
        </w:r>
        <w:commentRangeStart w:id="129"/>
        <w:r>
          <w:t>coined or fanciful terms</w:t>
        </w:r>
      </w:ins>
      <w:commentRangeEnd w:id="129"/>
      <w:r w:rsidR="00174898">
        <w:rPr>
          <w:rStyle w:val="CommentReference"/>
        </w:rPr>
        <w:commentReference w:id="129"/>
      </w:r>
      <w:ins w:id="130" w:author="David Tait" w:date="2016-08-26T18:15:00Z">
        <w:r>
          <w:t>?</w:t>
        </w:r>
      </w:ins>
    </w:p>
    <w:p w14:paraId="389F3365" w14:textId="77777777" w:rsidR="00D840CC" w:rsidRDefault="00D840CC"/>
    <w:p w14:paraId="4E837764" w14:textId="77777777" w:rsidR="00DF0D1D" w:rsidRDefault="005C1994">
      <w:r w:rsidRPr="005C1994">
        <w:rPr>
          <w:u w:val="single"/>
        </w:rPr>
        <w:t>Questions for Registrars</w:t>
      </w:r>
      <w:r>
        <w:t>:</w:t>
      </w:r>
    </w:p>
    <w:p w14:paraId="24881F08" w14:textId="77777777" w:rsidR="005C1994" w:rsidRDefault="005C1994"/>
    <w:p w14:paraId="151B385F" w14:textId="135C6387" w:rsidR="00D840CC" w:rsidRDefault="00174898" w:rsidP="005C1994">
      <w:pPr>
        <w:pStyle w:val="ListParagraph"/>
        <w:numPr>
          <w:ilvl w:val="0"/>
          <w:numId w:val="4"/>
        </w:numPr>
      </w:pPr>
      <w:ins w:id="131" w:author="Mary Wong" w:date="2016-09-01T17:59:00Z">
        <w:r w:rsidRPr="00174898">
          <w:rPr>
            <w:strike/>
            <w:rPrChange w:id="132" w:author="Mary Wong" w:date="2016-09-01T18:02:00Z">
              <w:rPr/>
            </w:rPrChange>
          </w:rPr>
          <w:lastRenderedPageBreak/>
          <w:t>[</w:t>
        </w:r>
      </w:ins>
      <w:commentRangeStart w:id="133"/>
      <w:r w:rsidR="00D840CC" w:rsidRPr="00174898">
        <w:rPr>
          <w:strike/>
          <w:rPrChange w:id="134" w:author="Mary Wong" w:date="2016-09-01T18:02:00Z">
            <w:rPr/>
          </w:rPrChange>
        </w:rPr>
        <w:t xml:space="preserve">Gather </w:t>
      </w:r>
      <w:r w:rsidR="007145E9" w:rsidRPr="00174898">
        <w:rPr>
          <w:strike/>
          <w:rPrChange w:id="135" w:author="Mary Wong" w:date="2016-09-01T18:02:00Z">
            <w:rPr/>
          </w:rPrChange>
        </w:rPr>
        <w:t xml:space="preserve">statistics on the number of </w:t>
      </w:r>
      <w:r w:rsidR="00D840CC" w:rsidRPr="00174898">
        <w:rPr>
          <w:strike/>
          <w:rPrChange w:id="136" w:author="Mary Wong" w:date="2016-09-01T18:02:00Z">
            <w:rPr/>
          </w:rPrChange>
        </w:rPr>
        <w:t xml:space="preserve">claims notices sent by registrars </w:t>
      </w:r>
      <w:r w:rsidR="007145E9" w:rsidRPr="00174898">
        <w:rPr>
          <w:strike/>
          <w:rPrChange w:id="137" w:author="Mary Wong" w:date="2016-09-01T18:02:00Z">
            <w:rPr/>
          </w:rPrChange>
        </w:rPr>
        <w:t>in light of what seems to have been an</w:t>
      </w:r>
      <w:r w:rsidR="00D840CC" w:rsidRPr="00174898">
        <w:rPr>
          <w:strike/>
          <w:rPrChange w:id="138" w:author="Mary Wong" w:date="2016-09-01T18:02:00Z">
            <w:rPr/>
          </w:rPrChange>
        </w:rPr>
        <w:t xml:space="preserve"> unusually high number of claims versus </w:t>
      </w:r>
      <w:r w:rsidR="007145E9" w:rsidRPr="00174898">
        <w:rPr>
          <w:strike/>
          <w:rPrChange w:id="139" w:author="Mary Wong" w:date="2016-09-01T18:02:00Z">
            <w:rPr/>
          </w:rPrChange>
        </w:rPr>
        <w:t xml:space="preserve">actual </w:t>
      </w:r>
      <w:r w:rsidR="00D840CC" w:rsidRPr="00174898">
        <w:rPr>
          <w:strike/>
          <w:rPrChange w:id="140" w:author="Mary Wong" w:date="2016-09-01T18:02:00Z">
            <w:rPr/>
          </w:rPrChange>
        </w:rPr>
        <w:t xml:space="preserve">registrations </w:t>
      </w:r>
      <w:r w:rsidR="007145E9" w:rsidRPr="00174898">
        <w:rPr>
          <w:strike/>
          <w:rPrChange w:id="141" w:author="Mary Wong" w:date="2016-09-01T18:02:00Z">
            <w:rPr/>
          </w:rPrChange>
        </w:rPr>
        <w:t xml:space="preserve">– purpose is to try to get some insight as to whether </w:t>
      </w:r>
      <w:r w:rsidR="00D840CC" w:rsidRPr="00174898">
        <w:rPr>
          <w:strike/>
          <w:rPrChange w:id="142" w:author="Mary Wong" w:date="2016-09-01T18:02:00Z">
            <w:rPr/>
          </w:rPrChange>
        </w:rPr>
        <w:t>some registrars</w:t>
      </w:r>
      <w:r w:rsidR="007145E9" w:rsidRPr="00174898">
        <w:rPr>
          <w:strike/>
          <w:rPrChange w:id="143" w:author="Mary Wong" w:date="2016-09-01T18:02:00Z">
            <w:rPr/>
          </w:rPrChange>
        </w:rPr>
        <w:t xml:space="preserve"> may have been</w:t>
      </w:r>
      <w:r w:rsidR="00D840CC" w:rsidRPr="00174898">
        <w:rPr>
          <w:strike/>
          <w:rPrChange w:id="144" w:author="Mary Wong" w:date="2016-09-01T18:02:00Z">
            <w:rPr/>
          </w:rPrChange>
        </w:rPr>
        <w:t xml:space="preserve"> using </w:t>
      </w:r>
      <w:r w:rsidR="007145E9" w:rsidRPr="00174898">
        <w:rPr>
          <w:strike/>
          <w:rPrChange w:id="145" w:author="Mary Wong" w:date="2016-09-01T18:02:00Z">
            <w:rPr/>
          </w:rPrChange>
        </w:rPr>
        <w:t>checks with the TMCH</w:t>
      </w:r>
      <w:r w:rsidR="00D840CC" w:rsidRPr="00174898">
        <w:rPr>
          <w:strike/>
          <w:rPrChange w:id="146" w:author="Mary Wong" w:date="2016-09-01T18:02:00Z">
            <w:rPr/>
          </w:rPrChange>
        </w:rPr>
        <w:t xml:space="preserve"> to develop </w:t>
      </w:r>
      <w:r w:rsidR="007145E9" w:rsidRPr="00174898">
        <w:rPr>
          <w:strike/>
          <w:rPrChange w:id="147" w:author="Mary Wong" w:date="2016-09-01T18:02:00Z">
            <w:rPr/>
          </w:rPrChange>
        </w:rPr>
        <w:t>their premium pricing</w:t>
      </w:r>
      <w:r w:rsidR="00D840CC" w:rsidRPr="00174898">
        <w:rPr>
          <w:strike/>
          <w:rPrChange w:id="148" w:author="Mary Wong" w:date="2016-09-01T18:02:00Z">
            <w:rPr/>
          </w:rPrChange>
        </w:rPr>
        <w:t xml:space="preserve"> </w:t>
      </w:r>
      <w:r w:rsidR="007145E9" w:rsidRPr="00174898">
        <w:rPr>
          <w:strike/>
          <w:rPrChange w:id="149" w:author="Mary Wong" w:date="2016-09-01T18:02:00Z">
            <w:rPr/>
          </w:rPrChange>
        </w:rPr>
        <w:t>(</w:t>
      </w:r>
      <w:r w:rsidR="00D840CC" w:rsidRPr="00174898">
        <w:rPr>
          <w:strike/>
          <w:rPrChange w:id="150" w:author="Mary Wong" w:date="2016-09-01T18:02:00Z">
            <w:rPr/>
          </w:rPrChange>
        </w:rPr>
        <w:t>Note</w:t>
      </w:r>
      <w:r w:rsidR="007145E9" w:rsidRPr="00174898">
        <w:rPr>
          <w:strike/>
          <w:rPrChange w:id="151" w:author="Mary Wong" w:date="2016-09-01T18:02:00Z">
            <w:rPr/>
          </w:rPrChange>
        </w:rPr>
        <w:t>:</w:t>
      </w:r>
      <w:r w:rsidR="00D840CC" w:rsidRPr="00174898">
        <w:rPr>
          <w:strike/>
          <w:rPrChange w:id="152" w:author="Mary Wong" w:date="2016-09-01T18:02:00Z">
            <w:rPr/>
          </w:rPrChange>
        </w:rPr>
        <w:t xml:space="preserve"> Analysis Group does not have breakdown of </w:t>
      </w:r>
      <w:r w:rsidR="005C1994" w:rsidRPr="00174898">
        <w:rPr>
          <w:strike/>
          <w:rPrChange w:id="153" w:author="Mary Wong" w:date="2016-09-01T18:02:00Z">
            <w:rPr/>
          </w:rPrChange>
        </w:rPr>
        <w:t>claims notices by registrars</w:t>
      </w:r>
      <w:r w:rsidR="007145E9" w:rsidRPr="00174898">
        <w:rPr>
          <w:strike/>
          <w:rPrChange w:id="154" w:author="Mary Wong" w:date="2016-09-01T18:02:00Z">
            <w:rPr/>
          </w:rPrChange>
        </w:rPr>
        <w:t>)</w:t>
      </w:r>
      <w:commentRangeEnd w:id="133"/>
      <w:r w:rsidR="0036649D" w:rsidRPr="00174898">
        <w:rPr>
          <w:rStyle w:val="CommentReference"/>
          <w:strike/>
          <w:rPrChange w:id="155" w:author="Mary Wong" w:date="2016-09-01T18:02:00Z">
            <w:rPr>
              <w:rStyle w:val="CommentReference"/>
            </w:rPr>
          </w:rPrChange>
        </w:rPr>
        <w:commentReference w:id="133"/>
      </w:r>
      <w:ins w:id="156" w:author="Mary Wong" w:date="2016-09-01T18:00:00Z">
        <w:r w:rsidRPr="00174898">
          <w:rPr>
            <w:strike/>
            <w:rPrChange w:id="157" w:author="Mary Wong" w:date="2016-09-01T18:02:00Z">
              <w:rPr/>
            </w:rPrChange>
          </w:rPr>
          <w:t>]</w:t>
        </w:r>
        <w:r>
          <w:t xml:space="preserve"> REPLACE with the following specific question: The Analysis Group’s Draft Report on the TMCH seemed to show a high number of Claims </w:t>
        </w:r>
      </w:ins>
      <w:ins w:id="158" w:author="Mary Wong" w:date="2016-09-01T18:02:00Z">
        <w:r>
          <w:t>N</w:t>
        </w:r>
      </w:ins>
      <w:ins w:id="159" w:author="Mary Wong" w:date="2016-09-01T18:00:00Z">
        <w:r>
          <w:t xml:space="preserve">otices issued resulting in a low number of actual </w:t>
        </w:r>
      </w:ins>
      <w:ins w:id="160" w:author="Mary Wong" w:date="2016-09-01T18:01:00Z">
        <w:r>
          <w:t xml:space="preserve">consequent </w:t>
        </w:r>
      </w:ins>
      <w:ins w:id="161" w:author="Mary Wong" w:date="2016-09-01T18:00:00Z">
        <w:r>
          <w:t xml:space="preserve">registrations. </w:t>
        </w:r>
      </w:ins>
      <w:ins w:id="162" w:author="Mary Wong" w:date="2016-09-01T18:01:00Z">
        <w:r>
          <w:t>However, the Analysis Group’s data did not include a breakdown of Claims Notices by registrar.</w:t>
        </w:r>
      </w:ins>
      <w:ins w:id="163" w:author="Mary Wong" w:date="2016-09-01T18:02:00Z">
        <w:r>
          <w:t xml:space="preserve"> Can you provide us with the number of Claims Notices sent by each registrar for each new gTLD for which they sold registrations?</w:t>
        </w:r>
      </w:ins>
    </w:p>
    <w:p w14:paraId="504E4C68" w14:textId="77777777" w:rsidR="005C1994" w:rsidRDefault="005C1994" w:rsidP="005C1994"/>
    <w:p w14:paraId="66D61EF3" w14:textId="7EC5BBE6" w:rsidR="005C1994" w:rsidRDefault="00174898" w:rsidP="005C1994">
      <w:pPr>
        <w:pStyle w:val="ListParagraph"/>
        <w:numPr>
          <w:ilvl w:val="0"/>
          <w:numId w:val="4"/>
        </w:numPr>
        <w:rPr>
          <w:ins w:id="164" w:author="David Tait" w:date="2016-08-26T18:20:00Z"/>
        </w:rPr>
      </w:pPr>
      <w:ins w:id="165" w:author="Mary Wong" w:date="2016-09-01T18:03:00Z">
        <w:r>
          <w:t xml:space="preserve">To assist us in understanding whether and how the existence and duration of the TM Claims period may have contributed to the low number of registrations, can each registrar tell us </w:t>
        </w:r>
      </w:ins>
      <w:commentRangeStart w:id="166"/>
      <w:r w:rsidR="00A23288" w:rsidRPr="00A23288">
        <w:t xml:space="preserve">what is the rate of cart abandonment for new gTLDs when </w:t>
      </w:r>
      <w:ins w:id="167" w:author="Mary Wong" w:date="2016-09-01T18:03:00Z">
        <w:r>
          <w:t xml:space="preserve">a potential registrant is </w:t>
        </w:r>
      </w:ins>
      <w:r w:rsidR="00A23288" w:rsidRPr="00A23288">
        <w:t xml:space="preserve">exposed to a TM Claims </w:t>
      </w:r>
      <w:del w:id="168" w:author="Mary Wong" w:date="2016-09-01T18:04:00Z">
        <w:r w:rsidR="00A23288" w:rsidRPr="00A23288" w:rsidDel="00174898">
          <w:delText xml:space="preserve">notice </w:delText>
        </w:r>
      </w:del>
      <w:ins w:id="169" w:author="Mary Wong" w:date="2016-09-01T18:04:00Z">
        <w:r>
          <w:t>N</w:t>
        </w:r>
        <w:r w:rsidRPr="00A23288">
          <w:t xml:space="preserve">otice </w:t>
        </w:r>
      </w:ins>
      <w:del w:id="170" w:author="Mary Wong" w:date="2016-09-01T18:04:00Z">
        <w:r w:rsidR="00A23288" w:rsidRPr="00A23288" w:rsidDel="00174898">
          <w:delText xml:space="preserve">vs </w:delText>
        </w:r>
      </w:del>
      <w:ins w:id="171" w:author="Mary Wong" w:date="2016-09-01T18:04:00Z">
        <w:r>
          <w:t>in comparison with the rate following the end of</w:t>
        </w:r>
      </w:ins>
      <w:del w:id="172" w:author="Mary Wong" w:date="2016-09-01T18:04:00Z">
        <w:r w:rsidR="00A23288" w:rsidRPr="00A23288" w:rsidDel="00174898">
          <w:delText>after</w:delText>
        </w:r>
      </w:del>
      <w:r w:rsidR="00A23288" w:rsidRPr="00A23288">
        <w:t xml:space="preserve"> the Claims period</w:t>
      </w:r>
      <w:del w:id="173" w:author="Mary Wong" w:date="2016-09-01T18:04:00Z">
        <w:r w:rsidR="007145E9" w:rsidDel="00174898">
          <w:delText>;</w:delText>
        </w:r>
        <w:r w:rsidR="00A23288" w:rsidRPr="00A23288" w:rsidDel="00174898">
          <w:delText xml:space="preserve"> </w:delText>
        </w:r>
      </w:del>
      <w:ins w:id="174" w:author="Mary Wong" w:date="2016-09-01T18:04:00Z">
        <w:r>
          <w:t>? H</w:t>
        </w:r>
      </w:ins>
      <w:del w:id="175" w:author="Mary Wong" w:date="2016-09-01T18:04:00Z">
        <w:r w:rsidR="00A23288" w:rsidRPr="00A23288" w:rsidDel="00174898">
          <w:delText>h</w:delText>
        </w:r>
      </w:del>
      <w:r w:rsidR="00A23288" w:rsidRPr="00A23288">
        <w:t xml:space="preserve">ow do those numbers compare to </w:t>
      </w:r>
      <w:r w:rsidR="007145E9">
        <w:t>[legacy] g</w:t>
      </w:r>
      <w:r w:rsidR="00A23288" w:rsidRPr="00A23288">
        <w:t>TLDs</w:t>
      </w:r>
      <w:r w:rsidR="007145E9">
        <w:t>?</w:t>
      </w:r>
      <w:commentRangeEnd w:id="166"/>
      <w:r w:rsidR="007F47FE">
        <w:rPr>
          <w:rStyle w:val="CommentReference"/>
        </w:rPr>
        <w:commentReference w:id="166"/>
      </w:r>
    </w:p>
    <w:p w14:paraId="486628A1" w14:textId="77777777" w:rsidR="00163362" w:rsidRDefault="00163362">
      <w:pPr>
        <w:rPr>
          <w:ins w:id="176" w:author="David Tait" w:date="2016-08-26T18:20:00Z"/>
        </w:rPr>
        <w:pPrChange w:id="177" w:author="David Tait" w:date="2016-08-26T18:20:00Z">
          <w:pPr>
            <w:pStyle w:val="ListParagraph"/>
            <w:numPr>
              <w:numId w:val="4"/>
            </w:numPr>
            <w:ind w:hanging="360"/>
          </w:pPr>
        </w:pPrChange>
      </w:pPr>
    </w:p>
    <w:p w14:paraId="14C009A2" w14:textId="5F187445" w:rsidR="00163362" w:rsidRDefault="00163362" w:rsidP="00163362">
      <w:pPr>
        <w:pStyle w:val="ListParagraph"/>
        <w:numPr>
          <w:ilvl w:val="0"/>
          <w:numId w:val="4"/>
        </w:numPr>
        <w:rPr>
          <w:ins w:id="178" w:author="David Tait" w:date="2016-08-26T18:20:00Z"/>
        </w:rPr>
      </w:pPr>
      <w:ins w:id="179" w:author="David Tait" w:date="2016-08-26T18:20:00Z">
        <w:r>
          <w:t xml:space="preserve">Why do you think so many </w:t>
        </w:r>
      </w:ins>
      <w:ins w:id="180" w:author="Mary Wong" w:date="2016-09-01T18:04:00Z">
        <w:r w:rsidR="00174898">
          <w:t xml:space="preserve">potential </w:t>
        </w:r>
      </w:ins>
      <w:ins w:id="181" w:author="David Tait" w:date="2016-08-26T18:20:00Z">
        <w:r>
          <w:t xml:space="preserve">registrants </w:t>
        </w:r>
        <w:del w:id="182" w:author="Mary Wong" w:date="2016-09-01T18:05:00Z">
          <w:r w:rsidDel="00174898">
            <w:delText>are turning back</w:delText>
          </w:r>
        </w:del>
      </w:ins>
      <w:ins w:id="183" w:author="Mary Wong" w:date="2016-09-01T18:05:00Z">
        <w:r w:rsidR="00174898">
          <w:t>do not proceed further with a registration</w:t>
        </w:r>
      </w:ins>
      <w:ins w:id="184" w:author="David Tait" w:date="2016-08-26T18:20:00Z">
        <w:r>
          <w:t xml:space="preserve"> when they receive </w:t>
        </w:r>
      </w:ins>
      <w:ins w:id="185" w:author="Mary Wong" w:date="2016-09-01T18:05:00Z">
        <w:r w:rsidR="00174898">
          <w:t xml:space="preserve">a </w:t>
        </w:r>
      </w:ins>
      <w:ins w:id="186" w:author="David Tait" w:date="2016-08-26T18:20:00Z">
        <w:r>
          <w:t xml:space="preserve">TM Claims </w:t>
        </w:r>
        <w:del w:id="187" w:author="Mary Wong" w:date="2016-09-01T18:05:00Z">
          <w:r w:rsidDel="00174898">
            <w:delText>n</w:delText>
          </w:r>
        </w:del>
      </w:ins>
      <w:ins w:id="188" w:author="Mary Wong" w:date="2016-09-01T18:05:00Z">
        <w:r w:rsidR="00174898">
          <w:t>N</w:t>
        </w:r>
      </w:ins>
      <w:ins w:id="189" w:author="David Tait" w:date="2016-08-26T18:20:00Z">
        <w:r>
          <w:t>otice</w:t>
        </w:r>
        <w:del w:id="190" w:author="Mary Wong" w:date="2016-09-01T18:05:00Z">
          <w:r w:rsidDel="00174898">
            <w:delText>s</w:delText>
          </w:r>
        </w:del>
        <w:r>
          <w:t>?</w:t>
        </w:r>
      </w:ins>
    </w:p>
    <w:p w14:paraId="06A37DD0" w14:textId="77777777" w:rsidR="00163362" w:rsidRDefault="00163362">
      <w:pPr>
        <w:pStyle w:val="ListParagraph"/>
        <w:pPrChange w:id="191" w:author="David Tait" w:date="2016-08-26T18:20:00Z">
          <w:pPr>
            <w:pStyle w:val="ListParagraph"/>
            <w:numPr>
              <w:numId w:val="4"/>
            </w:numPr>
            <w:ind w:hanging="360"/>
          </w:pPr>
        </w:pPrChange>
      </w:pPr>
    </w:p>
    <w:p w14:paraId="3F6E4311" w14:textId="77777777" w:rsidR="00DF0D1D" w:rsidRDefault="00DF0D1D"/>
    <w:p w14:paraId="040FC782" w14:textId="77777777" w:rsidR="005C1994" w:rsidRDefault="005C1994">
      <w:pPr>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DF0D1D">
      <w:r>
        <w:t>(a) From the Sub Team:</w:t>
      </w:r>
    </w:p>
    <w:p w14:paraId="7E2EE923" w14:textId="77777777" w:rsidR="005C1994" w:rsidRDefault="005C1994" w:rsidP="00DF0D1D"/>
    <w:p w14:paraId="68B2E27E" w14:textId="5E992863" w:rsidR="00DF0D1D" w:rsidRDefault="005C1994" w:rsidP="005C1994">
      <w:pPr>
        <w:pStyle w:val="ListParagraph"/>
        <w:numPr>
          <w:ilvl w:val="0"/>
          <w:numId w:val="4"/>
        </w:numPr>
      </w:pPr>
      <w:r>
        <w:t>It will</w:t>
      </w:r>
      <w:r w:rsidR="00DF0D1D" w:rsidRPr="00DF0D1D">
        <w:t xml:space="preserve"> be </w:t>
      </w:r>
      <w:r>
        <w:t>helpful</w:t>
      </w:r>
      <w:r w:rsidR="00DF0D1D" w:rsidRPr="00DF0D1D">
        <w:t xml:space="preserve"> to get data to see if</w:t>
      </w:r>
      <w:r>
        <w:t xml:space="preserve"> the</w:t>
      </w:r>
      <w:r w:rsidR="00DF0D1D" w:rsidRPr="00DF0D1D">
        <w:t xml:space="preserve"> TMCH is considered inaccessible or too complicated or hard for TM owners/agents in developing countries – as </w:t>
      </w:r>
      <w:r>
        <w:t xml:space="preserve">a starting point, </w:t>
      </w:r>
      <w:r w:rsidR="00DF0D1D" w:rsidRPr="00DF0D1D">
        <w:t>can</w:t>
      </w:r>
      <w:r w:rsidR="007145E9">
        <w:t xml:space="preserve"> we</w:t>
      </w:r>
      <w:r w:rsidR="00DF0D1D" w:rsidRPr="00DF0D1D">
        <w:t xml:space="preserve"> get the rate of rejection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75AC89AF" w:rsidR="00825F4B" w:rsidRDefault="00825F4B" w:rsidP="00CE5CB4">
      <w:pPr>
        <w:pStyle w:val="ListParagraph"/>
        <w:numPr>
          <w:ilvl w:val="0"/>
          <w:numId w:val="4"/>
        </w:numPr>
        <w:rPr>
          <w:ins w:id="192" w:author="David Tait" w:date="2016-08-22T13:59:00Z"/>
        </w:rPr>
      </w:pPr>
      <w:r>
        <w:t>[Suggested by ICANN staff based on Sub Team discussions and data extracted to date] Are you able to provide us with the number and/or percentages of SMD files that were used in Sunrise periods corresponding to specific time periods (e.g. Jan/June/Sept 2014; Apr/Sept 2015; Apr/Sept 2016)?</w:t>
      </w:r>
    </w:p>
    <w:p w14:paraId="6CBF2AC2" w14:textId="77777777" w:rsidR="00FD1C0A" w:rsidRDefault="00FD1C0A">
      <w:pPr>
        <w:rPr>
          <w:ins w:id="193" w:author="David Tait" w:date="2016-08-22T13:59:00Z"/>
        </w:rPr>
        <w:pPrChange w:id="194" w:author="David Tait" w:date="2016-08-22T13:59:00Z">
          <w:pPr>
            <w:pStyle w:val="ListParagraph"/>
            <w:numPr>
              <w:numId w:val="4"/>
            </w:numPr>
            <w:ind w:hanging="360"/>
          </w:pPr>
        </w:pPrChange>
      </w:pPr>
    </w:p>
    <w:p w14:paraId="46E2F469" w14:textId="78EC26FF" w:rsidR="00A65A2B" w:rsidRDefault="00A65A2B" w:rsidP="00FD1C0A">
      <w:pPr>
        <w:numPr>
          <w:ilvl w:val="0"/>
          <w:numId w:val="4"/>
        </w:numPr>
        <w:rPr>
          <w:ins w:id="195" w:author="David Tait" w:date="2016-08-22T14:09:00Z"/>
        </w:rPr>
      </w:pPr>
      <w:ins w:id="196" w:author="David Tait" w:date="2016-08-22T14:09:00Z">
        <w:r>
          <w:t>Are the registration totals contained within the various monthly/quarterly reports made to ICANN cumulative?</w:t>
        </w:r>
      </w:ins>
    </w:p>
    <w:p w14:paraId="6507577A" w14:textId="77777777" w:rsidR="00A65A2B" w:rsidRDefault="00A65A2B">
      <w:pPr>
        <w:rPr>
          <w:ins w:id="197" w:author="David Tait" w:date="2016-08-22T14:09:00Z"/>
        </w:rPr>
        <w:pPrChange w:id="198" w:author="David Tait" w:date="2016-08-22T14:09:00Z">
          <w:pPr>
            <w:numPr>
              <w:numId w:val="4"/>
            </w:numPr>
            <w:ind w:left="720" w:hanging="360"/>
          </w:pPr>
        </w:pPrChange>
      </w:pPr>
    </w:p>
    <w:p w14:paraId="72EBE287" w14:textId="2115B32B" w:rsidR="00A65A2B" w:rsidRDefault="00A65A2B" w:rsidP="00FD1C0A">
      <w:pPr>
        <w:numPr>
          <w:ilvl w:val="0"/>
          <w:numId w:val="4"/>
        </w:numPr>
        <w:rPr>
          <w:ins w:id="199" w:author="David Tait" w:date="2016-08-22T14:11:00Z"/>
        </w:rPr>
      </w:pPr>
      <w:ins w:id="200" w:author="David Tait" w:date="2016-08-22T14:09:00Z">
        <w:r>
          <w:t>What is meant by the term ‘expired marks’ in the various monthly/quarterly reports made to ICANN?</w:t>
        </w:r>
      </w:ins>
    </w:p>
    <w:p w14:paraId="3BB92D0A" w14:textId="77777777" w:rsidR="00A65A2B" w:rsidRDefault="00A65A2B">
      <w:pPr>
        <w:rPr>
          <w:ins w:id="201" w:author="David Tait" w:date="2016-08-22T14:11:00Z"/>
        </w:rPr>
        <w:pPrChange w:id="202" w:author="David Tait" w:date="2016-08-22T14:11:00Z">
          <w:pPr>
            <w:numPr>
              <w:numId w:val="4"/>
            </w:numPr>
            <w:ind w:left="720" w:hanging="360"/>
          </w:pPr>
        </w:pPrChange>
      </w:pPr>
    </w:p>
    <w:p w14:paraId="16A10E95" w14:textId="2F1769B7" w:rsidR="00A65A2B" w:rsidRDefault="00A65A2B" w:rsidP="00FD1C0A">
      <w:pPr>
        <w:numPr>
          <w:ilvl w:val="0"/>
          <w:numId w:val="4"/>
        </w:numPr>
        <w:rPr>
          <w:ins w:id="203" w:author="David Tait" w:date="2016-08-22T14:08:00Z"/>
        </w:rPr>
      </w:pPr>
      <w:ins w:id="204" w:author="David Tait" w:date="2016-08-22T14:11:00Z">
        <w:r>
          <w:t xml:space="preserve">In relation to the statistics regarding the number of marks submitted to the TMCH, as noted in the various monthly/quarterly reports to ICANN, does this statistic relate to individual marks </w:t>
        </w:r>
      </w:ins>
      <w:ins w:id="205" w:author="Mary Wong" w:date="2016-09-01T18:07:00Z">
        <w:r w:rsidR="00174898">
          <w:t xml:space="preserve">that are </w:t>
        </w:r>
      </w:ins>
      <w:ins w:id="206" w:author="David Tait" w:date="2016-08-22T14:11:00Z">
        <w:r>
          <w:t>submitted</w:t>
        </w:r>
      </w:ins>
      <w:ins w:id="207" w:author="Mary Wong" w:date="2016-09-01T18:07:00Z">
        <w:r w:rsidR="00174898">
          <w:t>,</w:t>
        </w:r>
      </w:ins>
      <w:ins w:id="208" w:author="David Tait" w:date="2016-08-22T14:11:00Z">
        <w:r>
          <w:t xml:space="preserve"> or</w:t>
        </w:r>
        <w:del w:id="209" w:author="Mary Wong" w:date="2016-09-01T18:07:00Z">
          <w:r w:rsidDel="00174898">
            <w:delText xml:space="preserve"> </w:delText>
          </w:r>
        </w:del>
      </w:ins>
      <w:ins w:id="210" w:author="Mary Wong" w:date="2016-09-01T18:07:00Z">
        <w:r w:rsidR="00174898">
          <w:t xml:space="preserve"> </w:t>
        </w:r>
      </w:ins>
      <w:ins w:id="211" w:author="David Tait" w:date="2016-08-22T14:11:00Z">
        <w:r>
          <w:t xml:space="preserve">the number of labels </w:t>
        </w:r>
      </w:ins>
      <w:ins w:id="212" w:author="Mary Wong" w:date="2016-09-01T18:07:00Z">
        <w:r w:rsidR="00174898">
          <w:t xml:space="preserve">generated, </w:t>
        </w:r>
      </w:ins>
      <w:ins w:id="213" w:author="David Tait" w:date="2016-08-22T14:11:00Z">
        <w:r>
          <w:t>or the number of SMD file</w:t>
        </w:r>
      </w:ins>
      <w:ins w:id="214" w:author="Mary Wong" w:date="2016-09-01T18:07:00Z">
        <w:r w:rsidR="00174898">
          <w:t>s</w:t>
        </w:r>
      </w:ins>
      <w:ins w:id="215" w:author="David Tait" w:date="2016-08-22T14:11:00Z">
        <w:r>
          <w:t xml:space="preserve"> created?</w:t>
        </w:r>
      </w:ins>
    </w:p>
    <w:p w14:paraId="0BC72BE7" w14:textId="77777777" w:rsidR="00A65A2B" w:rsidRDefault="00A65A2B">
      <w:pPr>
        <w:rPr>
          <w:ins w:id="216" w:author="David Tait" w:date="2016-08-22T14:08:00Z"/>
        </w:rPr>
        <w:pPrChange w:id="217" w:author="David Tait" w:date="2016-08-22T14:08:00Z">
          <w:pPr>
            <w:numPr>
              <w:numId w:val="4"/>
            </w:numPr>
            <w:ind w:left="720" w:hanging="360"/>
          </w:pPr>
        </w:pPrChange>
      </w:pPr>
    </w:p>
    <w:p w14:paraId="047AE145" w14:textId="77777777" w:rsidR="00FD1C0A" w:rsidRDefault="00FD1C0A" w:rsidP="00FD1C0A">
      <w:pPr>
        <w:numPr>
          <w:ilvl w:val="0"/>
          <w:numId w:val="4"/>
        </w:numPr>
        <w:rPr>
          <w:ins w:id="218" w:author="David Tait" w:date="2016-08-22T13:59:00Z"/>
        </w:rPr>
      </w:pPr>
      <w:ins w:id="219" w:author="David Tait" w:date="2016-08-22T13:59:00Z">
        <w:r>
          <w:t>How are marks cancelled within national/regional registries handled at the TMCH level?</w:t>
        </w:r>
      </w:ins>
    </w:p>
    <w:p w14:paraId="086CBE1A" w14:textId="77777777" w:rsidR="00A65A2B" w:rsidRDefault="00A65A2B">
      <w:pPr>
        <w:ind w:left="720"/>
        <w:rPr>
          <w:ins w:id="220" w:author="David Tait" w:date="2016-08-22T14:07:00Z"/>
        </w:rPr>
        <w:pPrChange w:id="221" w:author="David Tait" w:date="2016-08-22T14:07:00Z">
          <w:pPr>
            <w:numPr>
              <w:numId w:val="4"/>
            </w:numPr>
            <w:ind w:left="720" w:hanging="360"/>
          </w:pPr>
        </w:pPrChange>
      </w:pPr>
    </w:p>
    <w:p w14:paraId="7920B45B" w14:textId="77777777" w:rsidR="00FD1C0A" w:rsidRDefault="00FD1C0A" w:rsidP="00FD1C0A">
      <w:pPr>
        <w:numPr>
          <w:ilvl w:val="0"/>
          <w:numId w:val="4"/>
        </w:numPr>
        <w:rPr>
          <w:ins w:id="222" w:author="David Tait" w:date="2016-08-22T14:00:00Z"/>
        </w:rPr>
      </w:pPr>
      <w:ins w:id="223" w:author="David Tait" w:date="2016-08-22T13:59:00Z">
        <w:r w:rsidRPr="00907703">
          <w:t>Is it possible to get a break d</w:t>
        </w:r>
        <w:r>
          <w:t>own of where the corporate head-</w:t>
        </w:r>
        <w:r w:rsidRPr="00907703">
          <w:t xml:space="preserve">quarters of those </w:t>
        </w:r>
        <w:r>
          <w:t xml:space="preserve">registrants using TM agents </w:t>
        </w:r>
        <w:r w:rsidRPr="00907703">
          <w:t>are located?</w:t>
        </w:r>
      </w:ins>
    </w:p>
    <w:p w14:paraId="4EC59A20" w14:textId="77777777" w:rsidR="00A65A2B" w:rsidRDefault="00A65A2B">
      <w:pPr>
        <w:ind w:left="720"/>
        <w:rPr>
          <w:ins w:id="224" w:author="David Tait" w:date="2016-08-22T14:07:00Z"/>
        </w:rPr>
        <w:pPrChange w:id="225" w:author="David Tait" w:date="2016-08-22T14:07:00Z">
          <w:pPr>
            <w:pStyle w:val="ListParagraph"/>
            <w:numPr>
              <w:numId w:val="4"/>
            </w:numPr>
            <w:ind w:hanging="360"/>
          </w:pPr>
        </w:pPrChange>
      </w:pPr>
    </w:p>
    <w:p w14:paraId="7E0E557E" w14:textId="16893A17" w:rsidR="00B95AFD" w:rsidRDefault="00FD1C0A" w:rsidP="00B95AFD">
      <w:pPr>
        <w:numPr>
          <w:ilvl w:val="0"/>
          <w:numId w:val="4"/>
        </w:numPr>
        <w:rPr>
          <w:ins w:id="226" w:author="David Tait" w:date="2016-08-26T18:21:00Z"/>
        </w:rPr>
      </w:pPr>
      <w:ins w:id="227" w:author="David Tait" w:date="2016-08-22T14:00:00Z">
        <w:r>
          <w:t>Data has been provided regarding outreach efforts</w:t>
        </w:r>
        <w:del w:id="228" w:author="Mary Wong" w:date="2016-09-01T18:05:00Z">
          <w:r w:rsidDel="00174898">
            <w:delText>,</w:delText>
          </w:r>
        </w:del>
      </w:ins>
      <w:ins w:id="229" w:author="Mary Wong" w:date="2016-09-01T18:05:00Z">
        <w:r w:rsidR="00174898">
          <w:t>;</w:t>
        </w:r>
      </w:ins>
      <w:ins w:id="230" w:author="David Tait" w:date="2016-08-22T14:00:00Z">
        <w:r>
          <w:t xml:space="preserve"> can </w:t>
        </w:r>
      </w:ins>
      <w:ins w:id="231" w:author="Mary Wong" w:date="2016-09-01T18:05:00Z">
        <w:r w:rsidR="00174898">
          <w:t xml:space="preserve">further </w:t>
        </w:r>
      </w:ins>
      <w:ins w:id="232" w:author="David Tait" w:date="2016-08-22T14:00:00Z">
        <w:r>
          <w:t xml:space="preserve">information be provided on the precise nature of the activities undertaken and who was the audience for this? Were any outreach efforts made to </w:t>
        </w:r>
      </w:ins>
      <w:ins w:id="233" w:author="Mary Wong" w:date="2016-09-01T18:05:00Z">
        <w:r w:rsidR="00174898">
          <w:t xml:space="preserve">potential </w:t>
        </w:r>
      </w:ins>
      <w:ins w:id="234" w:author="David Tait" w:date="2016-08-22T14:00:00Z">
        <w:r>
          <w:t>registra</w:t>
        </w:r>
      </w:ins>
      <w:ins w:id="235" w:author="David Tait" w:date="2016-08-22T14:01:00Z">
        <w:r>
          <w:t>n</w:t>
        </w:r>
      </w:ins>
      <w:ins w:id="236" w:author="David Tait" w:date="2016-08-22T14:00:00Z">
        <w:r>
          <w:t>ts or trademark owners?</w:t>
        </w:r>
      </w:ins>
    </w:p>
    <w:p w14:paraId="2AE6BA4B" w14:textId="77777777" w:rsidR="00B95AFD" w:rsidRDefault="00B95AFD">
      <w:pPr>
        <w:rPr>
          <w:ins w:id="237" w:author="David Tait" w:date="2016-08-26T18:21:00Z"/>
        </w:rPr>
        <w:pPrChange w:id="238" w:author="David Tait" w:date="2016-08-26T18:21:00Z">
          <w:pPr>
            <w:numPr>
              <w:numId w:val="4"/>
            </w:numPr>
            <w:ind w:left="720" w:hanging="360"/>
          </w:pPr>
        </w:pPrChange>
      </w:pPr>
    </w:p>
    <w:p w14:paraId="70BA3AB1" w14:textId="67C9B438" w:rsidR="00B95AFD" w:rsidRDefault="00B95AFD" w:rsidP="00B95AFD">
      <w:pPr>
        <w:numPr>
          <w:ilvl w:val="0"/>
          <w:numId w:val="4"/>
        </w:numPr>
        <w:rPr>
          <w:ins w:id="239" w:author="David Tait" w:date="2016-08-26T18:21:00Z"/>
        </w:rPr>
      </w:pPr>
      <w:ins w:id="240" w:author="David Tait" w:date="2016-08-26T18:21:00Z">
        <w:r w:rsidRPr="00B95AFD">
          <w:t>How much time and resource were expended on educating TM owners on</w:t>
        </w:r>
        <w:r>
          <w:t xml:space="preserve"> the TMCH?</w:t>
        </w:r>
      </w:ins>
    </w:p>
    <w:p w14:paraId="336A7FB4" w14:textId="77777777" w:rsidR="00B95AFD" w:rsidRDefault="00B95AFD" w:rsidP="00B95AFD">
      <w:pPr>
        <w:pStyle w:val="ListParagraph"/>
        <w:numPr>
          <w:ilvl w:val="0"/>
          <w:numId w:val="4"/>
        </w:numPr>
        <w:rPr>
          <w:ins w:id="241" w:author="David Tait" w:date="2016-08-26T18:21:00Z"/>
        </w:rPr>
      </w:pPr>
      <w:ins w:id="242" w:author="David Tait" w:date="2016-08-26T18:21:00Z">
        <w:r>
          <w:t>In what regions/languages were outreach sessions held?</w:t>
        </w:r>
      </w:ins>
    </w:p>
    <w:p w14:paraId="4EA6D15A" w14:textId="125BDCA4" w:rsidR="00B95AFD" w:rsidRDefault="00B95AFD">
      <w:pPr>
        <w:pStyle w:val="ListParagraph"/>
        <w:numPr>
          <w:ilvl w:val="0"/>
          <w:numId w:val="4"/>
        </w:numPr>
        <w:rPr>
          <w:ins w:id="243" w:author="David Tait" w:date="2016-08-22T14:07:00Z"/>
        </w:rPr>
        <w:pPrChange w:id="244" w:author="David Tait" w:date="2016-08-26T18:22:00Z">
          <w:pPr>
            <w:numPr>
              <w:numId w:val="4"/>
            </w:numPr>
            <w:ind w:left="720" w:hanging="360"/>
          </w:pPr>
        </w:pPrChange>
      </w:pPr>
      <w:ins w:id="245" w:author="David Tait" w:date="2016-08-26T18:22:00Z">
        <w:r>
          <w:t xml:space="preserve">How many design marks have </w:t>
        </w:r>
        <w:del w:id="246" w:author="Mary Wong" w:date="2016-09-01T18:06:00Z">
          <w:r w:rsidDel="00174898">
            <w:delText>you</w:delText>
          </w:r>
        </w:del>
      </w:ins>
      <w:ins w:id="247" w:author="Mary Wong" w:date="2016-09-01T18:06:00Z">
        <w:r w:rsidR="00174898">
          <w:t>been</w:t>
        </w:r>
      </w:ins>
      <w:ins w:id="248" w:author="David Tait" w:date="2016-08-26T18:22:00Z">
        <w:r>
          <w:t xml:space="preserve"> </w:t>
        </w:r>
        <w:del w:id="249" w:author="Mary Wong" w:date="2016-09-01T18:07:00Z">
          <w:r w:rsidDel="00174898">
            <w:delText>registered</w:delText>
          </w:r>
        </w:del>
      </w:ins>
      <w:ins w:id="250" w:author="Mary Wong" w:date="2016-09-01T18:07:00Z">
        <w:r w:rsidR="00174898">
          <w:t>submitted and validated</w:t>
        </w:r>
      </w:ins>
      <w:ins w:id="251" w:author="David Tait" w:date="2016-08-26T18:22:00Z">
        <w:r>
          <w:t xml:space="preserve">? What is your criteria for </w:t>
        </w:r>
        <w:del w:id="252" w:author="Mary Wong" w:date="2016-09-01T18:07:00Z">
          <w:r w:rsidDel="00174898">
            <w:delText>registering</w:delText>
          </w:r>
        </w:del>
      </w:ins>
      <w:ins w:id="253" w:author="Mary Wong" w:date="2016-09-01T18:07:00Z">
        <w:r w:rsidR="00174898">
          <w:t>validating</w:t>
        </w:r>
      </w:ins>
      <w:ins w:id="254" w:author="David Tait" w:date="2016-08-26T18:22:00Z">
        <w:r>
          <w:t xml:space="preserve"> these? How are you differentiating between design marks in the practical application of the TMCH guidelines</w:t>
        </w:r>
      </w:ins>
      <w:ins w:id="255" w:author="Mary Wong" w:date="2016-09-01T18:06:00Z">
        <w:r w:rsidR="00174898">
          <w:t>?</w:t>
        </w:r>
      </w:ins>
    </w:p>
    <w:p w14:paraId="0DB69DB0" w14:textId="3D1D9343" w:rsidR="00A65A2B" w:rsidRDefault="00A65A2B">
      <w:pPr>
        <w:numPr>
          <w:ilvl w:val="0"/>
          <w:numId w:val="4"/>
        </w:numPr>
        <w:pPrChange w:id="256" w:author="David Tait" w:date="2016-08-22T14:04:00Z">
          <w:pPr>
            <w:pStyle w:val="ListParagraph"/>
            <w:numPr>
              <w:numId w:val="4"/>
            </w:numPr>
            <w:ind w:hanging="360"/>
          </w:pPr>
        </w:pPrChange>
      </w:pPr>
      <w:ins w:id="257" w:author="David Tait" w:date="2016-08-22T14:07:00Z">
        <w:r>
          <w:t xml:space="preserve">In relation to </w:t>
        </w:r>
        <w:del w:id="258" w:author="Mary Wong" w:date="2016-09-01T18:06:00Z">
          <w:r w:rsidDel="00174898">
            <w:delText>c</w:delText>
          </w:r>
        </w:del>
      </w:ins>
      <w:ins w:id="259" w:author="Mary Wong" w:date="2016-09-01T18:06:00Z">
        <w:r w:rsidR="00174898">
          <w:t>C</w:t>
        </w:r>
      </w:ins>
      <w:ins w:id="260" w:author="David Tait" w:date="2016-08-22T14:07:00Z">
        <w:r>
          <w:t xml:space="preserve">laims </w:t>
        </w:r>
        <w:del w:id="261" w:author="Mary Wong" w:date="2016-09-01T18:06:00Z">
          <w:r w:rsidDel="00174898">
            <w:delText>n</w:delText>
          </w:r>
        </w:del>
      </w:ins>
      <w:ins w:id="262" w:author="Mary Wong" w:date="2016-09-01T18:06:00Z">
        <w:r w:rsidR="00174898">
          <w:t>N</w:t>
        </w:r>
      </w:ins>
      <w:ins w:id="263" w:author="David Tait" w:date="2016-08-22T14:07:00Z">
        <w:r>
          <w:t>otice statistics</w:t>
        </w:r>
      </w:ins>
      <w:ins w:id="264" w:author="Mary Wong" w:date="2016-09-01T18:06:00Z">
        <w:r w:rsidR="00174898">
          <w:t>,</w:t>
        </w:r>
      </w:ins>
      <w:ins w:id="265" w:author="David Tait" w:date="2016-08-22T14:07:00Z">
        <w:r>
          <w:t xml:space="preserve"> </w:t>
        </w:r>
      </w:ins>
      <w:ins w:id="266" w:author="David Tait" w:date="2016-08-22T14:08:00Z">
        <w:r>
          <w:t>can any discernible trends be noted in relation to (i)</w:t>
        </w:r>
      </w:ins>
      <w:ins w:id="267" w:author="David Tait" w:date="2016-08-22T14:07:00Z">
        <w:r>
          <w:t xml:space="preserve"> registrar gaming and </w:t>
        </w:r>
      </w:ins>
      <w:ins w:id="268" w:author="David Tait" w:date="2016-08-22T14:08:00Z">
        <w:r>
          <w:t xml:space="preserve">(ii) </w:t>
        </w:r>
      </w:ins>
      <w:ins w:id="269" w:author="David Tait" w:date="2016-08-22T14:07:00Z">
        <w:r>
          <w:t xml:space="preserve">registrant turn-back </w:t>
        </w:r>
      </w:ins>
      <w:ins w:id="270" w:author="David Tait" w:date="2016-08-22T14:08:00Z">
        <w:r>
          <w:t xml:space="preserve">as a result of a </w:t>
        </w:r>
      </w:ins>
      <w:ins w:id="271" w:author="Mary Wong" w:date="2016-09-01T18:06:00Z">
        <w:r w:rsidR="00174898">
          <w:t xml:space="preserve">possible “chilling effect” resulting from the issuance of a </w:t>
        </w:r>
      </w:ins>
      <w:ins w:id="272" w:author="David Tait" w:date="2016-08-22T14:08:00Z">
        <w:del w:id="273" w:author="Mary Wong" w:date="2016-09-01T18:06:00Z">
          <w:r w:rsidDel="00174898">
            <w:delText>c</w:delText>
          </w:r>
        </w:del>
      </w:ins>
      <w:ins w:id="274" w:author="Mary Wong" w:date="2016-09-01T18:06:00Z">
        <w:r w:rsidR="00174898">
          <w:t>C</w:t>
        </w:r>
      </w:ins>
      <w:ins w:id="275" w:author="David Tait" w:date="2016-08-22T14:08:00Z">
        <w:r>
          <w:t xml:space="preserve">laims </w:t>
        </w:r>
        <w:del w:id="276" w:author="Mary Wong" w:date="2016-09-01T18:06:00Z">
          <w:r w:rsidDel="00174898">
            <w:delText>n</w:delText>
          </w:r>
        </w:del>
      </w:ins>
      <w:ins w:id="277" w:author="Mary Wong" w:date="2016-09-01T18:06:00Z">
        <w:r w:rsidR="00174898">
          <w:t>N</w:t>
        </w:r>
      </w:ins>
      <w:ins w:id="278" w:author="David Tait" w:date="2016-08-22T14:08:00Z">
        <w:r>
          <w:t>otice</w:t>
        </w:r>
        <w:del w:id="279" w:author="Mary Wong" w:date="2016-09-01T18:06:00Z">
          <w:r w:rsidDel="00174898">
            <w:delText xml:space="preserve"> issuance</w:delText>
          </w:r>
        </w:del>
      </w:ins>
      <w:ins w:id="280" w:author="David Tait" w:date="2016-08-22T14:07:00Z">
        <w:del w:id="281" w:author="Mary Wong" w:date="2016-09-01T18:06:00Z">
          <w:r w:rsidDel="00174898">
            <w:delText xml:space="preserve"> chilling effect</w:delText>
          </w:r>
        </w:del>
        <w:r>
          <w:t>?</w:t>
        </w:r>
      </w:ins>
    </w:p>
    <w:p w14:paraId="43C25356" w14:textId="77777777" w:rsidR="005C1994" w:rsidDel="00FD1C0A" w:rsidRDefault="005C1994" w:rsidP="00DF0D1D">
      <w:pPr>
        <w:rPr>
          <w:del w:id="282" w:author="David Tait" w:date="2016-08-22T14:04:00Z"/>
        </w:rPr>
      </w:pPr>
    </w:p>
    <w:p w14:paraId="772AF2EF" w14:textId="77777777" w:rsidR="00CE5CB4" w:rsidDel="00FD1C0A" w:rsidRDefault="00CE5CB4" w:rsidP="00DF0D1D">
      <w:pPr>
        <w:rPr>
          <w:del w:id="283" w:author="David Tait" w:date="2016-08-22T14:04:00Z"/>
        </w:rPr>
      </w:pPr>
    </w:p>
    <w:p w14:paraId="45B6BE79" w14:textId="77777777" w:rsidR="00CE5CB4" w:rsidRDefault="00CE5CB4" w:rsidP="00DF0D1D"/>
    <w:p w14:paraId="0EB60758" w14:textId="77777777" w:rsidR="00CE5CB4" w:rsidRDefault="00CE5CB4" w:rsidP="00DF0D1D"/>
    <w:p w14:paraId="1103F28C" w14:textId="77777777" w:rsidR="005C1994" w:rsidRDefault="005C1994" w:rsidP="00DF0D1D">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77777777" w:rsidR="005C1994" w:rsidRPr="005C1994" w:rsidRDefault="005C1994" w:rsidP="005C1994">
      <w:pPr>
        <w:numPr>
          <w:ilvl w:val="0"/>
          <w:numId w:val="1"/>
        </w:numPr>
      </w:pPr>
      <w:r w:rsidRPr="005C1994">
        <w:t>How many TM holders took advantage of TM+ 50?</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77777777" w:rsidR="005C1994" w:rsidRPr="005C1994" w:rsidRDefault="005C1994" w:rsidP="005C1994">
      <w:pPr>
        <w:numPr>
          <w:ilvl w:val="0"/>
          <w:numId w:val="1"/>
        </w:numPr>
      </w:pPr>
      <w:r w:rsidRPr="005C1994">
        <w:t>How many trademarks were denied validation by the TMCH and for what reasons (by %)?</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77777777"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77777777"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"water.guru". 3. Trademark holder files a complaint on the registration on the domain "water.guru". 4. Domain is moved from the non-trademark holder to the trademark holder)</w:t>
      </w:r>
    </w:p>
    <w:p w14:paraId="785B979E" w14:textId="77777777" w:rsidR="005C1994" w:rsidRDefault="005C1994" w:rsidP="005C1994">
      <w:pPr>
        <w:numPr>
          <w:ilvl w:val="0"/>
          <w:numId w:val="1"/>
        </w:numPr>
        <w:rPr>
          <w:ins w:id="284" w:author="David Tait" w:date="2016-08-22T13:47:00Z"/>
        </w:rPr>
      </w:pPr>
      <w:r w:rsidRPr="005C1994">
        <w:t>How many private users are using the TMCH, particularly registries, and for what additional purposes?</w:t>
      </w:r>
    </w:p>
    <w:p w14:paraId="65B7B1DC" w14:textId="102437AE" w:rsidR="00907703" w:rsidRPr="005C1994" w:rsidDel="00FD1C0A" w:rsidRDefault="00907703" w:rsidP="005C1994">
      <w:pPr>
        <w:numPr>
          <w:ilvl w:val="0"/>
          <w:numId w:val="1"/>
        </w:numPr>
        <w:rPr>
          <w:del w:id="285" w:author="David Tait" w:date="2016-08-22T13:59:00Z"/>
        </w:rPr>
      </w:pPr>
    </w:p>
    <w:p w14:paraId="6CD47066" w14:textId="77777777" w:rsidR="00D840CC" w:rsidRDefault="00D840CC"/>
    <w:p w14:paraId="2CE8D764" w14:textId="77777777" w:rsidR="00A23288" w:rsidRDefault="00A23288">
      <w:pPr>
        <w:rPr>
          <w:u w:val="single"/>
        </w:rPr>
      </w:pPr>
    </w:p>
    <w:p w14:paraId="7B9BE52D" w14:textId="2D861C47" w:rsidR="00243B37" w:rsidRDefault="00A23288">
      <w:pPr>
        <w:rPr>
          <w:ins w:id="286" w:author="David Tait" w:date="2016-08-26T18:22:00Z"/>
        </w:rPr>
      </w:pPr>
      <w:r w:rsidRPr="00A23288">
        <w:rPr>
          <w:u w:val="single"/>
        </w:rPr>
        <w:t>Questions for Brand/TM Owners</w:t>
      </w:r>
      <w:ins w:id="287" w:author="David Tait" w:date="2016-08-26T18:22:00Z">
        <w:r w:rsidR="00B95AFD">
          <w:rPr>
            <w:u w:val="single"/>
          </w:rPr>
          <w:t>/Users/Customers</w:t>
        </w:r>
      </w:ins>
      <w:r>
        <w:t>:</w:t>
      </w:r>
    </w:p>
    <w:p w14:paraId="35DD1184" w14:textId="77777777" w:rsidR="00B95AFD" w:rsidRDefault="00B95AFD">
      <w:pPr>
        <w:rPr>
          <w:ins w:id="288" w:author="David Tait" w:date="2016-08-26T18:22:00Z"/>
        </w:rPr>
      </w:pPr>
    </w:p>
    <w:p w14:paraId="0F93A0A2" w14:textId="31495CCB" w:rsidR="00B95AFD" w:rsidRDefault="00B95AFD">
      <w:pPr>
        <w:pStyle w:val="ListParagraph"/>
        <w:numPr>
          <w:ilvl w:val="0"/>
          <w:numId w:val="8"/>
        </w:numPr>
        <w:pPrChange w:id="289" w:author="David Tait" w:date="2016-08-26T18:23:00Z">
          <w:pPr/>
        </w:pPrChange>
      </w:pPr>
      <w:ins w:id="290" w:author="David Tait" w:date="2016-08-26T18:23:00Z">
        <w:del w:id="291" w:author="Mary Wong" w:date="2016-09-01T18:15:00Z">
          <w:r w:rsidRPr="00B95AFD" w:rsidDel="00D13D2C">
            <w:delText>How much d</w:delText>
          </w:r>
        </w:del>
      </w:ins>
      <w:ins w:id="292" w:author="Mary Wong" w:date="2016-09-01T18:15:00Z">
        <w:r w:rsidR="00D13D2C">
          <w:t>D</w:t>
        </w:r>
      </w:ins>
      <w:ins w:id="293" w:author="David Tait" w:date="2016-08-26T18:23:00Z">
        <w:r w:rsidRPr="00B95AFD">
          <w:t xml:space="preserve">o you understand </w:t>
        </w:r>
        <w:del w:id="294" w:author="Mary Wong" w:date="2016-09-01T18:16:00Z">
          <w:r w:rsidRPr="00B95AFD" w:rsidDel="00D13D2C">
            <w:delText xml:space="preserve">of </w:delText>
          </w:r>
        </w:del>
        <w:r w:rsidRPr="00B95AFD">
          <w:t>the purpose of the TMCH?</w:t>
        </w:r>
      </w:ins>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FD1C0A">
      <w:pPr>
        <w:rPr>
          <w:ins w:id="295" w:author="David Tait" w:date="2016-08-22T13:58:00Z"/>
        </w:rPr>
      </w:pPr>
      <w:ins w:id="296" w:author="David Tait" w:date="2016-08-22T13:58:00Z">
        <w:r w:rsidRPr="00A23288">
          <w:rPr>
            <w:u w:val="single"/>
          </w:rPr>
          <w:t xml:space="preserve">Questions for </w:t>
        </w:r>
        <w:r>
          <w:rPr>
            <w:u w:val="single"/>
          </w:rPr>
          <w:t>CCT-RT</w:t>
        </w:r>
        <w:r>
          <w:t>:</w:t>
        </w:r>
      </w:ins>
    </w:p>
    <w:p w14:paraId="67590DAF" w14:textId="77777777" w:rsidR="00FD1C0A" w:rsidRDefault="00FD1C0A">
      <w:pPr>
        <w:pStyle w:val="ListParagraph"/>
        <w:rPr>
          <w:ins w:id="297" w:author="David Tait" w:date="2016-08-22T13:58:00Z"/>
        </w:rPr>
        <w:pPrChange w:id="298" w:author="David Tait" w:date="2016-08-22T13:58:00Z">
          <w:pPr/>
        </w:pPrChange>
      </w:pPr>
    </w:p>
    <w:p w14:paraId="6DA13DF4" w14:textId="03CAF785" w:rsidR="00825F4B" w:rsidRDefault="00FD1C0A">
      <w:pPr>
        <w:pStyle w:val="ListParagraph"/>
        <w:numPr>
          <w:ilvl w:val="0"/>
          <w:numId w:val="5"/>
        </w:numPr>
        <w:pPrChange w:id="299" w:author="David Tait" w:date="2016-08-22T13:58:00Z">
          <w:pPr/>
        </w:pPrChange>
      </w:pPr>
      <w:ins w:id="300" w:author="David Tait" w:date="2016-08-22T13:58:00Z">
        <w:r>
          <w:t xml:space="preserve">What </w:t>
        </w:r>
        <w:del w:id="301" w:author="Mary Wong" w:date="2016-09-01T18:16:00Z">
          <w:r w:rsidDel="00D13D2C">
            <w:delText>sort of</w:delText>
          </w:r>
        </w:del>
      </w:ins>
      <w:ins w:id="302" w:author="Mary Wong" w:date="2016-09-01T18:16:00Z">
        <w:r w:rsidR="00D13D2C">
          <w:t>are the types of</w:t>
        </w:r>
      </w:ins>
      <w:ins w:id="303" w:author="David Tait" w:date="2016-08-22T13:58:00Z">
        <w:r>
          <w:t xml:space="preserve"> data</w:t>
        </w:r>
      </w:ins>
      <w:ins w:id="304" w:author="Mary Wong" w:date="2016-09-01T18:16:00Z">
        <w:r w:rsidR="00D13D2C">
          <w:t>,</w:t>
        </w:r>
      </w:ins>
      <w:ins w:id="305" w:author="David Tait" w:date="2016-08-22T13:58:00Z">
        <w:r>
          <w:t xml:space="preserve"> and how much of it is </w:t>
        </w:r>
        <w:del w:id="306" w:author="Mary Wong" w:date="2016-09-01T18:16:00Z">
          <w:r w:rsidDel="00D13D2C">
            <w:delText>the CCT-RT gathering? Is any of it</w:delText>
          </w:r>
        </w:del>
      </w:ins>
      <w:ins w:id="307" w:author="Mary Wong" w:date="2016-09-01T18:16:00Z">
        <w:r w:rsidR="00D13D2C">
          <w:t>being gathered, that you believe may be</w:t>
        </w:r>
      </w:ins>
      <w:ins w:id="308" w:author="David Tait" w:date="2016-08-22T13:58:00Z">
        <w:r>
          <w:t xml:space="preserve"> applicable to the TMCH review</w:t>
        </w:r>
      </w:ins>
      <w:ins w:id="309" w:author="Mary Wong" w:date="2016-09-01T18:16:00Z">
        <w:r w:rsidR="00D13D2C">
          <w:t xml:space="preserve"> being conducted by the GNSO PDP Working </w:t>
        </w:r>
      </w:ins>
      <w:ins w:id="310" w:author="Mary Wong" w:date="2016-09-01T18:17:00Z">
        <w:r w:rsidR="00D13D2C">
          <w:t>Group that is reviewing all the existing Rights Protection Mechanisms</w:t>
        </w:r>
      </w:ins>
      <w:ins w:id="311" w:author="David Tait" w:date="2016-08-22T13:58:00Z">
        <w:r>
          <w:t>?</w:t>
        </w:r>
      </w:ins>
    </w:p>
    <w:p w14:paraId="78447735" w14:textId="77777777" w:rsidR="00CE5CB4" w:rsidDel="00FD1C0A" w:rsidRDefault="00CE5CB4">
      <w:pPr>
        <w:rPr>
          <w:del w:id="312" w:author="David Tait" w:date="2016-08-22T14:04:00Z"/>
        </w:rPr>
      </w:pPr>
    </w:p>
    <w:p w14:paraId="759E2DF4" w14:textId="77777777" w:rsidR="00CE5CB4" w:rsidRDefault="00CE5CB4"/>
    <w:p w14:paraId="5055D3AA" w14:textId="52D7714D" w:rsidR="00CE5CB4" w:rsidRPr="00FD1C0A" w:rsidRDefault="00FD1C0A">
      <w:pPr>
        <w:rPr>
          <w:u w:val="single"/>
          <w:rPrChange w:id="313" w:author="David Tait" w:date="2016-08-22T14:04:00Z">
            <w:rPr/>
          </w:rPrChange>
        </w:rPr>
      </w:pPr>
      <w:ins w:id="314" w:author="David Tait" w:date="2016-08-22T14:04:00Z">
        <w:r>
          <w:rPr>
            <w:u w:val="single"/>
          </w:rPr>
          <w:t>Questions for Analysis Group</w:t>
        </w:r>
      </w:ins>
    </w:p>
    <w:p w14:paraId="07A5FB80" w14:textId="77777777" w:rsidR="00CE5CB4" w:rsidRDefault="00CE5CB4"/>
    <w:p w14:paraId="2E227C80" w14:textId="317D18F9" w:rsidR="00FD1C0A" w:rsidRPr="00FD1C0A" w:rsidRDefault="00FD1C0A">
      <w:pPr>
        <w:pStyle w:val="ListParagraph"/>
        <w:numPr>
          <w:ilvl w:val="0"/>
          <w:numId w:val="5"/>
        </w:numPr>
        <w:rPr>
          <w:ins w:id="315" w:author="David Tait" w:date="2016-08-22T14:04:00Z"/>
          <w:rPrChange w:id="316" w:author="David Tait" w:date="2016-08-22T14:04:00Z">
            <w:rPr>
              <w:ins w:id="317" w:author="David Tait" w:date="2016-08-22T14:04:00Z"/>
              <w:i/>
            </w:rPr>
          </w:rPrChange>
        </w:rPr>
        <w:pPrChange w:id="318" w:author="David Tait" w:date="2016-08-22T14:04:00Z">
          <w:pPr>
            <w:numPr>
              <w:ilvl w:val="1"/>
              <w:numId w:val="2"/>
            </w:numPr>
            <w:ind w:left="1440" w:hanging="360"/>
          </w:pPr>
        </w:pPrChange>
      </w:pPr>
      <w:ins w:id="319" w:author="David Tait" w:date="2016-08-22T14:04:00Z">
        <w:r>
          <w:t xml:space="preserve">Reference was made to </w:t>
        </w:r>
      </w:ins>
      <w:ins w:id="320" w:author="David Tait" w:date="2016-08-22T14:06:00Z">
        <w:r w:rsidR="00A65A2B">
          <w:t xml:space="preserve">some of the data collected being incorrect due to the incorrect operation of the TMCH by certain registrars. </w:t>
        </w:r>
      </w:ins>
      <w:ins w:id="321" w:author="David Tait" w:date="2016-08-22T14:04:00Z">
        <w:r w:rsidR="00A65A2B" w:rsidRPr="00A65A2B">
          <w:t>H</w:t>
        </w:r>
        <w:r w:rsidRPr="00FD1C0A">
          <w:rPr>
            <w:rPrChange w:id="322" w:author="David Tait" w:date="2016-08-22T14:04:00Z">
              <w:rPr>
                <w:i/>
              </w:rPr>
            </w:rPrChange>
          </w:rPr>
          <w:t>a</w:t>
        </w:r>
        <w:r w:rsidR="00A65A2B" w:rsidRPr="00A65A2B">
          <w:t>ve</w:t>
        </w:r>
      </w:ins>
      <w:ins w:id="323" w:author="David Tait" w:date="2016-08-22T14:06:00Z">
        <w:r w:rsidR="00A65A2B">
          <w:t xml:space="preserve"> the figures in the report</w:t>
        </w:r>
      </w:ins>
      <w:ins w:id="324" w:author="David Tait" w:date="2016-08-22T14:04:00Z">
        <w:r w:rsidRPr="00FD1C0A">
          <w:rPr>
            <w:rPrChange w:id="325" w:author="David Tait" w:date="2016-08-22T14:04:00Z">
              <w:rPr>
                <w:i/>
              </w:rPr>
            </w:rPrChange>
          </w:rPr>
          <w:t xml:space="preserve"> been </w:t>
        </w:r>
      </w:ins>
      <w:ins w:id="326" w:author="David Tait" w:date="2016-08-22T14:07:00Z">
        <w:r w:rsidR="00A65A2B" w:rsidRPr="00A65A2B">
          <w:t>amended</w:t>
        </w:r>
      </w:ins>
      <w:ins w:id="327" w:author="David Tait" w:date="2016-08-22T14:04:00Z">
        <w:r w:rsidRPr="00FD1C0A">
          <w:rPr>
            <w:rPrChange w:id="328" w:author="David Tait" w:date="2016-08-22T14:04:00Z">
              <w:rPr>
                <w:i/>
              </w:rPr>
            </w:rPrChange>
          </w:rPr>
          <w:t xml:space="preserve"> to take account </w:t>
        </w:r>
        <w:r w:rsidR="00A65A2B" w:rsidRPr="00A65A2B">
          <w:t>of this?</w:t>
        </w:r>
        <w:r w:rsidRPr="00FD1C0A">
          <w:rPr>
            <w:rPrChange w:id="329" w:author="David Tait" w:date="2016-08-22T14:04:00Z">
              <w:rPr>
                <w:i/>
              </w:rPr>
            </w:rPrChange>
          </w:rPr>
          <w:t xml:space="preserve"> </w:t>
        </w:r>
      </w:ins>
    </w:p>
    <w:p w14:paraId="05AE0FB5" w14:textId="77777777" w:rsidR="00CE5CB4" w:rsidRDefault="00CE5CB4"/>
    <w:p w14:paraId="019D3AB2" w14:textId="77777777" w:rsidR="00CE5CB4" w:rsidRDefault="00CE5CB4"/>
    <w:p w14:paraId="37FB814A" w14:textId="081A2244" w:rsidR="00243B37" w:rsidRDefault="00825F4B">
      <w:r>
        <w:t>II. ACTION ITEMS &amp; CONTINUING WORK</w:t>
      </w:r>
    </w:p>
    <w:p w14:paraId="0F854E51" w14:textId="77777777" w:rsidR="00825F4B" w:rsidRDefault="00825F4B"/>
    <w:p w14:paraId="1CE697CE" w14:textId="77777777" w:rsidR="00825F4B" w:rsidRPr="00825F4B" w:rsidRDefault="00825F4B" w:rsidP="00825F4B">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ns w:id="330" w:author="David Tait" w:date="2016-08-22T13:59:00Z"/>
          <w:i/>
        </w:rPr>
      </w:pPr>
      <w:r w:rsidRPr="00825F4B">
        <w:rPr>
          <w:i/>
        </w:rPr>
        <w:t>IN PROCESS – first update provided on 15 August</w:t>
      </w:r>
    </w:p>
    <w:p w14:paraId="5E930E6D" w14:textId="11F506EA" w:rsidR="00FD1C0A" w:rsidRDefault="00FD1C0A" w:rsidP="00825F4B">
      <w:pPr>
        <w:numPr>
          <w:ilvl w:val="1"/>
          <w:numId w:val="2"/>
        </w:numPr>
        <w:rPr>
          <w:ins w:id="331" w:author="David Tait" w:date="2016-08-22T14:02:00Z"/>
          <w:i/>
        </w:rPr>
      </w:pPr>
      <w:ins w:id="332" w:author="David Tait" w:date="2016-08-22T13:59:00Z">
        <w:r>
          <w:rPr>
            <w:i/>
          </w:rPr>
          <w:t>To be updated with most recent data from Deloitte/IBM when available.</w:t>
        </w:r>
      </w:ins>
    </w:p>
    <w:p w14:paraId="7B7595FA" w14:textId="68D491A5" w:rsidR="00FD1C0A" w:rsidRPr="00825F4B" w:rsidRDefault="00FD1C0A" w:rsidP="00825F4B">
      <w:pPr>
        <w:numPr>
          <w:ilvl w:val="1"/>
          <w:numId w:val="2"/>
        </w:numPr>
        <w:rPr>
          <w:i/>
        </w:rPr>
      </w:pPr>
      <w:ins w:id="333" w:author="David Tait" w:date="2016-08-22T14:02:00Z">
        <w:r>
          <w:rPr>
            <w:i/>
          </w:rPr>
          <w:t>Staff to clarify whether data contained within Staff RPMs paper has been am</w:t>
        </w:r>
        <w:del w:id="334" w:author="Mary Wong" w:date="2016-09-01T18:17:00Z">
          <w:r w:rsidDel="00D13D2C">
            <w:rPr>
              <w:i/>
            </w:rPr>
            <w:delText>d</w:delText>
          </w:r>
        </w:del>
        <w:r>
          <w:rPr>
            <w:i/>
          </w:rPr>
          <w:t xml:space="preserve">ended to take </w:t>
        </w:r>
      </w:ins>
      <w:ins w:id="335" w:author="David Tait" w:date="2016-08-22T14:03:00Z">
        <w:r>
          <w:rPr>
            <w:i/>
          </w:rPr>
          <w:t>account</w:t>
        </w:r>
      </w:ins>
      <w:ins w:id="336" w:author="David Tait" w:date="2016-08-22T14:02:00Z">
        <w:r>
          <w:rPr>
            <w:i/>
          </w:rPr>
          <w:t xml:space="preserve"> </w:t>
        </w:r>
      </w:ins>
      <w:ins w:id="337" w:author="David Tait" w:date="2016-08-22T14:03:00Z">
        <w:r>
          <w:rPr>
            <w:i/>
          </w:rPr>
          <w:t>of incorrect operation of the TMCH by some registrars. If not</w:t>
        </w:r>
      </w:ins>
      <w:ins w:id="338" w:author="Mary Wong" w:date="2016-09-01T18:17:00Z">
        <w:r w:rsidR="00D13D2C">
          <w:rPr>
            <w:i/>
          </w:rPr>
          <w:t>,</w:t>
        </w:r>
      </w:ins>
      <w:ins w:id="339" w:author="David Tait" w:date="2016-08-22T14:03:00Z">
        <w:r>
          <w:rPr>
            <w:i/>
          </w:rPr>
          <w:t xml:space="preserve"> </w:t>
        </w:r>
        <w:del w:id="340" w:author="Mary Wong" w:date="2016-09-01T18:17:00Z">
          <w:r w:rsidDel="00D13D2C">
            <w:rPr>
              <w:i/>
            </w:rPr>
            <w:delText>is</w:delText>
          </w:r>
        </w:del>
      </w:ins>
      <w:ins w:id="341" w:author="Mary Wong" w:date="2016-09-01T18:17:00Z">
        <w:r w:rsidR="00D13D2C">
          <w:rPr>
            <w:i/>
          </w:rPr>
          <w:t>will</w:t>
        </w:r>
      </w:ins>
      <w:ins w:id="342" w:author="David Tait" w:date="2016-08-22T14:03:00Z">
        <w:r>
          <w:rPr>
            <w:i/>
          </w:rPr>
          <w:t xml:space="preserve"> it</w:t>
        </w:r>
      </w:ins>
      <w:ins w:id="343" w:author="Mary Wong" w:date="2016-09-01T18:17:00Z">
        <w:r w:rsidR="00D13D2C">
          <w:rPr>
            <w:i/>
          </w:rPr>
          <w:t xml:space="preserve"> be</w:t>
        </w:r>
      </w:ins>
      <w:ins w:id="344" w:author="David Tait" w:date="2016-08-22T14:03:00Z">
        <w:r>
          <w:rPr>
            <w:i/>
          </w:rPr>
          <w:t xml:space="preserve"> possible</w:t>
        </w:r>
      </w:ins>
      <w:ins w:id="345" w:author="Mary Wong" w:date="2016-09-01T18:17:00Z">
        <w:r w:rsidR="00D13D2C">
          <w:rPr>
            <w:i/>
          </w:rPr>
          <w:t xml:space="preserve"> to update?</w:t>
        </w:r>
      </w:ins>
      <w:bookmarkStart w:id="346" w:name="_GoBack"/>
      <w:bookmarkEnd w:id="346"/>
      <w:ins w:id="347" w:author="David Tait" w:date="2016-08-22T14:03:00Z">
        <w:r>
          <w:rPr>
            <w:i/>
          </w:rPr>
          <w:t xml:space="preserve"> </w:t>
        </w:r>
      </w:ins>
    </w:p>
    <w:p w14:paraId="1D990DC5" w14:textId="77777777" w:rsidR="00825F4B" w:rsidRPr="00825F4B" w:rsidRDefault="00825F4B" w:rsidP="00825F4B"/>
    <w:p w14:paraId="13B1F74A" w14:textId="77777777" w:rsidR="00825F4B" w:rsidRDefault="00825F4B" w:rsidP="00825F4B">
      <w:pPr>
        <w:numPr>
          <w:ilvl w:val="0"/>
          <w:numId w:val="2"/>
        </w:numPr>
      </w:pPr>
      <w:r w:rsidRPr="00825F4B">
        <w:t>Update numbers for Sunrise records (% of SMD files), especially for 2015 – and match these with the number of new gTLDs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Try to correlate entries in specific time periods to the trend of new gTLDs being launched at that time (e.g. it was IDNs that went first in late 2013, with more Latin-based script gTLDs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825F4B">
      <w:pPr>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3B60BE27" w:rsidR="00825F4B" w:rsidRPr="00825F4B" w:rsidRDefault="00825F4B" w:rsidP="00825F4B">
      <w:pPr>
        <w:numPr>
          <w:ilvl w:val="1"/>
          <w:numId w:val="3"/>
        </w:numPr>
        <w:rPr>
          <w:i/>
        </w:rPr>
      </w:pPr>
      <w:r w:rsidRPr="00825F4B">
        <w:rPr>
          <w:i/>
        </w:rPr>
        <w:t>IN PROCESS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326516">
      <w:footerReference w:type="even" r:id="rId9"/>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Kurt Pritz" w:date="2016-08-26T07:36:00Z" w:initials="KP">
    <w:p w14:paraId="424B9806" w14:textId="38EAA608" w:rsidR="0036649D" w:rsidRDefault="0036649D">
      <w:pPr>
        <w:pStyle w:val="CommentText"/>
      </w:pPr>
      <w:r>
        <w:rPr>
          <w:rStyle w:val="CommentReference"/>
        </w:rPr>
        <w:annotationRef/>
      </w:r>
      <w:r>
        <w:t>I don’t quite understand this question. Are you asking how many SMD files are required to block one name in all the (say) Donuts TLDs? I think we should sharpen it a bit.</w:t>
      </w:r>
    </w:p>
  </w:comment>
  <w:comment w:id="9" w:author="Mary Wong" w:date="2016-09-01T17:36:00Z" w:initials="MW">
    <w:p w14:paraId="0FB339B0" w14:textId="3681059A" w:rsidR="00120553" w:rsidRDefault="00120553">
      <w:pPr>
        <w:pStyle w:val="CommentText"/>
      </w:pPr>
      <w:r>
        <w:rPr>
          <w:rStyle w:val="CommentReference"/>
        </w:rPr>
        <w:annotationRef/>
      </w:r>
      <w:r>
        <w:t>Staff had wondered as well, so here’s an attempt to clarify – not sure if this is what was intended, though.</w:t>
      </w:r>
    </w:p>
  </w:comment>
  <w:comment w:id="46" w:author="Mary Wong" w:date="2016-09-01T17:51:00Z" w:initials="MW">
    <w:p w14:paraId="210E4EC6" w14:textId="6614C7C0" w:rsidR="00FD32B8" w:rsidRDefault="00FD32B8">
      <w:pPr>
        <w:pStyle w:val="CommentText"/>
      </w:pPr>
      <w:r>
        <w:rPr>
          <w:rStyle w:val="CommentReference"/>
        </w:rPr>
        <w:annotationRef/>
      </w:r>
      <w:r>
        <w:t xml:space="preserve">Please see this annual list provided to the CCT-RT: </w:t>
      </w:r>
      <w:hyperlink r:id="rId1" w:history="1">
        <w:r w:rsidRPr="0094618C">
          <w:rPr>
            <w:rStyle w:val="Hyperlink"/>
          </w:rPr>
          <w:t>https://www.icann.org/en/system/files/files/cct-metric-2-8-10dec15-en.xlsx</w:t>
        </w:r>
      </w:hyperlink>
      <w:r>
        <w:t xml:space="preserve"> (from the CCT-RT page at </w:t>
      </w:r>
      <w:hyperlink r:id="rId2" w:anchor="7.2" w:history="1">
        <w:r w:rsidRPr="0094618C">
          <w:rPr>
            <w:rStyle w:val="Hyperlink"/>
          </w:rPr>
          <w:t>https://www.icann.org/resources/pages/cct-metrics-registries-2016-06-27-en#7.2</w:t>
        </w:r>
      </w:hyperlink>
      <w:r>
        <w:t>). Are we asking for more than this, or more details about this?</w:t>
      </w:r>
    </w:p>
  </w:comment>
  <w:comment w:id="78" w:author="Mary Wong" w:date="2016-09-01T17:53:00Z" w:initials="MW">
    <w:p w14:paraId="20F2E9EB" w14:textId="26459007" w:rsidR="00FD32B8" w:rsidRDefault="00FD32B8">
      <w:pPr>
        <w:pStyle w:val="CommentText"/>
      </w:pPr>
      <w:r>
        <w:rPr>
          <w:rStyle w:val="CommentReference"/>
        </w:rPr>
        <w:annotationRef/>
      </w:r>
      <w:r>
        <w:t>Do we mean the rate of registration vs the number of TM Claims Notices? May want to be more specific.</w:t>
      </w:r>
    </w:p>
  </w:comment>
  <w:comment w:id="103" w:author="Mary Wong" w:date="2016-09-01T17:55:00Z" w:initials="MW">
    <w:p w14:paraId="0845978F" w14:textId="121CD587" w:rsidR="00FD32B8" w:rsidRDefault="00FD32B8">
      <w:pPr>
        <w:pStyle w:val="CommentText"/>
      </w:pPr>
      <w:r>
        <w:rPr>
          <w:rStyle w:val="CommentReference"/>
        </w:rPr>
        <w:annotationRef/>
      </w:r>
      <w:r>
        <w:t>I think we need to be more specific here.</w:t>
      </w:r>
    </w:p>
  </w:comment>
  <w:comment w:id="111" w:author="Mary Wong" w:date="2016-09-01T17:56:00Z" w:initials="MW">
    <w:p w14:paraId="7896BDB4" w14:textId="3766FC79" w:rsidR="00FD32B8" w:rsidRDefault="00FD32B8">
      <w:pPr>
        <w:pStyle w:val="CommentText"/>
      </w:pPr>
      <w:r>
        <w:rPr>
          <w:rStyle w:val="CommentReference"/>
        </w:rPr>
        <w:annotationRef/>
      </w:r>
      <w:r>
        <w:t>Do we mean just the marks as indicated by the relevant SMD file or all extensions blocked, based on that SMD file?</w:t>
      </w:r>
    </w:p>
  </w:comment>
  <w:comment w:id="119" w:author="Mary Wong" w:date="2016-09-01T17:57:00Z" w:initials="MW">
    <w:p w14:paraId="550C37BC" w14:textId="4C900DFA" w:rsidR="00FD32B8" w:rsidRDefault="00FD32B8">
      <w:pPr>
        <w:pStyle w:val="CommentText"/>
      </w:pPr>
      <w:r>
        <w:rPr>
          <w:rStyle w:val="CommentReference"/>
        </w:rPr>
        <w:annotationRef/>
      </w:r>
      <w:r>
        <w:t>Was this what was meant by “basic works”?</w:t>
      </w:r>
    </w:p>
  </w:comment>
  <w:comment w:id="124" w:author="Mary Wong" w:date="2016-09-01T17:57:00Z" w:initials="MW">
    <w:p w14:paraId="4D74FBF2" w14:textId="3C9C3593" w:rsidR="00FD32B8" w:rsidRDefault="00FD32B8">
      <w:pPr>
        <w:pStyle w:val="CommentText"/>
      </w:pPr>
      <w:r>
        <w:rPr>
          <w:rStyle w:val="CommentReference"/>
        </w:rPr>
        <w:annotationRef/>
      </w:r>
      <w:r>
        <w:t>Should we clarify this?</w:t>
      </w:r>
    </w:p>
  </w:comment>
  <w:comment w:id="129" w:author="Mary Wong" w:date="2016-09-01T17:58:00Z" w:initials="MW">
    <w:p w14:paraId="3238849F" w14:textId="35298514" w:rsidR="00174898" w:rsidRDefault="00174898">
      <w:pPr>
        <w:pStyle w:val="CommentText"/>
      </w:pPr>
      <w:r>
        <w:rPr>
          <w:rStyle w:val="CommentReference"/>
        </w:rPr>
        <w:annotationRef/>
      </w:r>
      <w:r>
        <w:t>Won’t they just respond that this is a legal question they can’t comment on? Is it possible to rephrase?</w:t>
      </w:r>
    </w:p>
  </w:comment>
  <w:comment w:id="133" w:author="Kurt Pritz" w:date="2016-08-26T07:39:00Z" w:initials="KP">
    <w:p w14:paraId="1CF063E4" w14:textId="26B55B65" w:rsidR="0036649D" w:rsidRDefault="0036649D">
      <w:pPr>
        <w:pStyle w:val="CommentText"/>
      </w:pPr>
      <w:r>
        <w:rPr>
          <w:rStyle w:val="CommentReference"/>
        </w:rPr>
        <w:annotationRef/>
      </w:r>
      <w:r>
        <w:t>This question seems to start with an accusatory premise, which might put some recipient on the defensive. We were originally interested in the number of registrations that were abandoned after a claims notice was sent. I think the question might be more objective: to furnish statistics on the number of Claims notices sent to potential registrants and the percent of those potential registrations that were abandoned.</w:t>
      </w:r>
    </w:p>
  </w:comment>
  <w:comment w:id="166" w:author="Kurt Pritz" w:date="2016-08-26T07:41:00Z" w:initials="KP">
    <w:p w14:paraId="2FFDDB1F" w14:textId="04E188AB" w:rsidR="007F47FE" w:rsidRDefault="007F47FE">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4B9806" w15:done="0"/>
  <w15:commentEx w15:paraId="0FB339B0" w15:done="0"/>
  <w15:commentEx w15:paraId="210E4EC6" w15:done="0"/>
  <w15:commentEx w15:paraId="20F2E9EB" w15:done="0"/>
  <w15:commentEx w15:paraId="0845978F" w15:done="0"/>
  <w15:commentEx w15:paraId="7896BDB4" w15:done="0"/>
  <w15:commentEx w15:paraId="550C37BC" w15:done="0"/>
  <w15:commentEx w15:paraId="4D74FBF2" w15:done="0"/>
  <w15:commentEx w15:paraId="3238849F" w15:done="0"/>
  <w15:commentEx w15:paraId="1CF063E4" w15:done="0"/>
  <w15:commentEx w15:paraId="2FFDDB1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A6CE2" w14:textId="77777777" w:rsidR="00CB23DE" w:rsidRDefault="00CB23DE" w:rsidP="005C1994">
      <w:r>
        <w:separator/>
      </w:r>
    </w:p>
  </w:endnote>
  <w:endnote w:type="continuationSeparator" w:id="0">
    <w:p w14:paraId="0EC31E51" w14:textId="77777777" w:rsidR="00CB23DE" w:rsidRDefault="00CB23DE"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36649D" w:rsidRDefault="0036649D"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23DE">
      <w:rPr>
        <w:rStyle w:val="PageNumber"/>
        <w:noProof/>
      </w:rPr>
      <w:t>1</w:t>
    </w:r>
    <w:r>
      <w:rPr>
        <w:rStyle w:val="PageNumber"/>
      </w:rPr>
      <w:fldChar w:fldCharType="end"/>
    </w:r>
  </w:p>
  <w:p w14:paraId="3B9FBFD2" w14:textId="77777777" w:rsidR="0036649D" w:rsidRDefault="0036649D"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F3BC0" w14:textId="77777777" w:rsidR="00CB23DE" w:rsidRDefault="00CB23DE" w:rsidP="005C1994">
      <w:r>
        <w:separator/>
      </w:r>
    </w:p>
  </w:footnote>
  <w:footnote w:type="continuationSeparator" w:id="0">
    <w:p w14:paraId="61E6125B" w14:textId="77777777" w:rsidR="00CB23DE" w:rsidRDefault="00CB23DE" w:rsidP="005C1994">
      <w:r>
        <w:continuationSeparator/>
      </w:r>
    </w:p>
  </w:footnote>
  <w:footnote w:id="1">
    <w:p w14:paraId="70EFC2DB" w14:textId="77777777" w:rsidR="0036649D" w:rsidRDefault="0036649D"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86455"/>
    <w:multiLevelType w:val="hybridMultilevel"/>
    <w:tmpl w:val="777E8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7"/>
  </w:num>
  <w:num w:numId="5">
    <w:abstractNumId w:val="6"/>
  </w:num>
  <w:num w:numId="6">
    <w:abstractNumId w:val="1"/>
  </w:num>
  <w:num w:numId="7">
    <w:abstractNumId w:val="2"/>
  </w:num>
  <w:num w:numId="8">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A2AAC"/>
    <w:rsid w:val="00120553"/>
    <w:rsid w:val="00163362"/>
    <w:rsid w:val="00174898"/>
    <w:rsid w:val="00243B37"/>
    <w:rsid w:val="00273856"/>
    <w:rsid w:val="002D2300"/>
    <w:rsid w:val="003055A5"/>
    <w:rsid w:val="00326516"/>
    <w:rsid w:val="003304A1"/>
    <w:rsid w:val="0036649D"/>
    <w:rsid w:val="003A4D98"/>
    <w:rsid w:val="003D3955"/>
    <w:rsid w:val="00435BDF"/>
    <w:rsid w:val="005804CF"/>
    <w:rsid w:val="005C1994"/>
    <w:rsid w:val="0061051A"/>
    <w:rsid w:val="006C1095"/>
    <w:rsid w:val="007145E9"/>
    <w:rsid w:val="0077187A"/>
    <w:rsid w:val="0079472D"/>
    <w:rsid w:val="007F47FE"/>
    <w:rsid w:val="00825F4B"/>
    <w:rsid w:val="008B5090"/>
    <w:rsid w:val="00907703"/>
    <w:rsid w:val="009C5562"/>
    <w:rsid w:val="00A23288"/>
    <w:rsid w:val="00A65A2B"/>
    <w:rsid w:val="00B95AFD"/>
    <w:rsid w:val="00BB2B47"/>
    <w:rsid w:val="00C65976"/>
    <w:rsid w:val="00C94DBC"/>
    <w:rsid w:val="00CB23DE"/>
    <w:rsid w:val="00CE5CB4"/>
    <w:rsid w:val="00CF1A2E"/>
    <w:rsid w:val="00D13D2C"/>
    <w:rsid w:val="00D840CC"/>
    <w:rsid w:val="00DC03B1"/>
    <w:rsid w:val="00DF0D1D"/>
    <w:rsid w:val="00E4776A"/>
    <w:rsid w:val="00F5233C"/>
    <w:rsid w:val="00FB2D09"/>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0C2F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comments.xml.rels><?xml version="1.0" encoding="UTF-8" standalone="yes"?>
<Relationships xmlns="http://schemas.openxmlformats.org/package/2006/relationships"><Relationship Id="rId1" Type="http://schemas.openxmlformats.org/officeDocument/2006/relationships/hyperlink" Target="https://www.icann.org/en/system/files/files/cct-metric-2-8-10dec15-en.xlsx" TargetMode="External"/><Relationship Id="rId2" Type="http://schemas.openxmlformats.org/officeDocument/2006/relationships/hyperlink" Target="https://www.icann.org/resources/pages/cct-metrics-registries-2016-06-27-en" TargetMode="External"/></Relationship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microsoft.com/office/2011/relationships/people" Target="peop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1500</Words>
  <Characters>8551</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2</cp:revision>
  <dcterms:created xsi:type="dcterms:W3CDTF">2016-09-01T10:18:00Z</dcterms:created>
  <dcterms:modified xsi:type="dcterms:W3CDTF">2016-09-01T10:18:00Z</dcterms:modified>
</cp:coreProperties>
</file>