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61C4" w:rsidRPr="004F61C4" w:rsidRDefault="004F61C4" w:rsidP="004F61C4">
      <w:pPr>
        <w:shd w:val="clear" w:color="auto" w:fill="FFFFFF"/>
        <w:spacing w:line="276" w:lineRule="auto"/>
        <w:rPr>
          <w:rFonts w:eastAsia="Times New Roman" w:cs="Arial"/>
          <w:color w:val="000000" w:themeColor="text1"/>
          <w:sz w:val="22"/>
          <w:szCs w:val="22"/>
        </w:rPr>
      </w:pPr>
      <w:r w:rsidRPr="008B4983">
        <w:rPr>
          <w:rFonts w:eastAsia="Times New Roman" w:cs="Arial"/>
          <w:b/>
          <w:bCs/>
          <w:color w:val="000000" w:themeColor="text1"/>
          <w:sz w:val="22"/>
          <w:szCs w:val="22"/>
        </w:rPr>
        <w:t>Nomination of GNSO Replacement Candidate for Second Security, Stability, and Resiliency of the DNS (SSR2) Review Team</w:t>
      </w:r>
    </w:p>
    <w:p w:rsidR="004F61C4" w:rsidRPr="004F61C4" w:rsidRDefault="004F61C4" w:rsidP="004F61C4">
      <w:pPr>
        <w:shd w:val="clear" w:color="auto" w:fill="FFFFFF"/>
        <w:spacing w:line="276" w:lineRule="auto"/>
        <w:rPr>
          <w:rFonts w:eastAsia="Times New Roman" w:cs="Arial"/>
          <w:color w:val="000000" w:themeColor="text1"/>
          <w:sz w:val="22"/>
          <w:szCs w:val="22"/>
        </w:rPr>
      </w:pPr>
      <w:r w:rsidRPr="008B4983">
        <w:rPr>
          <w:rFonts w:eastAsia="Times New Roman" w:cs="Arial"/>
          <w:b/>
          <w:bCs/>
          <w:color w:val="000000" w:themeColor="text1"/>
          <w:sz w:val="22"/>
          <w:szCs w:val="22"/>
        </w:rPr>
        <w:t xml:space="preserve">Submitted by </w:t>
      </w:r>
    </w:p>
    <w:p w:rsidR="004F61C4" w:rsidRPr="008B4983" w:rsidRDefault="004F61C4" w:rsidP="004F61C4">
      <w:pPr>
        <w:shd w:val="clear" w:color="auto" w:fill="FFFFFF"/>
        <w:spacing w:line="276" w:lineRule="auto"/>
        <w:rPr>
          <w:rFonts w:eastAsia="Times New Roman" w:cs="Arial"/>
          <w:b/>
          <w:bCs/>
          <w:color w:val="000000" w:themeColor="text1"/>
          <w:sz w:val="22"/>
          <w:szCs w:val="22"/>
        </w:rPr>
      </w:pPr>
      <w:r w:rsidRPr="008B4983">
        <w:rPr>
          <w:rFonts w:eastAsia="Times New Roman" w:cs="Arial"/>
          <w:b/>
          <w:bCs/>
          <w:color w:val="000000" w:themeColor="text1"/>
          <w:sz w:val="22"/>
          <w:szCs w:val="22"/>
        </w:rPr>
        <w:t xml:space="preserve">Seconded by </w:t>
      </w:r>
    </w:p>
    <w:p w:rsidR="004F61C4" w:rsidRPr="004F61C4" w:rsidRDefault="004F61C4" w:rsidP="004F61C4">
      <w:pPr>
        <w:shd w:val="clear" w:color="auto" w:fill="FFFFFF"/>
        <w:spacing w:line="276" w:lineRule="auto"/>
        <w:rPr>
          <w:rFonts w:eastAsia="Times New Roman" w:cs="Arial"/>
          <w:color w:val="000000" w:themeColor="text1"/>
          <w:sz w:val="22"/>
          <w:szCs w:val="22"/>
        </w:rPr>
      </w:pPr>
    </w:p>
    <w:p w:rsidR="009D7FD2" w:rsidRPr="008B4983" w:rsidRDefault="004F61C4" w:rsidP="009D7FD2">
      <w:pPr>
        <w:shd w:val="clear" w:color="auto" w:fill="FFFFFF"/>
        <w:spacing w:line="276" w:lineRule="auto"/>
        <w:rPr>
          <w:rFonts w:eastAsia="Times New Roman" w:cs="Arial"/>
          <w:color w:val="000000" w:themeColor="text1"/>
          <w:sz w:val="22"/>
          <w:szCs w:val="22"/>
        </w:rPr>
      </w:pPr>
      <w:r w:rsidRPr="004F61C4">
        <w:rPr>
          <w:rFonts w:eastAsia="Times New Roman" w:cs="Arial"/>
          <w:color w:val="000000" w:themeColor="text1"/>
          <w:sz w:val="22"/>
          <w:szCs w:val="22"/>
        </w:rPr>
        <w:t>WHEREAS,</w:t>
      </w:r>
      <w:r w:rsidR="009D7FD2" w:rsidRPr="008B4983">
        <w:rPr>
          <w:rFonts w:eastAsia="Times New Roman" w:cs="Arial"/>
          <w:color w:val="000000" w:themeColor="text1"/>
          <w:sz w:val="22"/>
          <w:szCs w:val="22"/>
        </w:rPr>
        <w:t xml:space="preserve"> </w:t>
      </w:r>
    </w:p>
    <w:p w:rsidR="009D7FD2" w:rsidRPr="008B4983" w:rsidRDefault="009D7FD2" w:rsidP="009D7FD2">
      <w:pPr>
        <w:shd w:val="clear" w:color="auto" w:fill="FFFFFF"/>
        <w:spacing w:line="276" w:lineRule="auto"/>
        <w:rPr>
          <w:rFonts w:eastAsia="Times New Roman" w:cs="Arial"/>
          <w:color w:val="000000" w:themeColor="text1"/>
          <w:sz w:val="22"/>
          <w:szCs w:val="22"/>
        </w:rPr>
      </w:pPr>
    </w:p>
    <w:p w:rsidR="004F61C4" w:rsidRPr="008B4983" w:rsidRDefault="004F61C4" w:rsidP="009D7FD2">
      <w:pPr>
        <w:pStyle w:val="ListParagraph"/>
        <w:numPr>
          <w:ilvl w:val="0"/>
          <w:numId w:val="5"/>
        </w:numPr>
        <w:shd w:val="clear" w:color="auto" w:fill="FFFFFF"/>
        <w:spacing w:line="276" w:lineRule="auto"/>
        <w:rPr>
          <w:rFonts w:eastAsia="Times New Roman" w:cs="Arial"/>
          <w:color w:val="000000" w:themeColor="text1"/>
          <w:sz w:val="22"/>
          <w:szCs w:val="22"/>
        </w:rPr>
      </w:pPr>
      <w:r w:rsidRPr="008B4983">
        <w:rPr>
          <w:rFonts w:eastAsia="Times New Roman" w:cs="Arial"/>
          <w:color w:val="000000" w:themeColor="text1"/>
          <w:sz w:val="22"/>
          <w:szCs w:val="22"/>
        </w:rPr>
        <w:t>On 19 January 2017, the GNSO Council nominated (see </w:t>
      </w:r>
      <w:hyperlink r:id="rId5" w:anchor="201701" w:history="1">
        <w:r w:rsidRPr="008B4983">
          <w:rPr>
            <w:rFonts w:eastAsia="Times New Roman" w:cs="Arial"/>
            <w:color w:val="4472C4" w:themeColor="accent1"/>
            <w:sz w:val="22"/>
            <w:szCs w:val="22"/>
            <w:u w:val="single"/>
          </w:rPr>
          <w:t>https://gnso.icann.org/en/council/resolutions#201701</w:t>
        </w:r>
      </w:hyperlink>
      <w:r w:rsidRPr="008B4983">
        <w:rPr>
          <w:rFonts w:eastAsia="Times New Roman" w:cs="Arial"/>
          <w:color w:val="000000" w:themeColor="text1"/>
          <w:sz w:val="22"/>
          <w:szCs w:val="22"/>
        </w:rPr>
        <w:t xml:space="preserve">) the following candidates to serve on the SSR2-RT (in alphabetical order): James Gannon, Denise Michel, and Emily Taylor as its primary three candidates for the SSR2-RT, noting that these candidates under the new ICANN Bylaws are entitled to be selected. Furthermore, the GNSO nominated (in alphabetical order): Howard Eland, Scott McCormick, Rao Naveed bin </w:t>
      </w:r>
      <w:proofErr w:type="spellStart"/>
      <w:r w:rsidRPr="008B4983">
        <w:rPr>
          <w:rFonts w:eastAsia="Times New Roman" w:cs="Arial"/>
          <w:color w:val="000000" w:themeColor="text1"/>
          <w:sz w:val="22"/>
          <w:szCs w:val="22"/>
        </w:rPr>
        <w:t>Rais</w:t>
      </w:r>
      <w:proofErr w:type="spellEnd"/>
      <w:r w:rsidRPr="008B4983">
        <w:rPr>
          <w:rFonts w:eastAsia="Times New Roman" w:cs="Arial"/>
          <w:color w:val="000000" w:themeColor="text1"/>
          <w:sz w:val="22"/>
          <w:szCs w:val="22"/>
        </w:rPr>
        <w:t>, and Norm Ritchie to be considered for inclusion in the SSR2-RT by the SO-AC Chairs should additional places be available.</w:t>
      </w:r>
    </w:p>
    <w:p w:rsidR="009D7FD2" w:rsidRPr="008B4983" w:rsidRDefault="004F61C4" w:rsidP="009D7FD2">
      <w:pPr>
        <w:pStyle w:val="ListParagraph"/>
        <w:numPr>
          <w:ilvl w:val="0"/>
          <w:numId w:val="5"/>
        </w:numPr>
        <w:shd w:val="clear" w:color="auto" w:fill="FFFFFF"/>
        <w:spacing w:line="276" w:lineRule="auto"/>
        <w:rPr>
          <w:rFonts w:eastAsia="Times New Roman" w:cs="Arial"/>
          <w:color w:val="000000" w:themeColor="text1"/>
          <w:sz w:val="22"/>
          <w:szCs w:val="22"/>
        </w:rPr>
      </w:pPr>
      <w:r w:rsidRPr="008B4983">
        <w:rPr>
          <w:rFonts w:eastAsia="Times New Roman" w:cs="Arial"/>
          <w:color w:val="000000" w:themeColor="text1"/>
          <w:sz w:val="22"/>
          <w:szCs w:val="22"/>
        </w:rPr>
        <w:t>On 14 February 2017, ICANN announced the selection of the 16-member team (see </w:t>
      </w:r>
      <w:hyperlink r:id="rId6" w:tooltip="https://www.icann.org/news/announcement-2-2017-02-14-en" w:history="1">
        <w:r w:rsidRPr="008B4983">
          <w:rPr>
            <w:rFonts w:eastAsia="Times New Roman" w:cs="Arial"/>
            <w:color w:val="4472C4" w:themeColor="accent1"/>
            <w:sz w:val="22"/>
            <w:szCs w:val="22"/>
            <w:u w:val="single"/>
          </w:rPr>
          <w:t>https://www.icann.org/news/announcement-2-2017-02-14-en</w:t>
        </w:r>
      </w:hyperlink>
      <w:r w:rsidRPr="008B4983">
        <w:rPr>
          <w:rFonts w:eastAsia="Times New Roman" w:cs="Arial"/>
          <w:color w:val="000000" w:themeColor="text1"/>
          <w:sz w:val="22"/>
          <w:szCs w:val="22"/>
        </w:rPr>
        <w:t>), which included the three primary candidates nominated by the GNSO Council.</w:t>
      </w:r>
    </w:p>
    <w:p w:rsidR="004A007A" w:rsidRPr="008B4983" w:rsidRDefault="0073112F" w:rsidP="004A007A">
      <w:pPr>
        <w:pStyle w:val="ListParagraph"/>
        <w:numPr>
          <w:ilvl w:val="0"/>
          <w:numId w:val="5"/>
        </w:numPr>
        <w:shd w:val="clear" w:color="auto" w:fill="FFFFFF"/>
        <w:spacing w:line="276" w:lineRule="auto"/>
        <w:rPr>
          <w:rFonts w:eastAsia="Times New Roman" w:cs="Arial"/>
          <w:color w:val="000000" w:themeColor="text1"/>
          <w:sz w:val="22"/>
          <w:szCs w:val="22"/>
        </w:rPr>
      </w:pPr>
      <w:r w:rsidRPr="008B4983">
        <w:rPr>
          <w:rFonts w:eastAsia="Times New Roman" w:cs="Arial"/>
          <w:color w:val="000000" w:themeColor="text1"/>
          <w:sz w:val="22"/>
          <w:szCs w:val="22"/>
        </w:rPr>
        <w:t>Following the resignation of Emily Taylor on 16 July 2017 (see </w:t>
      </w:r>
      <w:hyperlink r:id="rId7" w:history="1">
        <w:r w:rsidRPr="008B4983">
          <w:rPr>
            <w:rFonts w:eastAsia="Times New Roman" w:cs="Arial"/>
            <w:color w:val="4472C4" w:themeColor="accent1"/>
            <w:sz w:val="22"/>
            <w:szCs w:val="22"/>
            <w:u w:val="single"/>
          </w:rPr>
          <w:t>http://mm.icann.org/pipermail/ssr2-review/2017-July/000468.html</w:t>
        </w:r>
      </w:hyperlink>
      <w:r w:rsidRPr="008B4983">
        <w:rPr>
          <w:rFonts w:eastAsia="Times New Roman" w:cs="Arial"/>
          <w:color w:val="000000" w:themeColor="text1"/>
          <w:sz w:val="22"/>
          <w:szCs w:val="22"/>
        </w:rPr>
        <w:t>), the GNSO Council tasked the GNSO Standing Selection Committee (SSC) with recommending a candidate for this vacancy. The SSC recommended</w:t>
      </w:r>
      <w:r w:rsidR="000226E6" w:rsidRPr="008B4983">
        <w:rPr>
          <w:rFonts w:eastAsia="Times New Roman" w:cs="Arial"/>
          <w:color w:val="000000" w:themeColor="text1"/>
          <w:sz w:val="22"/>
          <w:szCs w:val="22"/>
        </w:rPr>
        <w:t xml:space="preserve"> Norm Ritchie</w:t>
      </w:r>
      <w:r w:rsidRPr="008B4983">
        <w:rPr>
          <w:rFonts w:eastAsia="Times New Roman" w:cs="Arial"/>
          <w:color w:val="000000" w:themeColor="text1"/>
          <w:sz w:val="22"/>
          <w:szCs w:val="22"/>
        </w:rPr>
        <w:t>, who was subsequently nominated by the GNSO Council on 24 August 2017 (see</w:t>
      </w:r>
      <w:r w:rsidR="000C355D">
        <w:rPr>
          <w:rFonts w:eastAsia="Times New Roman" w:cs="Arial"/>
          <w:color w:val="000000" w:themeColor="text1"/>
          <w:sz w:val="22"/>
          <w:szCs w:val="22"/>
        </w:rPr>
        <w:t xml:space="preserve"> </w:t>
      </w:r>
      <w:hyperlink r:id="rId8" w:anchor="201708" w:history="1">
        <w:r w:rsidRPr="008B4983">
          <w:rPr>
            <w:rStyle w:val="Hyperlink"/>
            <w:rFonts w:eastAsia="Times New Roman" w:cs="Arial"/>
            <w:color w:val="4472C4" w:themeColor="accent1"/>
            <w:sz w:val="22"/>
            <w:szCs w:val="22"/>
          </w:rPr>
          <w:t>https://gnso.icann.org/en/council/resolutions#201708</w:t>
        </w:r>
      </w:hyperlink>
      <w:r w:rsidRPr="008B4983">
        <w:rPr>
          <w:rFonts w:eastAsia="Times New Roman" w:cs="Arial"/>
          <w:color w:val="000000" w:themeColor="text1"/>
          <w:sz w:val="22"/>
          <w:szCs w:val="22"/>
        </w:rPr>
        <w:t>).</w:t>
      </w:r>
    </w:p>
    <w:p w:rsidR="004A007A" w:rsidRPr="008B4983" w:rsidRDefault="004A007A" w:rsidP="005F426F">
      <w:pPr>
        <w:pStyle w:val="ListParagraph"/>
        <w:numPr>
          <w:ilvl w:val="0"/>
          <w:numId w:val="5"/>
        </w:numPr>
        <w:shd w:val="clear" w:color="auto" w:fill="FFFFFF"/>
        <w:spacing w:line="276" w:lineRule="auto"/>
        <w:rPr>
          <w:rFonts w:eastAsia="Times New Roman" w:cs="Arial"/>
          <w:color w:val="000000" w:themeColor="text1"/>
          <w:sz w:val="22"/>
          <w:szCs w:val="22"/>
        </w:rPr>
      </w:pPr>
      <w:r w:rsidRPr="008B4983">
        <w:rPr>
          <w:rFonts w:eastAsia="Times New Roman" w:cs="Arial"/>
          <w:color w:val="000000" w:themeColor="text1"/>
          <w:sz w:val="22"/>
          <w:szCs w:val="22"/>
        </w:rPr>
        <w:t xml:space="preserve">On 8 December 2017, James Gannon submitted his resignation to the SSR2-RT (see: </w:t>
      </w:r>
      <w:hyperlink r:id="rId9" w:history="1">
        <w:r w:rsidRPr="008B4983">
          <w:rPr>
            <w:rStyle w:val="Hyperlink"/>
            <w:rFonts w:eastAsia="Times New Roman" w:cs="Arial"/>
            <w:color w:val="4472C4" w:themeColor="accent1"/>
            <w:sz w:val="22"/>
            <w:szCs w:val="22"/>
          </w:rPr>
          <w:t>http://mm.icann.org/pipermail/ssr2-review/2017-December/000920.html</w:t>
        </w:r>
      </w:hyperlink>
      <w:r w:rsidRPr="008B4983">
        <w:rPr>
          <w:rFonts w:eastAsia="Times New Roman" w:cs="Arial"/>
          <w:color w:val="000000" w:themeColor="text1"/>
          <w:sz w:val="22"/>
          <w:szCs w:val="22"/>
        </w:rPr>
        <w:t>)</w:t>
      </w:r>
    </w:p>
    <w:p w:rsidR="008B4983" w:rsidRPr="008B4983" w:rsidRDefault="008B4983" w:rsidP="008F082D">
      <w:pPr>
        <w:pStyle w:val="ListParagraph"/>
        <w:numPr>
          <w:ilvl w:val="0"/>
          <w:numId w:val="5"/>
        </w:numPr>
        <w:shd w:val="clear" w:color="auto" w:fill="FFFFFF"/>
        <w:spacing w:line="276" w:lineRule="auto"/>
        <w:rPr>
          <w:rFonts w:eastAsia="Times New Roman" w:cs="Arial"/>
          <w:color w:val="000000" w:themeColor="text1"/>
          <w:sz w:val="22"/>
          <w:szCs w:val="22"/>
        </w:rPr>
      </w:pPr>
      <w:r w:rsidRPr="008B4983">
        <w:rPr>
          <w:rFonts w:eastAsia="Times New Roman" w:cs="Arial"/>
          <w:color w:val="000000" w:themeColor="text1"/>
          <w:sz w:val="22"/>
          <w:szCs w:val="22"/>
        </w:rPr>
        <w:t xml:space="preserve">The GNSO Council asked the SSC to consider an analysis of the skills that existing SSR2-RT members possess </w:t>
      </w:r>
      <w:r w:rsidR="008F082D">
        <w:rPr>
          <w:rFonts w:eastAsia="Times New Roman" w:cs="Arial"/>
          <w:color w:val="000000" w:themeColor="text1"/>
          <w:sz w:val="22"/>
          <w:szCs w:val="22"/>
        </w:rPr>
        <w:t xml:space="preserve">(see </w:t>
      </w:r>
      <w:hyperlink r:id="rId10" w:history="1">
        <w:r w:rsidR="008F082D" w:rsidRPr="008F082D">
          <w:rPr>
            <w:rStyle w:val="Hyperlink"/>
            <w:rFonts w:eastAsia="Times New Roman" w:cs="Arial"/>
            <w:color w:val="4472C4" w:themeColor="accent1"/>
            <w:sz w:val="22"/>
            <w:szCs w:val="22"/>
          </w:rPr>
          <w:t>https://community.icann.org/download/attachments/79433986/SSR2%20Skills%20Matrix%20for%20SO%20%26%20AC%20Chairs.xlsx?version=1&amp;modificationDate=1518099841494&amp;api=v2</w:t>
        </w:r>
      </w:hyperlink>
      <w:r w:rsidR="008F082D">
        <w:rPr>
          <w:rFonts w:eastAsia="Times New Roman" w:cs="Arial"/>
          <w:color w:val="000000" w:themeColor="text1"/>
          <w:sz w:val="22"/>
          <w:szCs w:val="22"/>
        </w:rPr>
        <w:t xml:space="preserve">) </w:t>
      </w:r>
      <w:r w:rsidRPr="008B4983">
        <w:rPr>
          <w:rFonts w:eastAsia="Times New Roman" w:cs="Arial"/>
          <w:color w:val="000000" w:themeColor="text1"/>
          <w:sz w:val="22"/>
          <w:szCs w:val="22"/>
        </w:rPr>
        <w:t xml:space="preserve">in order to identify if one of the candidates might have specific skills that are currently underrepresented in the Review Team. </w:t>
      </w:r>
      <w:r w:rsidR="004F61C4" w:rsidRPr="008B4983">
        <w:rPr>
          <w:rFonts w:eastAsia="Times New Roman" w:cs="Arial"/>
          <w:color w:val="000000" w:themeColor="text1"/>
          <w:sz w:val="22"/>
          <w:szCs w:val="22"/>
        </w:rPr>
        <w:t xml:space="preserve">The GNSO Council </w:t>
      </w:r>
      <w:r w:rsidRPr="008B4983">
        <w:rPr>
          <w:rFonts w:eastAsia="Times New Roman" w:cs="Arial"/>
          <w:color w:val="000000" w:themeColor="text1"/>
          <w:sz w:val="22"/>
          <w:szCs w:val="22"/>
        </w:rPr>
        <w:t xml:space="preserve">further </w:t>
      </w:r>
      <w:r w:rsidR="004F61C4" w:rsidRPr="008B4983">
        <w:rPr>
          <w:rFonts w:eastAsia="Times New Roman" w:cs="Arial"/>
          <w:color w:val="000000" w:themeColor="text1"/>
          <w:sz w:val="22"/>
          <w:szCs w:val="22"/>
        </w:rPr>
        <w:t xml:space="preserve">tasked the GNSO Standing Selection Committee (SSC) with recommending a replacement candidate, taking into account the </w:t>
      </w:r>
      <w:r w:rsidRPr="008B4983">
        <w:rPr>
          <w:rFonts w:eastAsia="Times New Roman" w:cs="Arial"/>
          <w:color w:val="000000" w:themeColor="text1"/>
          <w:sz w:val="22"/>
          <w:szCs w:val="22"/>
        </w:rPr>
        <w:t xml:space="preserve">analysis of </w:t>
      </w:r>
      <w:r w:rsidR="006C1920">
        <w:rPr>
          <w:rFonts w:eastAsia="Times New Roman" w:cs="Arial"/>
          <w:color w:val="000000" w:themeColor="text1"/>
          <w:sz w:val="22"/>
          <w:szCs w:val="22"/>
        </w:rPr>
        <w:t xml:space="preserve">existing and needed </w:t>
      </w:r>
      <w:r w:rsidRPr="008B4983">
        <w:rPr>
          <w:rFonts w:eastAsia="Times New Roman" w:cs="Arial"/>
          <w:color w:val="000000" w:themeColor="text1"/>
          <w:sz w:val="22"/>
          <w:szCs w:val="22"/>
        </w:rPr>
        <w:t>skills</w:t>
      </w:r>
      <w:r w:rsidR="006C1920">
        <w:rPr>
          <w:rFonts w:eastAsia="Times New Roman" w:cs="Arial"/>
          <w:color w:val="000000" w:themeColor="text1"/>
          <w:sz w:val="22"/>
          <w:szCs w:val="22"/>
        </w:rPr>
        <w:t xml:space="preserve"> on the Review Team</w:t>
      </w:r>
      <w:r w:rsidRPr="008B4983">
        <w:rPr>
          <w:rFonts w:eastAsia="Times New Roman" w:cs="Arial"/>
          <w:color w:val="000000" w:themeColor="text1"/>
          <w:sz w:val="22"/>
          <w:szCs w:val="22"/>
        </w:rPr>
        <w:t xml:space="preserve">, the </w:t>
      </w:r>
      <w:r w:rsidR="004F61C4" w:rsidRPr="008B4983">
        <w:rPr>
          <w:rFonts w:eastAsia="Times New Roman" w:cs="Arial"/>
          <w:color w:val="000000" w:themeColor="text1"/>
          <w:sz w:val="22"/>
          <w:szCs w:val="22"/>
        </w:rPr>
        <w:t>criteria outlined in the call for volunteers</w:t>
      </w:r>
      <w:r w:rsidR="004A007A" w:rsidRPr="008B4983">
        <w:rPr>
          <w:rFonts w:eastAsia="Times New Roman" w:cs="Arial"/>
          <w:color w:val="000000" w:themeColor="text1"/>
          <w:sz w:val="22"/>
          <w:szCs w:val="22"/>
        </w:rPr>
        <w:t>,</w:t>
      </w:r>
      <w:r w:rsidR="004F61C4" w:rsidRPr="008B4983">
        <w:rPr>
          <w:rFonts w:eastAsia="Times New Roman" w:cs="Arial"/>
          <w:color w:val="000000" w:themeColor="text1"/>
          <w:sz w:val="22"/>
          <w:szCs w:val="22"/>
        </w:rPr>
        <w:t xml:space="preserve"> as well as the desire to ensure a RT that is balanced for diversity and expertise </w:t>
      </w:r>
      <w:r w:rsidR="004F61C4" w:rsidRPr="008B4983">
        <w:rPr>
          <w:rFonts w:eastAsia="Times New Roman" w:cs="Arial"/>
          <w:color w:val="79726C"/>
          <w:sz w:val="22"/>
          <w:szCs w:val="22"/>
        </w:rPr>
        <w:t>(</w:t>
      </w:r>
      <w:hyperlink r:id="rId11" w:history="1">
        <w:r w:rsidR="004F61C4" w:rsidRPr="008B4983">
          <w:rPr>
            <w:rFonts w:eastAsia="Times New Roman" w:cs="Arial"/>
            <w:color w:val="4472C4" w:themeColor="accent1"/>
            <w:sz w:val="22"/>
            <w:szCs w:val="22"/>
            <w:u w:val="single"/>
          </w:rPr>
          <w:t>https://www.icann.org/news/announcement-3-2016-06-30-en</w:t>
        </w:r>
      </w:hyperlink>
      <w:r w:rsidR="004F61C4" w:rsidRPr="008B4983">
        <w:rPr>
          <w:rFonts w:eastAsia="Times New Roman" w:cs="Arial"/>
          <w:color w:val="000000" w:themeColor="text1"/>
          <w:sz w:val="22"/>
          <w:szCs w:val="22"/>
        </w:rPr>
        <w:t>).</w:t>
      </w:r>
      <w:r w:rsidR="004A007A" w:rsidRPr="008B4983">
        <w:rPr>
          <w:rFonts w:eastAsia="Times New Roman" w:cs="Arial"/>
          <w:color w:val="000000" w:themeColor="text1"/>
          <w:sz w:val="22"/>
          <w:szCs w:val="22"/>
        </w:rPr>
        <w:t xml:space="preserve"> </w:t>
      </w:r>
    </w:p>
    <w:p w:rsidR="009D7FD2" w:rsidRPr="008B4983" w:rsidRDefault="004F61C4" w:rsidP="008B4983">
      <w:pPr>
        <w:pStyle w:val="ListParagraph"/>
        <w:numPr>
          <w:ilvl w:val="0"/>
          <w:numId w:val="5"/>
        </w:numPr>
        <w:shd w:val="clear" w:color="auto" w:fill="FFFFFF"/>
        <w:spacing w:line="276" w:lineRule="auto"/>
        <w:rPr>
          <w:rFonts w:eastAsia="Times New Roman" w:cs="Arial"/>
          <w:color w:val="000000" w:themeColor="text1"/>
          <w:sz w:val="22"/>
          <w:szCs w:val="22"/>
        </w:rPr>
      </w:pPr>
      <w:r w:rsidRPr="008B4983">
        <w:rPr>
          <w:rFonts w:eastAsia="Times New Roman" w:cs="Arial"/>
          <w:color w:val="000000" w:themeColor="text1"/>
          <w:sz w:val="22"/>
          <w:szCs w:val="22"/>
        </w:rPr>
        <w:t xml:space="preserve">Out of the </w:t>
      </w:r>
      <w:r w:rsidR="004A007A" w:rsidRPr="008B4983">
        <w:rPr>
          <w:rFonts w:eastAsia="Times New Roman" w:cs="Arial"/>
          <w:color w:val="000000" w:themeColor="text1"/>
          <w:sz w:val="22"/>
          <w:szCs w:val="22"/>
        </w:rPr>
        <w:t>three</w:t>
      </w:r>
      <w:r w:rsidRPr="008B4983">
        <w:rPr>
          <w:rFonts w:eastAsia="Times New Roman" w:cs="Arial"/>
          <w:color w:val="000000" w:themeColor="text1"/>
          <w:sz w:val="22"/>
          <w:szCs w:val="22"/>
        </w:rPr>
        <w:t xml:space="preserve"> candidates that were nominated in the initial selection process for consideration, beyond those that were entitled to </w:t>
      </w:r>
      <w:r w:rsidR="004A007A" w:rsidRPr="008B4983">
        <w:rPr>
          <w:rFonts w:eastAsia="Times New Roman" w:cs="Arial"/>
          <w:color w:val="000000" w:themeColor="text1"/>
          <w:sz w:val="22"/>
          <w:szCs w:val="22"/>
        </w:rPr>
        <w:t>be selected, the following two</w:t>
      </w:r>
      <w:r w:rsidRPr="008B4983">
        <w:rPr>
          <w:rFonts w:eastAsia="Times New Roman" w:cs="Arial"/>
          <w:color w:val="000000" w:themeColor="text1"/>
          <w:sz w:val="22"/>
          <w:szCs w:val="22"/>
        </w:rPr>
        <w:t xml:space="preserve"> expressed that they were still interested in serving on the SSR2-RT: Scott M</w:t>
      </w:r>
      <w:r w:rsidR="004A007A" w:rsidRPr="008B4983">
        <w:rPr>
          <w:rFonts w:eastAsia="Times New Roman" w:cs="Arial"/>
          <w:color w:val="000000" w:themeColor="text1"/>
          <w:sz w:val="22"/>
          <w:szCs w:val="22"/>
        </w:rPr>
        <w:t xml:space="preserve">cCormick and </w:t>
      </w:r>
      <w:r w:rsidRPr="008B4983">
        <w:rPr>
          <w:rFonts w:eastAsia="Times New Roman" w:cs="Arial"/>
          <w:color w:val="000000" w:themeColor="text1"/>
          <w:sz w:val="22"/>
          <w:szCs w:val="22"/>
        </w:rPr>
        <w:t xml:space="preserve">Rao Naveed bin </w:t>
      </w:r>
      <w:proofErr w:type="spellStart"/>
      <w:r w:rsidRPr="008B4983">
        <w:rPr>
          <w:rFonts w:eastAsia="Times New Roman" w:cs="Arial"/>
          <w:color w:val="000000" w:themeColor="text1"/>
          <w:sz w:val="22"/>
          <w:szCs w:val="22"/>
        </w:rPr>
        <w:t>Rais</w:t>
      </w:r>
      <w:proofErr w:type="spellEnd"/>
      <w:r w:rsidR="004A007A" w:rsidRPr="008B4983">
        <w:rPr>
          <w:rFonts w:eastAsia="Times New Roman" w:cs="Arial"/>
          <w:color w:val="000000" w:themeColor="text1"/>
          <w:sz w:val="22"/>
          <w:szCs w:val="22"/>
        </w:rPr>
        <w:t>.</w:t>
      </w:r>
    </w:p>
    <w:p w:rsidR="009D7FD2" w:rsidRPr="008B4983" w:rsidRDefault="004F61C4" w:rsidP="009D7FD2">
      <w:pPr>
        <w:pStyle w:val="ListParagraph"/>
        <w:numPr>
          <w:ilvl w:val="0"/>
          <w:numId w:val="5"/>
        </w:numPr>
        <w:shd w:val="clear" w:color="auto" w:fill="FFFFFF"/>
        <w:spacing w:line="276" w:lineRule="auto"/>
        <w:rPr>
          <w:rFonts w:eastAsia="Times New Roman" w:cs="Arial"/>
          <w:color w:val="000000" w:themeColor="text1"/>
          <w:sz w:val="22"/>
          <w:szCs w:val="22"/>
        </w:rPr>
      </w:pPr>
      <w:r w:rsidRPr="008B4983">
        <w:rPr>
          <w:rFonts w:eastAsia="Times New Roman" w:cs="Arial"/>
          <w:color w:val="000000" w:themeColor="text1"/>
          <w:sz w:val="22"/>
          <w:szCs w:val="22"/>
        </w:rPr>
        <w:t xml:space="preserve">The SSC submitted its recommendation to the GNSO Council on </w:t>
      </w:r>
      <w:r w:rsidR="008B4983" w:rsidRPr="008B4983">
        <w:rPr>
          <w:rFonts w:eastAsia="Times New Roman" w:cs="Arial"/>
          <w:color w:val="000000" w:themeColor="text1"/>
          <w:sz w:val="22"/>
          <w:szCs w:val="22"/>
        </w:rPr>
        <w:t>12</w:t>
      </w:r>
      <w:r w:rsidRPr="008B4983">
        <w:rPr>
          <w:rFonts w:eastAsia="Times New Roman" w:cs="Arial"/>
          <w:color w:val="000000" w:themeColor="text1"/>
          <w:sz w:val="22"/>
          <w:szCs w:val="22"/>
        </w:rPr>
        <w:t xml:space="preserve"> </w:t>
      </w:r>
      <w:r w:rsidR="008B4983" w:rsidRPr="008B4983">
        <w:rPr>
          <w:rFonts w:eastAsia="Times New Roman" w:cs="Arial"/>
          <w:color w:val="000000" w:themeColor="text1"/>
          <w:sz w:val="22"/>
          <w:szCs w:val="22"/>
        </w:rPr>
        <w:t>February 2018</w:t>
      </w:r>
      <w:r w:rsidRPr="008B4983">
        <w:rPr>
          <w:rFonts w:eastAsia="Times New Roman" w:cs="Arial"/>
          <w:color w:val="000000" w:themeColor="text1"/>
          <w:sz w:val="22"/>
          <w:szCs w:val="22"/>
        </w:rPr>
        <w:t>.</w:t>
      </w:r>
    </w:p>
    <w:p w:rsidR="004F61C4" w:rsidRPr="008B4983" w:rsidRDefault="004F61C4" w:rsidP="009D7FD2">
      <w:pPr>
        <w:pStyle w:val="ListParagraph"/>
        <w:numPr>
          <w:ilvl w:val="0"/>
          <w:numId w:val="5"/>
        </w:numPr>
        <w:shd w:val="clear" w:color="auto" w:fill="FFFFFF"/>
        <w:spacing w:line="276" w:lineRule="auto"/>
        <w:rPr>
          <w:rFonts w:eastAsia="Times New Roman" w:cs="Arial"/>
          <w:color w:val="000000" w:themeColor="text1"/>
          <w:sz w:val="22"/>
          <w:szCs w:val="22"/>
        </w:rPr>
      </w:pPr>
      <w:r w:rsidRPr="008B4983">
        <w:rPr>
          <w:rFonts w:eastAsia="Times New Roman" w:cs="Arial"/>
          <w:color w:val="000000" w:themeColor="text1"/>
          <w:sz w:val="22"/>
          <w:szCs w:val="22"/>
        </w:rPr>
        <w:t>The GNSO Council considered the recommendation of the SSC.</w:t>
      </w:r>
    </w:p>
    <w:p w:rsidR="008B4983" w:rsidRPr="008B4983" w:rsidRDefault="008B4983" w:rsidP="004F61C4">
      <w:pPr>
        <w:shd w:val="clear" w:color="auto" w:fill="FFFFFF"/>
        <w:spacing w:line="276" w:lineRule="auto"/>
        <w:rPr>
          <w:rFonts w:eastAsia="Times New Roman" w:cs="Arial"/>
          <w:color w:val="000000" w:themeColor="text1"/>
          <w:sz w:val="22"/>
          <w:szCs w:val="22"/>
        </w:rPr>
      </w:pPr>
    </w:p>
    <w:p w:rsidR="004F61C4" w:rsidRPr="008B4983" w:rsidRDefault="004F61C4" w:rsidP="004F61C4">
      <w:pPr>
        <w:shd w:val="clear" w:color="auto" w:fill="FFFFFF"/>
        <w:spacing w:line="276" w:lineRule="auto"/>
        <w:rPr>
          <w:rFonts w:eastAsia="Times New Roman" w:cs="Arial"/>
          <w:color w:val="000000" w:themeColor="text1"/>
          <w:sz w:val="22"/>
          <w:szCs w:val="22"/>
        </w:rPr>
      </w:pPr>
      <w:r w:rsidRPr="004F61C4">
        <w:rPr>
          <w:rFonts w:eastAsia="Times New Roman" w:cs="Arial"/>
          <w:color w:val="000000" w:themeColor="text1"/>
          <w:sz w:val="22"/>
          <w:szCs w:val="22"/>
        </w:rPr>
        <w:t>Resolved,</w:t>
      </w:r>
    </w:p>
    <w:p w:rsidR="004F61C4" w:rsidRPr="004F61C4" w:rsidRDefault="004F61C4" w:rsidP="004F61C4">
      <w:pPr>
        <w:shd w:val="clear" w:color="auto" w:fill="FFFFFF"/>
        <w:spacing w:line="276" w:lineRule="auto"/>
        <w:rPr>
          <w:rFonts w:eastAsia="Times New Roman" w:cs="Arial"/>
          <w:color w:val="000000" w:themeColor="text1"/>
          <w:sz w:val="22"/>
          <w:szCs w:val="22"/>
        </w:rPr>
      </w:pPr>
    </w:p>
    <w:p w:rsidR="004F61C4" w:rsidRPr="008B4983" w:rsidRDefault="004F61C4" w:rsidP="004F61C4">
      <w:pPr>
        <w:pStyle w:val="ListParagraph"/>
        <w:numPr>
          <w:ilvl w:val="0"/>
          <w:numId w:val="3"/>
        </w:numPr>
        <w:shd w:val="clear" w:color="auto" w:fill="FFFFFF"/>
        <w:spacing w:after="120" w:line="276" w:lineRule="auto"/>
        <w:rPr>
          <w:rFonts w:eastAsia="Times New Roman" w:cs="Arial"/>
          <w:color w:val="000000" w:themeColor="text1"/>
          <w:sz w:val="22"/>
          <w:szCs w:val="22"/>
        </w:rPr>
      </w:pPr>
      <w:r w:rsidRPr="008B4983">
        <w:rPr>
          <w:rFonts w:eastAsia="Times New Roman" w:cs="Arial"/>
          <w:color w:val="000000" w:themeColor="text1"/>
          <w:sz w:val="22"/>
          <w:szCs w:val="22"/>
        </w:rPr>
        <w:lastRenderedPageBreak/>
        <w:t xml:space="preserve">The GNSO Council nominates </w:t>
      </w:r>
      <w:ins w:id="0" w:author="Emily Barabas" w:date="2018-02-16T19:47:00Z">
        <w:r w:rsidR="00213F24" w:rsidRPr="008B4983">
          <w:rPr>
            <w:rFonts w:eastAsia="Times New Roman" w:cs="Arial"/>
            <w:color w:val="000000" w:themeColor="text1"/>
            <w:sz w:val="22"/>
            <w:szCs w:val="22"/>
          </w:rPr>
          <w:t xml:space="preserve">Rao Naveed bin </w:t>
        </w:r>
        <w:proofErr w:type="spellStart"/>
        <w:r w:rsidR="00213F24" w:rsidRPr="008B4983">
          <w:rPr>
            <w:rFonts w:eastAsia="Times New Roman" w:cs="Arial"/>
            <w:color w:val="000000" w:themeColor="text1"/>
            <w:sz w:val="22"/>
            <w:szCs w:val="22"/>
          </w:rPr>
          <w:t>Rais</w:t>
        </w:r>
        <w:proofErr w:type="spellEnd"/>
        <w:r w:rsidR="00213F24" w:rsidRPr="008B4983" w:rsidDel="00213F24">
          <w:rPr>
            <w:rFonts w:eastAsia="Times New Roman" w:cs="Arial"/>
            <w:color w:val="000000" w:themeColor="text1"/>
            <w:sz w:val="22"/>
            <w:szCs w:val="22"/>
          </w:rPr>
          <w:t xml:space="preserve"> </w:t>
        </w:r>
      </w:ins>
      <w:del w:id="1" w:author="Emily Barabas" w:date="2018-02-16T19:47:00Z">
        <w:r w:rsidR="008B4983" w:rsidRPr="008B4983" w:rsidDel="00213F24">
          <w:rPr>
            <w:rFonts w:eastAsia="Times New Roman" w:cs="Arial"/>
            <w:color w:val="000000" w:themeColor="text1"/>
            <w:sz w:val="22"/>
            <w:szCs w:val="22"/>
          </w:rPr>
          <w:delText>[NAME]</w:delText>
        </w:r>
        <w:r w:rsidRPr="008B4983" w:rsidDel="00213F24">
          <w:rPr>
            <w:rFonts w:eastAsia="Times New Roman" w:cs="Arial"/>
            <w:color w:val="000000" w:themeColor="text1"/>
            <w:sz w:val="22"/>
            <w:szCs w:val="22"/>
          </w:rPr>
          <w:delText xml:space="preserve"> </w:delText>
        </w:r>
      </w:del>
      <w:r w:rsidRPr="008B4983">
        <w:rPr>
          <w:rFonts w:eastAsia="Times New Roman" w:cs="Arial"/>
          <w:color w:val="000000" w:themeColor="text1"/>
          <w:sz w:val="22"/>
          <w:szCs w:val="22"/>
        </w:rPr>
        <w:t xml:space="preserve">to replace </w:t>
      </w:r>
      <w:r w:rsidR="008B4983" w:rsidRPr="008B4983">
        <w:rPr>
          <w:rFonts w:eastAsia="Times New Roman" w:cs="Arial"/>
          <w:color w:val="000000" w:themeColor="text1"/>
          <w:sz w:val="22"/>
          <w:szCs w:val="22"/>
        </w:rPr>
        <w:t>James Gannon</w:t>
      </w:r>
      <w:r w:rsidRPr="008B4983">
        <w:rPr>
          <w:rFonts w:eastAsia="Times New Roman" w:cs="Arial"/>
          <w:color w:val="000000" w:themeColor="text1"/>
          <w:sz w:val="22"/>
          <w:szCs w:val="22"/>
        </w:rPr>
        <w:t xml:space="preserve"> on the SSR2-RT.</w:t>
      </w:r>
      <w:ins w:id="2" w:author="Emily Barabas" w:date="2018-02-16T19:47:00Z">
        <w:r w:rsidR="00213F24">
          <w:rPr>
            <w:rFonts w:eastAsia="Times New Roman" w:cs="Arial"/>
            <w:color w:val="000000" w:themeColor="text1"/>
            <w:sz w:val="22"/>
            <w:szCs w:val="22"/>
          </w:rPr>
          <w:t xml:space="preserve"> </w:t>
        </w:r>
      </w:ins>
    </w:p>
    <w:p w:rsidR="004F61C4" w:rsidRPr="008B4983" w:rsidRDefault="004F61C4" w:rsidP="004F61C4">
      <w:pPr>
        <w:pStyle w:val="ListParagraph"/>
        <w:numPr>
          <w:ilvl w:val="0"/>
          <w:numId w:val="3"/>
        </w:numPr>
        <w:shd w:val="clear" w:color="auto" w:fill="FFFFFF"/>
        <w:spacing w:after="120" w:line="276" w:lineRule="auto"/>
        <w:rPr>
          <w:rFonts w:eastAsia="Times New Roman" w:cs="Arial"/>
          <w:color w:val="000000" w:themeColor="text1"/>
          <w:sz w:val="22"/>
          <w:szCs w:val="22"/>
        </w:rPr>
      </w:pPr>
      <w:r w:rsidRPr="008B4983">
        <w:rPr>
          <w:rFonts w:eastAsia="Times New Roman" w:cs="Arial"/>
          <w:color w:val="000000" w:themeColor="text1"/>
          <w:sz w:val="22"/>
          <w:szCs w:val="22"/>
        </w:rPr>
        <w:t>The GNSO Council instructs the GNSO Secretariat to communicate resolved #1 to the staff supporting the SSR2-RT as soon as possible.</w:t>
      </w:r>
    </w:p>
    <w:p w:rsidR="004F61C4" w:rsidRPr="008B4983" w:rsidRDefault="004F61C4" w:rsidP="004F61C4">
      <w:pPr>
        <w:pStyle w:val="ListParagraph"/>
        <w:numPr>
          <w:ilvl w:val="0"/>
          <w:numId w:val="3"/>
        </w:numPr>
        <w:shd w:val="clear" w:color="auto" w:fill="FFFFFF"/>
        <w:spacing w:after="120" w:line="276" w:lineRule="auto"/>
        <w:rPr>
          <w:rFonts w:eastAsia="Times New Roman" w:cs="Arial"/>
          <w:color w:val="000000" w:themeColor="text1"/>
          <w:sz w:val="22"/>
          <w:szCs w:val="22"/>
        </w:rPr>
      </w:pPr>
      <w:r w:rsidRPr="008B4983">
        <w:rPr>
          <w:rFonts w:eastAsia="Times New Roman" w:cs="Arial"/>
          <w:color w:val="000000" w:themeColor="text1"/>
          <w:sz w:val="22"/>
          <w:szCs w:val="22"/>
        </w:rPr>
        <w:t>The GNSO Council instructs the GNSO Secretariat to inform the selected applicant that he has been chosen and that the GNSO Council expects that the applicant will represent the views of the entire GNSO community in his work on the SSR2-</w:t>
      </w:r>
      <w:proofErr w:type="gramStart"/>
      <w:r w:rsidRPr="008B4983">
        <w:rPr>
          <w:rFonts w:eastAsia="Times New Roman" w:cs="Arial"/>
          <w:color w:val="000000" w:themeColor="text1"/>
          <w:sz w:val="22"/>
          <w:szCs w:val="22"/>
        </w:rPr>
        <w:t>RT, and</w:t>
      </w:r>
      <w:proofErr w:type="gramEnd"/>
      <w:r w:rsidRPr="008B4983">
        <w:rPr>
          <w:rFonts w:eastAsia="Times New Roman" w:cs="Arial"/>
          <w:color w:val="000000" w:themeColor="text1"/>
          <w:sz w:val="22"/>
          <w:szCs w:val="22"/>
        </w:rPr>
        <w:t xml:space="preserve"> provide regular feedback as a group on the discussions taking place in the SSR2-RT, as well as the positions being taken by GNSO Review Team Members.</w:t>
      </w:r>
    </w:p>
    <w:p w:rsidR="00E83DE3" w:rsidRDefault="004F61C4" w:rsidP="004F61C4">
      <w:pPr>
        <w:pStyle w:val="ListParagraph"/>
        <w:numPr>
          <w:ilvl w:val="0"/>
          <w:numId w:val="3"/>
        </w:numPr>
        <w:shd w:val="clear" w:color="auto" w:fill="FFFFFF"/>
        <w:spacing w:after="120" w:line="276" w:lineRule="auto"/>
        <w:rPr>
          <w:ins w:id="3" w:author="Emily Barabas" w:date="2018-02-16T19:48:00Z"/>
          <w:rFonts w:eastAsia="Times New Roman" w:cs="Arial"/>
          <w:color w:val="000000" w:themeColor="text1"/>
          <w:sz w:val="22"/>
          <w:szCs w:val="22"/>
        </w:rPr>
      </w:pPr>
      <w:r w:rsidRPr="008B4983">
        <w:rPr>
          <w:rFonts w:eastAsia="Times New Roman" w:cs="Arial"/>
          <w:color w:val="000000" w:themeColor="text1"/>
          <w:sz w:val="22"/>
          <w:szCs w:val="22"/>
        </w:rPr>
        <w:t>The GNSO Council asks the GNSO Secreta</w:t>
      </w:r>
      <w:r w:rsidR="008B4983" w:rsidRPr="008B4983">
        <w:rPr>
          <w:rFonts w:eastAsia="Times New Roman" w:cs="Arial"/>
          <w:color w:val="000000" w:themeColor="text1"/>
          <w:sz w:val="22"/>
          <w:szCs w:val="22"/>
        </w:rPr>
        <w:t>riat to send a response to the applicant who was not selected, thanking him for his</w:t>
      </w:r>
      <w:r w:rsidRPr="008B4983">
        <w:rPr>
          <w:rFonts w:eastAsia="Times New Roman" w:cs="Arial"/>
          <w:color w:val="000000" w:themeColor="text1"/>
          <w:sz w:val="22"/>
          <w:szCs w:val="22"/>
        </w:rPr>
        <w:t xml:space="preserve"> continued interest. The res</w:t>
      </w:r>
      <w:r w:rsidR="008B4983" w:rsidRPr="008B4983">
        <w:rPr>
          <w:rFonts w:eastAsia="Times New Roman" w:cs="Arial"/>
          <w:color w:val="000000" w:themeColor="text1"/>
          <w:sz w:val="22"/>
          <w:szCs w:val="22"/>
        </w:rPr>
        <w:t>ponse should also encourage him</w:t>
      </w:r>
      <w:r w:rsidRPr="008B4983">
        <w:rPr>
          <w:rFonts w:eastAsia="Times New Roman" w:cs="Arial"/>
          <w:color w:val="000000" w:themeColor="text1"/>
          <w:sz w:val="22"/>
          <w:szCs w:val="22"/>
        </w:rPr>
        <w:t xml:space="preserve"> to follow the SSR2-RT work, and participate in Public Comments and community discussions</w:t>
      </w:r>
      <w:r w:rsidR="008B4983" w:rsidRPr="008B4983">
        <w:rPr>
          <w:rFonts w:eastAsia="Times New Roman" w:cs="Arial"/>
          <w:color w:val="000000" w:themeColor="text1"/>
          <w:sz w:val="22"/>
          <w:szCs w:val="22"/>
        </w:rPr>
        <w:t>.</w:t>
      </w:r>
    </w:p>
    <w:p w:rsidR="00213F24" w:rsidRPr="008B4983" w:rsidRDefault="002A4CFB" w:rsidP="004F61C4">
      <w:pPr>
        <w:pStyle w:val="ListParagraph"/>
        <w:numPr>
          <w:ilvl w:val="0"/>
          <w:numId w:val="3"/>
        </w:numPr>
        <w:shd w:val="clear" w:color="auto" w:fill="FFFFFF"/>
        <w:spacing w:after="120" w:line="276" w:lineRule="auto"/>
        <w:rPr>
          <w:rFonts w:eastAsia="Times New Roman" w:cs="Arial"/>
          <w:color w:val="000000" w:themeColor="text1"/>
          <w:sz w:val="22"/>
          <w:szCs w:val="22"/>
        </w:rPr>
      </w:pPr>
      <w:ins w:id="4" w:author="Emily Barabas" w:date="2018-02-16T20:06:00Z">
        <w:r>
          <w:rPr>
            <w:rFonts w:eastAsia="Times New Roman" w:cs="Arial"/>
            <w:color w:val="000000" w:themeColor="text1"/>
            <w:sz w:val="22"/>
            <w:szCs w:val="22"/>
          </w:rPr>
          <w:t>If the</w:t>
        </w:r>
      </w:ins>
      <w:ins w:id="5" w:author="Emily Barabas" w:date="2018-02-16T19:48:00Z">
        <w:r w:rsidR="00213F24">
          <w:rPr>
            <w:rFonts w:eastAsia="Times New Roman" w:cs="Arial"/>
            <w:color w:val="000000" w:themeColor="text1"/>
            <w:sz w:val="22"/>
            <w:szCs w:val="22"/>
          </w:rPr>
          <w:t xml:space="preserve"> Council is in a position to nominate an additional candidate</w:t>
        </w:r>
      </w:ins>
      <w:ins w:id="6" w:author="Emily Barabas" w:date="2018-02-16T19:49:00Z">
        <w:r w:rsidR="00213F24">
          <w:rPr>
            <w:rFonts w:eastAsia="Times New Roman" w:cs="Arial"/>
            <w:color w:val="000000" w:themeColor="text1"/>
            <w:sz w:val="22"/>
            <w:szCs w:val="22"/>
          </w:rPr>
          <w:t xml:space="preserve"> for the SSR2-RT in the future, </w:t>
        </w:r>
      </w:ins>
      <w:ins w:id="7" w:author="Emily Barabas" w:date="2018-02-16T20:06:00Z">
        <w:r>
          <w:rPr>
            <w:rFonts w:eastAsia="Times New Roman" w:cs="Arial"/>
            <w:color w:val="000000" w:themeColor="text1"/>
            <w:sz w:val="22"/>
            <w:szCs w:val="22"/>
          </w:rPr>
          <w:t xml:space="preserve">the Council will consider </w:t>
        </w:r>
      </w:ins>
      <w:ins w:id="8" w:author="Emily Barabas" w:date="2018-02-16T19:49:00Z">
        <w:r w:rsidR="00213F24">
          <w:rPr>
            <w:rFonts w:eastAsia="Times New Roman" w:cs="Arial"/>
            <w:color w:val="000000" w:themeColor="text1"/>
            <w:sz w:val="22"/>
            <w:szCs w:val="22"/>
          </w:rPr>
          <w:t xml:space="preserve">Scott McCormick </w:t>
        </w:r>
      </w:ins>
      <w:ins w:id="9" w:author="Emily Barabas" w:date="2018-02-16T20:07:00Z">
        <w:r>
          <w:rPr>
            <w:rFonts w:eastAsia="Times New Roman" w:cs="Arial"/>
            <w:color w:val="000000" w:themeColor="text1"/>
            <w:sz w:val="22"/>
            <w:szCs w:val="22"/>
          </w:rPr>
          <w:t xml:space="preserve">as a first choice for </w:t>
        </w:r>
      </w:ins>
      <w:ins w:id="10" w:author="Emily Barabas" w:date="2018-02-16T19:49:00Z">
        <w:r w:rsidR="00213F24">
          <w:rPr>
            <w:rFonts w:eastAsia="Times New Roman" w:cs="Arial"/>
            <w:color w:val="000000" w:themeColor="text1"/>
            <w:sz w:val="22"/>
            <w:szCs w:val="22"/>
          </w:rPr>
          <w:t>this position</w:t>
        </w:r>
      </w:ins>
      <w:ins w:id="11" w:author="Emily Barabas" w:date="2018-02-16T20:07:00Z">
        <w:r>
          <w:rPr>
            <w:rFonts w:eastAsia="Times New Roman" w:cs="Arial"/>
            <w:color w:val="000000" w:themeColor="text1"/>
            <w:sz w:val="22"/>
            <w:szCs w:val="22"/>
          </w:rPr>
          <w:t>, following the SSC’s recommendation</w:t>
        </w:r>
      </w:ins>
      <w:ins w:id="12" w:author="Emily Barabas" w:date="2018-02-16T20:08:00Z">
        <w:r w:rsidR="002C379A">
          <w:rPr>
            <w:rFonts w:eastAsia="Times New Roman" w:cs="Arial"/>
            <w:color w:val="000000" w:themeColor="text1"/>
            <w:sz w:val="22"/>
            <w:szCs w:val="22"/>
          </w:rPr>
          <w:t xml:space="preserve"> that he is also </w:t>
        </w:r>
        <w:bookmarkStart w:id="13" w:name="_GoBack"/>
        <w:bookmarkEnd w:id="13"/>
        <w:r w:rsidR="002C379A">
          <w:rPr>
            <w:rFonts w:eastAsia="Times New Roman" w:cs="Arial"/>
            <w:color w:val="000000" w:themeColor="text1"/>
            <w:sz w:val="22"/>
            <w:szCs w:val="22"/>
          </w:rPr>
          <w:t>a strong and qualified candidate</w:t>
        </w:r>
      </w:ins>
      <w:ins w:id="14" w:author="Emily Barabas" w:date="2018-02-16T19:49:00Z">
        <w:r w:rsidR="00213F24">
          <w:rPr>
            <w:rFonts w:eastAsia="Times New Roman" w:cs="Arial"/>
            <w:color w:val="000000" w:themeColor="text1"/>
            <w:sz w:val="22"/>
            <w:szCs w:val="22"/>
          </w:rPr>
          <w:t>.</w:t>
        </w:r>
      </w:ins>
    </w:p>
    <w:sectPr w:rsidR="00213F24" w:rsidRPr="008B4983" w:rsidSect="008B133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ECA"/>
    <w:multiLevelType w:val="hybridMultilevel"/>
    <w:tmpl w:val="E500E012"/>
    <w:lvl w:ilvl="0" w:tplc="0409000F">
      <w:start w:val="1"/>
      <w:numFmt w:val="decimal"/>
      <w:lvlText w:val="%1."/>
      <w:lvlJc w:val="left"/>
      <w:pPr>
        <w:ind w:left="600" w:hanging="360"/>
      </w:p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15:restartNumberingAfterBreak="0">
    <w:nsid w:val="1B165D3B"/>
    <w:multiLevelType w:val="multilevel"/>
    <w:tmpl w:val="BEFA2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E804FE"/>
    <w:multiLevelType w:val="hybridMultilevel"/>
    <w:tmpl w:val="16704386"/>
    <w:lvl w:ilvl="0" w:tplc="0409000F">
      <w:start w:val="1"/>
      <w:numFmt w:val="decimal"/>
      <w:lvlText w:val="%1."/>
      <w:lvlJc w:val="left"/>
      <w:pPr>
        <w:ind w:left="600" w:hanging="360"/>
      </w:p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4FA64E4D"/>
    <w:multiLevelType w:val="multilevel"/>
    <w:tmpl w:val="37869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1472192"/>
    <w:multiLevelType w:val="hybridMultilevel"/>
    <w:tmpl w:val="D3B44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mily Barabas">
    <w15:presenceInfo w15:providerId="None" w15:userId="Emily Barab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C4"/>
    <w:rsid w:val="000226E6"/>
    <w:rsid w:val="000C355D"/>
    <w:rsid w:val="00213F24"/>
    <w:rsid w:val="002A4CFB"/>
    <w:rsid w:val="002C379A"/>
    <w:rsid w:val="003A3C8B"/>
    <w:rsid w:val="00402B5F"/>
    <w:rsid w:val="004A007A"/>
    <w:rsid w:val="004F61C4"/>
    <w:rsid w:val="006C1920"/>
    <w:rsid w:val="0073112F"/>
    <w:rsid w:val="00774194"/>
    <w:rsid w:val="008B133C"/>
    <w:rsid w:val="008B4983"/>
    <w:rsid w:val="008F082D"/>
    <w:rsid w:val="009D7FD2"/>
    <w:rsid w:val="00D14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92924F"/>
  <w14:defaultImageDpi w14:val="32767"/>
  <w15:chartTrackingRefBased/>
  <w15:docId w15:val="{66800FF4-52D9-9443-A6C1-87A961BBD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61C4"/>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4F61C4"/>
    <w:rPr>
      <w:b/>
      <w:bCs/>
    </w:rPr>
  </w:style>
  <w:style w:type="character" w:styleId="Hyperlink">
    <w:name w:val="Hyperlink"/>
    <w:basedOn w:val="DefaultParagraphFont"/>
    <w:uiPriority w:val="99"/>
    <w:unhideWhenUsed/>
    <w:rsid w:val="004F61C4"/>
    <w:rPr>
      <w:color w:val="0000FF"/>
      <w:u w:val="single"/>
    </w:rPr>
  </w:style>
  <w:style w:type="paragraph" w:styleId="ListParagraph">
    <w:name w:val="List Paragraph"/>
    <w:basedOn w:val="Normal"/>
    <w:uiPriority w:val="34"/>
    <w:qFormat/>
    <w:rsid w:val="004F61C4"/>
    <w:pPr>
      <w:ind w:left="720"/>
      <w:contextualSpacing/>
    </w:pPr>
  </w:style>
  <w:style w:type="character" w:styleId="UnresolvedMention">
    <w:name w:val="Unresolved Mention"/>
    <w:basedOn w:val="DefaultParagraphFont"/>
    <w:uiPriority w:val="99"/>
    <w:rsid w:val="0073112F"/>
    <w:rPr>
      <w:color w:val="808080"/>
      <w:shd w:val="clear" w:color="auto" w:fill="E6E6E6"/>
    </w:rPr>
  </w:style>
  <w:style w:type="character" w:styleId="FollowedHyperlink">
    <w:name w:val="FollowedHyperlink"/>
    <w:basedOn w:val="DefaultParagraphFont"/>
    <w:uiPriority w:val="99"/>
    <w:semiHidden/>
    <w:unhideWhenUsed/>
    <w:rsid w:val="000C355D"/>
    <w:rPr>
      <w:color w:val="954F72" w:themeColor="followedHyperlink"/>
      <w:u w:val="single"/>
    </w:rPr>
  </w:style>
  <w:style w:type="paragraph" w:styleId="BalloonText">
    <w:name w:val="Balloon Text"/>
    <w:basedOn w:val="Normal"/>
    <w:link w:val="BalloonTextChar"/>
    <w:uiPriority w:val="99"/>
    <w:semiHidden/>
    <w:unhideWhenUsed/>
    <w:rsid w:val="00213F24"/>
    <w:rPr>
      <w:rFonts w:ascii="Times New Roman" w:hAnsi="Times New Roman" w:cs="Times New Roman"/>
      <w:sz w:val="26"/>
      <w:szCs w:val="26"/>
    </w:rPr>
  </w:style>
  <w:style w:type="character" w:customStyle="1" w:styleId="BalloonTextChar">
    <w:name w:val="Balloon Text Char"/>
    <w:basedOn w:val="DefaultParagraphFont"/>
    <w:link w:val="BalloonText"/>
    <w:uiPriority w:val="99"/>
    <w:semiHidden/>
    <w:rsid w:val="00213F24"/>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538738">
      <w:bodyDiv w:val="1"/>
      <w:marLeft w:val="0"/>
      <w:marRight w:val="0"/>
      <w:marTop w:val="0"/>
      <w:marBottom w:val="0"/>
      <w:divBdr>
        <w:top w:val="none" w:sz="0" w:space="0" w:color="auto"/>
        <w:left w:val="none" w:sz="0" w:space="0" w:color="auto"/>
        <w:bottom w:val="none" w:sz="0" w:space="0" w:color="auto"/>
        <w:right w:val="none" w:sz="0" w:space="0" w:color="auto"/>
      </w:divBdr>
    </w:div>
    <w:div w:id="161560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nso.icann.org/en/council/resolutions"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mm.icann.org/pipermail/ssr2-review/2017-July/000468.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cann.org/news/announcement-2-2017-02-14-en" TargetMode="External"/><Relationship Id="rId11" Type="http://schemas.openxmlformats.org/officeDocument/2006/relationships/hyperlink" Target="https://www.icann.org/news/announcement-3-2016-06-30-en" TargetMode="External"/><Relationship Id="rId5" Type="http://schemas.openxmlformats.org/officeDocument/2006/relationships/hyperlink" Target="https://gnso.icann.org/en/council/resolutions" TargetMode="External"/><Relationship Id="rId10" Type="http://schemas.openxmlformats.org/officeDocument/2006/relationships/hyperlink" Target="https://community.icann.org/download/attachments/79433986/SSR2%20Skills%20Matrix%20for%20SO%20%26%20AC%20Chairs.xlsx?version=1&amp;modificationDate=1518099841494&amp;api=v2" TargetMode="External"/><Relationship Id="rId4" Type="http://schemas.openxmlformats.org/officeDocument/2006/relationships/webSettings" Target="webSettings.xml"/><Relationship Id="rId9" Type="http://schemas.openxmlformats.org/officeDocument/2006/relationships/hyperlink" Target="http://mm.icann.org/pipermail/ssr2-review/2017-December/000920.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685</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Barabas</dc:creator>
  <cp:keywords/>
  <dc:description/>
  <cp:lastModifiedBy>Emily Barabas</cp:lastModifiedBy>
  <cp:revision>3</cp:revision>
  <dcterms:created xsi:type="dcterms:W3CDTF">2018-02-16T18:51:00Z</dcterms:created>
  <dcterms:modified xsi:type="dcterms:W3CDTF">2018-02-16T19:09:00Z</dcterms:modified>
</cp:coreProperties>
</file>