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9019E" w14:textId="77777777" w:rsidR="00CF6A9C" w:rsidRDefault="003F5941" w:rsidP="007C2D42">
      <w:pPr>
        <w:pStyle w:val="Spec1L1"/>
      </w:pPr>
      <w:r>
        <w:br/>
      </w:r>
      <w:r>
        <w:br/>
        <w:t xml:space="preserve">FORMAT AND CONTENT FOR REGISTRY OPERATOR MONTHLY REPORTING </w:t>
      </w:r>
    </w:p>
    <w:p w14:paraId="7BEFFFA8" w14:textId="77777777" w:rsidR="00CF6A9C" w:rsidRDefault="003F5941">
      <w:pPr>
        <w:pStyle w:val="BlockText"/>
        <w:rPr>
          <w:rFonts w:asciiTheme="majorHAnsi" w:hAnsiTheme="majorHAnsi"/>
          <w:sz w:val="24"/>
          <w:szCs w:val="24"/>
        </w:rPr>
      </w:pPr>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xml:space="preserve"> to using the API described in dr</w:t>
      </w:r>
      <w:bookmarkStart w:id="0" w:name="_GoBack"/>
      <w:bookmarkEnd w:id="0"/>
      <w:r>
        <w:rPr>
          <w:rFonts w:asciiTheme="majorHAnsi" w:hAnsiTheme="majorHAnsi"/>
          <w:sz w:val="24"/>
          <w:szCs w:val="24"/>
        </w:rPr>
        <w:t>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412FDA93" w14:textId="7809D9E8" w:rsidR="00CF6A9C" w:rsidRDefault="003F5941">
      <w:pPr>
        <w:pStyle w:val="BlockText"/>
        <w:rPr>
          <w:rFonts w:asciiTheme="majorHAnsi" w:hAnsiTheme="majorHAnsi"/>
          <w:sz w:val="24"/>
          <w:szCs w:val="24"/>
        </w:rPr>
      </w:pPr>
      <w:r>
        <w:rPr>
          <w:rFonts w:asciiTheme="majorHAnsi" w:hAnsiTheme="majorHAnsi"/>
          <w:sz w:val="24"/>
          <w:szCs w:val="24"/>
        </w:rPr>
        <w:t xml:space="preserve">ICANN may request in the future that the reports be delivered by other means and using other formats.  ICANN will use reasonable commercial efforts to preserve the confidentiality of the information reported until three months after the end of the month to which the reports relate.  </w:t>
      </w:r>
      <w:proofErr w:type="gramStart"/>
      <w:r>
        <w:rPr>
          <w:rFonts w:asciiTheme="majorHAnsi" w:hAnsiTheme="majorHAnsi"/>
          <w:sz w:val="24"/>
          <w:szCs w:val="24"/>
        </w:rPr>
        <w:t>Unless set forth in this Specification 3, any reference to a specific time refers to Coordinated Universal Time (UTC).</w:t>
      </w:r>
      <w:proofErr w:type="gramEnd"/>
      <w:ins w:id="1" w:author="Author">
        <w:r w:rsidR="006C4128">
          <w:rPr>
            <w:rFonts w:asciiTheme="majorHAnsi" w:hAnsiTheme="majorHAnsi"/>
            <w:sz w:val="24"/>
            <w:szCs w:val="24"/>
          </w:rPr>
          <w:t xml:space="preserve">  Monthly reports shall</w:t>
        </w:r>
        <w:r w:rsidR="006C4128" w:rsidRPr="006C4128">
          <w:rPr>
            <w:rFonts w:asciiTheme="majorHAnsi" w:hAnsiTheme="majorHAnsi"/>
            <w:sz w:val="24"/>
            <w:szCs w:val="24"/>
          </w:rPr>
          <w:t xml:space="preserve"> consist of data that reflects the state of the registry </w:t>
        </w:r>
        <w:r w:rsidR="006C4128">
          <w:rPr>
            <w:rFonts w:asciiTheme="majorHAnsi" w:hAnsiTheme="majorHAnsi"/>
            <w:sz w:val="24"/>
            <w:szCs w:val="24"/>
          </w:rPr>
          <w:t>at the end of the month (UTC).</w:t>
        </w:r>
      </w:ins>
    </w:p>
    <w:p w14:paraId="63E10DB2" w14:textId="77777777" w:rsidR="00CF6A9C" w:rsidRDefault="003F5941">
      <w:pPr>
        <w:pStyle w:val="Spec1L2"/>
        <w:rPr>
          <w:rFonts w:asciiTheme="majorHAnsi" w:hAnsiTheme="majorHAnsi"/>
          <w:sz w:val="24"/>
          <w:szCs w:val="24"/>
        </w:rPr>
      </w:pPr>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Style w:val="TableGrid"/>
        <w:tblW w:w="0" w:type="auto"/>
        <w:tblLayout w:type="fixed"/>
        <w:tblLook w:val="04A0" w:firstRow="1" w:lastRow="0" w:firstColumn="1" w:lastColumn="0" w:noHBand="0" w:noVBand="1"/>
      </w:tblPr>
      <w:tblGrid>
        <w:gridCol w:w="1008"/>
        <w:gridCol w:w="2610"/>
        <w:gridCol w:w="5958"/>
      </w:tblGrid>
      <w:tr w:rsidR="00CF6A9C" w14:paraId="2614B503" w14:textId="77777777">
        <w:trPr>
          <w:cantSplit/>
          <w:trHeight w:val="432"/>
          <w:tblHeader/>
        </w:trPr>
        <w:tc>
          <w:tcPr>
            <w:tcW w:w="1008" w:type="dxa"/>
            <w:vAlign w:val="center"/>
          </w:tcPr>
          <w:p w14:paraId="4BD74CC4" w14:textId="77777777" w:rsidR="00CF6A9C" w:rsidRDefault="003F5941">
            <w:pPr>
              <w:jc w:val="center"/>
              <w:rPr>
                <w:rFonts w:asciiTheme="majorHAnsi" w:hAnsiTheme="majorHAnsi"/>
                <w:sz w:val="24"/>
              </w:rPr>
            </w:pPr>
            <w:r>
              <w:rPr>
                <w:rFonts w:asciiTheme="majorHAnsi" w:hAnsiTheme="majorHAnsi"/>
                <w:sz w:val="24"/>
              </w:rPr>
              <w:t>Field #</w:t>
            </w:r>
          </w:p>
        </w:tc>
        <w:tc>
          <w:tcPr>
            <w:tcW w:w="2610" w:type="dxa"/>
            <w:vAlign w:val="center"/>
          </w:tcPr>
          <w:p w14:paraId="1DA8D2A6" w14:textId="77777777" w:rsidR="00CF6A9C" w:rsidRDefault="003F5941">
            <w:pPr>
              <w:jc w:val="center"/>
              <w:rPr>
                <w:rFonts w:asciiTheme="majorHAnsi" w:hAnsiTheme="majorHAnsi"/>
                <w:sz w:val="24"/>
              </w:rPr>
            </w:pPr>
            <w:r>
              <w:rPr>
                <w:rFonts w:asciiTheme="majorHAnsi" w:hAnsiTheme="majorHAnsi"/>
                <w:sz w:val="24"/>
              </w:rPr>
              <w:t>Field name</w:t>
            </w:r>
          </w:p>
        </w:tc>
        <w:tc>
          <w:tcPr>
            <w:tcW w:w="5958" w:type="dxa"/>
            <w:vAlign w:val="center"/>
          </w:tcPr>
          <w:p w14:paraId="70A5DCCE" w14:textId="77777777" w:rsidR="00CF6A9C" w:rsidRDefault="003F5941">
            <w:pPr>
              <w:jc w:val="center"/>
              <w:rPr>
                <w:rFonts w:asciiTheme="majorHAnsi" w:hAnsiTheme="majorHAnsi"/>
                <w:sz w:val="24"/>
              </w:rPr>
            </w:pPr>
            <w:r>
              <w:rPr>
                <w:rFonts w:asciiTheme="majorHAnsi" w:hAnsiTheme="majorHAnsi"/>
                <w:sz w:val="24"/>
              </w:rPr>
              <w:t>Description</w:t>
            </w:r>
          </w:p>
        </w:tc>
      </w:tr>
      <w:tr w:rsidR="00CF6A9C" w14:paraId="51D41194" w14:textId="77777777">
        <w:trPr>
          <w:cantSplit/>
        </w:trPr>
        <w:tc>
          <w:tcPr>
            <w:tcW w:w="1008" w:type="dxa"/>
          </w:tcPr>
          <w:p w14:paraId="0370F668" w14:textId="77777777" w:rsidR="00CF6A9C" w:rsidRDefault="003F5941">
            <w:pPr>
              <w:spacing w:before="40" w:after="40"/>
              <w:jc w:val="center"/>
              <w:rPr>
                <w:rFonts w:asciiTheme="majorHAnsi" w:hAnsiTheme="majorHAnsi"/>
                <w:sz w:val="24"/>
              </w:rPr>
            </w:pPr>
            <w:r>
              <w:rPr>
                <w:rFonts w:asciiTheme="majorHAnsi" w:hAnsiTheme="majorHAnsi"/>
                <w:sz w:val="24"/>
              </w:rPr>
              <w:t>01</w:t>
            </w:r>
          </w:p>
        </w:tc>
        <w:tc>
          <w:tcPr>
            <w:tcW w:w="2610" w:type="dxa"/>
          </w:tcPr>
          <w:p w14:paraId="1FA99DBE" w14:textId="77777777" w:rsidR="00CF6A9C" w:rsidRDefault="003F5941">
            <w:pPr>
              <w:spacing w:before="40" w:after="40"/>
              <w:rPr>
                <w:rFonts w:asciiTheme="majorHAnsi" w:hAnsiTheme="majorHAnsi"/>
                <w:sz w:val="24"/>
              </w:rPr>
            </w:pPr>
            <w:proofErr w:type="gramStart"/>
            <w:r>
              <w:rPr>
                <w:rFonts w:asciiTheme="majorHAnsi" w:hAnsiTheme="majorHAnsi"/>
                <w:sz w:val="24"/>
              </w:rPr>
              <w:t>registrar</w:t>
            </w:r>
            <w:proofErr w:type="gramEnd"/>
            <w:r>
              <w:rPr>
                <w:rFonts w:asciiTheme="majorHAnsi" w:hAnsiTheme="majorHAnsi"/>
                <w:sz w:val="24"/>
              </w:rPr>
              <w:t xml:space="preserve">-name </w:t>
            </w:r>
          </w:p>
        </w:tc>
        <w:tc>
          <w:tcPr>
            <w:tcW w:w="5958" w:type="dxa"/>
          </w:tcPr>
          <w:p w14:paraId="49155113" w14:textId="77777777" w:rsidR="00CF6A9C" w:rsidRDefault="003F5941">
            <w:pPr>
              <w:spacing w:before="40" w:after="40"/>
              <w:rPr>
                <w:rFonts w:asciiTheme="majorHAnsi" w:hAnsiTheme="majorHAnsi"/>
                <w:sz w:val="24"/>
              </w:rPr>
            </w:pPr>
            <w:r>
              <w:rPr>
                <w:rFonts w:asciiTheme="majorHAnsi" w:hAnsiTheme="majorHAnsi"/>
                <w:sz w:val="24"/>
              </w:rPr>
              <w:t>Registrar’s full corporate name as registered with IANA</w:t>
            </w:r>
          </w:p>
        </w:tc>
      </w:tr>
      <w:tr w:rsidR="00CF6A9C" w14:paraId="0948AA14" w14:textId="77777777">
        <w:trPr>
          <w:cantSplit/>
        </w:trPr>
        <w:tc>
          <w:tcPr>
            <w:tcW w:w="1008" w:type="dxa"/>
          </w:tcPr>
          <w:p w14:paraId="4FB34623" w14:textId="77777777" w:rsidR="00CF6A9C" w:rsidRDefault="003F5941">
            <w:pPr>
              <w:spacing w:before="40" w:after="40"/>
              <w:jc w:val="center"/>
              <w:rPr>
                <w:rFonts w:asciiTheme="majorHAnsi" w:hAnsiTheme="majorHAnsi"/>
                <w:sz w:val="24"/>
              </w:rPr>
            </w:pPr>
            <w:r>
              <w:rPr>
                <w:rFonts w:asciiTheme="majorHAnsi" w:hAnsiTheme="majorHAnsi"/>
                <w:sz w:val="24"/>
              </w:rPr>
              <w:t>02</w:t>
            </w:r>
          </w:p>
        </w:tc>
        <w:tc>
          <w:tcPr>
            <w:tcW w:w="2610" w:type="dxa"/>
          </w:tcPr>
          <w:p w14:paraId="2B9691B8" w14:textId="77777777" w:rsidR="00CF6A9C" w:rsidRDefault="003F5941">
            <w:pPr>
              <w:spacing w:before="40" w:after="40"/>
              <w:rPr>
                <w:rFonts w:asciiTheme="majorHAnsi" w:hAnsiTheme="majorHAnsi"/>
                <w:sz w:val="24"/>
              </w:rPr>
            </w:pPr>
            <w:proofErr w:type="spellStart"/>
            <w:proofErr w:type="gramStart"/>
            <w:r>
              <w:rPr>
                <w:rFonts w:asciiTheme="majorHAnsi" w:hAnsiTheme="majorHAnsi"/>
                <w:sz w:val="24"/>
              </w:rPr>
              <w:t>iana</w:t>
            </w:r>
            <w:proofErr w:type="spellEnd"/>
            <w:proofErr w:type="gramEnd"/>
            <w:r>
              <w:rPr>
                <w:rFonts w:asciiTheme="majorHAnsi" w:hAnsiTheme="majorHAnsi"/>
                <w:sz w:val="24"/>
              </w:rPr>
              <w:t xml:space="preserve">-id </w:t>
            </w:r>
          </w:p>
        </w:tc>
        <w:tc>
          <w:tcPr>
            <w:tcW w:w="5958" w:type="dxa"/>
          </w:tcPr>
          <w:p w14:paraId="4A6113FD" w14:textId="77777777" w:rsidR="00CF6A9C" w:rsidRDefault="003F5941">
            <w:pPr>
              <w:spacing w:before="40" w:after="40"/>
              <w:rPr>
                <w:rFonts w:asciiTheme="majorHAnsi" w:hAnsiTheme="majorHAnsi"/>
                <w:sz w:val="24"/>
              </w:rPr>
            </w:pPr>
            <w:r>
              <w:rPr>
                <w:rFonts w:asciiTheme="majorHAnsi" w:hAnsiTheme="majorHAnsi"/>
                <w:sz w:val="24"/>
              </w:rPr>
              <w:t>For cases where the registry operator acts as registrar (i.e., without the use of an ICANN accredited registrar) 9999 should be used, otherwise the sponsoring Registrar IANA id should be used as specified in http://www.iana.org/assignments/registrar-ids</w:t>
            </w:r>
          </w:p>
        </w:tc>
      </w:tr>
      <w:tr w:rsidR="00CF6A9C" w14:paraId="6DB36320" w14:textId="77777777">
        <w:trPr>
          <w:cantSplit/>
        </w:trPr>
        <w:tc>
          <w:tcPr>
            <w:tcW w:w="1008" w:type="dxa"/>
          </w:tcPr>
          <w:p w14:paraId="43B17A96" w14:textId="77777777" w:rsidR="00CF6A9C" w:rsidRDefault="003F5941">
            <w:pPr>
              <w:spacing w:before="40" w:after="40"/>
              <w:jc w:val="center"/>
              <w:rPr>
                <w:rFonts w:asciiTheme="majorHAnsi" w:hAnsiTheme="majorHAnsi"/>
                <w:sz w:val="24"/>
              </w:rPr>
            </w:pPr>
            <w:r>
              <w:rPr>
                <w:rFonts w:asciiTheme="majorHAnsi" w:hAnsiTheme="majorHAnsi"/>
                <w:sz w:val="24"/>
              </w:rPr>
              <w:t>03</w:t>
            </w:r>
          </w:p>
        </w:tc>
        <w:tc>
          <w:tcPr>
            <w:tcW w:w="2610" w:type="dxa"/>
          </w:tcPr>
          <w:p w14:paraId="0AB8A49D" w14:textId="31763D7E" w:rsidR="00CF6A9C" w:rsidRDefault="003F5941">
            <w:pPr>
              <w:spacing w:before="40" w:after="40"/>
              <w:rPr>
                <w:rFonts w:asciiTheme="majorHAnsi" w:hAnsiTheme="majorHAnsi"/>
                <w:sz w:val="24"/>
              </w:rPr>
            </w:pPr>
            <w:proofErr w:type="gramStart"/>
            <w:r>
              <w:rPr>
                <w:rFonts w:asciiTheme="majorHAnsi" w:hAnsiTheme="majorHAnsi"/>
                <w:sz w:val="24"/>
              </w:rPr>
              <w:t>total</w:t>
            </w:r>
            <w:proofErr w:type="gramEnd"/>
            <w:ins w:id="2" w:author="Author">
              <w:r w:rsidR="001F17F1">
                <w:rPr>
                  <w:rFonts w:asciiTheme="majorHAnsi" w:hAnsiTheme="majorHAnsi"/>
                  <w:sz w:val="24"/>
                </w:rPr>
                <w:t>-</w:t>
              </w:r>
            </w:ins>
            <w:del w:id="3" w:author="Author">
              <w:r w:rsidDel="001F17F1">
                <w:rPr>
                  <w:rFonts w:asciiTheme="majorHAnsi" w:hAnsiTheme="majorHAnsi"/>
                  <w:sz w:val="24"/>
                </w:rPr>
                <w:delText xml:space="preserve"> </w:delText>
              </w:r>
            </w:del>
            <w:r>
              <w:rPr>
                <w:rFonts w:asciiTheme="majorHAnsi" w:hAnsiTheme="majorHAnsi"/>
                <w:sz w:val="24"/>
              </w:rPr>
              <w:t xml:space="preserve">domains </w:t>
            </w:r>
          </w:p>
        </w:tc>
        <w:tc>
          <w:tcPr>
            <w:tcW w:w="5958" w:type="dxa"/>
          </w:tcPr>
          <w:p w14:paraId="688FBF86" w14:textId="0EB81331" w:rsidR="00CF6A9C" w:rsidRDefault="003F5941">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domain</w:t>
            </w:r>
            <w:ins w:id="4" w:author="Author">
              <w:r w:rsidR="00432C48">
                <w:rPr>
                  <w:rFonts w:asciiTheme="majorHAnsi" w:hAnsiTheme="majorHAnsi"/>
                  <w:sz w:val="24"/>
                </w:rPr>
                <w:t xml:space="preserve"> name</w:t>
              </w:r>
            </w:ins>
            <w:r>
              <w:rPr>
                <w:rFonts w:asciiTheme="majorHAnsi" w:hAnsiTheme="majorHAnsi"/>
                <w:sz w:val="24"/>
              </w:rPr>
              <w:t>s under sponsorship</w:t>
            </w:r>
            <w:ins w:id="5" w:author="Author">
              <w:r w:rsidR="00EB2209">
                <w:rPr>
                  <w:rFonts w:asciiTheme="majorHAnsi" w:hAnsiTheme="majorHAnsi"/>
                  <w:sz w:val="24"/>
                </w:rPr>
                <w:t xml:space="preserve"> in any EPP status but </w:t>
              </w:r>
              <w:proofErr w:type="spellStart"/>
              <w:r w:rsidR="00EB2209">
                <w:rPr>
                  <w:rFonts w:asciiTheme="majorHAnsi" w:hAnsiTheme="majorHAnsi"/>
                  <w:sz w:val="24"/>
                </w:rPr>
                <w:t>pendingCreate</w:t>
              </w:r>
              <w:proofErr w:type="spellEnd"/>
              <w:r w:rsidR="000223FA">
                <w:rPr>
                  <w:rFonts w:asciiTheme="majorHAnsi" w:hAnsiTheme="majorHAnsi"/>
                  <w:sz w:val="24"/>
                </w:rPr>
                <w:t xml:space="preserve"> that have not been purged</w:t>
              </w:r>
            </w:ins>
          </w:p>
        </w:tc>
      </w:tr>
      <w:tr w:rsidR="00CF6A9C" w14:paraId="44927CE3" w14:textId="77777777">
        <w:trPr>
          <w:cantSplit/>
        </w:trPr>
        <w:tc>
          <w:tcPr>
            <w:tcW w:w="1008" w:type="dxa"/>
          </w:tcPr>
          <w:p w14:paraId="15EEAE99" w14:textId="77777777" w:rsidR="00CF6A9C" w:rsidRDefault="003F5941">
            <w:pPr>
              <w:spacing w:before="40" w:after="40"/>
              <w:jc w:val="center"/>
              <w:rPr>
                <w:rFonts w:asciiTheme="majorHAnsi" w:hAnsiTheme="majorHAnsi"/>
                <w:sz w:val="24"/>
              </w:rPr>
            </w:pPr>
            <w:r>
              <w:rPr>
                <w:rFonts w:asciiTheme="majorHAnsi" w:hAnsiTheme="majorHAnsi"/>
                <w:sz w:val="24"/>
              </w:rPr>
              <w:t>04</w:t>
            </w:r>
          </w:p>
        </w:tc>
        <w:tc>
          <w:tcPr>
            <w:tcW w:w="2610" w:type="dxa"/>
          </w:tcPr>
          <w:p w14:paraId="00ACF3AF" w14:textId="77777777" w:rsidR="00CF6A9C" w:rsidRDefault="003F5941">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w:t>
            </w:r>
            <w:proofErr w:type="spellStart"/>
            <w:r>
              <w:rPr>
                <w:rFonts w:asciiTheme="majorHAnsi" w:hAnsiTheme="majorHAnsi"/>
                <w:sz w:val="24"/>
              </w:rPr>
              <w:t>nameservers</w:t>
            </w:r>
            <w:proofErr w:type="spellEnd"/>
          </w:p>
        </w:tc>
        <w:tc>
          <w:tcPr>
            <w:tcW w:w="5958" w:type="dxa"/>
          </w:tcPr>
          <w:p w14:paraId="060D3AB9" w14:textId="303990A8" w:rsidR="00CF6A9C" w:rsidRDefault="003F5941" w:rsidP="006D24BA">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name servers </w:t>
            </w:r>
            <w:ins w:id="6" w:author="Author">
              <w:r w:rsidR="006D24BA">
                <w:rPr>
                  <w:rFonts w:asciiTheme="majorHAnsi" w:hAnsiTheme="majorHAnsi"/>
                  <w:sz w:val="24"/>
                </w:rPr>
                <w:t xml:space="preserve">(either host objects or </w:t>
              </w:r>
              <w:r w:rsidR="00C462B6">
                <w:rPr>
                  <w:rFonts w:asciiTheme="majorHAnsi" w:hAnsiTheme="majorHAnsi"/>
                  <w:sz w:val="24"/>
                </w:rPr>
                <w:t xml:space="preserve">name server </w:t>
              </w:r>
              <w:r w:rsidR="006D24BA">
                <w:rPr>
                  <w:rFonts w:asciiTheme="majorHAnsi" w:hAnsiTheme="majorHAnsi"/>
                  <w:sz w:val="24"/>
                </w:rPr>
                <w:t xml:space="preserve">hosts as domain name attributes) associated with domain names </w:t>
              </w:r>
            </w:ins>
            <w:r>
              <w:rPr>
                <w:rFonts w:asciiTheme="majorHAnsi" w:hAnsiTheme="majorHAnsi"/>
                <w:sz w:val="24"/>
              </w:rPr>
              <w:t>registered for</w:t>
            </w:r>
            <w:ins w:id="7" w:author="Author">
              <w:r w:rsidR="00A37077">
                <w:rPr>
                  <w:rFonts w:asciiTheme="majorHAnsi" w:hAnsiTheme="majorHAnsi"/>
                  <w:sz w:val="24"/>
                </w:rPr>
                <w:t xml:space="preserve"> the</w:t>
              </w:r>
            </w:ins>
            <w:r>
              <w:rPr>
                <w:rFonts w:asciiTheme="majorHAnsi" w:hAnsiTheme="majorHAnsi"/>
                <w:sz w:val="24"/>
              </w:rPr>
              <w:t xml:space="preserve"> TLD</w:t>
            </w:r>
            <w:ins w:id="8" w:author="Author">
              <w:r w:rsidR="00C462B6">
                <w:rPr>
                  <w:rFonts w:asciiTheme="majorHAnsi" w:hAnsiTheme="majorHAnsi"/>
                  <w:sz w:val="24"/>
                </w:rPr>
                <w:t xml:space="preserve"> </w:t>
              </w:r>
              <w:r w:rsidR="00A37077">
                <w:rPr>
                  <w:rFonts w:asciiTheme="majorHAnsi" w:hAnsiTheme="majorHAnsi"/>
                  <w:sz w:val="24"/>
                </w:rPr>
                <w:t xml:space="preserve">in any EPP status but </w:t>
              </w:r>
              <w:proofErr w:type="spellStart"/>
              <w:r w:rsidR="00A37077">
                <w:rPr>
                  <w:rFonts w:asciiTheme="majorHAnsi" w:hAnsiTheme="majorHAnsi"/>
                  <w:sz w:val="24"/>
                </w:rPr>
                <w:t>pendingCreate</w:t>
              </w:r>
              <w:proofErr w:type="spellEnd"/>
              <w:r w:rsidR="00A37077">
                <w:rPr>
                  <w:rFonts w:asciiTheme="majorHAnsi" w:hAnsiTheme="majorHAnsi"/>
                  <w:sz w:val="24"/>
                </w:rPr>
                <w:t xml:space="preserve"> that have not been purged</w:t>
              </w:r>
            </w:ins>
          </w:p>
        </w:tc>
      </w:tr>
      <w:tr w:rsidR="00CF6A9C" w14:paraId="77B54710" w14:textId="77777777">
        <w:trPr>
          <w:cantSplit/>
        </w:trPr>
        <w:tc>
          <w:tcPr>
            <w:tcW w:w="1008" w:type="dxa"/>
          </w:tcPr>
          <w:p w14:paraId="42CDDFD9" w14:textId="77777777" w:rsidR="00CF6A9C" w:rsidRDefault="003F5941">
            <w:pPr>
              <w:spacing w:before="40" w:after="40"/>
              <w:jc w:val="center"/>
              <w:rPr>
                <w:rFonts w:asciiTheme="majorHAnsi" w:hAnsiTheme="majorHAnsi"/>
                <w:sz w:val="24"/>
              </w:rPr>
            </w:pPr>
            <w:r>
              <w:rPr>
                <w:rFonts w:asciiTheme="majorHAnsi" w:hAnsiTheme="majorHAnsi"/>
                <w:sz w:val="24"/>
              </w:rPr>
              <w:t>05</w:t>
            </w:r>
          </w:p>
        </w:tc>
        <w:tc>
          <w:tcPr>
            <w:tcW w:w="2610" w:type="dxa"/>
          </w:tcPr>
          <w:p w14:paraId="6F115814"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-adds-1-yr</w:t>
            </w:r>
          </w:p>
        </w:tc>
        <w:tc>
          <w:tcPr>
            <w:tcW w:w="5958" w:type="dxa"/>
          </w:tcPr>
          <w:p w14:paraId="076CE5B7" w14:textId="6565DB9E" w:rsidR="00CF6A9C" w:rsidRDefault="003F5941" w:rsidP="00E26698">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w:t>
            </w:r>
            <w:ins w:id="9" w:author="Author">
              <w:r w:rsidR="00670EFF">
                <w:rPr>
                  <w:rFonts w:asciiTheme="majorHAnsi" w:hAnsiTheme="majorHAnsi"/>
                  <w:sz w:val="24"/>
                </w:rPr>
                <w:t xml:space="preserve"> (i.e., not in </w:t>
              </w:r>
              <w:r w:rsidR="00CE08AC">
                <w:rPr>
                  <w:rFonts w:asciiTheme="majorHAnsi" w:hAnsiTheme="majorHAnsi"/>
                  <w:sz w:val="24"/>
                </w:rPr>
                <w:t xml:space="preserve">EPP </w:t>
              </w:r>
              <w:proofErr w:type="spellStart"/>
              <w:r w:rsidR="00670EFF">
                <w:rPr>
                  <w:rFonts w:asciiTheme="majorHAnsi" w:hAnsiTheme="majorHAnsi"/>
                  <w:sz w:val="24"/>
                </w:rPr>
                <w:t>pendingCreate</w:t>
              </w:r>
              <w:proofErr w:type="spellEnd"/>
              <w:r w:rsidR="00670EFF">
                <w:rPr>
                  <w:rFonts w:asciiTheme="majorHAnsi" w:hAnsiTheme="majorHAnsi"/>
                  <w:sz w:val="24"/>
                </w:rPr>
                <w:t xml:space="preserve"> status)</w:t>
              </w:r>
            </w:ins>
            <w:r>
              <w:rPr>
                <w:rFonts w:asciiTheme="majorHAnsi" w:hAnsiTheme="majorHAnsi"/>
                <w:sz w:val="24"/>
              </w:rPr>
              <w:t xml:space="preserve"> with an initial term of one year (and not deleted within the add grace period)</w:t>
            </w:r>
            <w:ins w:id="10" w:author="Author">
              <w:r w:rsidR="00CE08AC">
                <w:rPr>
                  <w:rFonts w:asciiTheme="majorHAnsi" w:hAnsiTheme="majorHAnsi"/>
                  <w:sz w:val="24"/>
                </w:rPr>
                <w:t xml:space="preserve">. A transaction must be reported in the month </w:t>
              </w:r>
              <w:del w:id="11" w:author="Author">
                <w:r w:rsidR="00CE08AC" w:rsidDel="00E26698">
                  <w:rPr>
                    <w:rFonts w:asciiTheme="majorHAnsi" w:hAnsiTheme="majorHAnsi"/>
                    <w:sz w:val="24"/>
                  </w:rPr>
                  <w:delText xml:space="preserve">when </w:delText>
                </w:r>
              </w:del>
              <w:r w:rsidR="00CE08AC">
                <w:rPr>
                  <w:rFonts w:asciiTheme="majorHAnsi" w:hAnsiTheme="majorHAnsi"/>
                  <w:sz w:val="24"/>
                </w:rPr>
                <w:t>the grace period end</w:t>
              </w:r>
              <w:r w:rsidR="00E26698">
                <w:rPr>
                  <w:rFonts w:asciiTheme="majorHAnsi" w:hAnsiTheme="majorHAnsi"/>
                  <w:sz w:val="24"/>
                </w:rPr>
                <w:t>s</w:t>
              </w:r>
              <w:del w:id="12" w:author="Author">
                <w:r w:rsidR="00CE08AC" w:rsidDel="00E26698">
                  <w:rPr>
                    <w:rFonts w:asciiTheme="majorHAnsi" w:hAnsiTheme="majorHAnsi"/>
                    <w:sz w:val="24"/>
                  </w:rPr>
                  <w:delText>ed</w:delText>
                </w:r>
              </w:del>
              <w:r w:rsidR="00CE08AC">
                <w:rPr>
                  <w:rFonts w:asciiTheme="majorHAnsi" w:hAnsiTheme="majorHAnsi"/>
                  <w:sz w:val="24"/>
                </w:rPr>
                <w:t>.</w:t>
              </w:r>
            </w:ins>
          </w:p>
        </w:tc>
      </w:tr>
      <w:tr w:rsidR="00CF6A9C" w14:paraId="51ABCC4A" w14:textId="77777777">
        <w:trPr>
          <w:cantSplit/>
        </w:trPr>
        <w:tc>
          <w:tcPr>
            <w:tcW w:w="1008" w:type="dxa"/>
          </w:tcPr>
          <w:p w14:paraId="007429C0" w14:textId="77777777" w:rsidR="00CF6A9C" w:rsidRDefault="003F5941">
            <w:pPr>
              <w:spacing w:before="40" w:after="40"/>
              <w:jc w:val="center"/>
              <w:rPr>
                <w:rFonts w:asciiTheme="majorHAnsi" w:hAnsiTheme="majorHAnsi"/>
                <w:sz w:val="24"/>
              </w:rPr>
            </w:pPr>
            <w:r>
              <w:rPr>
                <w:rFonts w:asciiTheme="majorHAnsi" w:hAnsiTheme="majorHAnsi"/>
                <w:sz w:val="24"/>
              </w:rPr>
              <w:t>06</w:t>
            </w:r>
          </w:p>
        </w:tc>
        <w:tc>
          <w:tcPr>
            <w:tcW w:w="2610" w:type="dxa"/>
          </w:tcPr>
          <w:p w14:paraId="037264D3"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-adds-2-yr</w:t>
            </w:r>
          </w:p>
        </w:tc>
        <w:tc>
          <w:tcPr>
            <w:tcW w:w="5958" w:type="dxa"/>
          </w:tcPr>
          <w:p w14:paraId="56929D5D" w14:textId="329BDD0E"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13"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two years (and not deleted within the add grace period)</w:t>
            </w:r>
            <w:ins w:id="14" w:author="Author">
              <w:r w:rsidR="005E219E">
                <w:rPr>
                  <w:rFonts w:asciiTheme="majorHAnsi" w:hAnsiTheme="majorHAnsi"/>
                  <w:sz w:val="24"/>
                </w:rPr>
                <w:t>. A transaction must be reported in the month the grace period ends.</w:t>
              </w:r>
            </w:ins>
          </w:p>
        </w:tc>
      </w:tr>
      <w:tr w:rsidR="00CF6A9C" w14:paraId="3BE0583F" w14:textId="77777777">
        <w:trPr>
          <w:cantSplit/>
        </w:trPr>
        <w:tc>
          <w:tcPr>
            <w:tcW w:w="1008" w:type="dxa"/>
          </w:tcPr>
          <w:p w14:paraId="46C902C2" w14:textId="77777777" w:rsidR="00CF6A9C" w:rsidRDefault="003F5941">
            <w:pPr>
              <w:spacing w:before="40" w:after="40"/>
              <w:jc w:val="center"/>
              <w:rPr>
                <w:rFonts w:asciiTheme="majorHAnsi" w:hAnsiTheme="majorHAnsi"/>
                <w:sz w:val="24"/>
              </w:rPr>
            </w:pPr>
            <w:r>
              <w:rPr>
                <w:rFonts w:asciiTheme="majorHAnsi" w:hAnsiTheme="majorHAnsi"/>
                <w:sz w:val="24"/>
              </w:rPr>
              <w:lastRenderedPageBreak/>
              <w:t>07</w:t>
            </w:r>
          </w:p>
        </w:tc>
        <w:tc>
          <w:tcPr>
            <w:tcW w:w="2610" w:type="dxa"/>
          </w:tcPr>
          <w:p w14:paraId="287B9815"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-adds-3-yr</w:t>
            </w:r>
          </w:p>
        </w:tc>
        <w:tc>
          <w:tcPr>
            <w:tcW w:w="5958" w:type="dxa"/>
          </w:tcPr>
          <w:p w14:paraId="28861BAC" w14:textId="4D78C3E9"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15"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three years (and not deleted within the add grace period)</w:t>
            </w:r>
            <w:ins w:id="16" w:author="Author">
              <w:r w:rsidR="005E219E">
                <w:rPr>
                  <w:rFonts w:asciiTheme="majorHAnsi" w:hAnsiTheme="majorHAnsi"/>
                  <w:sz w:val="24"/>
                </w:rPr>
                <w:t>. A transaction must be reported in the month the grace period ends.</w:t>
              </w:r>
            </w:ins>
          </w:p>
        </w:tc>
      </w:tr>
      <w:tr w:rsidR="00CF6A9C" w14:paraId="31B678CF" w14:textId="77777777">
        <w:trPr>
          <w:cantSplit/>
        </w:trPr>
        <w:tc>
          <w:tcPr>
            <w:tcW w:w="1008" w:type="dxa"/>
          </w:tcPr>
          <w:p w14:paraId="28A63CA9" w14:textId="77777777" w:rsidR="00CF6A9C" w:rsidRDefault="003F5941">
            <w:pPr>
              <w:spacing w:before="40" w:after="40"/>
              <w:jc w:val="center"/>
              <w:rPr>
                <w:rFonts w:asciiTheme="majorHAnsi" w:hAnsiTheme="majorHAnsi"/>
                <w:sz w:val="24"/>
              </w:rPr>
            </w:pPr>
            <w:r>
              <w:rPr>
                <w:rFonts w:asciiTheme="majorHAnsi" w:hAnsiTheme="majorHAnsi"/>
                <w:sz w:val="24"/>
              </w:rPr>
              <w:t>08</w:t>
            </w:r>
          </w:p>
        </w:tc>
        <w:tc>
          <w:tcPr>
            <w:tcW w:w="2610" w:type="dxa"/>
          </w:tcPr>
          <w:p w14:paraId="0C71D5B9"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-adds-4-yr</w:t>
            </w:r>
          </w:p>
        </w:tc>
        <w:tc>
          <w:tcPr>
            <w:tcW w:w="5958" w:type="dxa"/>
          </w:tcPr>
          <w:p w14:paraId="0620C1C6" w14:textId="2D00AAB2"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17"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four years (and not deleted within the add grace period)</w:t>
            </w:r>
            <w:ins w:id="18" w:author="Author">
              <w:r w:rsidR="005E219E">
                <w:rPr>
                  <w:rFonts w:asciiTheme="majorHAnsi" w:hAnsiTheme="majorHAnsi"/>
                  <w:sz w:val="24"/>
                </w:rPr>
                <w:t>. A transaction must be reported in the month the grace period ends.</w:t>
              </w:r>
            </w:ins>
          </w:p>
        </w:tc>
      </w:tr>
      <w:tr w:rsidR="00CF6A9C" w14:paraId="653555E4" w14:textId="77777777">
        <w:trPr>
          <w:cantSplit/>
        </w:trPr>
        <w:tc>
          <w:tcPr>
            <w:tcW w:w="1008" w:type="dxa"/>
          </w:tcPr>
          <w:p w14:paraId="404579A9" w14:textId="77777777" w:rsidR="00CF6A9C" w:rsidRDefault="003F5941">
            <w:pPr>
              <w:spacing w:before="40" w:after="40"/>
              <w:jc w:val="center"/>
              <w:rPr>
                <w:rFonts w:asciiTheme="majorHAnsi" w:hAnsiTheme="majorHAnsi"/>
                <w:sz w:val="24"/>
              </w:rPr>
            </w:pPr>
            <w:r>
              <w:rPr>
                <w:rFonts w:asciiTheme="majorHAnsi" w:hAnsiTheme="majorHAnsi"/>
                <w:sz w:val="24"/>
              </w:rPr>
              <w:t>09</w:t>
            </w:r>
          </w:p>
        </w:tc>
        <w:tc>
          <w:tcPr>
            <w:tcW w:w="2610" w:type="dxa"/>
          </w:tcPr>
          <w:p w14:paraId="445927C7"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-adds-5-yr</w:t>
            </w:r>
          </w:p>
        </w:tc>
        <w:tc>
          <w:tcPr>
            <w:tcW w:w="5958" w:type="dxa"/>
          </w:tcPr>
          <w:p w14:paraId="2B57DFE6" w14:textId="0DA13B78"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19"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five years (and not deleted within the add grace period)</w:t>
            </w:r>
          </w:p>
        </w:tc>
      </w:tr>
      <w:tr w:rsidR="00CF6A9C" w14:paraId="7183AB88" w14:textId="77777777">
        <w:trPr>
          <w:cantSplit/>
        </w:trPr>
        <w:tc>
          <w:tcPr>
            <w:tcW w:w="1008" w:type="dxa"/>
          </w:tcPr>
          <w:p w14:paraId="4A2CF5C7" w14:textId="77777777" w:rsidR="00CF6A9C" w:rsidRDefault="003F5941">
            <w:pPr>
              <w:spacing w:before="40" w:after="40"/>
              <w:jc w:val="center"/>
              <w:rPr>
                <w:rFonts w:asciiTheme="majorHAnsi" w:hAnsiTheme="majorHAnsi"/>
                <w:sz w:val="24"/>
              </w:rPr>
            </w:pPr>
            <w:r>
              <w:rPr>
                <w:rFonts w:asciiTheme="majorHAnsi" w:hAnsiTheme="majorHAnsi"/>
                <w:sz w:val="24"/>
              </w:rPr>
              <w:t>10</w:t>
            </w:r>
          </w:p>
        </w:tc>
        <w:tc>
          <w:tcPr>
            <w:tcW w:w="2610" w:type="dxa"/>
          </w:tcPr>
          <w:p w14:paraId="39DDA6FD"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-adds-6-yr</w:t>
            </w:r>
          </w:p>
        </w:tc>
        <w:tc>
          <w:tcPr>
            <w:tcW w:w="5958" w:type="dxa"/>
          </w:tcPr>
          <w:p w14:paraId="075C0DA2" w14:textId="7D732509"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20"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six years (and not deleted within the add grace period)</w:t>
            </w:r>
            <w:ins w:id="21" w:author="Author">
              <w:r w:rsidR="005E219E">
                <w:rPr>
                  <w:rFonts w:asciiTheme="majorHAnsi" w:hAnsiTheme="majorHAnsi"/>
                  <w:sz w:val="24"/>
                </w:rPr>
                <w:t>. A transaction must be reported in the month the grace period ends.</w:t>
              </w:r>
            </w:ins>
          </w:p>
        </w:tc>
      </w:tr>
      <w:tr w:rsidR="00CF6A9C" w14:paraId="69B5D7AE" w14:textId="77777777">
        <w:trPr>
          <w:cantSplit/>
        </w:trPr>
        <w:tc>
          <w:tcPr>
            <w:tcW w:w="1008" w:type="dxa"/>
          </w:tcPr>
          <w:p w14:paraId="63587CA3" w14:textId="77777777" w:rsidR="00CF6A9C" w:rsidRDefault="003F5941">
            <w:pPr>
              <w:spacing w:before="40" w:after="40"/>
              <w:jc w:val="center"/>
              <w:rPr>
                <w:rFonts w:asciiTheme="majorHAnsi" w:hAnsiTheme="majorHAnsi"/>
                <w:sz w:val="24"/>
              </w:rPr>
            </w:pPr>
            <w:r>
              <w:rPr>
                <w:rFonts w:asciiTheme="majorHAnsi" w:hAnsiTheme="majorHAnsi"/>
                <w:sz w:val="24"/>
              </w:rPr>
              <w:t>11</w:t>
            </w:r>
          </w:p>
        </w:tc>
        <w:tc>
          <w:tcPr>
            <w:tcW w:w="2610" w:type="dxa"/>
          </w:tcPr>
          <w:p w14:paraId="54B25959"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-adds-7-yr</w:t>
            </w:r>
          </w:p>
        </w:tc>
        <w:tc>
          <w:tcPr>
            <w:tcW w:w="5958" w:type="dxa"/>
          </w:tcPr>
          <w:p w14:paraId="591A86E5" w14:textId="4560BE2F"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22"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seven years (and not deleted within the add grace period)</w:t>
            </w:r>
            <w:ins w:id="23" w:author="Author">
              <w:r w:rsidR="005E219E">
                <w:rPr>
                  <w:rFonts w:asciiTheme="majorHAnsi" w:hAnsiTheme="majorHAnsi"/>
                  <w:sz w:val="24"/>
                </w:rPr>
                <w:t>. A transaction must be reported in the month the grace period ends.</w:t>
              </w:r>
            </w:ins>
          </w:p>
        </w:tc>
      </w:tr>
      <w:tr w:rsidR="00CF6A9C" w14:paraId="05CD9FFA" w14:textId="77777777">
        <w:trPr>
          <w:cantSplit/>
        </w:trPr>
        <w:tc>
          <w:tcPr>
            <w:tcW w:w="1008" w:type="dxa"/>
          </w:tcPr>
          <w:p w14:paraId="00201BE9" w14:textId="77777777" w:rsidR="00CF6A9C" w:rsidRDefault="003F5941">
            <w:pPr>
              <w:spacing w:before="40" w:after="40"/>
              <w:jc w:val="center"/>
              <w:rPr>
                <w:rFonts w:asciiTheme="majorHAnsi" w:hAnsiTheme="majorHAnsi"/>
                <w:sz w:val="24"/>
              </w:rPr>
            </w:pPr>
            <w:r>
              <w:rPr>
                <w:rFonts w:asciiTheme="majorHAnsi" w:hAnsiTheme="majorHAnsi"/>
                <w:sz w:val="24"/>
              </w:rPr>
              <w:t>12</w:t>
            </w:r>
          </w:p>
        </w:tc>
        <w:tc>
          <w:tcPr>
            <w:tcW w:w="2610" w:type="dxa"/>
          </w:tcPr>
          <w:p w14:paraId="6ADB6A1F"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-adds-8-yr</w:t>
            </w:r>
          </w:p>
        </w:tc>
        <w:tc>
          <w:tcPr>
            <w:tcW w:w="5958" w:type="dxa"/>
          </w:tcPr>
          <w:p w14:paraId="7E83151B" w14:textId="2B6CEAEA"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24"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eight years (and not deleted within the add grace period)</w:t>
            </w:r>
            <w:ins w:id="25" w:author="Author">
              <w:r w:rsidR="005E219E">
                <w:rPr>
                  <w:rFonts w:asciiTheme="majorHAnsi" w:hAnsiTheme="majorHAnsi"/>
                  <w:sz w:val="24"/>
                </w:rPr>
                <w:t>. A transaction must be reported in the month the grace period ends.</w:t>
              </w:r>
            </w:ins>
          </w:p>
        </w:tc>
      </w:tr>
      <w:tr w:rsidR="00CF6A9C" w14:paraId="09B4B139" w14:textId="77777777">
        <w:trPr>
          <w:cantSplit/>
        </w:trPr>
        <w:tc>
          <w:tcPr>
            <w:tcW w:w="1008" w:type="dxa"/>
          </w:tcPr>
          <w:p w14:paraId="3C7EF457" w14:textId="77777777" w:rsidR="00CF6A9C" w:rsidRDefault="003F5941">
            <w:pPr>
              <w:spacing w:before="40" w:after="40"/>
              <w:jc w:val="center"/>
              <w:rPr>
                <w:rFonts w:asciiTheme="majorHAnsi" w:hAnsiTheme="majorHAnsi"/>
                <w:sz w:val="24"/>
              </w:rPr>
            </w:pPr>
            <w:r>
              <w:rPr>
                <w:rFonts w:asciiTheme="majorHAnsi" w:hAnsiTheme="majorHAnsi"/>
                <w:sz w:val="24"/>
              </w:rPr>
              <w:t>13</w:t>
            </w:r>
          </w:p>
        </w:tc>
        <w:tc>
          <w:tcPr>
            <w:tcW w:w="2610" w:type="dxa"/>
          </w:tcPr>
          <w:p w14:paraId="6D70821F"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-adds-9-yr</w:t>
            </w:r>
          </w:p>
        </w:tc>
        <w:tc>
          <w:tcPr>
            <w:tcW w:w="5958" w:type="dxa"/>
          </w:tcPr>
          <w:p w14:paraId="103CDB45" w14:textId="0C7CE4AF" w:rsidR="00CF6A9C" w:rsidRDefault="003F5941" w:rsidP="005E219E">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26"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nine years (and not deleted within the add grace period)</w:t>
            </w:r>
            <w:ins w:id="27" w:author="Author">
              <w:r w:rsidR="005E219E">
                <w:rPr>
                  <w:rFonts w:asciiTheme="majorHAnsi" w:hAnsiTheme="majorHAnsi"/>
                  <w:sz w:val="24"/>
                </w:rPr>
                <w:t>. A transaction must be reported in the month the grace period ends.</w:t>
              </w:r>
            </w:ins>
          </w:p>
        </w:tc>
      </w:tr>
      <w:tr w:rsidR="00CF6A9C" w14:paraId="63F94EA6" w14:textId="77777777">
        <w:trPr>
          <w:cantSplit/>
        </w:trPr>
        <w:tc>
          <w:tcPr>
            <w:tcW w:w="1008" w:type="dxa"/>
          </w:tcPr>
          <w:p w14:paraId="73FF924C" w14:textId="77777777" w:rsidR="00CF6A9C" w:rsidRDefault="003F5941">
            <w:pPr>
              <w:spacing w:before="40" w:after="40"/>
              <w:jc w:val="center"/>
              <w:rPr>
                <w:rFonts w:asciiTheme="majorHAnsi" w:hAnsiTheme="majorHAnsi"/>
                <w:sz w:val="24"/>
              </w:rPr>
            </w:pPr>
            <w:r>
              <w:rPr>
                <w:rFonts w:asciiTheme="majorHAnsi" w:hAnsiTheme="majorHAnsi"/>
                <w:sz w:val="24"/>
              </w:rPr>
              <w:t>14</w:t>
            </w:r>
          </w:p>
        </w:tc>
        <w:tc>
          <w:tcPr>
            <w:tcW w:w="2610" w:type="dxa"/>
          </w:tcPr>
          <w:p w14:paraId="2E9C6F76"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-adds-10-yr</w:t>
            </w:r>
          </w:p>
        </w:tc>
        <w:tc>
          <w:tcPr>
            <w:tcW w:w="5958" w:type="dxa"/>
          </w:tcPr>
          <w:p w14:paraId="426CD377" w14:textId="2E5DC09A"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registered </w:t>
            </w:r>
            <w:ins w:id="28" w:author="Author">
              <w:r w:rsidR="005350FF">
                <w:rPr>
                  <w:rFonts w:asciiTheme="majorHAnsi" w:hAnsiTheme="majorHAnsi"/>
                  <w:sz w:val="24"/>
                </w:rPr>
                <w:t xml:space="preserve">(i.e., not in EPP </w:t>
              </w:r>
              <w:proofErr w:type="spellStart"/>
              <w:r w:rsidR="005350FF">
                <w:rPr>
                  <w:rFonts w:asciiTheme="majorHAnsi" w:hAnsiTheme="majorHAnsi"/>
                  <w:sz w:val="24"/>
                </w:rPr>
                <w:t>pendingCreate</w:t>
              </w:r>
              <w:proofErr w:type="spellEnd"/>
              <w:r w:rsidR="005350FF">
                <w:rPr>
                  <w:rFonts w:asciiTheme="majorHAnsi" w:hAnsiTheme="majorHAnsi"/>
                  <w:sz w:val="24"/>
                </w:rPr>
                <w:t xml:space="preserve"> status) </w:t>
              </w:r>
            </w:ins>
            <w:r>
              <w:rPr>
                <w:rFonts w:asciiTheme="majorHAnsi" w:hAnsiTheme="majorHAnsi"/>
                <w:sz w:val="24"/>
              </w:rPr>
              <w:t>with an initial term of ten years (and not deleted within the add grace period)</w:t>
            </w:r>
            <w:ins w:id="29" w:author="Author">
              <w:r w:rsidR="005E219E">
                <w:rPr>
                  <w:rFonts w:asciiTheme="majorHAnsi" w:hAnsiTheme="majorHAnsi"/>
                  <w:sz w:val="24"/>
                </w:rPr>
                <w:t>. A transaction must be reported in the month the grace period ends.</w:t>
              </w:r>
            </w:ins>
          </w:p>
        </w:tc>
      </w:tr>
      <w:tr w:rsidR="00CF6A9C" w14:paraId="7B97479A" w14:textId="77777777">
        <w:trPr>
          <w:cantSplit/>
        </w:trPr>
        <w:tc>
          <w:tcPr>
            <w:tcW w:w="1008" w:type="dxa"/>
          </w:tcPr>
          <w:p w14:paraId="6E4B2F03" w14:textId="77777777" w:rsidR="00CF6A9C" w:rsidRDefault="003F5941">
            <w:pPr>
              <w:spacing w:before="40" w:after="40"/>
              <w:jc w:val="center"/>
              <w:rPr>
                <w:rFonts w:asciiTheme="majorHAnsi" w:hAnsiTheme="majorHAnsi"/>
                <w:sz w:val="24"/>
              </w:rPr>
            </w:pPr>
            <w:r>
              <w:rPr>
                <w:rFonts w:asciiTheme="majorHAnsi" w:hAnsiTheme="majorHAnsi"/>
                <w:sz w:val="24"/>
              </w:rPr>
              <w:lastRenderedPageBreak/>
              <w:t>15</w:t>
            </w:r>
          </w:p>
        </w:tc>
        <w:tc>
          <w:tcPr>
            <w:tcW w:w="2610" w:type="dxa"/>
          </w:tcPr>
          <w:p w14:paraId="555777D4"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-renews-1-yr</w:t>
            </w:r>
          </w:p>
        </w:tc>
        <w:tc>
          <w:tcPr>
            <w:tcW w:w="5958" w:type="dxa"/>
          </w:tcPr>
          <w:p w14:paraId="179CF608" w14:textId="45C71730" w:rsidR="00CF6A9C" w:rsidRDefault="003F5941" w:rsidP="003448E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w:t>
            </w:r>
            <w:ins w:id="30" w:author="Author">
              <w:r w:rsidR="00C4661C">
                <w:rPr>
                  <w:rFonts w:asciiTheme="majorHAnsi" w:hAnsiTheme="majorHAnsi"/>
                  <w:sz w:val="24"/>
                </w:rPr>
                <w:t xml:space="preserve"> (i.e., not in EPP </w:t>
              </w:r>
              <w:proofErr w:type="spellStart"/>
              <w:r w:rsidR="00C4661C">
                <w:rPr>
                  <w:rFonts w:asciiTheme="majorHAnsi" w:hAnsiTheme="majorHAnsi"/>
                  <w:sz w:val="24"/>
                </w:rPr>
                <w:t>pendingRene</w:t>
              </w:r>
              <w:r w:rsidR="004C5BE0">
                <w:rPr>
                  <w:rFonts w:asciiTheme="majorHAnsi" w:hAnsiTheme="majorHAnsi"/>
                  <w:sz w:val="24"/>
                </w:rPr>
                <w:t>w</w:t>
              </w:r>
              <w:proofErr w:type="spellEnd"/>
              <w:r w:rsidR="00C4661C">
                <w:rPr>
                  <w:rFonts w:asciiTheme="majorHAnsi" w:hAnsiTheme="majorHAnsi"/>
                  <w:sz w:val="24"/>
                </w:rPr>
                <w:t xml:space="preserve"> status)</w:t>
              </w:r>
            </w:ins>
            <w:r>
              <w:rPr>
                <w:rFonts w:asciiTheme="majorHAnsi" w:hAnsiTheme="majorHAnsi"/>
                <w:sz w:val="24"/>
              </w:rPr>
              <w:t xml:space="preserve"> either automatically or by command with a new renewal period of one year (and not deleted within the renew</w:t>
            </w:r>
            <w:ins w:id="31" w:author="Author">
              <w:r w:rsidR="000F5665">
                <w:rPr>
                  <w:rFonts w:asciiTheme="majorHAnsi" w:hAnsiTheme="majorHAnsi"/>
                  <w:sz w:val="24"/>
                </w:rPr>
                <w:t xml:space="preserve"> or </w:t>
              </w:r>
              <w:r w:rsidR="00B125E0">
                <w:rPr>
                  <w:rFonts w:asciiTheme="majorHAnsi" w:hAnsiTheme="majorHAnsi"/>
                  <w:sz w:val="24"/>
                </w:rPr>
                <w:t>auto-renew</w:t>
              </w:r>
            </w:ins>
            <w:r>
              <w:rPr>
                <w:rFonts w:asciiTheme="majorHAnsi" w:hAnsiTheme="majorHAnsi"/>
                <w:sz w:val="24"/>
              </w:rPr>
              <w:t xml:space="preserve"> grace period)</w:t>
            </w:r>
            <w:ins w:id="32" w:author="Author">
              <w:r w:rsidR="00C4661C">
                <w:rPr>
                  <w:rFonts w:asciiTheme="majorHAnsi" w:hAnsiTheme="majorHAnsi"/>
                  <w:sz w:val="24"/>
                </w:rPr>
                <w:t xml:space="preserve">. A transaction must be reported in the month </w:t>
              </w:r>
              <w:del w:id="33" w:author="Author">
                <w:r w:rsidR="00C4661C" w:rsidDel="003448E1">
                  <w:rPr>
                    <w:rFonts w:asciiTheme="majorHAnsi" w:hAnsiTheme="majorHAnsi"/>
                    <w:sz w:val="24"/>
                  </w:rPr>
                  <w:delText xml:space="preserve">when </w:delText>
                </w:r>
              </w:del>
              <w:r w:rsidR="00C4661C">
                <w:rPr>
                  <w:rFonts w:asciiTheme="majorHAnsi" w:hAnsiTheme="majorHAnsi"/>
                  <w:sz w:val="24"/>
                </w:rPr>
                <w:t>the grace period end</w:t>
              </w:r>
              <w:r w:rsidR="003448E1">
                <w:rPr>
                  <w:rFonts w:asciiTheme="majorHAnsi" w:hAnsiTheme="majorHAnsi"/>
                  <w:sz w:val="24"/>
                </w:rPr>
                <w:t>s</w:t>
              </w:r>
              <w:del w:id="34" w:author="Author">
                <w:r w:rsidR="00C4661C" w:rsidDel="003448E1">
                  <w:rPr>
                    <w:rFonts w:asciiTheme="majorHAnsi" w:hAnsiTheme="majorHAnsi"/>
                    <w:sz w:val="24"/>
                  </w:rPr>
                  <w:delText>ed</w:delText>
                </w:r>
              </w:del>
              <w:r w:rsidR="00C4661C">
                <w:rPr>
                  <w:rFonts w:asciiTheme="majorHAnsi" w:hAnsiTheme="majorHAnsi"/>
                  <w:sz w:val="24"/>
                </w:rPr>
                <w:t>.</w:t>
              </w:r>
            </w:ins>
          </w:p>
        </w:tc>
      </w:tr>
      <w:tr w:rsidR="00CF6A9C" w14:paraId="5BE40756" w14:textId="77777777">
        <w:trPr>
          <w:cantSplit/>
        </w:trPr>
        <w:tc>
          <w:tcPr>
            <w:tcW w:w="1008" w:type="dxa"/>
          </w:tcPr>
          <w:p w14:paraId="75A2CFB6" w14:textId="77777777" w:rsidR="00CF6A9C" w:rsidRDefault="003F5941">
            <w:pPr>
              <w:spacing w:before="40" w:after="40"/>
              <w:jc w:val="center"/>
              <w:rPr>
                <w:rFonts w:asciiTheme="majorHAnsi" w:hAnsiTheme="majorHAnsi"/>
                <w:sz w:val="24"/>
              </w:rPr>
            </w:pPr>
            <w:r>
              <w:rPr>
                <w:rFonts w:asciiTheme="majorHAnsi" w:hAnsiTheme="majorHAnsi"/>
                <w:sz w:val="24"/>
              </w:rPr>
              <w:t>16</w:t>
            </w:r>
          </w:p>
        </w:tc>
        <w:tc>
          <w:tcPr>
            <w:tcW w:w="2610" w:type="dxa"/>
          </w:tcPr>
          <w:p w14:paraId="02076132"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-renews-2-yr</w:t>
            </w:r>
          </w:p>
        </w:tc>
        <w:tc>
          <w:tcPr>
            <w:tcW w:w="5958" w:type="dxa"/>
          </w:tcPr>
          <w:p w14:paraId="70287A2D" w14:textId="1A52F918"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35"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two years (and not deleted within the renew grace period)</w:t>
            </w:r>
            <w:ins w:id="36" w:author="Author">
              <w:r w:rsidR="005E219E">
                <w:rPr>
                  <w:rFonts w:asciiTheme="majorHAnsi" w:hAnsiTheme="majorHAnsi"/>
                  <w:sz w:val="24"/>
                </w:rPr>
                <w:t>. A transaction must be reported in the month the grace period ends.</w:t>
              </w:r>
            </w:ins>
          </w:p>
        </w:tc>
      </w:tr>
      <w:tr w:rsidR="00CF6A9C" w14:paraId="40D790F4" w14:textId="77777777">
        <w:trPr>
          <w:cantSplit/>
        </w:trPr>
        <w:tc>
          <w:tcPr>
            <w:tcW w:w="1008" w:type="dxa"/>
          </w:tcPr>
          <w:p w14:paraId="55FA49E1" w14:textId="77777777" w:rsidR="00CF6A9C" w:rsidRDefault="003F5941">
            <w:pPr>
              <w:spacing w:before="40" w:after="40"/>
              <w:jc w:val="center"/>
              <w:rPr>
                <w:rFonts w:asciiTheme="majorHAnsi" w:hAnsiTheme="majorHAnsi"/>
                <w:sz w:val="24"/>
              </w:rPr>
            </w:pPr>
            <w:r>
              <w:rPr>
                <w:rFonts w:asciiTheme="majorHAnsi" w:hAnsiTheme="majorHAnsi"/>
                <w:sz w:val="24"/>
              </w:rPr>
              <w:t>17</w:t>
            </w:r>
          </w:p>
        </w:tc>
        <w:tc>
          <w:tcPr>
            <w:tcW w:w="2610" w:type="dxa"/>
          </w:tcPr>
          <w:p w14:paraId="7DF11C32"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-renews-3-yr</w:t>
            </w:r>
          </w:p>
        </w:tc>
        <w:tc>
          <w:tcPr>
            <w:tcW w:w="5958" w:type="dxa"/>
          </w:tcPr>
          <w:p w14:paraId="25D393BD" w14:textId="7C2ADDE4"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37"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three years (and not deleted within the renew grace period)</w:t>
            </w:r>
            <w:ins w:id="38" w:author="Author">
              <w:r w:rsidR="005E219E">
                <w:rPr>
                  <w:rFonts w:asciiTheme="majorHAnsi" w:hAnsiTheme="majorHAnsi"/>
                  <w:sz w:val="24"/>
                </w:rPr>
                <w:t>. A transaction must be reported in the month the grace period ends.</w:t>
              </w:r>
            </w:ins>
          </w:p>
        </w:tc>
      </w:tr>
      <w:tr w:rsidR="00CF6A9C" w14:paraId="1B4F9FA8" w14:textId="77777777">
        <w:trPr>
          <w:cantSplit/>
        </w:trPr>
        <w:tc>
          <w:tcPr>
            <w:tcW w:w="1008" w:type="dxa"/>
          </w:tcPr>
          <w:p w14:paraId="28E0AB92" w14:textId="77777777" w:rsidR="00CF6A9C" w:rsidRDefault="003F5941">
            <w:pPr>
              <w:spacing w:before="40" w:after="40"/>
              <w:jc w:val="center"/>
              <w:rPr>
                <w:rFonts w:asciiTheme="majorHAnsi" w:hAnsiTheme="majorHAnsi"/>
                <w:sz w:val="24"/>
              </w:rPr>
            </w:pPr>
            <w:r>
              <w:rPr>
                <w:rFonts w:asciiTheme="majorHAnsi" w:hAnsiTheme="majorHAnsi"/>
                <w:sz w:val="24"/>
              </w:rPr>
              <w:t>18</w:t>
            </w:r>
          </w:p>
        </w:tc>
        <w:tc>
          <w:tcPr>
            <w:tcW w:w="2610" w:type="dxa"/>
          </w:tcPr>
          <w:p w14:paraId="4E22CC17"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-renews-4-yr</w:t>
            </w:r>
          </w:p>
        </w:tc>
        <w:tc>
          <w:tcPr>
            <w:tcW w:w="5958" w:type="dxa"/>
          </w:tcPr>
          <w:p w14:paraId="27FC7635" w14:textId="138F5B4F"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39"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four years (and not deleted within the renew grace period)</w:t>
            </w:r>
            <w:ins w:id="40" w:author="Author">
              <w:r w:rsidR="005E219E">
                <w:rPr>
                  <w:rFonts w:asciiTheme="majorHAnsi" w:hAnsiTheme="majorHAnsi"/>
                  <w:sz w:val="24"/>
                </w:rPr>
                <w:t>. A transaction must be reported in the month the grace period ends.</w:t>
              </w:r>
            </w:ins>
          </w:p>
        </w:tc>
      </w:tr>
      <w:tr w:rsidR="00CF6A9C" w14:paraId="253C02F3" w14:textId="77777777">
        <w:trPr>
          <w:cantSplit/>
        </w:trPr>
        <w:tc>
          <w:tcPr>
            <w:tcW w:w="1008" w:type="dxa"/>
          </w:tcPr>
          <w:p w14:paraId="58AC9FAF" w14:textId="77777777" w:rsidR="00CF6A9C" w:rsidRDefault="003F5941">
            <w:pPr>
              <w:spacing w:before="40" w:after="40"/>
              <w:jc w:val="center"/>
              <w:rPr>
                <w:rFonts w:asciiTheme="majorHAnsi" w:hAnsiTheme="majorHAnsi"/>
                <w:sz w:val="24"/>
              </w:rPr>
            </w:pPr>
            <w:r>
              <w:rPr>
                <w:rFonts w:asciiTheme="majorHAnsi" w:hAnsiTheme="majorHAnsi"/>
                <w:sz w:val="24"/>
              </w:rPr>
              <w:t>19</w:t>
            </w:r>
          </w:p>
        </w:tc>
        <w:tc>
          <w:tcPr>
            <w:tcW w:w="2610" w:type="dxa"/>
          </w:tcPr>
          <w:p w14:paraId="7176EA7E"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-renews-5-yr</w:t>
            </w:r>
          </w:p>
        </w:tc>
        <w:tc>
          <w:tcPr>
            <w:tcW w:w="5958" w:type="dxa"/>
          </w:tcPr>
          <w:p w14:paraId="7A0ECF84" w14:textId="7DAE9354"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41"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five years (and not deleted within the renew grace period)</w:t>
            </w:r>
            <w:ins w:id="42" w:author="Author">
              <w:r w:rsidR="005E219E">
                <w:rPr>
                  <w:rFonts w:asciiTheme="majorHAnsi" w:hAnsiTheme="majorHAnsi"/>
                  <w:sz w:val="24"/>
                </w:rPr>
                <w:t>. A transaction must be reported in the month the grace period ends.</w:t>
              </w:r>
            </w:ins>
          </w:p>
        </w:tc>
      </w:tr>
      <w:tr w:rsidR="00CF6A9C" w14:paraId="15FD40EF" w14:textId="77777777">
        <w:trPr>
          <w:cantSplit/>
        </w:trPr>
        <w:tc>
          <w:tcPr>
            <w:tcW w:w="1008" w:type="dxa"/>
          </w:tcPr>
          <w:p w14:paraId="0A49F1D5" w14:textId="77777777" w:rsidR="00CF6A9C" w:rsidRDefault="003F5941">
            <w:pPr>
              <w:spacing w:before="40" w:after="40"/>
              <w:jc w:val="center"/>
              <w:rPr>
                <w:rFonts w:asciiTheme="majorHAnsi" w:hAnsiTheme="majorHAnsi"/>
                <w:sz w:val="24"/>
              </w:rPr>
            </w:pPr>
            <w:r>
              <w:rPr>
                <w:rFonts w:asciiTheme="majorHAnsi" w:hAnsiTheme="majorHAnsi"/>
                <w:sz w:val="24"/>
              </w:rPr>
              <w:t>20</w:t>
            </w:r>
          </w:p>
        </w:tc>
        <w:tc>
          <w:tcPr>
            <w:tcW w:w="2610" w:type="dxa"/>
          </w:tcPr>
          <w:p w14:paraId="51CF2BC7"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-renews-6-yr</w:t>
            </w:r>
          </w:p>
        </w:tc>
        <w:tc>
          <w:tcPr>
            <w:tcW w:w="5958" w:type="dxa"/>
          </w:tcPr>
          <w:p w14:paraId="13CF625D" w14:textId="2D56EF1C"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43"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six years (and not deleted within the renew grace period)</w:t>
            </w:r>
            <w:ins w:id="44" w:author="Author">
              <w:r w:rsidR="005E219E">
                <w:rPr>
                  <w:rFonts w:asciiTheme="majorHAnsi" w:hAnsiTheme="majorHAnsi"/>
                  <w:sz w:val="24"/>
                </w:rPr>
                <w:t>. A transaction must be reported in the month the grace period ends.</w:t>
              </w:r>
            </w:ins>
          </w:p>
        </w:tc>
      </w:tr>
      <w:tr w:rsidR="00CF6A9C" w14:paraId="4E62807A" w14:textId="77777777">
        <w:trPr>
          <w:cantSplit/>
        </w:trPr>
        <w:tc>
          <w:tcPr>
            <w:tcW w:w="1008" w:type="dxa"/>
          </w:tcPr>
          <w:p w14:paraId="2FB0DEAD" w14:textId="77777777" w:rsidR="00CF6A9C" w:rsidRDefault="003F5941">
            <w:pPr>
              <w:spacing w:before="40" w:after="40"/>
              <w:jc w:val="center"/>
              <w:rPr>
                <w:rFonts w:asciiTheme="majorHAnsi" w:hAnsiTheme="majorHAnsi"/>
                <w:sz w:val="24"/>
              </w:rPr>
            </w:pPr>
            <w:r>
              <w:rPr>
                <w:rFonts w:asciiTheme="majorHAnsi" w:hAnsiTheme="majorHAnsi"/>
                <w:sz w:val="24"/>
              </w:rPr>
              <w:t>21</w:t>
            </w:r>
          </w:p>
        </w:tc>
        <w:tc>
          <w:tcPr>
            <w:tcW w:w="2610" w:type="dxa"/>
          </w:tcPr>
          <w:p w14:paraId="2F5B6220"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-renews-7-yr</w:t>
            </w:r>
          </w:p>
        </w:tc>
        <w:tc>
          <w:tcPr>
            <w:tcW w:w="5958" w:type="dxa"/>
          </w:tcPr>
          <w:p w14:paraId="5FD01FD8" w14:textId="7B1FC6BB" w:rsidR="00CF6A9C" w:rsidRDefault="003F5941" w:rsidP="005E219E">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45"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seven years (and not deleted within the renew grace period)</w:t>
            </w:r>
            <w:ins w:id="46" w:author="Author">
              <w:r w:rsidR="005E219E">
                <w:rPr>
                  <w:rFonts w:asciiTheme="majorHAnsi" w:hAnsiTheme="majorHAnsi"/>
                  <w:sz w:val="24"/>
                </w:rPr>
                <w:t>. A transaction must be reported in the month the grace period ends.</w:t>
              </w:r>
            </w:ins>
          </w:p>
        </w:tc>
      </w:tr>
      <w:tr w:rsidR="00CF6A9C" w14:paraId="0111CFA9" w14:textId="77777777">
        <w:trPr>
          <w:cantSplit/>
        </w:trPr>
        <w:tc>
          <w:tcPr>
            <w:tcW w:w="1008" w:type="dxa"/>
          </w:tcPr>
          <w:p w14:paraId="33E7AE73" w14:textId="77777777" w:rsidR="00CF6A9C" w:rsidRDefault="003F5941">
            <w:pPr>
              <w:spacing w:before="40" w:after="40"/>
              <w:jc w:val="center"/>
              <w:rPr>
                <w:rFonts w:asciiTheme="majorHAnsi" w:hAnsiTheme="majorHAnsi"/>
                <w:sz w:val="24"/>
              </w:rPr>
            </w:pPr>
            <w:r>
              <w:rPr>
                <w:rFonts w:asciiTheme="majorHAnsi" w:hAnsiTheme="majorHAnsi"/>
                <w:sz w:val="24"/>
              </w:rPr>
              <w:lastRenderedPageBreak/>
              <w:t>22</w:t>
            </w:r>
          </w:p>
        </w:tc>
        <w:tc>
          <w:tcPr>
            <w:tcW w:w="2610" w:type="dxa"/>
          </w:tcPr>
          <w:p w14:paraId="5A1C3B5B"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-renews-8-yr</w:t>
            </w:r>
          </w:p>
        </w:tc>
        <w:tc>
          <w:tcPr>
            <w:tcW w:w="5958" w:type="dxa"/>
          </w:tcPr>
          <w:p w14:paraId="081DFA23" w14:textId="0D17F1AB"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47"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eight years (and not deleted within the renew grace period)</w:t>
            </w:r>
            <w:ins w:id="48" w:author="Author">
              <w:r w:rsidR="005E219E">
                <w:rPr>
                  <w:rFonts w:asciiTheme="majorHAnsi" w:hAnsiTheme="majorHAnsi"/>
                  <w:sz w:val="24"/>
                </w:rPr>
                <w:t>. A transaction must be reported in the month the grace period ends.</w:t>
              </w:r>
            </w:ins>
          </w:p>
        </w:tc>
      </w:tr>
      <w:tr w:rsidR="00CF6A9C" w14:paraId="543F254E" w14:textId="77777777">
        <w:trPr>
          <w:cantSplit/>
        </w:trPr>
        <w:tc>
          <w:tcPr>
            <w:tcW w:w="1008" w:type="dxa"/>
          </w:tcPr>
          <w:p w14:paraId="235829B0" w14:textId="77777777" w:rsidR="00CF6A9C" w:rsidRDefault="003F5941">
            <w:pPr>
              <w:spacing w:before="40" w:after="40"/>
              <w:jc w:val="center"/>
              <w:rPr>
                <w:rFonts w:asciiTheme="majorHAnsi" w:hAnsiTheme="majorHAnsi"/>
                <w:sz w:val="24"/>
              </w:rPr>
            </w:pPr>
            <w:r>
              <w:rPr>
                <w:rFonts w:asciiTheme="majorHAnsi" w:hAnsiTheme="majorHAnsi"/>
                <w:sz w:val="24"/>
              </w:rPr>
              <w:t>23</w:t>
            </w:r>
          </w:p>
        </w:tc>
        <w:tc>
          <w:tcPr>
            <w:tcW w:w="2610" w:type="dxa"/>
          </w:tcPr>
          <w:p w14:paraId="08440D9F"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-renews-9-yr</w:t>
            </w:r>
          </w:p>
        </w:tc>
        <w:tc>
          <w:tcPr>
            <w:tcW w:w="5958" w:type="dxa"/>
          </w:tcPr>
          <w:p w14:paraId="35CB5315" w14:textId="6A9ED8CD"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49"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nine years (and not deleted within the renew grace period)</w:t>
            </w:r>
            <w:ins w:id="50" w:author="Author">
              <w:r w:rsidR="005E219E">
                <w:rPr>
                  <w:rFonts w:asciiTheme="majorHAnsi" w:hAnsiTheme="majorHAnsi"/>
                  <w:sz w:val="24"/>
                </w:rPr>
                <w:t>. A transaction must be reported in the month the grace period ends.</w:t>
              </w:r>
            </w:ins>
          </w:p>
        </w:tc>
      </w:tr>
      <w:tr w:rsidR="00CF6A9C" w14:paraId="72F9CC7E" w14:textId="77777777">
        <w:trPr>
          <w:cantSplit/>
        </w:trPr>
        <w:tc>
          <w:tcPr>
            <w:tcW w:w="1008" w:type="dxa"/>
          </w:tcPr>
          <w:p w14:paraId="15870D3C" w14:textId="77777777" w:rsidR="00CF6A9C" w:rsidRDefault="003F5941">
            <w:pPr>
              <w:spacing w:before="40" w:after="40"/>
              <w:jc w:val="center"/>
              <w:rPr>
                <w:rFonts w:asciiTheme="majorHAnsi" w:hAnsiTheme="majorHAnsi"/>
                <w:sz w:val="24"/>
              </w:rPr>
            </w:pPr>
            <w:r>
              <w:rPr>
                <w:rFonts w:asciiTheme="majorHAnsi" w:hAnsiTheme="majorHAnsi"/>
                <w:sz w:val="24"/>
              </w:rPr>
              <w:t>24</w:t>
            </w:r>
          </w:p>
        </w:tc>
        <w:tc>
          <w:tcPr>
            <w:tcW w:w="2610" w:type="dxa"/>
          </w:tcPr>
          <w:p w14:paraId="79137FD9" w14:textId="77777777" w:rsidR="00CF6A9C" w:rsidRDefault="003F5941">
            <w:pPr>
              <w:spacing w:before="40" w:after="40"/>
              <w:rPr>
                <w:rFonts w:asciiTheme="majorHAnsi" w:hAnsiTheme="majorHAnsi"/>
                <w:sz w:val="24"/>
              </w:rPr>
            </w:pPr>
            <w:proofErr w:type="gramStart"/>
            <w:r>
              <w:rPr>
                <w:rFonts w:asciiTheme="majorHAnsi" w:hAnsiTheme="majorHAnsi"/>
                <w:sz w:val="24"/>
              </w:rPr>
              <w:t>net</w:t>
            </w:r>
            <w:proofErr w:type="gramEnd"/>
            <w:r>
              <w:rPr>
                <w:rFonts w:asciiTheme="majorHAnsi" w:hAnsiTheme="majorHAnsi"/>
                <w:sz w:val="24"/>
              </w:rPr>
              <w:t>-renews-10-yr</w:t>
            </w:r>
          </w:p>
        </w:tc>
        <w:tc>
          <w:tcPr>
            <w:tcW w:w="5958" w:type="dxa"/>
          </w:tcPr>
          <w:p w14:paraId="7C1CABDA" w14:textId="6AF02CB4"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domains successfully renewed </w:t>
            </w:r>
            <w:ins w:id="51" w:author="Author">
              <w:r w:rsidR="005350FF">
                <w:rPr>
                  <w:rFonts w:asciiTheme="majorHAnsi" w:hAnsiTheme="majorHAnsi"/>
                  <w:sz w:val="24"/>
                </w:rPr>
                <w:t xml:space="preserve">(i.e., not in EPP </w:t>
              </w:r>
              <w:proofErr w:type="spellStart"/>
              <w:r w:rsidR="005350FF">
                <w:rPr>
                  <w:rFonts w:asciiTheme="majorHAnsi" w:hAnsiTheme="majorHAnsi"/>
                  <w:sz w:val="24"/>
                </w:rPr>
                <w:t>pendingRenew</w:t>
              </w:r>
              <w:proofErr w:type="spellEnd"/>
              <w:r w:rsidR="005350FF">
                <w:rPr>
                  <w:rFonts w:asciiTheme="majorHAnsi" w:hAnsiTheme="majorHAnsi"/>
                  <w:sz w:val="24"/>
                </w:rPr>
                <w:t xml:space="preserve"> status) </w:t>
              </w:r>
            </w:ins>
            <w:r>
              <w:rPr>
                <w:rFonts w:asciiTheme="majorHAnsi" w:hAnsiTheme="majorHAnsi"/>
                <w:sz w:val="24"/>
              </w:rPr>
              <w:t>either automatically or by command with a new renewal period of ten years (and not deleted within the renew grace period)</w:t>
            </w:r>
            <w:ins w:id="52" w:author="Author">
              <w:r w:rsidR="005E219E">
                <w:rPr>
                  <w:rFonts w:asciiTheme="majorHAnsi" w:hAnsiTheme="majorHAnsi"/>
                  <w:sz w:val="24"/>
                </w:rPr>
                <w:t>. A transaction must be reported in the month the grace period ends.</w:t>
              </w:r>
            </w:ins>
          </w:p>
        </w:tc>
      </w:tr>
      <w:tr w:rsidR="00CF6A9C" w14:paraId="399EBE45" w14:textId="77777777">
        <w:trPr>
          <w:cantSplit/>
        </w:trPr>
        <w:tc>
          <w:tcPr>
            <w:tcW w:w="1008" w:type="dxa"/>
          </w:tcPr>
          <w:p w14:paraId="7426F92D" w14:textId="77777777" w:rsidR="00CF6A9C" w:rsidRDefault="003F5941">
            <w:pPr>
              <w:spacing w:before="40" w:after="40"/>
              <w:jc w:val="center"/>
              <w:rPr>
                <w:rFonts w:asciiTheme="majorHAnsi" w:hAnsiTheme="majorHAnsi"/>
                <w:sz w:val="24"/>
              </w:rPr>
            </w:pPr>
            <w:r>
              <w:rPr>
                <w:rFonts w:asciiTheme="majorHAnsi" w:hAnsiTheme="majorHAnsi"/>
                <w:sz w:val="24"/>
              </w:rPr>
              <w:t>25</w:t>
            </w:r>
          </w:p>
        </w:tc>
        <w:tc>
          <w:tcPr>
            <w:tcW w:w="2610" w:type="dxa"/>
          </w:tcPr>
          <w:p w14:paraId="163239D9" w14:textId="77777777" w:rsidR="00CF6A9C" w:rsidRDefault="003F5941">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-gaining-successful</w:t>
            </w:r>
          </w:p>
        </w:tc>
        <w:tc>
          <w:tcPr>
            <w:tcW w:w="5958" w:type="dxa"/>
          </w:tcPr>
          <w:p w14:paraId="1FE1EF1C" w14:textId="21F32E81" w:rsidR="00CF6A9C" w:rsidRDefault="001269FA" w:rsidP="000227B9">
            <w:pPr>
              <w:spacing w:before="40" w:after="40"/>
              <w:rPr>
                <w:rFonts w:asciiTheme="majorHAnsi" w:hAnsiTheme="majorHAnsi"/>
                <w:sz w:val="24"/>
              </w:rPr>
            </w:pPr>
            <w:proofErr w:type="gramStart"/>
            <w:ins w:id="53" w:author="Author">
              <w:r>
                <w:rPr>
                  <w:rFonts w:asciiTheme="majorHAnsi" w:hAnsiTheme="majorHAnsi"/>
                  <w:sz w:val="24"/>
                </w:rPr>
                <w:t>number</w:t>
              </w:r>
              <w:proofErr w:type="gramEnd"/>
              <w:r>
                <w:rPr>
                  <w:rFonts w:asciiTheme="majorHAnsi" w:hAnsiTheme="majorHAnsi"/>
                  <w:sz w:val="24"/>
                </w:rPr>
                <w:t xml:space="preserve"> of domain </w:t>
              </w:r>
            </w:ins>
            <w:r w:rsidR="003F5941">
              <w:rPr>
                <w:rFonts w:asciiTheme="majorHAnsi" w:hAnsiTheme="majorHAnsi"/>
                <w:sz w:val="24"/>
              </w:rPr>
              <w:t xml:space="preserve">transfers initiated by this registrar that were </w:t>
            </w:r>
            <w:ins w:id="54" w:author="Author">
              <w:r w:rsidR="000F7EAF">
                <w:rPr>
                  <w:rFonts w:asciiTheme="majorHAnsi" w:hAnsiTheme="majorHAnsi"/>
                  <w:sz w:val="24"/>
                </w:rPr>
                <w:t>successfully completed (</w:t>
              </w:r>
              <w:r w:rsidR="00FA52F9">
                <w:rPr>
                  <w:rFonts w:asciiTheme="majorHAnsi" w:hAnsiTheme="majorHAnsi"/>
                  <w:sz w:val="24"/>
                </w:rPr>
                <w:t>either explicitly or automatically approved</w:t>
              </w:r>
              <w:r w:rsidR="000F7EAF">
                <w:rPr>
                  <w:rFonts w:asciiTheme="majorHAnsi" w:hAnsiTheme="majorHAnsi"/>
                  <w:sz w:val="24"/>
                </w:rPr>
                <w:t>)</w:t>
              </w:r>
              <w:r w:rsidR="006E050A">
                <w:rPr>
                  <w:rFonts w:asciiTheme="majorHAnsi" w:hAnsiTheme="majorHAnsi"/>
                  <w:sz w:val="24"/>
                </w:rPr>
                <w:t xml:space="preserve"> and not deleted within the transfer grace period</w:t>
              </w:r>
              <w:r w:rsidR="00455770">
                <w:rPr>
                  <w:rFonts w:asciiTheme="majorHAnsi" w:hAnsiTheme="majorHAnsi"/>
                  <w:sz w:val="24"/>
                </w:rPr>
                <w:t xml:space="preserve">. A transaction must be reported in the month </w:t>
              </w:r>
              <w:del w:id="55" w:author="Author">
                <w:r w:rsidR="00455770" w:rsidDel="000227B9">
                  <w:rPr>
                    <w:rFonts w:asciiTheme="majorHAnsi" w:hAnsiTheme="majorHAnsi"/>
                    <w:sz w:val="24"/>
                  </w:rPr>
                  <w:delText xml:space="preserve">when </w:delText>
                </w:r>
              </w:del>
              <w:r w:rsidR="00455770">
                <w:rPr>
                  <w:rFonts w:asciiTheme="majorHAnsi" w:hAnsiTheme="majorHAnsi"/>
                  <w:sz w:val="24"/>
                </w:rPr>
                <w:t>the grace period end</w:t>
              </w:r>
              <w:r w:rsidR="000227B9">
                <w:rPr>
                  <w:rFonts w:asciiTheme="majorHAnsi" w:hAnsiTheme="majorHAnsi"/>
                  <w:sz w:val="24"/>
                </w:rPr>
                <w:t>s</w:t>
              </w:r>
              <w:del w:id="56" w:author="Author">
                <w:r w:rsidR="00455770" w:rsidDel="000227B9">
                  <w:rPr>
                    <w:rFonts w:asciiTheme="majorHAnsi" w:hAnsiTheme="majorHAnsi"/>
                    <w:sz w:val="24"/>
                  </w:rPr>
                  <w:delText>ed</w:delText>
                </w:r>
              </w:del>
              <w:r w:rsidR="00455770">
                <w:rPr>
                  <w:rFonts w:asciiTheme="majorHAnsi" w:hAnsiTheme="majorHAnsi"/>
                  <w:sz w:val="24"/>
                </w:rPr>
                <w:t>.</w:t>
              </w:r>
            </w:ins>
            <w:del w:id="57" w:author="Author">
              <w:r w:rsidR="003F5941" w:rsidDel="000F7EAF">
                <w:rPr>
                  <w:rFonts w:asciiTheme="majorHAnsi" w:hAnsiTheme="majorHAnsi"/>
                  <w:sz w:val="24"/>
                </w:rPr>
                <w:delText>ack’d by the other registrar</w:delText>
              </w:r>
            </w:del>
            <w:ins w:id="58" w:author="Author">
              <w:del w:id="59" w:author="Author">
                <w:r w:rsidR="00111702" w:rsidDel="000F7EAF">
                  <w:rPr>
                    <w:rFonts w:asciiTheme="majorHAnsi" w:hAnsiTheme="majorHAnsi"/>
                    <w:sz w:val="24"/>
                  </w:rPr>
                  <w:delText xml:space="preserve"> </w:delText>
                </w:r>
              </w:del>
            </w:ins>
            <w:del w:id="60" w:author="Author">
              <w:r w:rsidR="003F5941" w:rsidDel="000F7EAF">
                <w:rPr>
                  <w:rFonts w:asciiTheme="majorHAnsi" w:hAnsiTheme="majorHAnsi"/>
                  <w:sz w:val="24"/>
                </w:rPr>
                <w:delText>– either by command or automatically</w:delText>
              </w:r>
            </w:del>
          </w:p>
        </w:tc>
      </w:tr>
      <w:tr w:rsidR="00CF6A9C" w14:paraId="7012F0E5" w14:textId="77777777">
        <w:trPr>
          <w:cantSplit/>
        </w:trPr>
        <w:tc>
          <w:tcPr>
            <w:tcW w:w="1008" w:type="dxa"/>
          </w:tcPr>
          <w:p w14:paraId="19F62048" w14:textId="77777777" w:rsidR="00CF6A9C" w:rsidRDefault="003F5941">
            <w:pPr>
              <w:spacing w:before="40" w:after="40"/>
              <w:jc w:val="center"/>
              <w:rPr>
                <w:rFonts w:asciiTheme="majorHAnsi" w:hAnsiTheme="majorHAnsi"/>
                <w:sz w:val="24"/>
              </w:rPr>
            </w:pPr>
            <w:r>
              <w:rPr>
                <w:rFonts w:asciiTheme="majorHAnsi" w:hAnsiTheme="majorHAnsi"/>
                <w:sz w:val="24"/>
              </w:rPr>
              <w:t>26</w:t>
            </w:r>
          </w:p>
        </w:tc>
        <w:tc>
          <w:tcPr>
            <w:tcW w:w="2610" w:type="dxa"/>
          </w:tcPr>
          <w:p w14:paraId="12411B03" w14:textId="77777777" w:rsidR="00CF6A9C" w:rsidRDefault="003F5941">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-gaining-</w:t>
            </w:r>
            <w:proofErr w:type="spellStart"/>
            <w:r>
              <w:rPr>
                <w:rFonts w:asciiTheme="majorHAnsi" w:hAnsiTheme="majorHAnsi"/>
                <w:sz w:val="24"/>
              </w:rPr>
              <w:t>nacked</w:t>
            </w:r>
            <w:proofErr w:type="spellEnd"/>
          </w:p>
        </w:tc>
        <w:tc>
          <w:tcPr>
            <w:tcW w:w="5958" w:type="dxa"/>
          </w:tcPr>
          <w:p w14:paraId="66B6060C" w14:textId="337533BF" w:rsidR="00CF6A9C" w:rsidRDefault="009A4D4C" w:rsidP="009001AF">
            <w:pPr>
              <w:spacing w:before="40" w:after="40"/>
              <w:rPr>
                <w:rFonts w:asciiTheme="majorHAnsi" w:hAnsiTheme="majorHAnsi"/>
                <w:sz w:val="24"/>
              </w:rPr>
            </w:pPr>
            <w:proofErr w:type="gramStart"/>
            <w:ins w:id="61" w:author="Author">
              <w:r>
                <w:rPr>
                  <w:rFonts w:asciiTheme="majorHAnsi" w:hAnsiTheme="majorHAnsi"/>
                  <w:sz w:val="24"/>
                </w:rPr>
                <w:t>number</w:t>
              </w:r>
              <w:proofErr w:type="gramEnd"/>
              <w:r>
                <w:rPr>
                  <w:rFonts w:asciiTheme="majorHAnsi" w:hAnsiTheme="majorHAnsi"/>
                  <w:sz w:val="24"/>
                </w:rPr>
                <w:t xml:space="preserve"> of domain </w:t>
              </w:r>
            </w:ins>
            <w:r w:rsidR="003F5941">
              <w:rPr>
                <w:rFonts w:asciiTheme="majorHAnsi" w:hAnsiTheme="majorHAnsi"/>
                <w:sz w:val="24"/>
              </w:rPr>
              <w:t xml:space="preserve">transfers initiated by this registrar that were </w:t>
            </w:r>
            <w:ins w:id="62" w:author="Author">
              <w:r w:rsidR="00DC75D8">
                <w:rPr>
                  <w:rFonts w:asciiTheme="majorHAnsi" w:hAnsiTheme="majorHAnsi"/>
                  <w:sz w:val="24"/>
                </w:rPr>
                <w:t xml:space="preserve">rejected (e.g., EPP </w:t>
              </w:r>
              <w:r w:rsidR="00DC75D8" w:rsidRPr="002C7C4A">
                <w:rPr>
                  <w:rFonts w:asciiTheme="majorHAnsi" w:hAnsiTheme="majorHAnsi"/>
                  <w:sz w:val="24"/>
                </w:rPr>
                <w:t>transfer op="</w:t>
              </w:r>
              <w:r w:rsidR="00DC75D8">
                <w:rPr>
                  <w:rFonts w:asciiTheme="majorHAnsi" w:hAnsiTheme="majorHAnsi"/>
                  <w:sz w:val="24"/>
                </w:rPr>
                <w:t>reject</w:t>
              </w:r>
              <w:r w:rsidR="00DC75D8" w:rsidRPr="002C7C4A">
                <w:rPr>
                  <w:rFonts w:asciiTheme="majorHAnsi" w:hAnsiTheme="majorHAnsi"/>
                  <w:sz w:val="24"/>
                </w:rPr>
                <w:t>"</w:t>
              </w:r>
              <w:r w:rsidR="00DC75D8">
                <w:rPr>
                  <w:rFonts w:asciiTheme="majorHAnsi" w:hAnsiTheme="majorHAnsi"/>
                  <w:sz w:val="24"/>
                </w:rPr>
                <w:t>)</w:t>
              </w:r>
            </w:ins>
            <w:del w:id="63" w:author="Author">
              <w:r w:rsidR="003F5941" w:rsidDel="00DC75D8">
                <w:rPr>
                  <w:rFonts w:asciiTheme="majorHAnsi" w:hAnsiTheme="majorHAnsi"/>
                  <w:sz w:val="24"/>
                </w:rPr>
                <w:delText>n’acked</w:delText>
              </w:r>
            </w:del>
            <w:r w:rsidR="003F5941">
              <w:rPr>
                <w:rFonts w:asciiTheme="majorHAnsi" w:hAnsiTheme="majorHAnsi"/>
                <w:sz w:val="24"/>
              </w:rPr>
              <w:t xml:space="preserve"> by the other registrar</w:t>
            </w:r>
          </w:p>
        </w:tc>
      </w:tr>
      <w:tr w:rsidR="00CF6A9C" w14:paraId="73DCB18C" w14:textId="77777777">
        <w:trPr>
          <w:cantSplit/>
        </w:trPr>
        <w:tc>
          <w:tcPr>
            <w:tcW w:w="1008" w:type="dxa"/>
          </w:tcPr>
          <w:p w14:paraId="21B068AB" w14:textId="77777777" w:rsidR="00CF6A9C" w:rsidRDefault="003F5941">
            <w:pPr>
              <w:spacing w:before="40" w:after="40"/>
              <w:jc w:val="center"/>
              <w:rPr>
                <w:rFonts w:asciiTheme="majorHAnsi" w:hAnsiTheme="majorHAnsi"/>
                <w:sz w:val="24"/>
              </w:rPr>
            </w:pPr>
            <w:r>
              <w:rPr>
                <w:rFonts w:asciiTheme="majorHAnsi" w:hAnsiTheme="majorHAnsi"/>
                <w:sz w:val="24"/>
              </w:rPr>
              <w:t>27</w:t>
            </w:r>
          </w:p>
        </w:tc>
        <w:tc>
          <w:tcPr>
            <w:tcW w:w="2610" w:type="dxa"/>
          </w:tcPr>
          <w:p w14:paraId="07AC3C1F" w14:textId="77777777" w:rsidR="00CF6A9C" w:rsidRDefault="003F5941">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-losing-successfully</w:t>
            </w:r>
          </w:p>
        </w:tc>
        <w:tc>
          <w:tcPr>
            <w:tcW w:w="5958" w:type="dxa"/>
          </w:tcPr>
          <w:p w14:paraId="758B1620" w14:textId="46EC49BA" w:rsidR="00CF6A9C" w:rsidRDefault="009A4D4C" w:rsidP="00674D5A">
            <w:pPr>
              <w:spacing w:before="40" w:after="40"/>
              <w:rPr>
                <w:rFonts w:asciiTheme="majorHAnsi" w:hAnsiTheme="majorHAnsi"/>
                <w:sz w:val="24"/>
              </w:rPr>
            </w:pPr>
            <w:proofErr w:type="gramStart"/>
            <w:ins w:id="64" w:author="Author">
              <w:r>
                <w:rPr>
                  <w:rFonts w:asciiTheme="majorHAnsi" w:hAnsiTheme="majorHAnsi"/>
                  <w:sz w:val="24"/>
                </w:rPr>
                <w:t>number</w:t>
              </w:r>
              <w:proofErr w:type="gramEnd"/>
              <w:r>
                <w:rPr>
                  <w:rFonts w:asciiTheme="majorHAnsi" w:hAnsiTheme="majorHAnsi"/>
                  <w:sz w:val="24"/>
                </w:rPr>
                <w:t xml:space="preserve"> of domain </w:t>
              </w:r>
            </w:ins>
            <w:r w:rsidR="003F5941">
              <w:rPr>
                <w:rFonts w:asciiTheme="majorHAnsi" w:hAnsiTheme="majorHAnsi"/>
                <w:sz w:val="24"/>
              </w:rPr>
              <w:t xml:space="preserve">transfers initiated by another registrar that </w:t>
            </w:r>
            <w:del w:id="65" w:author="Author">
              <w:r w:rsidR="003F5941" w:rsidDel="00674D5A">
                <w:rPr>
                  <w:rFonts w:asciiTheme="majorHAnsi" w:hAnsiTheme="majorHAnsi"/>
                  <w:sz w:val="24"/>
                </w:rPr>
                <w:delText>this registrar ack’d – either by command or automatically</w:delText>
              </w:r>
            </w:del>
            <w:ins w:id="66" w:author="Author">
              <w:r w:rsidR="00674D5A">
                <w:rPr>
                  <w:rFonts w:asciiTheme="majorHAnsi" w:hAnsiTheme="majorHAnsi"/>
                  <w:sz w:val="24"/>
                </w:rPr>
                <w:t>were successfully completed (either explicitly or automatically approved)</w:t>
              </w:r>
            </w:ins>
          </w:p>
        </w:tc>
      </w:tr>
      <w:tr w:rsidR="00CF6A9C" w14:paraId="1F4E6743" w14:textId="77777777">
        <w:trPr>
          <w:cantSplit/>
        </w:trPr>
        <w:tc>
          <w:tcPr>
            <w:tcW w:w="1008" w:type="dxa"/>
          </w:tcPr>
          <w:p w14:paraId="749445A9" w14:textId="77777777" w:rsidR="00CF6A9C" w:rsidRDefault="003F5941">
            <w:pPr>
              <w:spacing w:before="40" w:after="40"/>
              <w:jc w:val="center"/>
              <w:rPr>
                <w:rFonts w:asciiTheme="majorHAnsi" w:hAnsiTheme="majorHAnsi"/>
                <w:sz w:val="24"/>
              </w:rPr>
            </w:pPr>
            <w:r>
              <w:rPr>
                <w:rFonts w:asciiTheme="majorHAnsi" w:hAnsiTheme="majorHAnsi"/>
                <w:sz w:val="24"/>
              </w:rPr>
              <w:t>28</w:t>
            </w:r>
          </w:p>
        </w:tc>
        <w:tc>
          <w:tcPr>
            <w:tcW w:w="2610" w:type="dxa"/>
          </w:tcPr>
          <w:p w14:paraId="774163B2" w14:textId="77777777" w:rsidR="00CF6A9C" w:rsidRDefault="003F5941">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-losing-</w:t>
            </w:r>
            <w:proofErr w:type="spellStart"/>
            <w:r>
              <w:rPr>
                <w:rFonts w:asciiTheme="majorHAnsi" w:hAnsiTheme="majorHAnsi"/>
                <w:sz w:val="24"/>
              </w:rPr>
              <w:t>nacked</w:t>
            </w:r>
            <w:proofErr w:type="spellEnd"/>
          </w:p>
        </w:tc>
        <w:tc>
          <w:tcPr>
            <w:tcW w:w="5958" w:type="dxa"/>
          </w:tcPr>
          <w:p w14:paraId="229A94E2" w14:textId="472F4571" w:rsidR="00CF6A9C" w:rsidRDefault="009A4D4C" w:rsidP="00026420">
            <w:pPr>
              <w:spacing w:before="40" w:after="40"/>
              <w:rPr>
                <w:rFonts w:asciiTheme="majorHAnsi" w:hAnsiTheme="majorHAnsi"/>
                <w:sz w:val="24"/>
              </w:rPr>
            </w:pPr>
            <w:proofErr w:type="gramStart"/>
            <w:ins w:id="67" w:author="Author">
              <w:r>
                <w:rPr>
                  <w:rFonts w:asciiTheme="majorHAnsi" w:hAnsiTheme="majorHAnsi"/>
                  <w:sz w:val="24"/>
                </w:rPr>
                <w:t>number</w:t>
              </w:r>
              <w:proofErr w:type="gramEnd"/>
              <w:r>
                <w:rPr>
                  <w:rFonts w:asciiTheme="majorHAnsi" w:hAnsiTheme="majorHAnsi"/>
                  <w:sz w:val="24"/>
                </w:rPr>
                <w:t xml:space="preserve"> of domain </w:t>
              </w:r>
            </w:ins>
            <w:r w:rsidR="003F5941">
              <w:rPr>
                <w:rFonts w:asciiTheme="majorHAnsi" w:hAnsiTheme="majorHAnsi"/>
                <w:sz w:val="24"/>
              </w:rPr>
              <w:t xml:space="preserve">transfers initiated by another registrar that this registrar </w:t>
            </w:r>
            <w:del w:id="68" w:author="Author">
              <w:r w:rsidR="003F5941" w:rsidDel="00026420">
                <w:rPr>
                  <w:rFonts w:asciiTheme="majorHAnsi" w:hAnsiTheme="majorHAnsi"/>
                  <w:sz w:val="24"/>
                </w:rPr>
                <w:delText>n’acked</w:delText>
              </w:r>
            </w:del>
            <w:ins w:id="69" w:author="Author">
              <w:r w:rsidR="00026420">
                <w:rPr>
                  <w:rFonts w:asciiTheme="majorHAnsi" w:hAnsiTheme="majorHAnsi"/>
                  <w:sz w:val="24"/>
                </w:rPr>
                <w:t xml:space="preserve">rejected (e.g., EPP </w:t>
              </w:r>
              <w:r w:rsidR="00026420" w:rsidRPr="002C7C4A">
                <w:rPr>
                  <w:rFonts w:asciiTheme="majorHAnsi" w:hAnsiTheme="majorHAnsi"/>
                  <w:sz w:val="24"/>
                </w:rPr>
                <w:t>transfer op="</w:t>
              </w:r>
              <w:r w:rsidR="00026420">
                <w:rPr>
                  <w:rFonts w:asciiTheme="majorHAnsi" w:hAnsiTheme="majorHAnsi"/>
                  <w:sz w:val="24"/>
                </w:rPr>
                <w:t>reject</w:t>
              </w:r>
              <w:r w:rsidR="00026420" w:rsidRPr="002C7C4A">
                <w:rPr>
                  <w:rFonts w:asciiTheme="majorHAnsi" w:hAnsiTheme="majorHAnsi"/>
                  <w:sz w:val="24"/>
                </w:rPr>
                <w:t>"</w:t>
              </w:r>
              <w:r w:rsidR="00026420">
                <w:rPr>
                  <w:rFonts w:asciiTheme="majorHAnsi" w:hAnsiTheme="majorHAnsi"/>
                  <w:sz w:val="24"/>
                </w:rPr>
                <w:t>)</w:t>
              </w:r>
            </w:ins>
          </w:p>
        </w:tc>
      </w:tr>
      <w:tr w:rsidR="00CF6A9C" w14:paraId="2C7D439C" w14:textId="77777777">
        <w:trPr>
          <w:cantSplit/>
        </w:trPr>
        <w:tc>
          <w:tcPr>
            <w:tcW w:w="1008" w:type="dxa"/>
          </w:tcPr>
          <w:p w14:paraId="1DDC41EB" w14:textId="77777777" w:rsidR="00CF6A9C" w:rsidRDefault="003F5941">
            <w:pPr>
              <w:spacing w:before="40" w:after="40"/>
              <w:jc w:val="center"/>
              <w:rPr>
                <w:rFonts w:asciiTheme="majorHAnsi" w:hAnsiTheme="majorHAnsi"/>
                <w:sz w:val="24"/>
              </w:rPr>
            </w:pPr>
            <w:r>
              <w:rPr>
                <w:rFonts w:asciiTheme="majorHAnsi" w:hAnsiTheme="majorHAnsi"/>
                <w:sz w:val="24"/>
              </w:rPr>
              <w:t>29</w:t>
            </w:r>
          </w:p>
        </w:tc>
        <w:tc>
          <w:tcPr>
            <w:tcW w:w="2610" w:type="dxa"/>
          </w:tcPr>
          <w:p w14:paraId="25D9A046" w14:textId="77777777" w:rsidR="00CF6A9C" w:rsidRDefault="003F5941">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-disputed-won</w:t>
            </w:r>
          </w:p>
        </w:tc>
        <w:tc>
          <w:tcPr>
            <w:tcW w:w="5958" w:type="dxa"/>
          </w:tcPr>
          <w:p w14:paraId="28E67758" w14:textId="3DFD5E93" w:rsidR="00CF6A9C" w:rsidRDefault="003F5941" w:rsidP="0043520B">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transfer disputes in which this registrar prevailed</w:t>
            </w:r>
            <w:ins w:id="70" w:author="Author">
              <w:r w:rsidR="00044436">
                <w:rPr>
                  <w:rFonts w:asciiTheme="majorHAnsi" w:hAnsiTheme="majorHAnsi"/>
                  <w:sz w:val="24"/>
                </w:rPr>
                <w:t xml:space="preserve"> (reported in the month where the </w:t>
              </w:r>
              <w:r w:rsidR="0043520B">
                <w:rPr>
                  <w:rFonts w:asciiTheme="majorHAnsi" w:hAnsiTheme="majorHAnsi"/>
                  <w:sz w:val="24"/>
                </w:rPr>
                <w:t>determination</w:t>
              </w:r>
              <w:r w:rsidR="00044436">
                <w:rPr>
                  <w:rFonts w:asciiTheme="majorHAnsi" w:hAnsiTheme="majorHAnsi"/>
                  <w:sz w:val="24"/>
                </w:rPr>
                <w:t xml:space="preserve"> happened)</w:t>
              </w:r>
            </w:ins>
          </w:p>
        </w:tc>
      </w:tr>
      <w:tr w:rsidR="00CF6A9C" w14:paraId="589B4ECA" w14:textId="77777777">
        <w:trPr>
          <w:cantSplit/>
        </w:trPr>
        <w:tc>
          <w:tcPr>
            <w:tcW w:w="1008" w:type="dxa"/>
          </w:tcPr>
          <w:p w14:paraId="5C978CF0" w14:textId="77777777" w:rsidR="00CF6A9C" w:rsidRDefault="003F5941">
            <w:pPr>
              <w:spacing w:before="40" w:after="40"/>
              <w:jc w:val="center"/>
              <w:rPr>
                <w:rFonts w:asciiTheme="majorHAnsi" w:hAnsiTheme="majorHAnsi"/>
                <w:sz w:val="24"/>
              </w:rPr>
            </w:pPr>
            <w:r>
              <w:rPr>
                <w:rFonts w:asciiTheme="majorHAnsi" w:hAnsiTheme="majorHAnsi"/>
                <w:sz w:val="24"/>
              </w:rPr>
              <w:t>30</w:t>
            </w:r>
          </w:p>
        </w:tc>
        <w:tc>
          <w:tcPr>
            <w:tcW w:w="2610" w:type="dxa"/>
          </w:tcPr>
          <w:p w14:paraId="3D06C827" w14:textId="77777777" w:rsidR="00CF6A9C" w:rsidRDefault="003F5941">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-disputed-lost</w:t>
            </w:r>
          </w:p>
        </w:tc>
        <w:tc>
          <w:tcPr>
            <w:tcW w:w="5958" w:type="dxa"/>
          </w:tcPr>
          <w:p w14:paraId="48394866" w14:textId="0F737EC3"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transfer disputes this registrar lost</w:t>
            </w:r>
            <w:ins w:id="71" w:author="Author">
              <w:r w:rsidR="006F00C9">
                <w:rPr>
                  <w:rFonts w:asciiTheme="majorHAnsi" w:hAnsiTheme="majorHAnsi"/>
                  <w:sz w:val="24"/>
                </w:rPr>
                <w:t xml:space="preserve"> (reported in the month where the determination happened)</w:t>
              </w:r>
            </w:ins>
          </w:p>
        </w:tc>
      </w:tr>
      <w:tr w:rsidR="00CF6A9C" w14:paraId="120A55D9" w14:textId="77777777">
        <w:trPr>
          <w:cantSplit/>
        </w:trPr>
        <w:tc>
          <w:tcPr>
            <w:tcW w:w="1008" w:type="dxa"/>
          </w:tcPr>
          <w:p w14:paraId="592A7E23" w14:textId="77777777" w:rsidR="00CF6A9C" w:rsidRDefault="003F5941">
            <w:pPr>
              <w:spacing w:before="40" w:after="40"/>
              <w:jc w:val="center"/>
              <w:rPr>
                <w:rFonts w:asciiTheme="majorHAnsi" w:hAnsiTheme="majorHAnsi"/>
                <w:sz w:val="24"/>
              </w:rPr>
            </w:pPr>
            <w:r>
              <w:rPr>
                <w:rFonts w:asciiTheme="majorHAnsi" w:hAnsiTheme="majorHAnsi"/>
                <w:sz w:val="24"/>
              </w:rPr>
              <w:t>31</w:t>
            </w:r>
          </w:p>
        </w:tc>
        <w:tc>
          <w:tcPr>
            <w:tcW w:w="2610" w:type="dxa"/>
          </w:tcPr>
          <w:p w14:paraId="4E35EDFD" w14:textId="77777777" w:rsidR="00CF6A9C" w:rsidRDefault="003F5941">
            <w:pPr>
              <w:spacing w:before="40" w:after="40"/>
              <w:rPr>
                <w:rFonts w:asciiTheme="majorHAnsi" w:hAnsiTheme="majorHAnsi"/>
                <w:sz w:val="24"/>
              </w:rPr>
            </w:pPr>
            <w:proofErr w:type="gramStart"/>
            <w:r>
              <w:rPr>
                <w:rFonts w:asciiTheme="majorHAnsi" w:hAnsiTheme="majorHAnsi"/>
                <w:sz w:val="24"/>
              </w:rPr>
              <w:t>transfer</w:t>
            </w:r>
            <w:proofErr w:type="gramEnd"/>
            <w:r>
              <w:rPr>
                <w:rFonts w:asciiTheme="majorHAnsi" w:hAnsiTheme="majorHAnsi"/>
                <w:sz w:val="24"/>
              </w:rPr>
              <w:t>-disputed-</w:t>
            </w:r>
            <w:proofErr w:type="spellStart"/>
            <w:r>
              <w:rPr>
                <w:rFonts w:asciiTheme="majorHAnsi" w:hAnsiTheme="majorHAnsi"/>
                <w:sz w:val="24"/>
              </w:rPr>
              <w:t>nodecision</w:t>
            </w:r>
            <w:proofErr w:type="spellEnd"/>
          </w:p>
        </w:tc>
        <w:tc>
          <w:tcPr>
            <w:tcW w:w="5958" w:type="dxa"/>
          </w:tcPr>
          <w:p w14:paraId="05F7E49F" w14:textId="1A715AB4"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transfer disputes involving this registrar with a split or no decision</w:t>
            </w:r>
            <w:ins w:id="72" w:author="Author">
              <w:r w:rsidR="006F00C9">
                <w:rPr>
                  <w:rFonts w:asciiTheme="majorHAnsi" w:hAnsiTheme="majorHAnsi"/>
                  <w:sz w:val="24"/>
                </w:rPr>
                <w:t xml:space="preserve"> (reported in the month where the determination happened)</w:t>
              </w:r>
            </w:ins>
          </w:p>
        </w:tc>
      </w:tr>
      <w:tr w:rsidR="00CF6A9C" w14:paraId="6661C3EE" w14:textId="77777777">
        <w:trPr>
          <w:cantSplit/>
        </w:trPr>
        <w:tc>
          <w:tcPr>
            <w:tcW w:w="1008" w:type="dxa"/>
          </w:tcPr>
          <w:p w14:paraId="318C0E25" w14:textId="77777777" w:rsidR="00CF6A9C" w:rsidRDefault="003F5941">
            <w:pPr>
              <w:spacing w:before="40" w:after="40"/>
              <w:jc w:val="center"/>
              <w:rPr>
                <w:rFonts w:asciiTheme="majorHAnsi" w:hAnsiTheme="majorHAnsi"/>
                <w:sz w:val="24"/>
              </w:rPr>
            </w:pPr>
            <w:r>
              <w:rPr>
                <w:rFonts w:asciiTheme="majorHAnsi" w:hAnsiTheme="majorHAnsi"/>
                <w:sz w:val="24"/>
              </w:rPr>
              <w:lastRenderedPageBreak/>
              <w:t>32</w:t>
            </w:r>
          </w:p>
        </w:tc>
        <w:tc>
          <w:tcPr>
            <w:tcW w:w="2610" w:type="dxa"/>
          </w:tcPr>
          <w:p w14:paraId="650770A4" w14:textId="77777777" w:rsidR="00CF6A9C" w:rsidRDefault="003F5941">
            <w:pPr>
              <w:spacing w:before="40" w:after="40"/>
              <w:rPr>
                <w:rFonts w:asciiTheme="majorHAnsi" w:hAnsiTheme="majorHAnsi"/>
                <w:sz w:val="24"/>
              </w:rPr>
            </w:pPr>
            <w:proofErr w:type="gramStart"/>
            <w:r>
              <w:rPr>
                <w:rFonts w:asciiTheme="majorHAnsi" w:hAnsiTheme="majorHAnsi"/>
                <w:sz w:val="24"/>
              </w:rPr>
              <w:t>deleted</w:t>
            </w:r>
            <w:proofErr w:type="gramEnd"/>
            <w:r>
              <w:rPr>
                <w:rFonts w:asciiTheme="majorHAnsi" w:hAnsiTheme="majorHAnsi"/>
                <w:sz w:val="24"/>
              </w:rPr>
              <w:t>-domains-grace</w:t>
            </w:r>
          </w:p>
        </w:tc>
        <w:tc>
          <w:tcPr>
            <w:tcW w:w="5958" w:type="dxa"/>
          </w:tcPr>
          <w:p w14:paraId="69791D31" w14:textId="42DA7D05" w:rsidR="00CF6A9C" w:rsidRDefault="003F5941" w:rsidP="004336E5">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within the add grace period</w:t>
            </w:r>
            <w:ins w:id="73" w:author="Author">
              <w:r w:rsidR="008D67B9">
                <w:rPr>
                  <w:rFonts w:asciiTheme="majorHAnsi" w:hAnsiTheme="majorHAnsi"/>
                  <w:sz w:val="24"/>
                </w:rPr>
                <w:t xml:space="preserve"> (does not </w:t>
              </w:r>
              <w:r w:rsidR="004336E5">
                <w:rPr>
                  <w:rFonts w:asciiTheme="majorHAnsi" w:hAnsiTheme="majorHAnsi"/>
                  <w:sz w:val="24"/>
                </w:rPr>
                <w:t>include</w:t>
              </w:r>
              <w:r w:rsidR="008D67B9">
                <w:rPr>
                  <w:rFonts w:asciiTheme="majorHAnsi" w:hAnsiTheme="majorHAnsi"/>
                  <w:sz w:val="24"/>
                </w:rPr>
                <w:t xml:space="preserve"> names</w:t>
              </w:r>
              <w:r w:rsidR="00126900">
                <w:rPr>
                  <w:rFonts w:asciiTheme="majorHAnsi" w:hAnsiTheme="majorHAnsi"/>
                  <w:sz w:val="24"/>
                </w:rPr>
                <w:t xml:space="preserve"> deleted while</w:t>
              </w:r>
              <w:r w:rsidR="008D67B9">
                <w:rPr>
                  <w:rFonts w:asciiTheme="majorHAnsi" w:hAnsiTheme="majorHAnsi"/>
                  <w:sz w:val="24"/>
                </w:rPr>
                <w:t xml:space="preserve"> in EPP </w:t>
              </w:r>
              <w:proofErr w:type="spellStart"/>
              <w:r w:rsidR="008D67B9">
                <w:rPr>
                  <w:rFonts w:asciiTheme="majorHAnsi" w:hAnsiTheme="majorHAnsi"/>
                  <w:sz w:val="24"/>
                </w:rPr>
                <w:t>pendingCreate</w:t>
              </w:r>
              <w:proofErr w:type="spellEnd"/>
              <w:r w:rsidR="008D67B9">
                <w:rPr>
                  <w:rFonts w:asciiTheme="majorHAnsi" w:hAnsiTheme="majorHAnsi"/>
                  <w:sz w:val="24"/>
                </w:rPr>
                <w:t xml:space="preserve"> status). A deletion must be reported in the month the name is purged.</w:t>
              </w:r>
            </w:ins>
          </w:p>
        </w:tc>
      </w:tr>
      <w:tr w:rsidR="00CF6A9C" w14:paraId="449DFC58" w14:textId="77777777">
        <w:trPr>
          <w:cantSplit/>
        </w:trPr>
        <w:tc>
          <w:tcPr>
            <w:tcW w:w="1008" w:type="dxa"/>
          </w:tcPr>
          <w:p w14:paraId="4FA66737" w14:textId="77777777" w:rsidR="00CF6A9C" w:rsidRDefault="003F5941">
            <w:pPr>
              <w:spacing w:before="40" w:after="40"/>
              <w:jc w:val="center"/>
              <w:rPr>
                <w:rFonts w:asciiTheme="majorHAnsi" w:hAnsiTheme="majorHAnsi"/>
                <w:sz w:val="24"/>
              </w:rPr>
            </w:pPr>
            <w:r>
              <w:rPr>
                <w:rFonts w:asciiTheme="majorHAnsi" w:hAnsiTheme="majorHAnsi"/>
                <w:sz w:val="24"/>
              </w:rPr>
              <w:t>33</w:t>
            </w:r>
          </w:p>
        </w:tc>
        <w:tc>
          <w:tcPr>
            <w:tcW w:w="2610" w:type="dxa"/>
          </w:tcPr>
          <w:p w14:paraId="3DD27615" w14:textId="77777777" w:rsidR="00CF6A9C" w:rsidRDefault="003F5941">
            <w:pPr>
              <w:spacing w:before="40" w:after="40"/>
              <w:rPr>
                <w:rFonts w:asciiTheme="majorHAnsi" w:hAnsiTheme="majorHAnsi"/>
                <w:sz w:val="24"/>
              </w:rPr>
            </w:pPr>
            <w:proofErr w:type="gramStart"/>
            <w:r>
              <w:rPr>
                <w:rFonts w:asciiTheme="majorHAnsi" w:hAnsiTheme="majorHAnsi"/>
                <w:sz w:val="24"/>
              </w:rPr>
              <w:t>deleted</w:t>
            </w:r>
            <w:proofErr w:type="gramEnd"/>
            <w:r>
              <w:rPr>
                <w:rFonts w:asciiTheme="majorHAnsi" w:hAnsiTheme="majorHAnsi"/>
                <w:sz w:val="24"/>
              </w:rPr>
              <w:t>-domains-</w:t>
            </w:r>
            <w:proofErr w:type="spellStart"/>
            <w:r>
              <w:rPr>
                <w:rFonts w:asciiTheme="majorHAnsi" w:hAnsiTheme="majorHAnsi"/>
                <w:sz w:val="24"/>
              </w:rPr>
              <w:t>nograce</w:t>
            </w:r>
            <w:proofErr w:type="spellEnd"/>
          </w:p>
        </w:tc>
        <w:tc>
          <w:tcPr>
            <w:tcW w:w="5958" w:type="dxa"/>
          </w:tcPr>
          <w:p w14:paraId="4E08D9F2" w14:textId="0099701E" w:rsidR="00CF6A9C" w:rsidRDefault="003F5941" w:rsidP="004336E5">
            <w:pPr>
              <w:spacing w:before="40" w:after="40"/>
              <w:rPr>
                <w:rFonts w:asciiTheme="majorHAnsi" w:hAnsiTheme="majorHAnsi"/>
                <w:sz w:val="24"/>
              </w:rPr>
            </w:pPr>
            <w:proofErr w:type="gramStart"/>
            <w:r>
              <w:rPr>
                <w:rFonts w:asciiTheme="majorHAnsi" w:hAnsiTheme="majorHAnsi"/>
                <w:sz w:val="24"/>
              </w:rPr>
              <w:t>domains</w:t>
            </w:r>
            <w:proofErr w:type="gramEnd"/>
            <w:r>
              <w:rPr>
                <w:rFonts w:asciiTheme="majorHAnsi" w:hAnsiTheme="majorHAnsi"/>
                <w:sz w:val="24"/>
              </w:rPr>
              <w:t xml:space="preserve"> deleted outside the add grace period</w:t>
            </w:r>
            <w:ins w:id="74" w:author="Author">
              <w:r w:rsidR="004336E5">
                <w:rPr>
                  <w:rFonts w:asciiTheme="majorHAnsi" w:hAnsiTheme="majorHAnsi"/>
                  <w:sz w:val="24"/>
                </w:rPr>
                <w:t xml:space="preserve"> (does not include names deleted while in EPP </w:t>
              </w:r>
              <w:proofErr w:type="spellStart"/>
              <w:r w:rsidR="004336E5">
                <w:rPr>
                  <w:rFonts w:asciiTheme="majorHAnsi" w:hAnsiTheme="majorHAnsi"/>
                  <w:sz w:val="24"/>
                </w:rPr>
                <w:t>pendingCreate</w:t>
              </w:r>
              <w:proofErr w:type="spellEnd"/>
              <w:r w:rsidR="004336E5">
                <w:rPr>
                  <w:rFonts w:asciiTheme="majorHAnsi" w:hAnsiTheme="majorHAnsi"/>
                  <w:sz w:val="24"/>
                </w:rPr>
                <w:t xml:space="preserve"> status). A deletion must be reported in the month the name is purged.</w:t>
              </w:r>
            </w:ins>
          </w:p>
        </w:tc>
      </w:tr>
      <w:tr w:rsidR="00CF6A9C" w14:paraId="5301B45E" w14:textId="77777777">
        <w:trPr>
          <w:cantSplit/>
        </w:trPr>
        <w:tc>
          <w:tcPr>
            <w:tcW w:w="1008" w:type="dxa"/>
          </w:tcPr>
          <w:p w14:paraId="7BE6973A" w14:textId="77777777" w:rsidR="00CF6A9C" w:rsidRDefault="003F5941">
            <w:pPr>
              <w:spacing w:before="40" w:after="40"/>
              <w:jc w:val="center"/>
              <w:rPr>
                <w:rFonts w:asciiTheme="majorHAnsi" w:hAnsiTheme="majorHAnsi"/>
                <w:sz w:val="24"/>
              </w:rPr>
            </w:pPr>
            <w:r>
              <w:rPr>
                <w:rFonts w:asciiTheme="majorHAnsi" w:hAnsiTheme="majorHAnsi"/>
                <w:sz w:val="24"/>
              </w:rPr>
              <w:t>34</w:t>
            </w:r>
          </w:p>
        </w:tc>
        <w:tc>
          <w:tcPr>
            <w:tcW w:w="2610" w:type="dxa"/>
          </w:tcPr>
          <w:p w14:paraId="5844956A" w14:textId="77777777" w:rsidR="00CF6A9C" w:rsidRDefault="003F5941">
            <w:pPr>
              <w:spacing w:before="40" w:after="40"/>
              <w:rPr>
                <w:rFonts w:asciiTheme="majorHAnsi" w:hAnsiTheme="majorHAnsi"/>
                <w:sz w:val="24"/>
              </w:rPr>
            </w:pPr>
            <w:proofErr w:type="gramStart"/>
            <w:r>
              <w:rPr>
                <w:rFonts w:asciiTheme="majorHAnsi" w:hAnsiTheme="majorHAnsi"/>
                <w:sz w:val="24"/>
              </w:rPr>
              <w:t>restored</w:t>
            </w:r>
            <w:proofErr w:type="gramEnd"/>
            <w:r>
              <w:rPr>
                <w:rFonts w:asciiTheme="majorHAnsi" w:hAnsiTheme="majorHAnsi"/>
                <w:sz w:val="24"/>
              </w:rPr>
              <w:t>-domains</w:t>
            </w:r>
          </w:p>
        </w:tc>
        <w:tc>
          <w:tcPr>
            <w:tcW w:w="5958" w:type="dxa"/>
          </w:tcPr>
          <w:p w14:paraId="5A24DB66" w14:textId="77777777" w:rsidR="00CF6A9C" w:rsidRDefault="003F5941">
            <w:pPr>
              <w:spacing w:before="40" w:after="40"/>
              <w:rPr>
                <w:rFonts w:asciiTheme="majorHAnsi" w:hAnsiTheme="majorHAnsi"/>
                <w:sz w:val="24"/>
              </w:rPr>
            </w:pPr>
            <w:proofErr w:type="gramStart"/>
            <w:r>
              <w:rPr>
                <w:rFonts w:asciiTheme="majorHAnsi" w:hAnsiTheme="majorHAnsi"/>
                <w:sz w:val="24"/>
              </w:rPr>
              <w:t>domain</w:t>
            </w:r>
            <w:proofErr w:type="gramEnd"/>
            <w:r>
              <w:rPr>
                <w:rFonts w:asciiTheme="majorHAnsi" w:hAnsiTheme="majorHAnsi"/>
                <w:sz w:val="24"/>
              </w:rPr>
              <w:t xml:space="preserve"> names restored from redemption period</w:t>
            </w:r>
          </w:p>
        </w:tc>
      </w:tr>
      <w:tr w:rsidR="00CF6A9C" w14:paraId="152570D6" w14:textId="77777777">
        <w:trPr>
          <w:cantSplit/>
        </w:trPr>
        <w:tc>
          <w:tcPr>
            <w:tcW w:w="1008" w:type="dxa"/>
          </w:tcPr>
          <w:p w14:paraId="03714B99" w14:textId="77777777" w:rsidR="00CF6A9C" w:rsidRDefault="003F5941">
            <w:pPr>
              <w:spacing w:before="40" w:after="40"/>
              <w:jc w:val="center"/>
              <w:rPr>
                <w:rFonts w:asciiTheme="majorHAnsi" w:hAnsiTheme="majorHAnsi"/>
                <w:sz w:val="24"/>
              </w:rPr>
            </w:pPr>
            <w:r>
              <w:rPr>
                <w:rFonts w:asciiTheme="majorHAnsi" w:hAnsiTheme="majorHAnsi"/>
                <w:sz w:val="24"/>
              </w:rPr>
              <w:t>35</w:t>
            </w:r>
          </w:p>
        </w:tc>
        <w:tc>
          <w:tcPr>
            <w:tcW w:w="2610" w:type="dxa"/>
          </w:tcPr>
          <w:p w14:paraId="2C6DF111" w14:textId="77777777" w:rsidR="00CF6A9C" w:rsidRDefault="003F5941">
            <w:pPr>
              <w:spacing w:before="40" w:after="40"/>
              <w:rPr>
                <w:rFonts w:asciiTheme="majorHAnsi" w:hAnsiTheme="majorHAnsi"/>
                <w:sz w:val="24"/>
              </w:rPr>
            </w:pPr>
            <w:proofErr w:type="gramStart"/>
            <w:r>
              <w:rPr>
                <w:rFonts w:asciiTheme="majorHAnsi" w:hAnsiTheme="majorHAnsi"/>
                <w:sz w:val="24"/>
              </w:rPr>
              <w:t>restored</w:t>
            </w:r>
            <w:proofErr w:type="gramEnd"/>
            <w:r>
              <w:rPr>
                <w:rFonts w:asciiTheme="majorHAnsi" w:hAnsiTheme="majorHAnsi"/>
                <w:sz w:val="24"/>
              </w:rPr>
              <w:t>-</w:t>
            </w:r>
            <w:proofErr w:type="spellStart"/>
            <w:r>
              <w:rPr>
                <w:rFonts w:asciiTheme="majorHAnsi" w:hAnsiTheme="majorHAnsi"/>
                <w:sz w:val="24"/>
              </w:rPr>
              <w:t>noreport</w:t>
            </w:r>
            <w:proofErr w:type="spellEnd"/>
          </w:p>
        </w:tc>
        <w:tc>
          <w:tcPr>
            <w:tcW w:w="5958" w:type="dxa"/>
          </w:tcPr>
          <w:p w14:paraId="10C5F3C4" w14:textId="77777777" w:rsidR="00CF6A9C" w:rsidRDefault="003F5941">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restored names for which the registrar failed to submit a restore report</w:t>
            </w:r>
          </w:p>
        </w:tc>
      </w:tr>
      <w:tr w:rsidR="00CF6A9C" w14:paraId="47CB7CD9" w14:textId="77777777">
        <w:trPr>
          <w:cantSplit/>
        </w:trPr>
        <w:tc>
          <w:tcPr>
            <w:tcW w:w="1008" w:type="dxa"/>
          </w:tcPr>
          <w:p w14:paraId="586671EB" w14:textId="77777777" w:rsidR="00CF6A9C" w:rsidRDefault="003F5941">
            <w:pPr>
              <w:spacing w:before="40" w:after="40"/>
              <w:jc w:val="center"/>
              <w:rPr>
                <w:rFonts w:asciiTheme="majorHAnsi" w:hAnsiTheme="majorHAnsi"/>
                <w:sz w:val="24"/>
              </w:rPr>
            </w:pPr>
            <w:r>
              <w:rPr>
                <w:rFonts w:asciiTheme="majorHAnsi" w:hAnsiTheme="majorHAnsi"/>
                <w:sz w:val="24"/>
              </w:rPr>
              <w:t>36</w:t>
            </w:r>
          </w:p>
        </w:tc>
        <w:tc>
          <w:tcPr>
            <w:tcW w:w="2610" w:type="dxa"/>
          </w:tcPr>
          <w:p w14:paraId="6D2D3CB4" w14:textId="77777777" w:rsidR="00CF6A9C" w:rsidRDefault="003F5941">
            <w:pPr>
              <w:spacing w:before="40" w:after="40"/>
              <w:rPr>
                <w:rFonts w:asciiTheme="majorHAnsi" w:hAnsiTheme="majorHAnsi"/>
                <w:sz w:val="24"/>
              </w:rPr>
            </w:pPr>
            <w:proofErr w:type="spellStart"/>
            <w:proofErr w:type="gramStart"/>
            <w:r>
              <w:rPr>
                <w:rFonts w:asciiTheme="majorHAnsi" w:hAnsiTheme="majorHAnsi"/>
                <w:sz w:val="24"/>
              </w:rPr>
              <w:t>agp</w:t>
            </w:r>
            <w:proofErr w:type="spellEnd"/>
            <w:proofErr w:type="gramEnd"/>
            <w:r>
              <w:rPr>
                <w:rFonts w:asciiTheme="majorHAnsi" w:hAnsiTheme="majorHAnsi"/>
                <w:sz w:val="24"/>
              </w:rPr>
              <w:t>-exemption-requests</w:t>
            </w:r>
          </w:p>
        </w:tc>
        <w:tc>
          <w:tcPr>
            <w:tcW w:w="5958" w:type="dxa"/>
          </w:tcPr>
          <w:p w14:paraId="7B7EBAA6" w14:textId="77777777" w:rsidR="00CF6A9C" w:rsidRDefault="003F5941">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AGP (add grace period) exemption requests</w:t>
            </w:r>
          </w:p>
        </w:tc>
      </w:tr>
      <w:tr w:rsidR="00CF6A9C" w14:paraId="6FBF81F4" w14:textId="77777777">
        <w:trPr>
          <w:cantSplit/>
        </w:trPr>
        <w:tc>
          <w:tcPr>
            <w:tcW w:w="1008" w:type="dxa"/>
          </w:tcPr>
          <w:p w14:paraId="64816520" w14:textId="77777777" w:rsidR="00CF6A9C" w:rsidRDefault="003F5941">
            <w:pPr>
              <w:spacing w:before="40" w:after="40"/>
              <w:jc w:val="center"/>
              <w:rPr>
                <w:rFonts w:asciiTheme="majorHAnsi" w:hAnsiTheme="majorHAnsi"/>
                <w:sz w:val="24"/>
              </w:rPr>
            </w:pPr>
            <w:r>
              <w:rPr>
                <w:rFonts w:asciiTheme="majorHAnsi" w:hAnsiTheme="majorHAnsi"/>
                <w:sz w:val="24"/>
              </w:rPr>
              <w:t>37</w:t>
            </w:r>
          </w:p>
        </w:tc>
        <w:tc>
          <w:tcPr>
            <w:tcW w:w="2610" w:type="dxa"/>
          </w:tcPr>
          <w:p w14:paraId="531163BA" w14:textId="77777777" w:rsidR="00CF6A9C" w:rsidRDefault="003F5941">
            <w:pPr>
              <w:spacing w:before="40" w:after="40"/>
              <w:rPr>
                <w:rFonts w:asciiTheme="majorHAnsi" w:hAnsiTheme="majorHAnsi"/>
                <w:sz w:val="24"/>
              </w:rPr>
            </w:pPr>
            <w:proofErr w:type="spellStart"/>
            <w:proofErr w:type="gramStart"/>
            <w:r>
              <w:rPr>
                <w:rFonts w:asciiTheme="majorHAnsi" w:hAnsiTheme="majorHAnsi"/>
                <w:sz w:val="24"/>
              </w:rPr>
              <w:t>agp</w:t>
            </w:r>
            <w:proofErr w:type="spellEnd"/>
            <w:proofErr w:type="gramEnd"/>
            <w:r>
              <w:rPr>
                <w:rFonts w:asciiTheme="majorHAnsi" w:hAnsiTheme="majorHAnsi"/>
                <w:sz w:val="24"/>
              </w:rPr>
              <w:t>-exemptions-granted</w:t>
            </w:r>
          </w:p>
        </w:tc>
        <w:tc>
          <w:tcPr>
            <w:tcW w:w="5958" w:type="dxa"/>
          </w:tcPr>
          <w:p w14:paraId="5D2BAE03" w14:textId="77777777" w:rsidR="00CF6A9C" w:rsidRDefault="003F5941">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AGP (add grace period) exemption requests granted</w:t>
            </w:r>
          </w:p>
        </w:tc>
      </w:tr>
      <w:tr w:rsidR="00CF6A9C" w14:paraId="26376F19" w14:textId="77777777">
        <w:trPr>
          <w:cantSplit/>
        </w:trPr>
        <w:tc>
          <w:tcPr>
            <w:tcW w:w="1008" w:type="dxa"/>
          </w:tcPr>
          <w:p w14:paraId="20E957D1" w14:textId="77777777" w:rsidR="00CF6A9C" w:rsidRDefault="003F5941">
            <w:pPr>
              <w:spacing w:before="40" w:after="40"/>
              <w:jc w:val="center"/>
              <w:rPr>
                <w:rFonts w:asciiTheme="majorHAnsi" w:hAnsiTheme="majorHAnsi"/>
                <w:sz w:val="24"/>
              </w:rPr>
            </w:pPr>
            <w:r>
              <w:rPr>
                <w:rFonts w:asciiTheme="majorHAnsi" w:hAnsiTheme="majorHAnsi"/>
                <w:sz w:val="24"/>
              </w:rPr>
              <w:t>38</w:t>
            </w:r>
          </w:p>
        </w:tc>
        <w:tc>
          <w:tcPr>
            <w:tcW w:w="2610" w:type="dxa"/>
          </w:tcPr>
          <w:p w14:paraId="32DAAF3D" w14:textId="77777777" w:rsidR="00CF6A9C" w:rsidRDefault="003F5941">
            <w:pPr>
              <w:spacing w:before="40" w:after="40"/>
              <w:rPr>
                <w:rFonts w:asciiTheme="majorHAnsi" w:hAnsiTheme="majorHAnsi"/>
                <w:sz w:val="24"/>
              </w:rPr>
            </w:pPr>
            <w:proofErr w:type="spellStart"/>
            <w:proofErr w:type="gramStart"/>
            <w:r>
              <w:rPr>
                <w:rFonts w:asciiTheme="majorHAnsi" w:hAnsiTheme="majorHAnsi"/>
                <w:sz w:val="24"/>
              </w:rPr>
              <w:t>agp</w:t>
            </w:r>
            <w:proofErr w:type="spellEnd"/>
            <w:proofErr w:type="gramEnd"/>
            <w:r>
              <w:rPr>
                <w:rFonts w:asciiTheme="majorHAnsi" w:hAnsiTheme="majorHAnsi"/>
                <w:sz w:val="24"/>
              </w:rPr>
              <w:t>-exempted-domains</w:t>
            </w:r>
          </w:p>
        </w:tc>
        <w:tc>
          <w:tcPr>
            <w:tcW w:w="5958" w:type="dxa"/>
          </w:tcPr>
          <w:p w14:paraId="0A81877D" w14:textId="77777777" w:rsidR="00CF6A9C" w:rsidRDefault="003F5941">
            <w:pPr>
              <w:spacing w:before="40" w:after="40"/>
              <w:rPr>
                <w:rFonts w:asciiTheme="majorHAnsi" w:hAnsiTheme="majorHAnsi"/>
                <w:sz w:val="24"/>
              </w:rPr>
            </w:pPr>
            <w:proofErr w:type="gramStart"/>
            <w:r>
              <w:rPr>
                <w:rFonts w:asciiTheme="majorHAnsi" w:hAnsiTheme="majorHAnsi"/>
                <w:sz w:val="24"/>
              </w:rPr>
              <w:t>total</w:t>
            </w:r>
            <w:proofErr w:type="gramEnd"/>
            <w:r>
              <w:rPr>
                <w:rFonts w:asciiTheme="majorHAnsi" w:hAnsiTheme="majorHAnsi"/>
                <w:sz w:val="24"/>
              </w:rPr>
              <w:t xml:space="preserve"> number of names affected by granted AGP (add grace period) exemption requests</w:t>
            </w:r>
          </w:p>
        </w:tc>
      </w:tr>
      <w:tr w:rsidR="00CF6A9C" w14:paraId="611000E3" w14:textId="77777777">
        <w:trPr>
          <w:cantSplit/>
        </w:trPr>
        <w:tc>
          <w:tcPr>
            <w:tcW w:w="1008" w:type="dxa"/>
          </w:tcPr>
          <w:p w14:paraId="37ADDDC3" w14:textId="77777777" w:rsidR="00CF6A9C" w:rsidRDefault="003F5941">
            <w:pPr>
              <w:spacing w:before="40" w:after="40"/>
              <w:jc w:val="center"/>
              <w:rPr>
                <w:rFonts w:asciiTheme="majorHAnsi" w:hAnsiTheme="majorHAnsi"/>
                <w:sz w:val="24"/>
              </w:rPr>
            </w:pPr>
            <w:r>
              <w:rPr>
                <w:rFonts w:asciiTheme="majorHAnsi" w:hAnsiTheme="majorHAnsi"/>
                <w:sz w:val="24"/>
              </w:rPr>
              <w:t>39</w:t>
            </w:r>
          </w:p>
        </w:tc>
        <w:tc>
          <w:tcPr>
            <w:tcW w:w="2610" w:type="dxa"/>
          </w:tcPr>
          <w:p w14:paraId="242146DA" w14:textId="77777777" w:rsidR="00CF6A9C" w:rsidRDefault="003F5941">
            <w:pPr>
              <w:spacing w:before="40" w:after="40"/>
              <w:rPr>
                <w:rFonts w:asciiTheme="majorHAnsi" w:hAnsiTheme="majorHAnsi"/>
                <w:sz w:val="24"/>
              </w:rPr>
            </w:pPr>
            <w:proofErr w:type="gramStart"/>
            <w:r>
              <w:rPr>
                <w:rFonts w:asciiTheme="majorHAnsi" w:hAnsiTheme="majorHAnsi"/>
                <w:sz w:val="24"/>
              </w:rPr>
              <w:t>attempted</w:t>
            </w:r>
            <w:proofErr w:type="gramEnd"/>
            <w:r>
              <w:rPr>
                <w:rFonts w:asciiTheme="majorHAnsi" w:hAnsiTheme="majorHAnsi"/>
                <w:sz w:val="24"/>
              </w:rPr>
              <w:t>-adds</w:t>
            </w:r>
          </w:p>
        </w:tc>
        <w:tc>
          <w:tcPr>
            <w:tcW w:w="5958" w:type="dxa"/>
          </w:tcPr>
          <w:p w14:paraId="2BA7D7D6" w14:textId="7825E933" w:rsidR="00CF6A9C" w:rsidRDefault="003F5941">
            <w:pPr>
              <w:spacing w:before="40" w:after="40"/>
              <w:rPr>
                <w:rFonts w:asciiTheme="majorHAnsi" w:hAnsiTheme="majorHAnsi"/>
                <w:sz w:val="24"/>
              </w:rPr>
            </w:pPr>
            <w:proofErr w:type="gramStart"/>
            <w:r>
              <w:rPr>
                <w:rFonts w:asciiTheme="majorHAnsi" w:hAnsiTheme="majorHAnsi"/>
                <w:sz w:val="24"/>
              </w:rPr>
              <w:t>number</w:t>
            </w:r>
            <w:proofErr w:type="gramEnd"/>
            <w:r>
              <w:rPr>
                <w:rFonts w:asciiTheme="majorHAnsi" w:hAnsiTheme="majorHAnsi"/>
                <w:sz w:val="24"/>
              </w:rPr>
              <w:t xml:space="preserve"> of attempted (</w:t>
            </w:r>
            <w:ins w:id="75" w:author="Author">
              <w:r w:rsidR="00EE20E7">
                <w:rPr>
                  <w:rFonts w:asciiTheme="majorHAnsi" w:hAnsiTheme="majorHAnsi"/>
                  <w:sz w:val="24"/>
                </w:rPr>
                <w:t xml:space="preserve">both </w:t>
              </w:r>
            </w:ins>
            <w:r>
              <w:rPr>
                <w:rFonts w:asciiTheme="majorHAnsi" w:hAnsiTheme="majorHAnsi"/>
                <w:sz w:val="24"/>
              </w:rPr>
              <w:t>successful and failed) domain name create commands</w:t>
            </w:r>
          </w:p>
        </w:tc>
      </w:tr>
    </w:tbl>
    <w:p w14:paraId="3DFEDDA1" w14:textId="77777777" w:rsidR="00CF6A9C" w:rsidRDefault="003F5941">
      <w:pPr>
        <w:pStyle w:val="BlockText"/>
        <w:spacing w:before="240"/>
        <w:rPr>
          <w:rFonts w:asciiTheme="majorHAnsi" w:hAnsiTheme="majorHAnsi"/>
          <w:sz w:val="24"/>
          <w:szCs w:val="24"/>
        </w:rPr>
      </w:pPr>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56FF4325" w14:textId="0F959690" w:rsidR="0031120F" w:rsidRDefault="0031120F" w:rsidP="0031120F">
      <w:pPr>
        <w:pStyle w:val="BlockText"/>
        <w:spacing w:before="240"/>
        <w:jc w:val="center"/>
        <w:rPr>
          <w:rFonts w:asciiTheme="majorHAnsi" w:hAnsiTheme="majorHAnsi"/>
          <w:sz w:val="24"/>
          <w:szCs w:val="24"/>
        </w:rPr>
      </w:pPr>
      <w:r>
        <w:rPr>
          <w:rFonts w:asciiTheme="majorHAnsi" w:hAnsiTheme="majorHAnsi"/>
          <w:sz w:val="24"/>
          <w:szCs w:val="24"/>
        </w:rPr>
        <w:t>[</w:t>
      </w:r>
      <w:r w:rsidRPr="0031120F">
        <w:rPr>
          <w:rFonts w:asciiTheme="majorHAnsi" w:hAnsiTheme="majorHAnsi"/>
          <w:i/>
          <w:sz w:val="24"/>
          <w:szCs w:val="24"/>
        </w:rPr>
        <w:t>Rest of Specification 3 removed</w:t>
      </w:r>
      <w:r>
        <w:rPr>
          <w:rFonts w:asciiTheme="majorHAnsi" w:hAnsiTheme="majorHAnsi"/>
          <w:sz w:val="24"/>
          <w:szCs w:val="24"/>
        </w:rPr>
        <w:t>]</w:t>
      </w:r>
    </w:p>
    <w:sectPr w:rsidR="0031120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64B04" w14:textId="77777777" w:rsidR="009A4D4C" w:rsidRDefault="009A4D4C">
      <w:pPr>
        <w:pStyle w:val="Footer"/>
      </w:pPr>
    </w:p>
  </w:endnote>
  <w:endnote w:type="continuationSeparator" w:id="0">
    <w:p w14:paraId="110CBAD3" w14:textId="77777777" w:rsidR="009A4D4C" w:rsidRDefault="009A4D4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charset w:val="88"/>
    <w:family w:val="script"/>
    <w:pitch w:val="fixed"/>
    <w:sig w:usb0="00000003" w:usb1="080E0000" w:usb2="00000016" w:usb3="00000000" w:csb0="001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C5C6773" w14:textId="77777777" w:rsidR="0031120F" w:rsidRDefault="0031120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2A5551E" w14:textId="77777777" w:rsidR="0031120F" w:rsidRDefault="0031120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64A75F" w14:textId="77777777" w:rsidR="0031120F" w:rsidRDefault="0031120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BF608" w14:textId="77777777" w:rsidR="009A4D4C" w:rsidRDefault="009A4D4C">
      <w:r>
        <w:separator/>
      </w:r>
    </w:p>
  </w:footnote>
  <w:footnote w:type="continuationSeparator" w:id="0">
    <w:p w14:paraId="7D35851B" w14:textId="77777777" w:rsidR="009A4D4C" w:rsidRDefault="009A4D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FFC3E5C" w14:textId="1D71F28F" w:rsidR="0031120F" w:rsidRDefault="0031120F">
    <w:pPr>
      <w:pStyle w:val="Header"/>
    </w:pPr>
    <w:r>
      <w:rPr>
        <w:noProof/>
        <w:lang w:eastAsia="en-US"/>
      </w:rPr>
      <w:pict w14:anchorId="4487812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silver" stroked="f">
          <v:fill opacity=".5"/>
          <v:textpath style="font-family:&quot;Times New Roman&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DC06A1" w14:textId="5408B178" w:rsidR="0031120F" w:rsidRDefault="0031120F">
    <w:pPr>
      <w:pStyle w:val="Header"/>
    </w:pPr>
    <w:r>
      <w:rPr>
        <w:noProof/>
        <w:lang w:eastAsia="en-US"/>
      </w:rPr>
      <w:pict w14:anchorId="1E483AE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silver" stroked="f">
          <v:fill opacity=".5"/>
          <v:textpath style="font-family:&quot;Times New Roman&quot;;font-size:1pt" string="DRAFT"/>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B64E4E" w14:textId="5F122AC2" w:rsidR="0031120F" w:rsidRDefault="0031120F">
    <w:pPr>
      <w:pStyle w:val="Header"/>
    </w:pPr>
    <w:r>
      <w:rPr>
        <w:noProof/>
        <w:lang w:eastAsia="en-US"/>
      </w:rPr>
      <w:pict w14:anchorId="27E3892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silver" stroked="f">
          <v:fill opacity=".5"/>
          <v:textpath style="font-family:&quot;Times New Roman&quot;;font-size:1pt" string="DRAF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1B2E6380"/>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firstLine="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left="0"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11">
    <w:nsid w:val="1B52581C"/>
    <w:multiLevelType w:val="hybridMultilevel"/>
    <w:tmpl w:val="F260E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0353B"/>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firstLine="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firstLine="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13">
    <w:nsid w:val="2F8B23DD"/>
    <w:multiLevelType w:val="hybridMultilevel"/>
    <w:tmpl w:val="16A4DB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6C5AD5"/>
    <w:multiLevelType w:val="multilevel"/>
    <w:tmpl w:val="9336F6A6"/>
    <w:name w:val="zzmpSpec1||Spec 1|3|1|1|5|0|41||1|0|1||1|2|32||1|2|32||1|2|32||1|2|32||1|2|32||1|0|0||1|0|0||"/>
    <w:lvl w:ilvl="0">
      <w:start w:val="3"/>
      <w:numFmt w:val="decimal"/>
      <w:pStyle w:val="Spec1L1"/>
      <w:isLgl/>
      <w:suff w:val="nothing"/>
      <w:lvlText w:val="SPECIFICATION %1"/>
      <w:lvlJc w:val="left"/>
      <w:pPr>
        <w:ind w:left="0" w:firstLine="0"/>
      </w:pPr>
      <w:rPr>
        <w:rFonts w:ascii="Times New Roman" w:hAnsi="Times New Roman" w:cs="Times New Roman" w:hint="default"/>
        <w:b/>
        <w:i w:val="0"/>
        <w:caps/>
        <w:smallCaps w:val="0"/>
        <w:sz w:val="22"/>
        <w:u w:val="none"/>
      </w:rPr>
    </w:lvl>
    <w:lvl w:ilvl="1">
      <w:start w:val="1"/>
      <w:numFmt w:val="decimal"/>
      <w:pStyle w:val="Spec1L2"/>
      <w:lvlText w:val="%2."/>
      <w:lvlJc w:val="left"/>
      <w:pPr>
        <w:tabs>
          <w:tab w:val="num" w:pos="1440"/>
        </w:tabs>
        <w:ind w:left="720" w:hanging="720"/>
      </w:pPr>
      <w:rPr>
        <w:rFonts w:ascii="Times New Roman" w:hAnsi="Times New Roman" w:cs="Times New Roman" w:hint="default"/>
        <w:b w:val="0"/>
        <w:i w:val="0"/>
        <w:caps w:val="0"/>
        <w:sz w:val="22"/>
        <w:u w:val="none"/>
      </w:rPr>
    </w:lvl>
    <w:lvl w:ilvl="2">
      <w:start w:val="1"/>
      <w:numFmt w:val="decimal"/>
      <w:pStyle w:val="Spec1L3"/>
      <w:lvlText w:val="%2.%3."/>
      <w:lvlJc w:val="left"/>
      <w:pPr>
        <w:tabs>
          <w:tab w:val="num" w:pos="1440"/>
        </w:tabs>
        <w:ind w:left="1440" w:hanging="720"/>
      </w:pPr>
      <w:rPr>
        <w:rFonts w:ascii="Times New Roman" w:hAnsi="Times New Roman" w:cs="Times New Roman" w:hint="default"/>
        <w:b w:val="0"/>
        <w:i w:val="0"/>
        <w:caps w:val="0"/>
        <w:sz w:val="22"/>
        <w:u w:val="none"/>
      </w:rPr>
    </w:lvl>
    <w:lvl w:ilvl="3">
      <w:start w:val="1"/>
      <w:numFmt w:val="decimal"/>
      <w:pStyle w:val="Spec1L4"/>
      <w:lvlText w:val="%2.%3.%4"/>
      <w:lvlJc w:val="left"/>
      <w:pPr>
        <w:tabs>
          <w:tab w:val="num" w:pos="2160"/>
        </w:tabs>
        <w:ind w:left="2160" w:hanging="720"/>
      </w:pPr>
      <w:rPr>
        <w:rFonts w:ascii="Times New Roman" w:hAnsi="Times New Roman" w:cs="Times New Roman" w:hint="default"/>
        <w:b w:val="0"/>
        <w:i w:val="0"/>
        <w:caps w:val="0"/>
        <w:sz w:val="22"/>
        <w:u w:val="none"/>
      </w:rPr>
    </w:lvl>
    <w:lvl w:ilvl="4">
      <w:start w:val="1"/>
      <w:numFmt w:val="decimal"/>
      <w:pStyle w:val="Spec1L5"/>
      <w:lvlText w:val="(%5)"/>
      <w:lvlJc w:val="left"/>
      <w:pPr>
        <w:tabs>
          <w:tab w:val="num" w:pos="1440"/>
        </w:tabs>
        <w:ind w:left="1440" w:hanging="720"/>
      </w:pPr>
      <w:rPr>
        <w:rFonts w:ascii="Times New Roman" w:hAnsi="Times New Roman" w:cs="Times New Roman" w:hint="default"/>
        <w:b w:val="0"/>
        <w:i w:val="0"/>
        <w:caps w:val="0"/>
        <w:sz w:val="22"/>
        <w:u w:val="none"/>
      </w:rPr>
    </w:lvl>
    <w:lvl w:ilvl="5">
      <w:start w:val="1"/>
      <w:numFmt w:val="decimal"/>
      <w:pStyle w:val="Spec1L6"/>
      <w:lvlText w:val="(%6)"/>
      <w:lvlJc w:val="left"/>
      <w:pPr>
        <w:tabs>
          <w:tab w:val="num" w:pos="2160"/>
        </w:tabs>
        <w:ind w:left="2160" w:hanging="720"/>
      </w:pPr>
      <w:rPr>
        <w:rFonts w:ascii="Times New Roman" w:hAnsi="Times New Roman"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imes New Roman" w:hAnsi="Times New Roman"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imes New Roman" w:hAnsi="Times New Roman"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hint="default"/>
        <w:b w:val="0"/>
        <w:i w:val="0"/>
        <w:caps w:val="0"/>
        <w:sz w:val="24"/>
        <w:u w:val="none"/>
      </w:rPr>
    </w:lvl>
  </w:abstractNum>
  <w:abstractNum w:abstractNumId="15">
    <w:nsid w:val="5604233C"/>
    <w:multiLevelType w:val="hybridMultilevel"/>
    <w:tmpl w:val="C070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2C44D6"/>
    <w:multiLevelType w:val="multilevel"/>
    <w:tmpl w:val="24D08AD6"/>
    <w:name w:val="zzmpARTICLEA||ARTICLE A|2|3|1|5|2|41||1|2|1||1|0|0||1|0|0||1|0|0||1|0|0||1|0|0||1|0|0||1|0|0||"/>
    <w:lvl w:ilvl="0">
      <w:start w:val="1"/>
      <w:numFmt w:val="decimal"/>
      <w:pStyle w:val="ARTICLEAL1"/>
      <w:suff w:val="nothing"/>
      <w:lvlText w:val="ARTICLE %1."/>
      <w:lvlJc w:val="left"/>
      <w:pPr>
        <w:tabs>
          <w:tab w:val="num" w:pos="720"/>
        </w:tabs>
        <w:ind w:left="0" w:firstLine="0"/>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left="0" w:firstLine="720"/>
      </w:pPr>
      <w:rPr>
        <w:rFonts w:ascii="Times New Roman" w:hAnsi="Times New Roman" w:cs="Times New Roman"/>
        <w:b/>
        <w:i w:val="0"/>
        <w:caps w:val="0"/>
        <w:sz w:val="22"/>
        <w:u w:val="none"/>
      </w:rPr>
    </w:lvl>
    <w:lvl w:ilvl="2">
      <w:start w:val="1"/>
      <w:numFmt w:val="lowerLetter"/>
      <w:pStyle w:val="ARTICLEAL3"/>
      <w:lvlText w:val="(%3)"/>
      <w:lvlJc w:val="left"/>
      <w:pPr>
        <w:tabs>
          <w:tab w:val="num" w:pos="2160"/>
        </w:tabs>
        <w:ind w:left="0" w:firstLine="1440"/>
      </w:pPr>
      <w:rPr>
        <w:rFonts w:ascii="Times New Roman" w:hAnsi="Times New Roman" w:cs="Times New Roman"/>
        <w:b w:val="0"/>
        <w:i w:val="0"/>
        <w:caps w:val="0"/>
        <w:sz w:val="22"/>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2"/>
        <w:u w:val="none"/>
      </w:rPr>
    </w:lvl>
    <w:lvl w:ilvl="4">
      <w:start w:val="1"/>
      <w:numFmt w:val="upperLetter"/>
      <w:pStyle w:val="ARTICLEAL5"/>
      <w:lvlText w:val="(%5)"/>
      <w:lvlJc w:val="left"/>
      <w:pPr>
        <w:tabs>
          <w:tab w:val="num" w:pos="2880"/>
        </w:tabs>
        <w:ind w:left="2160" w:firstLine="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firstLine="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firstLine="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firstLine="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firstLine="0"/>
      </w:pPr>
      <w:rPr>
        <w:rFonts w:ascii="Times New Roman" w:hAnsi="Times New Roman" w:cs="Times New Roman"/>
        <w:b w:val="0"/>
        <w:i w:val="0"/>
        <w:caps w:val="0"/>
        <w:sz w:val="22"/>
        <w:u w:val="none"/>
      </w:rPr>
    </w:lvl>
  </w:abstractNum>
  <w:abstractNum w:abstractNumId="17">
    <w:nsid w:val="70583E3D"/>
    <w:multiLevelType w:val="multilevel"/>
    <w:tmpl w:val="ABC4E9A2"/>
    <w:lvl w:ilvl="0">
      <w:start w:val="1"/>
      <w:numFmt w:val="decimal"/>
      <w:isLgl/>
      <w:suff w:val="nothing"/>
      <w:lvlText w:val="SPECIFICATION %1"/>
      <w:lvlJc w:val="left"/>
      <w:pPr>
        <w:tabs>
          <w:tab w:val="num" w:pos="720"/>
        </w:tabs>
        <w:ind w:left="0" w:firstLine="0"/>
      </w:pPr>
      <w:rPr>
        <w:rFonts w:ascii="Times New Roman" w:hAnsi="Times New Roman" w:cs="Times New Roman"/>
        <w:b/>
        <w:i w:val="0"/>
        <w:caps/>
        <w:smallCaps w:val="0"/>
        <w:sz w:val="22"/>
        <w:u w:val="none"/>
      </w:rPr>
    </w:lvl>
    <w:lvl w:ilvl="1">
      <w:start w:val="1"/>
      <w:numFmt w:val="decimal"/>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lvlText w:val="%2.%3."/>
      <w:lvlJc w:val="left"/>
      <w:pPr>
        <w:tabs>
          <w:tab w:val="num" w:pos="1440"/>
        </w:tabs>
        <w:ind w:left="1440" w:hanging="720"/>
      </w:pPr>
      <w:rPr>
        <w:rFonts w:ascii="Times New Roman" w:hAnsi="Times New Roman" w:cs="Times New Roman"/>
        <w:b w:val="0"/>
        <w:i w:val="0"/>
        <w:caps w:val="0"/>
        <w:sz w:val="22"/>
        <w:u w:val="none"/>
      </w:rPr>
    </w:lvl>
    <w:lvl w:ilvl="3">
      <w:start w:val="1"/>
      <w:numFmt w:val="decimal"/>
      <w:lvlText w:val="%2.%3.%4"/>
      <w:lvlJc w:val="left"/>
      <w:pPr>
        <w:tabs>
          <w:tab w:val="num" w:pos="2160"/>
        </w:tabs>
        <w:ind w:left="2160" w:hanging="720"/>
      </w:pPr>
      <w:rPr>
        <w:rFonts w:ascii="Times New Roman" w:hAnsi="Times New Roman" w:cs="Times New Roman"/>
        <w:b w:val="0"/>
        <w:i w:val="0"/>
        <w:caps w:val="0"/>
        <w:sz w:val="22"/>
        <w:u w:val="none"/>
      </w:rPr>
    </w:lvl>
    <w:lvl w:ilvl="4">
      <w:start w:val="1"/>
      <w:numFmt w:val="decimal"/>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lvlText w:val="(%6)"/>
      <w:lvlJc w:val="left"/>
      <w:pPr>
        <w:tabs>
          <w:tab w:val="num" w:pos="2160"/>
        </w:tabs>
        <w:ind w:left="2160" w:hanging="720"/>
      </w:pPr>
      <w:rPr>
        <w:rFonts w:ascii="Times New Roman" w:hAnsi="Times New Roman" w:cs="Times New Roman"/>
        <w:b w:val="0"/>
        <w:i w:val="0"/>
        <w:caps w:val="0"/>
        <w:sz w:val="24"/>
        <w:u w:val="none"/>
      </w:rPr>
    </w:lvl>
    <w:lvl w:ilvl="6">
      <w:start w:val="1"/>
      <w:numFmt w:val="decimal"/>
      <w:lvlText w:val="%7."/>
      <w:lvlJc w:val="left"/>
      <w:pPr>
        <w:tabs>
          <w:tab w:val="num" w:pos="1440"/>
        </w:tabs>
        <w:ind w:left="1440" w:hanging="720"/>
      </w:pPr>
      <w:rPr>
        <w:rFonts w:ascii="Times New Roman" w:hAnsi="Times New Roman" w:cs="Times New Roman"/>
        <w:b w:val="0"/>
        <w:i w:val="0"/>
        <w:caps w:val="0"/>
        <w:sz w:val="24"/>
        <w:u w:val="none"/>
      </w:rPr>
    </w:lvl>
    <w:lvl w:ilvl="7">
      <w:start w:val="1"/>
      <w:numFmt w:val="lowerLetter"/>
      <w:lvlText w:val="%8."/>
      <w:lvlJc w:val="left"/>
      <w:pPr>
        <w:tabs>
          <w:tab w:val="num" w:pos="1440"/>
        </w:tabs>
        <w:ind w:left="1440" w:hanging="720"/>
      </w:pPr>
      <w:rPr>
        <w:rFonts w:ascii="Times New Roman" w:hAnsi="Times New Roman" w:cs="Times New Roman"/>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0"/>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5"/>
  </w:num>
  <w:num w:numId="41">
    <w:abstractNumId w:val="13"/>
  </w:num>
  <w:num w:numId="4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39"/>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bpfile" w:val="BusinessGeneric.mbp"/>
    <w:docVar w:name="LHVarsConv" w:val="1"/>
    <w:docVar w:name="MPDocID" w:val="IRI-47648v10"/>
    <w:docVar w:name="MPDocIDTemplate" w:val="%l-|%n|v%v"/>
    <w:docVar w:name="MPDocIDTemplateDefault" w:val="%l-|%n|v%v"/>
    <w:docVar w:name="NewDocStampType" w:val="1"/>
    <w:docVar w:name="zzmpARTICLEA" w:val="||ARTICLE A|2|3|1|5|2|41||1|2|1||1|0|0||1|0|0||1|0|0||1|0|0||1|0|0||1|0|0||1|0|0||"/>
    <w:docVar w:name="zzmpFixedCurScheme" w:val="Spec1"/>
    <w:docVar w:name="zzmpFixedCurScheme_9.0" w:val="1zzmpSpec1"/>
    <w:docVar w:name="zzmpLTFontsClean" w:val="True"/>
    <w:docVar w:name="zzmpnSession" w:val="0.3946802"/>
    <w:docVar w:name="zzmpSpec1" w:val="||Spec 1|3|1|1|5|0|41||1|0|1||1|2|32||1|2|32||1|2|32||1|2|32||1|2|32||1|0|0||1|0|0||"/>
    <w:docVar w:name="zzmpSpec2" w:val="||Spec 2|3|1|1|5|2|9||1|2|0||1|2|32||1|0|1||1|0|0||1|0|0||1|0|0||1|0|0||1|0|0||"/>
    <w:docVar w:name="zzmpSpec3" w:val="||Spec 3|3|1|1|5|0|41||1|2|5||1|0|0||1|0|1||1|2|32||1|2|32||1|0|0||1|0|0||1|0|0||"/>
  </w:docVars>
  <w:rsids>
    <w:rsidRoot w:val="00CF6A9C"/>
    <w:rsid w:val="000223FA"/>
    <w:rsid w:val="000227B9"/>
    <w:rsid w:val="00026420"/>
    <w:rsid w:val="00034BAA"/>
    <w:rsid w:val="00044436"/>
    <w:rsid w:val="000D2D55"/>
    <w:rsid w:val="000E0A13"/>
    <w:rsid w:val="000F5665"/>
    <w:rsid w:val="000F7EAF"/>
    <w:rsid w:val="00111702"/>
    <w:rsid w:val="00112E8A"/>
    <w:rsid w:val="00126900"/>
    <w:rsid w:val="001269FA"/>
    <w:rsid w:val="001F17F1"/>
    <w:rsid w:val="002908B1"/>
    <w:rsid w:val="00297F09"/>
    <w:rsid w:val="002A4F92"/>
    <w:rsid w:val="002B57F4"/>
    <w:rsid w:val="002C7C4A"/>
    <w:rsid w:val="002D1D44"/>
    <w:rsid w:val="0031120F"/>
    <w:rsid w:val="003448E1"/>
    <w:rsid w:val="003570B8"/>
    <w:rsid w:val="003F5941"/>
    <w:rsid w:val="00432C48"/>
    <w:rsid w:val="004336E5"/>
    <w:rsid w:val="0043520B"/>
    <w:rsid w:val="00455770"/>
    <w:rsid w:val="00475825"/>
    <w:rsid w:val="0049370A"/>
    <w:rsid w:val="004C5BE0"/>
    <w:rsid w:val="004D7983"/>
    <w:rsid w:val="004E7D43"/>
    <w:rsid w:val="004F09C7"/>
    <w:rsid w:val="004F4D5B"/>
    <w:rsid w:val="005068DF"/>
    <w:rsid w:val="005350FF"/>
    <w:rsid w:val="0056744F"/>
    <w:rsid w:val="005A7516"/>
    <w:rsid w:val="005E219E"/>
    <w:rsid w:val="006641AD"/>
    <w:rsid w:val="00670EFF"/>
    <w:rsid w:val="00674D5A"/>
    <w:rsid w:val="006875C0"/>
    <w:rsid w:val="006B4596"/>
    <w:rsid w:val="006C4128"/>
    <w:rsid w:val="006D24BA"/>
    <w:rsid w:val="006D770C"/>
    <w:rsid w:val="006E050A"/>
    <w:rsid w:val="006F00C9"/>
    <w:rsid w:val="007320A4"/>
    <w:rsid w:val="00734F2D"/>
    <w:rsid w:val="0073594D"/>
    <w:rsid w:val="007375DC"/>
    <w:rsid w:val="0078685D"/>
    <w:rsid w:val="007C2D42"/>
    <w:rsid w:val="007E6459"/>
    <w:rsid w:val="008D67B9"/>
    <w:rsid w:val="009001AF"/>
    <w:rsid w:val="0095742C"/>
    <w:rsid w:val="009978A9"/>
    <w:rsid w:val="009A353B"/>
    <w:rsid w:val="009A4D4C"/>
    <w:rsid w:val="009C7983"/>
    <w:rsid w:val="009D01DE"/>
    <w:rsid w:val="00A37077"/>
    <w:rsid w:val="00A64EDD"/>
    <w:rsid w:val="00AC365A"/>
    <w:rsid w:val="00B125E0"/>
    <w:rsid w:val="00B2451A"/>
    <w:rsid w:val="00B3783D"/>
    <w:rsid w:val="00B46304"/>
    <w:rsid w:val="00B64D99"/>
    <w:rsid w:val="00BA5298"/>
    <w:rsid w:val="00BC75A1"/>
    <w:rsid w:val="00C11B63"/>
    <w:rsid w:val="00C462B6"/>
    <w:rsid w:val="00C4661C"/>
    <w:rsid w:val="00C56DD2"/>
    <w:rsid w:val="00C7508C"/>
    <w:rsid w:val="00CB57B3"/>
    <w:rsid w:val="00CE08AC"/>
    <w:rsid w:val="00CF6A9C"/>
    <w:rsid w:val="00DC75D8"/>
    <w:rsid w:val="00DF7341"/>
    <w:rsid w:val="00E26698"/>
    <w:rsid w:val="00E83BAF"/>
    <w:rsid w:val="00E961FA"/>
    <w:rsid w:val="00EB2209"/>
    <w:rsid w:val="00EB3F49"/>
    <w:rsid w:val="00ED33DE"/>
    <w:rsid w:val="00EE20E7"/>
    <w:rsid w:val="00F429C2"/>
    <w:rsid w:val="00FA52F9"/>
    <w:rsid w:val="00FE0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oNotEmbedSmartTags/>
  <w:decimalSymbol w:val="."/>
  <w:listSeparator w:val=","/>
  <w14:docId w14:val="2233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pPr>
      <w:spacing w:after="120"/>
      <w:ind w:firstLine="720"/>
    </w:pPr>
    <w:rPr>
      <w:sz w:val="20"/>
    </w:rPr>
  </w:style>
  <w:style w:type="character" w:customStyle="1" w:styleId="FootnoteTextChar">
    <w:name w:val="Footnote Text Char"/>
    <w:basedOn w:val="DefaultParagraphFont"/>
    <w:link w:val="FootnoteText"/>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4"/>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lang w:eastAsia="en-US"/>
    </w:rPr>
  </w:style>
  <w:style w:type="character" w:customStyle="1" w:styleId="ARTICLEAL1Char">
    <w:name w:val="ARTICLEA_L1 Char"/>
    <w:basedOn w:val="DefaultParagraphFont"/>
    <w:link w:val="ARTICLEAL1"/>
    <w:rPr>
      <w:rFonts w:eastAsia="SimSun"/>
      <w:b/>
      <w:caps/>
      <w:sz w:val="22"/>
      <w:lang w:eastAsia="en-US"/>
    </w:rPr>
  </w:style>
  <w:style w:type="paragraph" w:customStyle="1" w:styleId="ARTICLEAL2">
    <w:name w:val="ARTICLEA_L2"/>
    <w:basedOn w:val="Normal"/>
    <w:next w:val="BodyText"/>
    <w:link w:val="ARTICLEAL2Char"/>
    <w:pPr>
      <w:numPr>
        <w:ilvl w:val="1"/>
        <w:numId w:val="11"/>
      </w:numPr>
      <w:spacing w:after="240"/>
      <w:outlineLvl w:val="1"/>
    </w:pPr>
    <w:rPr>
      <w:lang w:eastAsia="en-US"/>
    </w:rPr>
  </w:style>
  <w:style w:type="character" w:customStyle="1" w:styleId="ARTICLEAL2Char">
    <w:name w:val="ARTICLEA_L2 Char"/>
    <w:basedOn w:val="DefaultParagraphFont"/>
    <w:link w:val="ARTICLEAL2"/>
    <w:rPr>
      <w:rFonts w:eastAsia="SimSun"/>
      <w:sz w:val="22"/>
      <w:lang w:eastAsia="en-US"/>
    </w:rPr>
  </w:style>
  <w:style w:type="paragraph" w:customStyle="1" w:styleId="ARTICLEAL3">
    <w:name w:val="ARTICLEA_L3"/>
    <w:basedOn w:val="Normal"/>
    <w:next w:val="BodyText"/>
    <w:link w:val="ARTICLEAL3Char"/>
    <w:pPr>
      <w:numPr>
        <w:ilvl w:val="2"/>
        <w:numId w:val="11"/>
      </w:numPr>
      <w:spacing w:after="240"/>
      <w:outlineLvl w:val="2"/>
    </w:pPr>
    <w:rPr>
      <w:lang w:eastAsia="en-US"/>
    </w:rPr>
  </w:style>
  <w:style w:type="character" w:customStyle="1" w:styleId="ARTICLEAL3Char">
    <w:name w:val="ARTICLEA_L3 Char"/>
    <w:basedOn w:val="DefaultParagraphFont"/>
    <w:link w:val="ARTICLEAL3"/>
    <w:rPr>
      <w:rFonts w:eastAsia="SimSun"/>
      <w:sz w:val="22"/>
      <w:lang w:eastAsia="en-US"/>
    </w:rPr>
  </w:style>
  <w:style w:type="paragraph" w:customStyle="1" w:styleId="ARTICLEAL4">
    <w:name w:val="ARTICLEA_L4"/>
    <w:basedOn w:val="Normal"/>
    <w:next w:val="BodyText"/>
    <w:link w:val="ARTICLEAL4Char"/>
    <w:pPr>
      <w:numPr>
        <w:ilvl w:val="3"/>
        <w:numId w:val="11"/>
      </w:numPr>
      <w:spacing w:after="240"/>
      <w:outlineLvl w:val="3"/>
    </w:pPr>
    <w:rPr>
      <w:lang w:eastAsia="en-US"/>
    </w:rPr>
  </w:style>
  <w:style w:type="character" w:customStyle="1" w:styleId="ARTICLEAL4Char">
    <w:name w:val="ARTICLEA_L4 Char"/>
    <w:basedOn w:val="DefaultParagraphFont"/>
    <w:link w:val="ARTICLEAL4"/>
    <w:rPr>
      <w:rFonts w:eastAsia="SimSun"/>
      <w:sz w:val="22"/>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6B4596"/>
    <w:rPr>
      <w:rFonts w:eastAsia="SimSu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Bullet 2" w:uiPriority="99"/>
    <w:lsdException w:name="Title" w:qFormat="1"/>
    <w:lsdException w:name="Signature" w:qFormat="1"/>
    <w:lsdException w:name="Body Text" w:qFormat="1"/>
    <w:lsdException w:name="Subtitle" w:qFormat="1"/>
    <w:lsdException w:name="Body Text First Indent" w:qFormat="1"/>
    <w:lsdException w:name="Block Text" w:qFormat="1"/>
    <w:lsdException w:name="Strong" w:qFormat="1"/>
    <w:lsdException w:name="Emphasis" w:qFormat="1"/>
    <w:lsdException w:name="Balloon Text" w:uiPriority="99"/>
    <w:lsdException w:name="Table Grid" w:uiPriority="59"/>
    <w:lsdException w:name="Quote" w:qFormat="1"/>
    <w:lsdException w:name="TOC Heading" w:uiPriority="39" w:qFormat="1"/>
  </w:latentStyles>
  <w:style w:type="paragraph" w:default="1" w:styleId="Normal">
    <w:name w:val="Normal"/>
    <w:qFormat/>
    <w:rPr>
      <w:rFonts w:eastAsia="SimSun"/>
      <w:sz w:val="22"/>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SimSun" w:hAnsi="Tahoma" w:cs="Tahoma"/>
      <w:sz w:val="16"/>
      <w:szCs w:val="16"/>
    </w:rPr>
  </w:style>
  <w:style w:type="paragraph" w:styleId="BlockText">
    <w:name w:val="Block Text"/>
    <w:basedOn w:val="Normal"/>
    <w:pPr>
      <w:spacing w:after="240"/>
    </w:pPr>
  </w:style>
  <w:style w:type="paragraph" w:customStyle="1" w:styleId="BlockText2">
    <w:name w:val="Block Text 2"/>
    <w:basedOn w:val="Normal"/>
    <w:uiPriority w:val="1"/>
    <w:unhideWhenUsed/>
    <w:pPr>
      <w:spacing w:line="480" w:lineRule="auto"/>
      <w:ind w:left="720" w:right="720"/>
    </w:pPr>
  </w:style>
  <w:style w:type="paragraph" w:customStyle="1" w:styleId="BlockText3">
    <w:name w:val="Block Text 3"/>
    <w:basedOn w:val="Normal"/>
    <w:uiPriority w:val="2"/>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 w:val="24"/>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 w:val="24"/>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 w:val="24"/>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 w:val="24"/>
    </w:rPr>
  </w:style>
  <w:style w:type="paragraph" w:styleId="BodyTextIndent">
    <w:name w:val="Body Text Indent"/>
    <w:basedOn w:val="Normal"/>
    <w:link w:val="BodyTextIndentChar"/>
    <w:pPr>
      <w:spacing w:after="240"/>
      <w:ind w:left="1440"/>
    </w:pPr>
  </w:style>
  <w:style w:type="character" w:customStyle="1" w:styleId="BodyTextIndentChar">
    <w:name w:val="Body Text Indent Char"/>
    <w:basedOn w:val="DefaultParagraphFont"/>
    <w:link w:val="BodyTextIndent"/>
    <w:rPr>
      <w:rFonts w:eastAsia="SimSun"/>
      <w:sz w:val="22"/>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 w:val="22"/>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ind w:left="720"/>
    </w:pPr>
  </w:style>
  <w:style w:type="character" w:customStyle="1" w:styleId="BodyTextIndent2Char">
    <w:name w:val="Body Text Indent 2 Char"/>
    <w:basedOn w:val="DefaultParagraphFont"/>
    <w:link w:val="BodyTextIndent2"/>
    <w:rPr>
      <w:rFonts w:eastAsia="SimSun"/>
      <w:sz w:val="22"/>
    </w:rPr>
  </w:style>
  <w:style w:type="paragraph" w:styleId="BodyTextIndent3">
    <w:name w:val="Body Text Indent 3"/>
    <w:basedOn w:val="Normal"/>
    <w:link w:val="BodyTextIndent3Char"/>
    <w:pPr>
      <w:spacing w:after="240"/>
      <w:ind w:left="2160"/>
    </w:pPr>
  </w:style>
  <w:style w:type="character" w:customStyle="1" w:styleId="BodyTextIndent3Char">
    <w:name w:val="Body Text Indent 3 Char"/>
    <w:basedOn w:val="DefaultParagraphFont"/>
    <w:link w:val="BodyTextIndent3"/>
    <w:rPr>
      <w:rFonts w:eastAsia="SimSun"/>
      <w:sz w:val="22"/>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 w:val="24"/>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 w:val="24"/>
    </w:rPr>
  </w:style>
  <w:style w:type="table" w:customStyle="1" w:styleId="ColorfulGrid1">
    <w:name w:val="Colorful Grid1"/>
    <w:basedOn w:val="TableNormal"/>
    <w:next w:val="ColorfulGrid2"/>
    <w:uiPriority w:val="73"/>
    <w:rPr>
      <w:color w:val="000000" w:themeColor="text1"/>
      <w:sz w:val="24"/>
      <w:szCs w:val="24"/>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 w:val="24"/>
    </w:rPr>
  </w:style>
  <w:style w:type="paragraph" w:styleId="FootnoteText">
    <w:name w:val="footnote text"/>
    <w:basedOn w:val="Normal"/>
    <w:link w:val="FootnoteTextChar"/>
    <w:pPr>
      <w:spacing w:after="120"/>
      <w:ind w:firstLine="720"/>
    </w:pPr>
    <w:rPr>
      <w:sz w:val="20"/>
    </w:rPr>
  </w:style>
  <w:style w:type="character" w:customStyle="1" w:styleId="FootnoteTextChar">
    <w:name w:val="Footnote Text Char"/>
    <w:basedOn w:val="DefaultParagraphFont"/>
    <w:link w:val="FootnoteText"/>
    <w:rPr>
      <w:rFonts w:eastAsia="SimSun"/>
    </w:rPr>
  </w:style>
  <w:style w:type="paragraph" w:customStyle="1" w:styleId="FootnoteContinued">
    <w:name w:val="Footnote Continued"/>
    <w:basedOn w:val="Normal"/>
    <w:pPr>
      <w:spacing w:after="120"/>
      <w:ind w:firstLine="720"/>
    </w:pPr>
    <w:rPr>
      <w:sz w:val="20"/>
    </w:rPr>
  </w:style>
  <w:style w:type="paragraph" w:customStyle="1" w:styleId="FootnoteQuote">
    <w:name w:val="Footnote Quote"/>
    <w:basedOn w:val="Normal"/>
    <w:next w:val="FootnoteContinued"/>
    <w:pPr>
      <w:spacing w:after="120"/>
      <w:ind w:left="1440" w:right="1440"/>
    </w:pPr>
    <w:rPr>
      <w:sz w:val="20"/>
    </w:r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 w:val="24"/>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 w:val="24"/>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 w:val="24"/>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 w:val="24"/>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 w:val="24"/>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pPr>
      <w:spacing w:after="240"/>
      <w:jc w:val="center"/>
    </w:pPr>
    <w:rPr>
      <w:rFonts w:cs="Arial"/>
      <w:b/>
      <w:bCs/>
      <w:szCs w:val="24"/>
    </w:rPr>
  </w:style>
  <w:style w:type="character" w:customStyle="1" w:styleId="Heading1Char">
    <w:name w:val="Heading 1 Char"/>
    <w:basedOn w:val="DefaultParagraphFont"/>
    <w:link w:val="Heading1"/>
    <w:rPr>
      <w:rFonts w:eastAsia="SimSun"/>
      <w:sz w:val="24"/>
    </w:rPr>
  </w:style>
  <w:style w:type="paragraph" w:styleId="TOCHeading">
    <w:name w:val="TOC Heading"/>
    <w:basedOn w:val="Normal"/>
    <w:next w:val="Normal"/>
    <w:uiPriority w:val="39"/>
    <w:unhideWhenUsed/>
    <w:qFormat/>
    <w:pPr>
      <w:spacing w:after="240"/>
      <w:jc w:val="center"/>
    </w:pPr>
    <w:rPr>
      <w:b/>
      <w:caps/>
    </w:rPr>
  </w:style>
  <w:style w:type="character" w:customStyle="1" w:styleId="Heading2Char">
    <w:name w:val="Heading 2 Char"/>
    <w:basedOn w:val="DefaultParagraphFont"/>
    <w:link w:val="Heading2"/>
    <w:rPr>
      <w:rFonts w:eastAsia="SimSun"/>
      <w:sz w:val="24"/>
    </w:rPr>
  </w:style>
  <w:style w:type="character" w:customStyle="1" w:styleId="Heading3Char">
    <w:name w:val="Heading 3 Char"/>
    <w:basedOn w:val="DefaultParagraphFont"/>
    <w:link w:val="Heading3"/>
    <w:rPr>
      <w:rFonts w:eastAsia="SimSun"/>
      <w:sz w:val="24"/>
    </w:rPr>
  </w:style>
  <w:style w:type="character" w:customStyle="1" w:styleId="Heading4Char">
    <w:name w:val="Heading 4 Char"/>
    <w:basedOn w:val="DefaultParagraphFont"/>
    <w:link w:val="Heading4"/>
    <w:rPr>
      <w:rFonts w:eastAsia="SimSun"/>
      <w:sz w:val="24"/>
    </w:rPr>
  </w:style>
  <w:style w:type="character" w:customStyle="1" w:styleId="Heading5Char">
    <w:name w:val="Heading 5 Char"/>
    <w:basedOn w:val="DefaultParagraphFont"/>
    <w:link w:val="Heading5"/>
    <w:rPr>
      <w:rFonts w:eastAsia="SimSun"/>
      <w:sz w:val="24"/>
    </w:rPr>
  </w:style>
  <w:style w:type="character" w:customStyle="1" w:styleId="Heading6Char">
    <w:name w:val="Heading 6 Char"/>
    <w:basedOn w:val="DefaultParagraphFont"/>
    <w:link w:val="Heading6"/>
    <w:rPr>
      <w:rFonts w:eastAsia="SimSun"/>
      <w:sz w:val="24"/>
    </w:rPr>
  </w:style>
  <w:style w:type="character" w:customStyle="1" w:styleId="Heading7Char">
    <w:name w:val="Heading 7 Char"/>
    <w:basedOn w:val="DefaultParagraphFont"/>
    <w:link w:val="Heading7"/>
    <w:rPr>
      <w:rFonts w:eastAsia="SimSun"/>
      <w:sz w:val="24"/>
    </w:rPr>
  </w:style>
  <w:style w:type="character" w:customStyle="1" w:styleId="Heading8Char">
    <w:name w:val="Heading 8 Char"/>
    <w:basedOn w:val="DefaultParagraphFont"/>
    <w:link w:val="Heading8"/>
    <w:rPr>
      <w:rFonts w:eastAsia="SimSun"/>
      <w:sz w:val="24"/>
    </w:rPr>
  </w:style>
  <w:style w:type="character" w:customStyle="1" w:styleId="Heading9Char">
    <w:name w:val="Heading 9 Char"/>
    <w:basedOn w:val="DefaultParagraphFont"/>
    <w:link w:val="Heading9"/>
    <w:rPr>
      <w:rFonts w:eastAsia="SimSun"/>
      <w:sz w:val="24"/>
    </w:rPr>
  </w:style>
  <w:style w:type="character" w:styleId="FootnoteReference">
    <w:name w:val="footnote reference"/>
    <w:basedOn w:val="DefaultParagraphFont"/>
    <w:rPr>
      <w:rFonts w:ascii="Times New Roman" w:hAnsi="Times New Roman"/>
      <w:sz w:val="24"/>
      <w:vertAlign w:val="superscript"/>
    </w:rPr>
  </w:style>
  <w:style w:type="table" w:styleId="TableGrid">
    <w:name w:val="Table Grid"/>
    <w:basedOn w:val="TableNormal"/>
    <w:uiPriority w:val="59"/>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rPr>
      <w:sz w:val="20"/>
    </w:rPr>
  </w:style>
  <w:style w:type="paragraph" w:styleId="EndnoteText">
    <w:name w:val="endnote text"/>
    <w:basedOn w:val="Normal"/>
    <w:link w:val="EndnoteTextChar"/>
    <w:pPr>
      <w:spacing w:after="120"/>
      <w:ind w:firstLine="720"/>
    </w:pPr>
    <w:rPr>
      <w:sz w:val="20"/>
    </w:rPr>
  </w:style>
  <w:style w:type="character" w:customStyle="1" w:styleId="EndnoteTextChar">
    <w:name w:val="Endnote Text Char"/>
    <w:basedOn w:val="DefaultParagraphFont"/>
    <w:link w:val="EndnoteText"/>
    <w:rPr>
      <w:rFonts w:eastAsia="SimSun"/>
    </w:rPr>
  </w:style>
  <w:style w:type="character" w:styleId="EndnoteReference">
    <w:name w:val="endnote reference"/>
    <w:basedOn w:val="DefaultParagraphFont"/>
    <w:rPr>
      <w:rFonts w:ascii="Times New Roman" w:hAnsi="Times New Roman"/>
      <w:sz w:val="24"/>
      <w:vertAlign w:val="superscript"/>
    </w:rPr>
  </w:style>
  <w:style w:type="character" w:styleId="Emphasis">
    <w:name w:val="Emphasis"/>
    <w:basedOn w:val="DefaultParagraphFont"/>
    <w:qFormat/>
    <w:rPr>
      <w:rFonts w:ascii="Times New Roman" w:hAnsi="Times New Roman"/>
      <w:b/>
      <w:i/>
      <w:sz w:val="24"/>
    </w:rPr>
  </w:style>
  <w:style w:type="paragraph" w:styleId="NoSpacing">
    <w:name w:val="No Spacing"/>
    <w:rPr>
      <w:sz w:val="24"/>
      <w:szCs w:val="24"/>
      <w:lang w:eastAsia="en-US"/>
    </w:rPr>
  </w:style>
  <w:style w:type="character" w:styleId="SubtleEmphasis">
    <w:name w:val="Subtle Emphasis"/>
    <w:basedOn w:val="DefaultParagraphFont"/>
    <w:rPr>
      <w:i/>
      <w:iCs/>
      <w:color w:val="808080" w:themeColor="text1" w:themeTint="7F"/>
    </w:rPr>
  </w:style>
  <w:style w:type="character" w:styleId="IntenseEmphasis">
    <w:name w:val="Intense Emphasis"/>
    <w:basedOn w:val="DefaultParagraphFont"/>
    <w:rPr>
      <w:b/>
      <w:bCs/>
      <w:i/>
      <w:iCs/>
      <w:color w:val="4F81BD" w:themeColor="accent1"/>
    </w:rPr>
  </w:style>
  <w:style w:type="character" w:styleId="Strong">
    <w:name w:val="Strong"/>
    <w:basedOn w:val="DefaultParagraphFont"/>
    <w:qFormat/>
    <w:rPr>
      <w:rFonts w:ascii="Times New Roman" w:hAnsi="Times New Roman"/>
      <w:b/>
      <w:sz w:val="24"/>
    </w:rPr>
  </w:style>
  <w:style w:type="paragraph" w:styleId="IntenseQuote">
    <w:name w:val="Intense Quote"/>
    <w:basedOn w:val="Normal"/>
    <w:next w:val="Normal"/>
    <w:link w:val="IntenseQuoteChar"/>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Pr>
      <w:b/>
      <w:bCs/>
      <w:i/>
      <w:iCs/>
      <w:color w:val="4F81BD" w:themeColor="accent1"/>
      <w:sz w:val="24"/>
      <w:szCs w:val="24"/>
      <w:lang w:eastAsia="en-US"/>
    </w:rPr>
  </w:style>
  <w:style w:type="character" w:styleId="SubtleReference">
    <w:name w:val="Subtle Reference"/>
    <w:basedOn w:val="DefaultParagraphFont"/>
    <w:rPr>
      <w:smallCaps/>
      <w:color w:val="C0504D" w:themeColor="accent2"/>
      <w:u w:val="single"/>
    </w:rPr>
  </w:style>
  <w:style w:type="character" w:styleId="IntenseReference">
    <w:name w:val="Intense Reference"/>
    <w:basedOn w:val="DefaultParagraphFont"/>
    <w:rPr>
      <w:b/>
      <w:bCs/>
      <w:smallCaps/>
      <w:color w:val="C0504D" w:themeColor="accent2"/>
      <w:spacing w:val="5"/>
      <w:u w:val="single"/>
    </w:rPr>
  </w:style>
  <w:style w:type="character" w:styleId="BookTitle">
    <w:name w:val="Book Title"/>
    <w:basedOn w:val="DefaultParagraphFont"/>
    <w:rPr>
      <w:b/>
      <w:bCs/>
      <w:smallCaps/>
      <w:spacing w:val="5"/>
    </w:rPr>
  </w:style>
  <w:style w:type="paragraph" w:styleId="ListParagraph">
    <w:name w:val="List Paragraph"/>
    <w:basedOn w:val="Normal"/>
    <w:pPr>
      <w:ind w:left="720"/>
      <w:contextualSpacing/>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uiPriority w:val="99"/>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Index1">
    <w:name w:val="index 1"/>
    <w:basedOn w:val="Normal"/>
    <w:next w:val="BodyText"/>
    <w:pPr>
      <w:ind w:left="245" w:hanging="245"/>
    </w:pPr>
  </w:style>
  <w:style w:type="paragraph" w:styleId="IndexHeading">
    <w:name w:val="index heading"/>
    <w:basedOn w:val="Normal"/>
    <w:next w:val="Index1"/>
    <w:pPr>
      <w:spacing w:after="240"/>
      <w:jc w:val="center"/>
      <w:outlineLvl w:val="0"/>
    </w:pPr>
    <w:rPr>
      <w:b/>
    </w:rPr>
  </w:style>
  <w:style w:type="paragraph" w:styleId="TOC9">
    <w:name w:val="toc 9"/>
    <w:basedOn w:val="Normal"/>
    <w:next w:val="Normal"/>
    <w:pPr>
      <w:ind w:left="5760"/>
    </w:p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4">
    <w:name w:val="List Continue 4"/>
    <w:basedOn w:val="Normal"/>
    <w:pPr>
      <w:ind w:left="288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customStyle="1" w:styleId="Notices">
    <w:name w:val="Notices"/>
    <w:basedOn w:val="Normal"/>
    <w:pPr>
      <w:keepLines/>
      <w:tabs>
        <w:tab w:val="left" w:leader="underscore" w:pos="9360"/>
      </w:tabs>
      <w:spacing w:after="240"/>
      <w:ind w:left="4320" w:hanging="3600"/>
    </w:pPr>
  </w:style>
  <w:style w:type="paragraph" w:customStyle="1" w:styleId="BodyTextCont">
    <w:name w:val="Body Text Cont"/>
    <w:basedOn w:val="BodyText"/>
    <w:pPr>
      <w:ind w:firstLine="0"/>
    </w:p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rPr>
      <w:rFonts w:ascii="Times New Roman" w:hAnsi="Times New Roman"/>
      <w:sz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eastAsia="SimSun"/>
    </w:rPr>
  </w:style>
  <w:style w:type="paragraph" w:styleId="DocumentMap">
    <w:name w:val="Document Map"/>
    <w:basedOn w:val="Normal"/>
    <w:link w:val="DocumentMapChar"/>
    <w:pPr>
      <w:shd w:val="clear" w:color="auto" w:fill="000080"/>
    </w:pPr>
    <w:rPr>
      <w:sz w:val="20"/>
    </w:rPr>
  </w:style>
  <w:style w:type="character" w:customStyle="1" w:styleId="DocumentMapChar">
    <w:name w:val="Document Map Char"/>
    <w:basedOn w:val="DefaultParagraphFont"/>
    <w:link w:val="DocumentMap"/>
    <w:rPr>
      <w:rFonts w:eastAsia="SimSun"/>
      <w:shd w:val="clear" w:color="auto" w:fill="00008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2">
    <w:name w:val="index 2"/>
    <w:basedOn w:val="Normal"/>
    <w:next w:val="BodyText"/>
    <w:pPr>
      <w:ind w:left="404" w:hanging="202"/>
    </w:pPr>
  </w:style>
  <w:style w:type="paragraph" w:styleId="Index3">
    <w:name w:val="index 3"/>
    <w:basedOn w:val="Normal"/>
    <w:next w:val="BodyText"/>
    <w:pPr>
      <w:ind w:left="605" w:hanging="202"/>
    </w:pPr>
  </w:style>
  <w:style w:type="paragraph" w:styleId="Index4">
    <w:name w:val="index 4"/>
    <w:basedOn w:val="Normal"/>
    <w:next w:val="BodyText"/>
    <w:pPr>
      <w:ind w:left="807" w:hanging="202"/>
    </w:pPr>
  </w:style>
  <w:style w:type="paragraph" w:styleId="Index5">
    <w:name w:val="index 5"/>
    <w:basedOn w:val="Normal"/>
    <w:next w:val="BodyText"/>
    <w:pPr>
      <w:ind w:left="1008" w:hanging="202"/>
    </w:pPr>
  </w:style>
  <w:style w:type="paragraph" w:styleId="Index6">
    <w:name w:val="index 6"/>
    <w:basedOn w:val="Normal"/>
    <w:next w:val="BodyText"/>
    <w:pPr>
      <w:ind w:left="1210" w:hanging="202"/>
    </w:pPr>
  </w:style>
  <w:style w:type="paragraph" w:styleId="Index7">
    <w:name w:val="index 7"/>
    <w:basedOn w:val="Normal"/>
    <w:next w:val="BodyText"/>
    <w:pPr>
      <w:ind w:left="1412" w:hanging="202"/>
    </w:pPr>
  </w:style>
  <w:style w:type="paragraph" w:styleId="Index8">
    <w:name w:val="index 8"/>
    <w:basedOn w:val="Normal"/>
    <w:next w:val="BodyText"/>
    <w:pPr>
      <w:ind w:left="1613" w:hanging="202"/>
    </w:pPr>
  </w:style>
  <w:style w:type="paragraph" w:styleId="Index9">
    <w:name w:val="index 9"/>
    <w:basedOn w:val="Normal"/>
    <w:next w:val="BodyText"/>
    <w:pPr>
      <w:ind w:left="1815" w:hanging="202"/>
    </w:p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eastAsia="SimSun"/>
      <w:sz w:val="24"/>
      <w:lang w:eastAsia="en-US"/>
    </w:rPr>
  </w:style>
  <w:style w:type="character" w:customStyle="1" w:styleId="MacroTextChar">
    <w:name w:val="Macro Text Char"/>
    <w:basedOn w:val="DefaultParagraphFont"/>
    <w:link w:val="MacroText"/>
    <w:rPr>
      <w:rFonts w:eastAsia="SimSun"/>
      <w:sz w:val="24"/>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 w:val="24"/>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 w:val="24"/>
    </w:rPr>
  </w:style>
  <w:style w:type="character" w:styleId="PageNumber">
    <w:name w:val="page number"/>
    <w:basedOn w:val="DefaultParagraphFont"/>
    <w:rPr>
      <w:sz w:val="22"/>
    </w:rPr>
  </w:style>
  <w:style w:type="paragraph" w:styleId="PlainText">
    <w:name w:val="Plain Text"/>
    <w:basedOn w:val="Normal"/>
    <w:link w:val="PlainTextChar"/>
    <w:rPr>
      <w:sz w:val="20"/>
    </w:rPr>
  </w:style>
  <w:style w:type="character" w:customStyle="1" w:styleId="PlainTextChar">
    <w:name w:val="Plain Text Char"/>
    <w:basedOn w:val="DefaultParagraphFont"/>
    <w:link w:val="PlainText"/>
    <w:rPr>
      <w:rFonts w:eastAsia="SimSun"/>
    </w:rPr>
  </w:style>
  <w:style w:type="paragraph" w:styleId="TableofAuthorities">
    <w:name w:val="table of authorities"/>
    <w:basedOn w:val="Normal"/>
    <w:next w:val="Normal"/>
    <w:pPr>
      <w:spacing w:after="120"/>
      <w:ind w:left="245" w:hanging="245"/>
    </w:pPr>
  </w:style>
  <w:style w:type="paragraph" w:styleId="TableofFigures">
    <w:name w:val="table of figures"/>
    <w:basedOn w:val="Normal"/>
    <w:next w:val="Normal"/>
    <w:pPr>
      <w:spacing w:after="120"/>
      <w:ind w:left="475" w:hanging="475"/>
    </w:pPr>
  </w:style>
  <w:style w:type="paragraph" w:styleId="TOC1">
    <w:name w:val="toc 1"/>
    <w:basedOn w:val="Normal"/>
    <w:next w:val="Normal"/>
  </w:style>
  <w:style w:type="paragraph" w:styleId="TOC2">
    <w:name w:val="toc 2"/>
    <w:basedOn w:val="Normal"/>
    <w:next w:val="Normal"/>
    <w:pPr>
      <w:ind w:left="720"/>
    </w:pPr>
  </w:style>
  <w:style w:type="paragraph" w:styleId="TOC3">
    <w:name w:val="toc 3"/>
    <w:basedOn w:val="Normal"/>
    <w:next w:val="Normal"/>
    <w:pPr>
      <w:ind w:left="1440"/>
    </w:pPr>
  </w:style>
  <w:style w:type="paragraph" w:styleId="TOC4">
    <w:name w:val="toc 4"/>
    <w:basedOn w:val="Normal"/>
    <w:next w:val="Normal"/>
    <w:pPr>
      <w:ind w:left="2160"/>
    </w:pPr>
  </w:style>
  <w:style w:type="paragraph" w:styleId="TOC5">
    <w:name w:val="toc 5"/>
    <w:basedOn w:val="Normal"/>
    <w:next w:val="Normal"/>
    <w:pPr>
      <w:ind w:left="2880"/>
    </w:pPr>
  </w:style>
  <w:style w:type="paragraph" w:styleId="TOC6">
    <w:name w:val="toc 6"/>
    <w:basedOn w:val="Normal"/>
    <w:next w:val="Normal"/>
    <w:pPr>
      <w:ind w:left="3600"/>
    </w:pPr>
  </w:style>
  <w:style w:type="paragraph" w:styleId="TOC7">
    <w:name w:val="toc 7"/>
    <w:basedOn w:val="Normal"/>
    <w:next w:val="Normal"/>
    <w:pPr>
      <w:ind w:left="4320"/>
    </w:pPr>
  </w:style>
  <w:style w:type="paragraph" w:styleId="TOC8">
    <w:name w:val="toc 8"/>
    <w:basedOn w:val="Normal"/>
    <w:next w:val="Normal"/>
    <w:pPr>
      <w:ind w:left="5040"/>
    </w:pPr>
  </w:style>
  <w:style w:type="paragraph" w:customStyle="1" w:styleId="SubtitleUnderline">
    <w:name w:val="Subtitle Underline"/>
    <w:basedOn w:val="Normal"/>
    <w:next w:val="BodyText"/>
    <w:pPr>
      <w:keepNext/>
      <w:spacing w:after="240"/>
      <w:jc w:val="center"/>
    </w:pPr>
    <w:rPr>
      <w:b/>
      <w:u w:val="single"/>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eastAsia="SimSun"/>
      <w:b/>
      <w:bCs/>
    </w:rPr>
  </w:style>
  <w:style w:type="paragraph" w:customStyle="1" w:styleId="ConfidentialPhrase">
    <w:name w:val="Confidential Phrase"/>
    <w:basedOn w:val="Normal"/>
    <w:next w:val="Normal"/>
    <w:pPr>
      <w:jc w:val="right"/>
    </w:pPr>
    <w:rPr>
      <w:b/>
      <w:bCs/>
      <w:caps/>
    </w:rPr>
  </w:style>
  <w:style w:type="paragraph" w:customStyle="1" w:styleId="DocumentTitle">
    <w:name w:val="Document Title"/>
    <w:basedOn w:val="Normal"/>
    <w:next w:val="BodyText"/>
    <w:pPr>
      <w:spacing w:after="480"/>
      <w:jc w:val="center"/>
    </w:pPr>
    <w:rPr>
      <w:b/>
      <w:bCs/>
      <w:caps/>
    </w:rPr>
  </w:style>
  <w:style w:type="paragraph" w:customStyle="1" w:styleId="SubtitleBold">
    <w:name w:val="Subtitle Bold"/>
    <w:basedOn w:val="Normal"/>
    <w:next w:val="BodyText"/>
    <w:pPr>
      <w:keepNext/>
      <w:spacing w:after="240"/>
      <w:jc w:val="center"/>
    </w:pPr>
    <w:rPr>
      <w:b/>
    </w:rPr>
  </w:style>
  <w:style w:type="paragraph" w:customStyle="1" w:styleId="BodyTextContinued">
    <w:name w:val="Body Text Continued"/>
    <w:basedOn w:val="BodyText"/>
    <w:next w:val="BodyText"/>
    <w:pPr>
      <w:ind w:firstLine="0"/>
    </w:pPr>
  </w:style>
  <w:style w:type="table" w:customStyle="1" w:styleId="ColorfulGrid2">
    <w:name w:val="Colorful Grid2"/>
    <w:basedOn w:val="TableNormal"/>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link w:val="ARTICLEACont1Char"/>
    <w:pPr>
      <w:keepNext/>
      <w:spacing w:after="240"/>
    </w:pPr>
    <w:rPr>
      <w:szCs w:val="24"/>
      <w:lang w:eastAsia="en-US"/>
    </w:rPr>
  </w:style>
  <w:style w:type="character" w:customStyle="1" w:styleId="ARTICLEACont1Char">
    <w:name w:val="ARTICLEA Cont 1 Char"/>
    <w:basedOn w:val="DefaultParagraphFont"/>
    <w:link w:val="ARTICLEACont1"/>
    <w:rPr>
      <w:rFonts w:eastAsia="SimSun"/>
      <w:sz w:val="24"/>
      <w:szCs w:val="24"/>
      <w:lang w:eastAsia="en-US"/>
    </w:rPr>
  </w:style>
  <w:style w:type="paragraph" w:customStyle="1" w:styleId="ARTICLEACont2">
    <w:name w:val="ARTICLEA Cont 2"/>
    <w:basedOn w:val="Normal"/>
    <w:next w:val="BodyText"/>
    <w:link w:val="ARTICLEACont2Char"/>
    <w:pPr>
      <w:tabs>
        <w:tab w:val="left" w:pos="1440"/>
      </w:tabs>
      <w:spacing w:after="240"/>
      <w:ind w:firstLine="1440"/>
    </w:pPr>
    <w:rPr>
      <w:lang w:eastAsia="en-US"/>
    </w:rPr>
  </w:style>
  <w:style w:type="character" w:customStyle="1" w:styleId="ARTICLEACont2Char">
    <w:name w:val="ARTICLEA Cont 2 Char"/>
    <w:basedOn w:val="DefaultParagraphFont"/>
    <w:link w:val="ARTICLEACont2"/>
    <w:rPr>
      <w:rFonts w:eastAsia="SimSun"/>
      <w:sz w:val="24"/>
      <w:lang w:eastAsia="en-US"/>
    </w:rPr>
  </w:style>
  <w:style w:type="paragraph" w:customStyle="1" w:styleId="ARTICLEACont3">
    <w:name w:val="ARTICLEA Cont 3"/>
    <w:basedOn w:val="Normal"/>
    <w:next w:val="BodyText"/>
    <w:link w:val="ARTICLEACont3Char"/>
    <w:pPr>
      <w:tabs>
        <w:tab w:val="left" w:pos="1440"/>
      </w:tabs>
      <w:spacing w:after="240"/>
      <w:ind w:left="720" w:firstLine="720"/>
    </w:pPr>
    <w:rPr>
      <w:lang w:eastAsia="en-US"/>
    </w:rPr>
  </w:style>
  <w:style w:type="character" w:customStyle="1" w:styleId="ARTICLEACont3Char">
    <w:name w:val="ARTICLEA Cont 3 Char"/>
    <w:basedOn w:val="DefaultParagraphFont"/>
    <w:link w:val="ARTICLEACont3"/>
    <w:rPr>
      <w:rFonts w:eastAsia="SimSun"/>
      <w:sz w:val="24"/>
      <w:lang w:eastAsia="en-US"/>
    </w:rPr>
  </w:style>
  <w:style w:type="paragraph" w:customStyle="1" w:styleId="ARTICLEACont4">
    <w:name w:val="ARTICLEA Cont 4"/>
    <w:basedOn w:val="Normal"/>
    <w:next w:val="BodyText"/>
    <w:link w:val="ARTICLEACont4Char"/>
    <w:pPr>
      <w:tabs>
        <w:tab w:val="left" w:pos="2160"/>
      </w:tabs>
      <w:spacing w:after="240"/>
      <w:ind w:left="1440" w:firstLine="720"/>
    </w:pPr>
    <w:rPr>
      <w:lang w:eastAsia="en-US"/>
    </w:rPr>
  </w:style>
  <w:style w:type="character" w:customStyle="1" w:styleId="ARTICLEACont4Char">
    <w:name w:val="ARTICLEA Cont 4 Char"/>
    <w:basedOn w:val="DefaultParagraphFont"/>
    <w:link w:val="ARTICLEACont4"/>
    <w:rPr>
      <w:rFonts w:eastAsia="SimSun"/>
      <w:sz w:val="24"/>
      <w:lang w:eastAsia="en-US"/>
    </w:rPr>
  </w:style>
  <w:style w:type="paragraph" w:customStyle="1" w:styleId="ARTICLEACont5">
    <w:name w:val="ARTICLEA Cont 5"/>
    <w:basedOn w:val="Normal"/>
    <w:next w:val="BodyText"/>
    <w:link w:val="ARTICLEACont5Char"/>
    <w:pPr>
      <w:tabs>
        <w:tab w:val="left" w:pos="2880"/>
      </w:tabs>
      <w:spacing w:after="240"/>
      <w:ind w:left="2160" w:firstLine="720"/>
    </w:pPr>
    <w:rPr>
      <w:lang w:eastAsia="en-US"/>
    </w:rPr>
  </w:style>
  <w:style w:type="character" w:customStyle="1" w:styleId="ARTICLEACont5Char">
    <w:name w:val="ARTICLEA Cont 5 Char"/>
    <w:basedOn w:val="DefaultParagraphFont"/>
    <w:link w:val="ARTICLEACont5"/>
    <w:rPr>
      <w:rFonts w:eastAsia="SimSun"/>
      <w:sz w:val="24"/>
      <w:lang w:eastAsia="en-US"/>
    </w:rPr>
  </w:style>
  <w:style w:type="paragraph" w:customStyle="1" w:styleId="ARTICLEACont6">
    <w:name w:val="ARTICLEA Cont 6"/>
    <w:basedOn w:val="Normal"/>
    <w:next w:val="BodyText"/>
    <w:link w:val="ARTICLEACont6Char"/>
    <w:pPr>
      <w:tabs>
        <w:tab w:val="left" w:pos="2880"/>
      </w:tabs>
      <w:spacing w:after="240"/>
      <w:ind w:left="2160" w:firstLine="720"/>
    </w:pPr>
    <w:rPr>
      <w:lang w:eastAsia="en-US"/>
    </w:rPr>
  </w:style>
  <w:style w:type="character" w:customStyle="1" w:styleId="ARTICLEACont6Char">
    <w:name w:val="ARTICLEA Cont 6 Char"/>
    <w:basedOn w:val="DefaultParagraphFont"/>
    <w:link w:val="ARTICLEACont6"/>
    <w:rPr>
      <w:rFonts w:eastAsia="SimSun"/>
      <w:sz w:val="24"/>
      <w:lang w:eastAsia="en-US"/>
    </w:rPr>
  </w:style>
  <w:style w:type="paragraph" w:customStyle="1" w:styleId="ARTICLEACont7">
    <w:name w:val="ARTICLEA Cont 7"/>
    <w:basedOn w:val="Normal"/>
    <w:next w:val="BodyText"/>
    <w:link w:val="ARTICLEACont7Char"/>
    <w:pPr>
      <w:tabs>
        <w:tab w:val="left" w:pos="2880"/>
      </w:tabs>
      <w:spacing w:after="240"/>
      <w:ind w:left="2160" w:firstLine="720"/>
    </w:pPr>
    <w:rPr>
      <w:lang w:eastAsia="en-US"/>
    </w:rPr>
  </w:style>
  <w:style w:type="character" w:customStyle="1" w:styleId="ARTICLEACont7Char">
    <w:name w:val="ARTICLEA Cont 7 Char"/>
    <w:basedOn w:val="DefaultParagraphFont"/>
    <w:link w:val="ARTICLEACont7"/>
    <w:rPr>
      <w:rFonts w:eastAsia="SimSun"/>
      <w:sz w:val="24"/>
      <w:lang w:eastAsia="en-US"/>
    </w:rPr>
  </w:style>
  <w:style w:type="paragraph" w:customStyle="1" w:styleId="ARTICLEACont8">
    <w:name w:val="ARTICLEA Cont 8"/>
    <w:basedOn w:val="Normal"/>
    <w:next w:val="BodyText"/>
    <w:link w:val="ARTICLEACont8Char"/>
    <w:pPr>
      <w:tabs>
        <w:tab w:val="left" w:pos="2880"/>
      </w:tabs>
      <w:spacing w:after="240"/>
      <w:ind w:left="2160" w:firstLine="720"/>
    </w:pPr>
    <w:rPr>
      <w:lang w:eastAsia="en-US"/>
    </w:rPr>
  </w:style>
  <w:style w:type="character" w:customStyle="1" w:styleId="ARTICLEACont8Char">
    <w:name w:val="ARTICLEA Cont 8 Char"/>
    <w:basedOn w:val="DefaultParagraphFont"/>
    <w:link w:val="ARTICLEACont8"/>
    <w:rPr>
      <w:rFonts w:eastAsia="SimSun"/>
      <w:sz w:val="24"/>
      <w:lang w:eastAsia="en-US"/>
    </w:rPr>
  </w:style>
  <w:style w:type="paragraph" w:customStyle="1" w:styleId="ARTICLEACont9">
    <w:name w:val="ARTICLEA Cont 9"/>
    <w:basedOn w:val="Normal"/>
    <w:next w:val="BodyText"/>
    <w:link w:val="ARTICLEACont9Char"/>
    <w:pPr>
      <w:tabs>
        <w:tab w:val="left" w:pos="2880"/>
      </w:tabs>
      <w:spacing w:after="240"/>
      <w:ind w:left="2160" w:firstLine="720"/>
    </w:pPr>
    <w:rPr>
      <w:lang w:eastAsia="en-US"/>
    </w:rPr>
  </w:style>
  <w:style w:type="character" w:customStyle="1" w:styleId="ARTICLEACont9Char">
    <w:name w:val="ARTICLEA Cont 9 Char"/>
    <w:basedOn w:val="DefaultParagraphFont"/>
    <w:link w:val="ARTICLEACont9"/>
    <w:rPr>
      <w:rFonts w:eastAsia="SimSun"/>
      <w:sz w:val="24"/>
      <w:lang w:eastAsia="en-US"/>
    </w:rPr>
  </w:style>
  <w:style w:type="paragraph" w:customStyle="1" w:styleId="ARTICLEAL1">
    <w:name w:val="ARTICLEA_L1"/>
    <w:basedOn w:val="Normal"/>
    <w:next w:val="BodyText"/>
    <w:link w:val="ARTICLEAL1Char"/>
    <w:pPr>
      <w:keepNext/>
      <w:numPr>
        <w:numId w:val="11"/>
      </w:numPr>
      <w:spacing w:after="240"/>
      <w:jc w:val="center"/>
      <w:outlineLvl w:val="0"/>
    </w:pPr>
    <w:rPr>
      <w:b/>
      <w:caps/>
      <w:lang w:eastAsia="en-US"/>
    </w:rPr>
  </w:style>
  <w:style w:type="character" w:customStyle="1" w:styleId="ARTICLEAL1Char">
    <w:name w:val="ARTICLEA_L1 Char"/>
    <w:basedOn w:val="DefaultParagraphFont"/>
    <w:link w:val="ARTICLEAL1"/>
    <w:rPr>
      <w:rFonts w:eastAsia="SimSun"/>
      <w:b/>
      <w:caps/>
      <w:sz w:val="22"/>
      <w:lang w:eastAsia="en-US"/>
    </w:rPr>
  </w:style>
  <w:style w:type="paragraph" w:customStyle="1" w:styleId="ARTICLEAL2">
    <w:name w:val="ARTICLEA_L2"/>
    <w:basedOn w:val="Normal"/>
    <w:next w:val="BodyText"/>
    <w:link w:val="ARTICLEAL2Char"/>
    <w:pPr>
      <w:numPr>
        <w:ilvl w:val="1"/>
        <w:numId w:val="11"/>
      </w:numPr>
      <w:spacing w:after="240"/>
      <w:outlineLvl w:val="1"/>
    </w:pPr>
    <w:rPr>
      <w:lang w:eastAsia="en-US"/>
    </w:rPr>
  </w:style>
  <w:style w:type="character" w:customStyle="1" w:styleId="ARTICLEAL2Char">
    <w:name w:val="ARTICLEA_L2 Char"/>
    <w:basedOn w:val="DefaultParagraphFont"/>
    <w:link w:val="ARTICLEAL2"/>
    <w:rPr>
      <w:rFonts w:eastAsia="SimSun"/>
      <w:sz w:val="22"/>
      <w:lang w:eastAsia="en-US"/>
    </w:rPr>
  </w:style>
  <w:style w:type="paragraph" w:customStyle="1" w:styleId="ARTICLEAL3">
    <w:name w:val="ARTICLEA_L3"/>
    <w:basedOn w:val="Normal"/>
    <w:next w:val="BodyText"/>
    <w:link w:val="ARTICLEAL3Char"/>
    <w:pPr>
      <w:numPr>
        <w:ilvl w:val="2"/>
        <w:numId w:val="11"/>
      </w:numPr>
      <w:spacing w:after="240"/>
      <w:outlineLvl w:val="2"/>
    </w:pPr>
    <w:rPr>
      <w:lang w:eastAsia="en-US"/>
    </w:rPr>
  </w:style>
  <w:style w:type="character" w:customStyle="1" w:styleId="ARTICLEAL3Char">
    <w:name w:val="ARTICLEA_L3 Char"/>
    <w:basedOn w:val="DefaultParagraphFont"/>
    <w:link w:val="ARTICLEAL3"/>
    <w:rPr>
      <w:rFonts w:eastAsia="SimSun"/>
      <w:sz w:val="22"/>
      <w:lang w:eastAsia="en-US"/>
    </w:rPr>
  </w:style>
  <w:style w:type="paragraph" w:customStyle="1" w:styleId="ARTICLEAL4">
    <w:name w:val="ARTICLEA_L4"/>
    <w:basedOn w:val="Normal"/>
    <w:next w:val="BodyText"/>
    <w:link w:val="ARTICLEAL4Char"/>
    <w:pPr>
      <w:numPr>
        <w:ilvl w:val="3"/>
        <w:numId w:val="11"/>
      </w:numPr>
      <w:spacing w:after="240"/>
      <w:outlineLvl w:val="3"/>
    </w:pPr>
    <w:rPr>
      <w:lang w:eastAsia="en-US"/>
    </w:rPr>
  </w:style>
  <w:style w:type="character" w:customStyle="1" w:styleId="ARTICLEAL4Char">
    <w:name w:val="ARTICLEA_L4 Char"/>
    <w:basedOn w:val="DefaultParagraphFont"/>
    <w:link w:val="ARTICLEAL4"/>
    <w:rPr>
      <w:rFonts w:eastAsia="SimSun"/>
      <w:sz w:val="22"/>
      <w:lang w:eastAsia="en-US"/>
    </w:rPr>
  </w:style>
  <w:style w:type="paragraph" w:customStyle="1" w:styleId="ARTICLEAL5">
    <w:name w:val="ARTICLEA_L5"/>
    <w:basedOn w:val="Normal"/>
    <w:next w:val="BodyText"/>
    <w:link w:val="ARTICLEAL5Char"/>
    <w:pPr>
      <w:numPr>
        <w:ilvl w:val="4"/>
        <w:numId w:val="11"/>
      </w:numPr>
      <w:spacing w:after="240"/>
      <w:outlineLvl w:val="4"/>
    </w:pPr>
    <w:rPr>
      <w:lang w:eastAsia="en-US"/>
    </w:rPr>
  </w:style>
  <w:style w:type="character" w:customStyle="1" w:styleId="ARTICLEAL5Char">
    <w:name w:val="ARTICLEA_L5 Char"/>
    <w:basedOn w:val="DefaultParagraphFont"/>
    <w:link w:val="ARTICLEAL5"/>
    <w:rPr>
      <w:rFonts w:eastAsia="SimSun"/>
      <w:sz w:val="22"/>
      <w:lang w:eastAsia="en-US"/>
    </w:rPr>
  </w:style>
  <w:style w:type="paragraph" w:customStyle="1" w:styleId="ARTICLEAL6">
    <w:name w:val="ARTICLEA_L6"/>
    <w:basedOn w:val="ARTICLEAL5"/>
    <w:next w:val="BodyText"/>
    <w:link w:val="ARTICLEAL6Char"/>
    <w:pPr>
      <w:numPr>
        <w:ilvl w:val="5"/>
      </w:numPr>
      <w:outlineLvl w:val="5"/>
    </w:pPr>
  </w:style>
  <w:style w:type="character" w:customStyle="1" w:styleId="ARTICLEAL6Char">
    <w:name w:val="ARTICLEA_L6 Char"/>
    <w:basedOn w:val="DefaultParagraphFont"/>
    <w:link w:val="ARTICLEAL6"/>
    <w:rPr>
      <w:rFonts w:eastAsia="SimSun"/>
      <w:sz w:val="22"/>
      <w:lang w:eastAsia="en-US"/>
    </w:rPr>
  </w:style>
  <w:style w:type="paragraph" w:customStyle="1" w:styleId="ARTICLEAL7">
    <w:name w:val="ARTICLEA_L7"/>
    <w:basedOn w:val="ARTICLEAL6"/>
    <w:next w:val="BodyText"/>
    <w:link w:val="ARTICLEAL7Char"/>
    <w:pPr>
      <w:numPr>
        <w:ilvl w:val="6"/>
      </w:numPr>
      <w:outlineLvl w:val="6"/>
    </w:pPr>
  </w:style>
  <w:style w:type="character" w:customStyle="1" w:styleId="ARTICLEAL7Char">
    <w:name w:val="ARTICLEA_L7 Char"/>
    <w:basedOn w:val="DefaultParagraphFont"/>
    <w:link w:val="ARTICLEAL7"/>
    <w:rPr>
      <w:rFonts w:eastAsia="SimSun"/>
      <w:sz w:val="22"/>
      <w:lang w:eastAsia="en-US"/>
    </w:rPr>
  </w:style>
  <w:style w:type="paragraph" w:customStyle="1" w:styleId="ARTICLEAL8">
    <w:name w:val="ARTICLEA_L8"/>
    <w:basedOn w:val="ARTICLEAL7"/>
    <w:next w:val="BodyText"/>
    <w:link w:val="ARTICLEAL8Char"/>
    <w:pPr>
      <w:numPr>
        <w:ilvl w:val="7"/>
      </w:numPr>
      <w:outlineLvl w:val="7"/>
    </w:pPr>
  </w:style>
  <w:style w:type="character" w:customStyle="1" w:styleId="ARTICLEAL8Char">
    <w:name w:val="ARTICLEA_L8 Char"/>
    <w:basedOn w:val="DefaultParagraphFont"/>
    <w:link w:val="ARTICLEAL8"/>
    <w:rPr>
      <w:rFonts w:eastAsia="SimSun"/>
      <w:sz w:val="22"/>
      <w:lang w:eastAsia="en-US"/>
    </w:rPr>
  </w:style>
  <w:style w:type="paragraph" w:customStyle="1" w:styleId="ARTICLEAL9">
    <w:name w:val="ARTICLEA_L9"/>
    <w:basedOn w:val="ARTICLEAL8"/>
    <w:next w:val="BodyText"/>
    <w:link w:val="ARTICLEAL9Char"/>
    <w:pPr>
      <w:numPr>
        <w:ilvl w:val="8"/>
      </w:numPr>
      <w:outlineLvl w:val="8"/>
    </w:pPr>
  </w:style>
  <w:style w:type="character" w:customStyle="1" w:styleId="ARTICLEAL9Char">
    <w:name w:val="ARTICLEA_L9 Char"/>
    <w:basedOn w:val="DefaultParagraphFont"/>
    <w:link w:val="ARTICLEAL9"/>
    <w:rPr>
      <w:rFonts w:eastAsia="SimSun"/>
      <w:sz w:val="22"/>
      <w:lang w:eastAsia="en-US"/>
    </w:rPr>
  </w:style>
  <w:style w:type="paragraph" w:customStyle="1" w:styleId="Spec2Cont1">
    <w:name w:val="Spec2 Cont 1"/>
    <w:basedOn w:val="Normal"/>
    <w:next w:val="BodyText"/>
    <w:link w:val="Spec2Cont1Char"/>
    <w:pPr>
      <w:keepNext/>
      <w:spacing w:after="240"/>
    </w:pPr>
    <w:rPr>
      <w:szCs w:val="24"/>
      <w:lang w:eastAsia="en-US"/>
    </w:rPr>
  </w:style>
  <w:style w:type="character" w:customStyle="1" w:styleId="Spec2Cont1Char">
    <w:name w:val="Spec2 Cont 1 Char"/>
    <w:basedOn w:val="Spec1L1Char"/>
    <w:link w:val="Spec2Cont1"/>
    <w:rPr>
      <w:rFonts w:eastAsia="SimSun"/>
      <w:b/>
      <w:caps/>
      <w:sz w:val="22"/>
      <w:szCs w:val="24"/>
      <w:lang w:eastAsia="en-US"/>
    </w:rPr>
  </w:style>
  <w:style w:type="paragraph" w:customStyle="1" w:styleId="Spec2Cont2">
    <w:name w:val="Spec2 Cont 2"/>
    <w:basedOn w:val="Normal"/>
    <w:next w:val="BodyText"/>
    <w:link w:val="Spec2Cont2Char"/>
    <w:pPr>
      <w:tabs>
        <w:tab w:val="left" w:pos="2160"/>
      </w:tabs>
      <w:spacing w:after="240"/>
    </w:pPr>
    <w:rPr>
      <w:lang w:eastAsia="en-US"/>
    </w:rPr>
  </w:style>
  <w:style w:type="character" w:customStyle="1" w:styleId="Spec2Cont2Char">
    <w:name w:val="Spec2 Cont 2 Char"/>
    <w:basedOn w:val="Spec1L1Char"/>
    <w:link w:val="Spec2Cont2"/>
    <w:rPr>
      <w:rFonts w:eastAsia="SimSun"/>
      <w:b/>
      <w:caps/>
      <w:sz w:val="22"/>
      <w:lang w:eastAsia="en-US"/>
    </w:rPr>
  </w:style>
  <w:style w:type="paragraph" w:customStyle="1" w:styleId="Spec2Cont3">
    <w:name w:val="Spec2 Cont 3"/>
    <w:basedOn w:val="Normal"/>
    <w:next w:val="BodyText"/>
    <w:link w:val="Spec2Cont3Char"/>
    <w:pPr>
      <w:spacing w:after="240"/>
      <w:ind w:firstLine="2160"/>
    </w:pPr>
    <w:rPr>
      <w:lang w:eastAsia="en-US"/>
    </w:rPr>
  </w:style>
  <w:style w:type="character" w:customStyle="1" w:styleId="Spec2Cont3Char">
    <w:name w:val="Spec2 Cont 3 Char"/>
    <w:basedOn w:val="Spec1L1Char"/>
    <w:link w:val="Spec2Cont3"/>
    <w:rPr>
      <w:rFonts w:eastAsia="SimSun"/>
      <w:b/>
      <w:caps/>
      <w:sz w:val="22"/>
      <w:lang w:eastAsia="en-US"/>
    </w:rPr>
  </w:style>
  <w:style w:type="paragraph" w:customStyle="1" w:styleId="Spec2Cont4">
    <w:name w:val="Spec2 Cont 4"/>
    <w:basedOn w:val="Normal"/>
    <w:next w:val="BodyText"/>
    <w:link w:val="Spec2Cont4Char"/>
    <w:pPr>
      <w:tabs>
        <w:tab w:val="left" w:pos="2880"/>
      </w:tabs>
      <w:spacing w:after="240"/>
      <w:ind w:firstLine="2880"/>
    </w:pPr>
    <w:rPr>
      <w:lang w:eastAsia="en-US"/>
    </w:rPr>
  </w:style>
  <w:style w:type="character" w:customStyle="1" w:styleId="Spec2Cont4Char">
    <w:name w:val="Spec2 Cont 4 Char"/>
    <w:basedOn w:val="Spec1L1Char"/>
    <w:link w:val="Spec2Cont4"/>
    <w:rPr>
      <w:rFonts w:eastAsia="SimSun"/>
      <w:b/>
      <w:caps/>
      <w:sz w:val="22"/>
      <w:lang w:eastAsia="en-US"/>
    </w:rPr>
  </w:style>
  <w:style w:type="paragraph" w:customStyle="1" w:styleId="Spec2Cont5">
    <w:name w:val="Spec2 Cont 5"/>
    <w:basedOn w:val="Normal"/>
    <w:next w:val="BodyText"/>
    <w:link w:val="Spec2Cont5Char"/>
    <w:pPr>
      <w:tabs>
        <w:tab w:val="left" w:pos="3600"/>
      </w:tabs>
      <w:spacing w:after="240"/>
      <w:ind w:firstLine="3600"/>
    </w:pPr>
    <w:rPr>
      <w:lang w:eastAsia="en-US"/>
    </w:rPr>
  </w:style>
  <w:style w:type="character" w:customStyle="1" w:styleId="Spec2Cont5Char">
    <w:name w:val="Spec2 Cont 5 Char"/>
    <w:basedOn w:val="Spec1L1Char"/>
    <w:link w:val="Spec2Cont5"/>
    <w:rPr>
      <w:rFonts w:eastAsia="SimSun"/>
      <w:b/>
      <w:caps/>
      <w:sz w:val="22"/>
      <w:lang w:eastAsia="en-US"/>
    </w:rPr>
  </w:style>
  <w:style w:type="paragraph" w:customStyle="1" w:styleId="Spec2Cont6">
    <w:name w:val="Spec2 Cont 6"/>
    <w:basedOn w:val="Normal"/>
    <w:next w:val="BodyText"/>
    <w:link w:val="Spec2Cont6Char"/>
    <w:pPr>
      <w:tabs>
        <w:tab w:val="left" w:pos="3600"/>
      </w:tabs>
      <w:spacing w:after="240"/>
      <w:ind w:left="3600"/>
    </w:pPr>
    <w:rPr>
      <w:lang w:eastAsia="en-US"/>
    </w:rPr>
  </w:style>
  <w:style w:type="character" w:customStyle="1" w:styleId="Spec2Cont6Char">
    <w:name w:val="Spec2 Cont 6 Char"/>
    <w:basedOn w:val="Spec1L1Char"/>
    <w:link w:val="Spec2Cont6"/>
    <w:rPr>
      <w:rFonts w:eastAsia="SimSun"/>
      <w:b/>
      <w:caps/>
      <w:sz w:val="22"/>
      <w:lang w:eastAsia="en-US"/>
    </w:rPr>
  </w:style>
  <w:style w:type="paragraph" w:customStyle="1" w:styleId="Spec2Cont7">
    <w:name w:val="Spec2 Cont 7"/>
    <w:basedOn w:val="Normal"/>
    <w:link w:val="Spec2Cont7Char"/>
    <w:pPr>
      <w:tabs>
        <w:tab w:val="left" w:pos="3600"/>
      </w:tabs>
      <w:spacing w:after="240"/>
      <w:ind w:left="3600"/>
    </w:pPr>
    <w:rPr>
      <w:lang w:eastAsia="en-US"/>
    </w:rPr>
  </w:style>
  <w:style w:type="character" w:customStyle="1" w:styleId="Spec2Cont7Char">
    <w:name w:val="Spec2 Cont 7 Char"/>
    <w:basedOn w:val="Spec1L1Char"/>
    <w:link w:val="Spec2Cont7"/>
    <w:rPr>
      <w:rFonts w:eastAsia="SimSun"/>
      <w:b/>
      <w:caps/>
      <w:sz w:val="22"/>
      <w:lang w:eastAsia="en-US"/>
    </w:rPr>
  </w:style>
  <w:style w:type="paragraph" w:customStyle="1" w:styleId="Spec2Cont8">
    <w:name w:val="Spec2 Cont 8"/>
    <w:basedOn w:val="Normal"/>
    <w:next w:val="BodyText"/>
    <w:link w:val="Spec2Cont8Char"/>
    <w:pPr>
      <w:tabs>
        <w:tab w:val="left" w:pos="3600"/>
      </w:tabs>
      <w:spacing w:after="240"/>
      <w:ind w:left="3600"/>
    </w:pPr>
    <w:rPr>
      <w:lang w:eastAsia="en-US"/>
    </w:rPr>
  </w:style>
  <w:style w:type="character" w:customStyle="1" w:styleId="Spec2Cont8Char">
    <w:name w:val="Spec2 Cont 8 Char"/>
    <w:basedOn w:val="Spec1L1Char"/>
    <w:link w:val="Spec2Cont8"/>
    <w:rPr>
      <w:rFonts w:eastAsia="SimSun"/>
      <w:b/>
      <w:caps/>
      <w:sz w:val="22"/>
      <w:lang w:eastAsia="en-US"/>
    </w:rPr>
  </w:style>
  <w:style w:type="paragraph" w:customStyle="1" w:styleId="Spec2Cont9">
    <w:name w:val="Spec2 Cont 9"/>
    <w:basedOn w:val="Normal"/>
    <w:next w:val="BodyText"/>
    <w:link w:val="Spec2Cont9Char"/>
    <w:pPr>
      <w:tabs>
        <w:tab w:val="left" w:pos="3600"/>
      </w:tabs>
      <w:spacing w:after="240"/>
      <w:ind w:left="3600"/>
    </w:pPr>
    <w:rPr>
      <w:lang w:eastAsia="en-US"/>
    </w:rPr>
  </w:style>
  <w:style w:type="character" w:customStyle="1" w:styleId="Spec2Cont9Char">
    <w:name w:val="Spec2 Cont 9 Char"/>
    <w:basedOn w:val="Spec1L1Char"/>
    <w:link w:val="Spec2Cont9"/>
    <w:rPr>
      <w:rFonts w:eastAsia="SimSun"/>
      <w:b/>
      <w:caps/>
      <w:sz w:val="22"/>
      <w:lang w:eastAsia="en-US"/>
    </w:rPr>
  </w:style>
  <w:style w:type="paragraph" w:customStyle="1" w:styleId="Spec2L1">
    <w:name w:val="Spec2_L1"/>
    <w:basedOn w:val="Normal"/>
    <w:next w:val="BodyText"/>
    <w:link w:val="Spec2L1Char"/>
    <w:pPr>
      <w:keepNext/>
      <w:numPr>
        <w:numId w:val="13"/>
      </w:numPr>
      <w:spacing w:after="240"/>
      <w:jc w:val="center"/>
      <w:outlineLvl w:val="0"/>
    </w:pPr>
    <w:rPr>
      <w:lang w:eastAsia="en-US"/>
    </w:rPr>
  </w:style>
  <w:style w:type="character" w:customStyle="1" w:styleId="Spec2L1Char">
    <w:name w:val="Spec2_L1 Char"/>
    <w:basedOn w:val="Spec1L1Char"/>
    <w:link w:val="Spec2L1"/>
    <w:rPr>
      <w:rFonts w:eastAsia="SimSun"/>
      <w:b/>
      <w:caps/>
      <w:sz w:val="22"/>
      <w:lang w:eastAsia="en-US"/>
    </w:rPr>
  </w:style>
  <w:style w:type="paragraph" w:customStyle="1" w:styleId="Spec2L2">
    <w:name w:val="Spec2_L2"/>
    <w:basedOn w:val="Spec2L1"/>
    <w:next w:val="BodyText"/>
    <w:link w:val="Spec2L2Char"/>
    <w:pPr>
      <w:keepNext w:val="0"/>
      <w:numPr>
        <w:ilvl w:val="1"/>
      </w:numPr>
      <w:jc w:val="left"/>
      <w:outlineLvl w:val="1"/>
    </w:pPr>
    <w:rPr>
      <w:b/>
      <w:u w:val="single"/>
    </w:rPr>
  </w:style>
  <w:style w:type="character" w:customStyle="1" w:styleId="Spec2L2Char">
    <w:name w:val="Spec2_L2 Char"/>
    <w:basedOn w:val="Spec1L1Char"/>
    <w:link w:val="Spec2L2"/>
    <w:rPr>
      <w:rFonts w:eastAsia="SimSun"/>
      <w:b/>
      <w:caps/>
      <w:sz w:val="22"/>
      <w:u w:val="single"/>
      <w:lang w:eastAsia="en-US"/>
    </w:rPr>
  </w:style>
  <w:style w:type="paragraph" w:customStyle="1" w:styleId="Spec2L3">
    <w:name w:val="Spec2_L3"/>
    <w:basedOn w:val="Spec2L2"/>
    <w:next w:val="BodyText"/>
    <w:link w:val="Spec2L3Char"/>
    <w:pPr>
      <w:numPr>
        <w:ilvl w:val="2"/>
      </w:numPr>
      <w:outlineLvl w:val="2"/>
    </w:pPr>
    <w:rPr>
      <w:b w:val="0"/>
      <w:u w:val="none"/>
    </w:rPr>
  </w:style>
  <w:style w:type="character" w:customStyle="1" w:styleId="Spec2L3Char">
    <w:name w:val="Spec2_L3 Char"/>
    <w:basedOn w:val="Spec1L1Char"/>
    <w:link w:val="Spec2L3"/>
    <w:rPr>
      <w:rFonts w:eastAsia="SimSun"/>
      <w:b/>
      <w:caps/>
      <w:sz w:val="22"/>
      <w:lang w:eastAsia="en-US"/>
    </w:rPr>
  </w:style>
  <w:style w:type="paragraph" w:customStyle="1" w:styleId="Spec2L4">
    <w:name w:val="Spec2_L4"/>
    <w:basedOn w:val="Spec2L3"/>
    <w:next w:val="BodyText"/>
    <w:link w:val="Spec2L4Char"/>
    <w:pPr>
      <w:numPr>
        <w:ilvl w:val="3"/>
      </w:numPr>
      <w:outlineLvl w:val="3"/>
    </w:pPr>
    <w:rPr>
      <w:b/>
      <w:u w:val="single"/>
    </w:rPr>
  </w:style>
  <w:style w:type="character" w:customStyle="1" w:styleId="Spec2L4Char">
    <w:name w:val="Spec2_L4 Char"/>
    <w:basedOn w:val="Spec1L1Char"/>
    <w:link w:val="Spec2L4"/>
    <w:rPr>
      <w:rFonts w:eastAsia="SimSun"/>
      <w:b/>
      <w:caps/>
      <w:sz w:val="22"/>
      <w:u w:val="single"/>
      <w:lang w:eastAsia="en-US"/>
    </w:rPr>
  </w:style>
  <w:style w:type="paragraph" w:customStyle="1" w:styleId="Spec2L5">
    <w:name w:val="Spec2_L5"/>
    <w:basedOn w:val="Spec2L4"/>
    <w:next w:val="BodyText"/>
    <w:link w:val="Spec2L5Char"/>
    <w:pPr>
      <w:numPr>
        <w:ilvl w:val="4"/>
      </w:numPr>
      <w:outlineLvl w:val="4"/>
    </w:pPr>
  </w:style>
  <w:style w:type="character" w:customStyle="1" w:styleId="Spec2L5Char">
    <w:name w:val="Spec2_L5 Char"/>
    <w:basedOn w:val="Spec1L1Char"/>
    <w:link w:val="Spec2L5"/>
    <w:rPr>
      <w:rFonts w:eastAsia="SimSun"/>
      <w:b/>
      <w:caps/>
      <w:sz w:val="22"/>
      <w:u w:val="single"/>
      <w:lang w:eastAsia="en-US"/>
    </w:rPr>
  </w:style>
  <w:style w:type="paragraph" w:customStyle="1" w:styleId="Spec2L6">
    <w:name w:val="Spec2_L6"/>
    <w:basedOn w:val="Spec2L5"/>
    <w:next w:val="BodyText"/>
    <w:link w:val="Spec2L6Char"/>
    <w:pPr>
      <w:numPr>
        <w:ilvl w:val="5"/>
      </w:numPr>
      <w:outlineLvl w:val="5"/>
    </w:pPr>
  </w:style>
  <w:style w:type="character" w:customStyle="1" w:styleId="Spec2L6Char">
    <w:name w:val="Spec2_L6 Char"/>
    <w:basedOn w:val="Spec1L1Char"/>
    <w:link w:val="Spec2L6"/>
    <w:rPr>
      <w:rFonts w:eastAsia="SimSun"/>
      <w:b/>
      <w:caps/>
      <w:sz w:val="22"/>
      <w:u w:val="single"/>
      <w:lang w:eastAsia="en-US"/>
    </w:rPr>
  </w:style>
  <w:style w:type="paragraph" w:customStyle="1" w:styleId="Spec2L7">
    <w:name w:val="Spec2_L7"/>
    <w:basedOn w:val="Spec2L6"/>
    <w:next w:val="BodyText"/>
    <w:link w:val="Spec2L7Char"/>
    <w:pPr>
      <w:numPr>
        <w:ilvl w:val="6"/>
      </w:numPr>
      <w:outlineLvl w:val="6"/>
    </w:pPr>
  </w:style>
  <w:style w:type="character" w:customStyle="1" w:styleId="Spec2L7Char">
    <w:name w:val="Spec2_L7 Char"/>
    <w:basedOn w:val="Spec1L1Char"/>
    <w:link w:val="Spec2L7"/>
    <w:rPr>
      <w:rFonts w:eastAsia="SimSun"/>
      <w:b/>
      <w:caps/>
      <w:sz w:val="22"/>
      <w:u w:val="single"/>
      <w:lang w:eastAsia="en-US"/>
    </w:rPr>
  </w:style>
  <w:style w:type="paragraph" w:customStyle="1" w:styleId="Spec2L8">
    <w:name w:val="Spec2_L8"/>
    <w:basedOn w:val="Spec2L7"/>
    <w:next w:val="BodyText"/>
    <w:link w:val="Spec2L8Char"/>
    <w:pPr>
      <w:numPr>
        <w:ilvl w:val="7"/>
      </w:numPr>
      <w:outlineLvl w:val="7"/>
    </w:pPr>
  </w:style>
  <w:style w:type="character" w:customStyle="1" w:styleId="Spec2L8Char">
    <w:name w:val="Spec2_L8 Char"/>
    <w:basedOn w:val="Spec1L1Char"/>
    <w:link w:val="Spec2L8"/>
    <w:rPr>
      <w:rFonts w:eastAsia="SimSun"/>
      <w:b/>
      <w:caps/>
      <w:sz w:val="22"/>
      <w:u w:val="single"/>
      <w:lang w:eastAsia="en-US"/>
    </w:rPr>
  </w:style>
  <w:style w:type="paragraph" w:customStyle="1" w:styleId="Spec2L9">
    <w:name w:val="Spec2_L9"/>
    <w:basedOn w:val="Spec2L8"/>
    <w:next w:val="BodyText"/>
    <w:link w:val="Spec2L9Char"/>
    <w:pPr>
      <w:numPr>
        <w:ilvl w:val="8"/>
      </w:numPr>
      <w:outlineLvl w:val="8"/>
    </w:pPr>
  </w:style>
  <w:style w:type="character" w:customStyle="1" w:styleId="Spec2L9Char">
    <w:name w:val="Spec2_L9 Char"/>
    <w:basedOn w:val="Spec1L1Char"/>
    <w:link w:val="Spec2L9"/>
    <w:rPr>
      <w:rFonts w:eastAsia="SimSun"/>
      <w:b/>
      <w:caps/>
      <w:sz w:val="22"/>
      <w:u w:val="single"/>
      <w:lang w:eastAsia="en-US"/>
    </w:rPr>
  </w:style>
  <w:style w:type="paragraph" w:customStyle="1" w:styleId="Spec1Cont1">
    <w:name w:val="Spec1 Cont 1"/>
    <w:basedOn w:val="Normal"/>
    <w:next w:val="BodyText"/>
    <w:link w:val="Spec1Cont1Char"/>
    <w:pPr>
      <w:keepNext/>
      <w:spacing w:after="240"/>
    </w:pPr>
    <w:rPr>
      <w:szCs w:val="24"/>
      <w:lang w:eastAsia="en-US"/>
    </w:rPr>
  </w:style>
  <w:style w:type="character" w:customStyle="1" w:styleId="Spec1Cont1Char">
    <w:name w:val="Spec1 Cont 1 Char"/>
    <w:basedOn w:val="DefaultParagraphFont"/>
    <w:link w:val="Spec1Cont1"/>
    <w:rPr>
      <w:rFonts w:eastAsia="SimSun"/>
      <w:sz w:val="24"/>
      <w:szCs w:val="24"/>
      <w:lang w:eastAsia="en-US"/>
    </w:rPr>
  </w:style>
  <w:style w:type="paragraph" w:customStyle="1" w:styleId="Spec1Cont2">
    <w:name w:val="Spec1 Cont 2"/>
    <w:basedOn w:val="Normal"/>
    <w:next w:val="BodyText"/>
    <w:link w:val="Spec1Cont2Char"/>
    <w:pPr>
      <w:tabs>
        <w:tab w:val="left" w:pos="2160"/>
      </w:tabs>
      <w:spacing w:after="240"/>
      <w:ind w:firstLine="2160"/>
    </w:pPr>
    <w:rPr>
      <w:lang w:eastAsia="en-US"/>
    </w:rPr>
  </w:style>
  <w:style w:type="character" w:customStyle="1" w:styleId="Spec1Cont2Char">
    <w:name w:val="Spec1 Cont 2 Char"/>
    <w:basedOn w:val="DefaultParagraphFont"/>
    <w:link w:val="Spec1Cont2"/>
    <w:rPr>
      <w:rFonts w:eastAsia="SimSun"/>
      <w:sz w:val="24"/>
      <w:lang w:eastAsia="en-US"/>
    </w:rPr>
  </w:style>
  <w:style w:type="paragraph" w:customStyle="1" w:styleId="Spec1Cont3">
    <w:name w:val="Spec1 Cont 3"/>
    <w:basedOn w:val="Normal"/>
    <w:next w:val="BodyText"/>
    <w:link w:val="Spec1Cont3Char"/>
    <w:pPr>
      <w:spacing w:after="240"/>
      <w:ind w:firstLine="2160"/>
    </w:pPr>
    <w:rPr>
      <w:lang w:eastAsia="en-US"/>
    </w:rPr>
  </w:style>
  <w:style w:type="character" w:customStyle="1" w:styleId="Spec1Cont3Char">
    <w:name w:val="Spec1 Cont 3 Char"/>
    <w:basedOn w:val="DefaultParagraphFont"/>
    <w:link w:val="Spec1Cont3"/>
    <w:rPr>
      <w:rFonts w:eastAsia="SimSun"/>
      <w:sz w:val="24"/>
      <w:lang w:eastAsia="en-US"/>
    </w:rPr>
  </w:style>
  <w:style w:type="paragraph" w:customStyle="1" w:styleId="Spec1Cont4">
    <w:name w:val="Spec1 Cont 4"/>
    <w:basedOn w:val="Normal"/>
    <w:next w:val="BodyText"/>
    <w:link w:val="Spec1Cont4Char"/>
    <w:pPr>
      <w:tabs>
        <w:tab w:val="left" w:pos="2880"/>
      </w:tabs>
      <w:spacing w:after="240"/>
      <w:ind w:firstLine="2880"/>
    </w:pPr>
    <w:rPr>
      <w:lang w:eastAsia="en-US"/>
    </w:rPr>
  </w:style>
  <w:style w:type="character" w:customStyle="1" w:styleId="Spec1Cont4Char">
    <w:name w:val="Spec1 Cont 4 Char"/>
    <w:basedOn w:val="DefaultParagraphFont"/>
    <w:link w:val="Spec1Cont4"/>
    <w:rPr>
      <w:rFonts w:eastAsia="SimSun"/>
      <w:sz w:val="24"/>
      <w:lang w:eastAsia="en-US"/>
    </w:rPr>
  </w:style>
  <w:style w:type="paragraph" w:customStyle="1" w:styleId="Spec1Cont5">
    <w:name w:val="Spec1 Cont 5"/>
    <w:basedOn w:val="Normal"/>
    <w:next w:val="BodyText"/>
    <w:link w:val="Spec1Cont5Char"/>
    <w:pPr>
      <w:tabs>
        <w:tab w:val="left" w:pos="3600"/>
      </w:tabs>
      <w:spacing w:after="240"/>
      <w:ind w:firstLine="3600"/>
    </w:pPr>
    <w:rPr>
      <w:lang w:eastAsia="en-US"/>
    </w:rPr>
  </w:style>
  <w:style w:type="character" w:customStyle="1" w:styleId="Spec1Cont5Char">
    <w:name w:val="Spec1 Cont 5 Char"/>
    <w:basedOn w:val="DefaultParagraphFont"/>
    <w:link w:val="Spec1Cont5"/>
    <w:rPr>
      <w:rFonts w:eastAsia="SimSun"/>
      <w:sz w:val="24"/>
      <w:lang w:eastAsia="en-US"/>
    </w:rPr>
  </w:style>
  <w:style w:type="paragraph" w:customStyle="1" w:styleId="Spec1Cont6">
    <w:name w:val="Spec1 Cont 6"/>
    <w:basedOn w:val="Normal"/>
    <w:next w:val="BodyText"/>
    <w:link w:val="Spec1Cont6Char"/>
    <w:pPr>
      <w:tabs>
        <w:tab w:val="left" w:pos="3600"/>
      </w:tabs>
      <w:spacing w:after="240"/>
      <w:ind w:left="3600"/>
    </w:pPr>
    <w:rPr>
      <w:lang w:eastAsia="en-US"/>
    </w:rPr>
  </w:style>
  <w:style w:type="character" w:customStyle="1" w:styleId="Spec1Cont6Char">
    <w:name w:val="Spec1 Cont 6 Char"/>
    <w:basedOn w:val="DefaultParagraphFont"/>
    <w:link w:val="Spec1Cont6"/>
    <w:rPr>
      <w:rFonts w:eastAsia="SimSun"/>
      <w:sz w:val="24"/>
      <w:lang w:eastAsia="en-US"/>
    </w:rPr>
  </w:style>
  <w:style w:type="paragraph" w:customStyle="1" w:styleId="Spec1Cont7">
    <w:name w:val="Spec1 Cont 7"/>
    <w:basedOn w:val="Normal"/>
    <w:link w:val="Spec1Cont7Char"/>
    <w:pPr>
      <w:tabs>
        <w:tab w:val="left" w:pos="3600"/>
      </w:tabs>
      <w:spacing w:after="240"/>
      <w:ind w:left="3600"/>
    </w:pPr>
    <w:rPr>
      <w:lang w:eastAsia="en-US"/>
    </w:rPr>
  </w:style>
  <w:style w:type="character" w:customStyle="1" w:styleId="Spec1Cont7Char">
    <w:name w:val="Spec1 Cont 7 Char"/>
    <w:basedOn w:val="DefaultParagraphFont"/>
    <w:link w:val="Spec1Cont7"/>
    <w:rPr>
      <w:rFonts w:eastAsia="SimSun"/>
      <w:sz w:val="24"/>
      <w:lang w:eastAsia="en-US"/>
    </w:rPr>
  </w:style>
  <w:style w:type="paragraph" w:customStyle="1" w:styleId="Spec1Cont8">
    <w:name w:val="Spec1 Cont 8"/>
    <w:basedOn w:val="Normal"/>
    <w:next w:val="BodyText"/>
    <w:link w:val="Spec1Cont8Char"/>
    <w:pPr>
      <w:tabs>
        <w:tab w:val="left" w:pos="3600"/>
      </w:tabs>
      <w:spacing w:after="240"/>
      <w:ind w:left="3600"/>
    </w:pPr>
    <w:rPr>
      <w:lang w:eastAsia="en-US"/>
    </w:rPr>
  </w:style>
  <w:style w:type="character" w:customStyle="1" w:styleId="Spec1Cont8Char">
    <w:name w:val="Spec1 Cont 8 Char"/>
    <w:basedOn w:val="DefaultParagraphFont"/>
    <w:link w:val="Spec1Cont8"/>
    <w:rPr>
      <w:rFonts w:eastAsia="SimSun"/>
      <w:sz w:val="24"/>
      <w:lang w:eastAsia="en-US"/>
    </w:rPr>
  </w:style>
  <w:style w:type="paragraph" w:customStyle="1" w:styleId="Spec1Cont9">
    <w:name w:val="Spec1 Cont 9"/>
    <w:basedOn w:val="Normal"/>
    <w:next w:val="BodyText"/>
    <w:link w:val="Spec1Cont9Char"/>
    <w:pPr>
      <w:tabs>
        <w:tab w:val="left" w:pos="3600"/>
      </w:tabs>
      <w:spacing w:after="240"/>
      <w:ind w:left="3600"/>
    </w:pPr>
    <w:rPr>
      <w:lang w:eastAsia="en-US"/>
    </w:rPr>
  </w:style>
  <w:style w:type="character" w:customStyle="1" w:styleId="Spec1Cont9Char">
    <w:name w:val="Spec1 Cont 9 Char"/>
    <w:basedOn w:val="DefaultParagraphFont"/>
    <w:link w:val="Spec1Cont9"/>
    <w:rPr>
      <w:rFonts w:eastAsia="SimSun"/>
      <w:sz w:val="24"/>
      <w:lang w:eastAsia="en-US"/>
    </w:rPr>
  </w:style>
  <w:style w:type="paragraph" w:customStyle="1" w:styleId="Spec1L1">
    <w:name w:val="Spec1_L1"/>
    <w:basedOn w:val="Normal"/>
    <w:next w:val="BodyText"/>
    <w:link w:val="Spec1L1Char"/>
    <w:pPr>
      <w:keepNext/>
      <w:pageBreakBefore/>
      <w:numPr>
        <w:numId w:val="12"/>
      </w:numPr>
      <w:spacing w:after="240"/>
      <w:jc w:val="center"/>
      <w:outlineLvl w:val="0"/>
    </w:pPr>
    <w:rPr>
      <w:b/>
      <w:caps/>
      <w:lang w:eastAsia="en-US"/>
    </w:rPr>
  </w:style>
  <w:style w:type="character" w:customStyle="1" w:styleId="Spec1L1Char">
    <w:name w:val="Spec1_L1 Char"/>
    <w:basedOn w:val="DefaultParagraphFont"/>
    <w:link w:val="Spec1L1"/>
    <w:rPr>
      <w:rFonts w:eastAsia="SimSun"/>
      <w:b/>
      <w:caps/>
      <w:sz w:val="22"/>
      <w:lang w:eastAsia="en-US"/>
    </w:rPr>
  </w:style>
  <w:style w:type="paragraph" w:customStyle="1" w:styleId="Spec1L2">
    <w:name w:val="Spec1_L2"/>
    <w:basedOn w:val="Spec1L1"/>
    <w:next w:val="BodyText"/>
    <w:link w:val="Spec1L2Char"/>
    <w:pPr>
      <w:keepNext w:val="0"/>
      <w:pageBreakBefore w:val="0"/>
      <w:numPr>
        <w:ilvl w:val="1"/>
      </w:numPr>
      <w:jc w:val="left"/>
      <w:outlineLvl w:val="1"/>
    </w:pPr>
    <w:rPr>
      <w:b w:val="0"/>
      <w:caps w:val="0"/>
    </w:rPr>
  </w:style>
  <w:style w:type="character" w:customStyle="1" w:styleId="Spec1L2Char">
    <w:name w:val="Spec1_L2 Char"/>
    <w:basedOn w:val="DefaultParagraphFont"/>
    <w:link w:val="Spec1L2"/>
    <w:rPr>
      <w:rFonts w:eastAsia="SimSun"/>
      <w:sz w:val="22"/>
      <w:lang w:eastAsia="en-US"/>
    </w:rPr>
  </w:style>
  <w:style w:type="paragraph" w:customStyle="1" w:styleId="Spec1L3">
    <w:name w:val="Spec1_L3"/>
    <w:basedOn w:val="Spec1L2"/>
    <w:next w:val="BodyText"/>
    <w:link w:val="Spec1L3Char"/>
    <w:uiPriority w:val="99"/>
    <w:pPr>
      <w:numPr>
        <w:ilvl w:val="2"/>
      </w:numPr>
      <w:outlineLvl w:val="2"/>
    </w:pPr>
  </w:style>
  <w:style w:type="character" w:customStyle="1" w:styleId="Spec1L3Char">
    <w:name w:val="Spec1_L3 Char"/>
    <w:basedOn w:val="DefaultParagraphFont"/>
    <w:link w:val="Spec1L3"/>
    <w:rPr>
      <w:rFonts w:eastAsia="SimSun"/>
      <w:sz w:val="22"/>
      <w:lang w:eastAsia="en-US"/>
    </w:rPr>
  </w:style>
  <w:style w:type="paragraph" w:customStyle="1" w:styleId="Spec1L4">
    <w:name w:val="Spec1_L4"/>
    <w:basedOn w:val="Spec1L3"/>
    <w:next w:val="BodyText"/>
    <w:link w:val="Spec1L4Char"/>
    <w:pPr>
      <w:numPr>
        <w:ilvl w:val="3"/>
      </w:numPr>
      <w:outlineLvl w:val="3"/>
    </w:pPr>
  </w:style>
  <w:style w:type="character" w:customStyle="1" w:styleId="Spec1L4Char">
    <w:name w:val="Spec1_L4 Char"/>
    <w:basedOn w:val="DefaultParagraphFont"/>
    <w:link w:val="Spec1L4"/>
    <w:uiPriority w:val="99"/>
    <w:rPr>
      <w:rFonts w:eastAsia="SimSun"/>
      <w:sz w:val="22"/>
      <w:lang w:eastAsia="en-US"/>
    </w:rPr>
  </w:style>
  <w:style w:type="paragraph" w:customStyle="1" w:styleId="Spec1L5">
    <w:name w:val="Spec1_L5"/>
    <w:basedOn w:val="Spec1L4"/>
    <w:next w:val="BodyText"/>
    <w:link w:val="Spec1L5Char"/>
    <w:pPr>
      <w:numPr>
        <w:ilvl w:val="4"/>
      </w:numPr>
      <w:outlineLvl w:val="4"/>
    </w:pPr>
  </w:style>
  <w:style w:type="character" w:customStyle="1" w:styleId="Spec1L5Char">
    <w:name w:val="Spec1_L5 Char"/>
    <w:basedOn w:val="DefaultParagraphFont"/>
    <w:link w:val="Spec1L5"/>
    <w:uiPriority w:val="99"/>
    <w:rPr>
      <w:rFonts w:eastAsia="SimSun"/>
      <w:sz w:val="22"/>
      <w:lang w:eastAsia="en-US"/>
    </w:rPr>
  </w:style>
  <w:style w:type="paragraph" w:customStyle="1" w:styleId="Spec1L6">
    <w:name w:val="Spec1_L6"/>
    <w:basedOn w:val="Spec1L5"/>
    <w:next w:val="BodyText"/>
    <w:link w:val="Spec1L6Char"/>
    <w:pPr>
      <w:numPr>
        <w:ilvl w:val="5"/>
      </w:numPr>
      <w:outlineLvl w:val="5"/>
    </w:pPr>
  </w:style>
  <w:style w:type="character" w:customStyle="1" w:styleId="Spec1L6Char">
    <w:name w:val="Spec1_L6 Char"/>
    <w:basedOn w:val="DefaultParagraphFont"/>
    <w:link w:val="Spec1L6"/>
    <w:rPr>
      <w:rFonts w:eastAsia="SimSun"/>
      <w:sz w:val="22"/>
      <w:lang w:eastAsia="en-US"/>
    </w:rPr>
  </w:style>
  <w:style w:type="paragraph" w:customStyle="1" w:styleId="Spec1L7">
    <w:name w:val="Spec1_L7"/>
    <w:basedOn w:val="Spec1L6"/>
    <w:next w:val="BodyText"/>
    <w:link w:val="Spec1L7Char"/>
    <w:pPr>
      <w:numPr>
        <w:ilvl w:val="6"/>
      </w:numPr>
      <w:outlineLvl w:val="6"/>
    </w:pPr>
  </w:style>
  <w:style w:type="character" w:customStyle="1" w:styleId="Spec1L7Char">
    <w:name w:val="Spec1_L7 Char"/>
    <w:basedOn w:val="DefaultParagraphFont"/>
    <w:link w:val="Spec1L7"/>
    <w:rPr>
      <w:rFonts w:eastAsia="SimSun"/>
      <w:sz w:val="22"/>
      <w:lang w:eastAsia="en-US"/>
    </w:rPr>
  </w:style>
  <w:style w:type="paragraph" w:customStyle="1" w:styleId="Spec1L8">
    <w:name w:val="Spec1_L8"/>
    <w:basedOn w:val="Spec1L7"/>
    <w:next w:val="BodyText"/>
    <w:link w:val="Spec1L8Char"/>
    <w:pPr>
      <w:numPr>
        <w:ilvl w:val="7"/>
      </w:numPr>
      <w:outlineLvl w:val="7"/>
    </w:pPr>
  </w:style>
  <w:style w:type="character" w:customStyle="1" w:styleId="Spec1L8Char">
    <w:name w:val="Spec1_L8 Char"/>
    <w:basedOn w:val="DefaultParagraphFont"/>
    <w:link w:val="Spec1L8"/>
    <w:rPr>
      <w:rFonts w:eastAsia="SimSun"/>
      <w:sz w:val="22"/>
      <w:lang w:eastAsia="en-US"/>
    </w:rPr>
  </w:style>
  <w:style w:type="paragraph" w:customStyle="1" w:styleId="Spec1L9">
    <w:name w:val="Spec1_L9"/>
    <w:basedOn w:val="Spec1L8"/>
    <w:next w:val="BodyText"/>
    <w:link w:val="Spec1L9Char"/>
    <w:pPr>
      <w:numPr>
        <w:ilvl w:val="8"/>
      </w:numPr>
      <w:outlineLvl w:val="8"/>
    </w:pPr>
  </w:style>
  <w:style w:type="character" w:customStyle="1" w:styleId="Spec1L9Char">
    <w:name w:val="Spec1_L9 Char"/>
    <w:basedOn w:val="DefaultParagraphFont"/>
    <w:link w:val="Spec1L9"/>
    <w:rPr>
      <w:rFonts w:eastAsia="SimSun"/>
      <w:sz w:val="22"/>
      <w:lang w:eastAsia="en-US"/>
    </w:rPr>
  </w:style>
  <w:style w:type="paragraph" w:customStyle="1" w:styleId="Spec3Cont1">
    <w:name w:val="Spec3 Cont 1"/>
    <w:basedOn w:val="Normal"/>
    <w:next w:val="BodyText"/>
    <w:link w:val="Spec3Cont1Char"/>
    <w:pPr>
      <w:keepNext/>
      <w:spacing w:after="240"/>
    </w:pPr>
    <w:rPr>
      <w:szCs w:val="24"/>
      <w:lang w:eastAsia="en-US"/>
    </w:rPr>
  </w:style>
  <w:style w:type="character" w:customStyle="1" w:styleId="Spec3Cont1Char">
    <w:name w:val="Spec3 Cont 1 Char"/>
    <w:basedOn w:val="Spec2L2Char"/>
    <w:link w:val="Spec3Cont1"/>
    <w:rPr>
      <w:rFonts w:eastAsia="SimSun"/>
      <w:b/>
      <w:caps/>
      <w:sz w:val="22"/>
      <w:szCs w:val="24"/>
      <w:u w:val="single"/>
      <w:lang w:eastAsia="en-US"/>
    </w:rPr>
  </w:style>
  <w:style w:type="paragraph" w:customStyle="1" w:styleId="Spec3Cont2">
    <w:name w:val="Spec3 Cont 2"/>
    <w:basedOn w:val="Normal"/>
    <w:next w:val="BodyText"/>
    <w:link w:val="Spec3Cont2Char"/>
    <w:pPr>
      <w:tabs>
        <w:tab w:val="left" w:pos="2160"/>
      </w:tabs>
      <w:spacing w:after="240"/>
      <w:ind w:firstLine="2160"/>
    </w:pPr>
    <w:rPr>
      <w:lang w:eastAsia="en-US"/>
    </w:rPr>
  </w:style>
  <w:style w:type="character" w:customStyle="1" w:styleId="Spec3Cont2Char">
    <w:name w:val="Spec3 Cont 2 Char"/>
    <w:basedOn w:val="Spec2L2Char"/>
    <w:link w:val="Spec3Cont2"/>
    <w:rPr>
      <w:rFonts w:eastAsia="SimSun"/>
      <w:b/>
      <w:caps/>
      <w:sz w:val="22"/>
      <w:u w:val="single"/>
      <w:lang w:eastAsia="en-US"/>
    </w:rPr>
  </w:style>
  <w:style w:type="paragraph" w:customStyle="1" w:styleId="Spec3Cont3">
    <w:name w:val="Spec3 Cont 3"/>
    <w:basedOn w:val="Normal"/>
    <w:next w:val="BodyText"/>
    <w:link w:val="Spec3Cont3Char"/>
    <w:pPr>
      <w:spacing w:after="240"/>
      <w:ind w:firstLine="2160"/>
    </w:pPr>
    <w:rPr>
      <w:lang w:eastAsia="en-US"/>
    </w:rPr>
  </w:style>
  <w:style w:type="character" w:customStyle="1" w:styleId="Spec3Cont3Char">
    <w:name w:val="Spec3 Cont 3 Char"/>
    <w:basedOn w:val="Spec2L2Char"/>
    <w:link w:val="Spec3Cont3"/>
    <w:rPr>
      <w:rFonts w:eastAsia="SimSun"/>
      <w:b/>
      <w:caps/>
      <w:sz w:val="22"/>
      <w:u w:val="single"/>
      <w:lang w:eastAsia="en-US"/>
    </w:rPr>
  </w:style>
  <w:style w:type="paragraph" w:customStyle="1" w:styleId="Spec3Cont4">
    <w:name w:val="Spec3 Cont 4"/>
    <w:basedOn w:val="Normal"/>
    <w:next w:val="BodyText"/>
    <w:link w:val="Spec3Cont4Char"/>
    <w:pPr>
      <w:tabs>
        <w:tab w:val="left" w:pos="2880"/>
      </w:tabs>
      <w:spacing w:after="240"/>
      <w:ind w:firstLine="2880"/>
    </w:pPr>
    <w:rPr>
      <w:lang w:eastAsia="en-US"/>
    </w:rPr>
  </w:style>
  <w:style w:type="character" w:customStyle="1" w:styleId="Spec3Cont4Char">
    <w:name w:val="Spec3 Cont 4 Char"/>
    <w:basedOn w:val="Spec2L2Char"/>
    <w:link w:val="Spec3Cont4"/>
    <w:rPr>
      <w:rFonts w:eastAsia="SimSun"/>
      <w:b/>
      <w:caps/>
      <w:sz w:val="22"/>
      <w:u w:val="single"/>
      <w:lang w:eastAsia="en-US"/>
    </w:rPr>
  </w:style>
  <w:style w:type="paragraph" w:customStyle="1" w:styleId="Spec3Cont5">
    <w:name w:val="Spec3 Cont 5"/>
    <w:basedOn w:val="Normal"/>
    <w:next w:val="BodyText"/>
    <w:link w:val="Spec3Cont5Char"/>
    <w:pPr>
      <w:tabs>
        <w:tab w:val="left" w:pos="3600"/>
      </w:tabs>
      <w:spacing w:after="240"/>
      <w:ind w:firstLine="3600"/>
    </w:pPr>
    <w:rPr>
      <w:lang w:eastAsia="en-US"/>
    </w:rPr>
  </w:style>
  <w:style w:type="character" w:customStyle="1" w:styleId="Spec3Cont5Char">
    <w:name w:val="Spec3 Cont 5 Char"/>
    <w:basedOn w:val="Spec2L2Char"/>
    <w:link w:val="Spec3Cont5"/>
    <w:rPr>
      <w:rFonts w:eastAsia="SimSun"/>
      <w:b/>
      <w:caps/>
      <w:sz w:val="22"/>
      <w:u w:val="single"/>
      <w:lang w:eastAsia="en-US"/>
    </w:rPr>
  </w:style>
  <w:style w:type="paragraph" w:customStyle="1" w:styleId="Spec3Cont6">
    <w:name w:val="Spec3 Cont 6"/>
    <w:basedOn w:val="Normal"/>
    <w:next w:val="BodyText"/>
    <w:link w:val="Spec3Cont6Char"/>
    <w:pPr>
      <w:tabs>
        <w:tab w:val="left" w:pos="3600"/>
      </w:tabs>
      <w:spacing w:after="240"/>
      <w:ind w:left="3600"/>
    </w:pPr>
    <w:rPr>
      <w:lang w:eastAsia="en-US"/>
    </w:rPr>
  </w:style>
  <w:style w:type="character" w:customStyle="1" w:styleId="Spec3Cont6Char">
    <w:name w:val="Spec3 Cont 6 Char"/>
    <w:basedOn w:val="Spec2L2Char"/>
    <w:link w:val="Spec3Cont6"/>
    <w:rPr>
      <w:rFonts w:eastAsia="SimSun"/>
      <w:b/>
      <w:caps/>
      <w:sz w:val="22"/>
      <w:u w:val="single"/>
      <w:lang w:eastAsia="en-US"/>
    </w:rPr>
  </w:style>
  <w:style w:type="paragraph" w:customStyle="1" w:styleId="Spec3Cont7">
    <w:name w:val="Spec3 Cont 7"/>
    <w:basedOn w:val="Normal"/>
    <w:link w:val="Spec3Cont7Char"/>
    <w:pPr>
      <w:tabs>
        <w:tab w:val="left" w:pos="3600"/>
      </w:tabs>
      <w:spacing w:after="240"/>
      <w:ind w:left="3600"/>
    </w:pPr>
    <w:rPr>
      <w:lang w:eastAsia="en-US"/>
    </w:rPr>
  </w:style>
  <w:style w:type="character" w:customStyle="1" w:styleId="Spec3Cont7Char">
    <w:name w:val="Spec3 Cont 7 Char"/>
    <w:basedOn w:val="Spec2L2Char"/>
    <w:link w:val="Spec3Cont7"/>
    <w:rPr>
      <w:rFonts w:eastAsia="SimSun"/>
      <w:b/>
      <w:caps/>
      <w:sz w:val="22"/>
      <w:u w:val="single"/>
      <w:lang w:eastAsia="en-US"/>
    </w:rPr>
  </w:style>
  <w:style w:type="paragraph" w:customStyle="1" w:styleId="Spec3Cont8">
    <w:name w:val="Spec3 Cont 8"/>
    <w:basedOn w:val="Normal"/>
    <w:next w:val="BodyText"/>
    <w:link w:val="Spec3Cont8Char"/>
    <w:pPr>
      <w:tabs>
        <w:tab w:val="left" w:pos="3600"/>
      </w:tabs>
      <w:spacing w:after="240"/>
      <w:ind w:left="3600"/>
    </w:pPr>
    <w:rPr>
      <w:lang w:eastAsia="en-US"/>
    </w:rPr>
  </w:style>
  <w:style w:type="character" w:customStyle="1" w:styleId="Spec3Cont8Char">
    <w:name w:val="Spec3 Cont 8 Char"/>
    <w:basedOn w:val="Spec2L2Char"/>
    <w:link w:val="Spec3Cont8"/>
    <w:rPr>
      <w:rFonts w:eastAsia="SimSun"/>
      <w:b/>
      <w:caps/>
      <w:sz w:val="22"/>
      <w:u w:val="single"/>
      <w:lang w:eastAsia="en-US"/>
    </w:rPr>
  </w:style>
  <w:style w:type="paragraph" w:customStyle="1" w:styleId="Spec3Cont9">
    <w:name w:val="Spec3 Cont 9"/>
    <w:basedOn w:val="Normal"/>
    <w:next w:val="BodyText"/>
    <w:link w:val="Spec3Cont9Char"/>
    <w:pPr>
      <w:tabs>
        <w:tab w:val="left" w:pos="3600"/>
      </w:tabs>
      <w:spacing w:after="240"/>
      <w:ind w:left="3600"/>
    </w:pPr>
    <w:rPr>
      <w:lang w:eastAsia="en-US"/>
    </w:rPr>
  </w:style>
  <w:style w:type="character" w:customStyle="1" w:styleId="Spec3Cont9Char">
    <w:name w:val="Spec3 Cont 9 Char"/>
    <w:basedOn w:val="Spec2L2Char"/>
    <w:link w:val="Spec3Cont9"/>
    <w:rPr>
      <w:rFonts w:eastAsia="SimSun"/>
      <w:b/>
      <w:caps/>
      <w:sz w:val="22"/>
      <w:u w:val="single"/>
      <w:lang w:eastAsia="en-US"/>
    </w:rPr>
  </w:style>
  <w:style w:type="paragraph" w:customStyle="1" w:styleId="Spec3L1">
    <w:name w:val="Spec3_L1"/>
    <w:basedOn w:val="Normal"/>
    <w:next w:val="BodyText"/>
    <w:link w:val="Spec3L1Char"/>
    <w:pPr>
      <w:keepNext/>
      <w:numPr>
        <w:numId w:val="24"/>
      </w:numPr>
      <w:spacing w:after="240"/>
      <w:jc w:val="center"/>
      <w:outlineLvl w:val="0"/>
    </w:pPr>
    <w:rPr>
      <w:b/>
      <w:caps/>
      <w:lang w:eastAsia="en-US"/>
    </w:rPr>
  </w:style>
  <w:style w:type="character" w:customStyle="1" w:styleId="Spec3L1Char">
    <w:name w:val="Spec3_L1 Char"/>
    <w:basedOn w:val="Spec2L2Char"/>
    <w:link w:val="Spec3L1"/>
    <w:rPr>
      <w:rFonts w:eastAsia="SimSun"/>
      <w:b/>
      <w:caps/>
      <w:sz w:val="22"/>
      <w:u w:val="single"/>
      <w:lang w:eastAsia="en-US"/>
    </w:rPr>
  </w:style>
  <w:style w:type="paragraph" w:customStyle="1" w:styleId="Spec3L2">
    <w:name w:val="Spec3_L2"/>
    <w:basedOn w:val="Spec3L1"/>
    <w:next w:val="BodyText"/>
    <w:link w:val="Spec3L2Char"/>
    <w:pPr>
      <w:keepNext w:val="0"/>
      <w:numPr>
        <w:ilvl w:val="1"/>
      </w:numPr>
      <w:jc w:val="left"/>
      <w:outlineLvl w:val="1"/>
    </w:pPr>
    <w:rPr>
      <w:b w:val="0"/>
      <w:caps w:val="0"/>
    </w:rPr>
  </w:style>
  <w:style w:type="character" w:customStyle="1" w:styleId="Spec3L2Char">
    <w:name w:val="Spec3_L2 Char"/>
    <w:basedOn w:val="Spec2L2Char"/>
    <w:link w:val="Spec3L2"/>
    <w:rPr>
      <w:rFonts w:eastAsia="SimSun"/>
      <w:b/>
      <w:caps/>
      <w:sz w:val="22"/>
      <w:u w:val="single"/>
      <w:lang w:eastAsia="en-US"/>
    </w:rPr>
  </w:style>
  <w:style w:type="paragraph" w:customStyle="1" w:styleId="Spec3L3">
    <w:name w:val="Spec3_L3"/>
    <w:basedOn w:val="Spec3L2"/>
    <w:next w:val="BodyText"/>
    <w:link w:val="Spec3L3Char"/>
    <w:pPr>
      <w:numPr>
        <w:ilvl w:val="2"/>
      </w:numPr>
      <w:outlineLvl w:val="2"/>
    </w:pPr>
  </w:style>
  <w:style w:type="character" w:customStyle="1" w:styleId="Spec3L3Char">
    <w:name w:val="Spec3_L3 Char"/>
    <w:basedOn w:val="Spec2L2Char"/>
    <w:link w:val="Spec3L3"/>
    <w:rPr>
      <w:rFonts w:eastAsia="SimSun"/>
      <w:b/>
      <w:caps/>
      <w:sz w:val="22"/>
      <w:u w:val="single"/>
      <w:lang w:eastAsia="en-US"/>
    </w:rPr>
  </w:style>
  <w:style w:type="paragraph" w:customStyle="1" w:styleId="Spec3L4">
    <w:name w:val="Spec3_L4"/>
    <w:basedOn w:val="Spec3L3"/>
    <w:next w:val="BodyText"/>
    <w:link w:val="Spec3L4Char"/>
    <w:pPr>
      <w:numPr>
        <w:ilvl w:val="3"/>
      </w:numPr>
      <w:outlineLvl w:val="3"/>
    </w:pPr>
  </w:style>
  <w:style w:type="character" w:customStyle="1" w:styleId="Spec3L4Char">
    <w:name w:val="Spec3_L4 Char"/>
    <w:basedOn w:val="Spec2L2Char"/>
    <w:link w:val="Spec3L4"/>
    <w:rPr>
      <w:rFonts w:eastAsia="SimSun"/>
      <w:b/>
      <w:caps/>
      <w:sz w:val="22"/>
      <w:u w:val="single"/>
      <w:lang w:eastAsia="en-US"/>
    </w:rPr>
  </w:style>
  <w:style w:type="paragraph" w:customStyle="1" w:styleId="Spec3L5">
    <w:name w:val="Spec3_L5"/>
    <w:basedOn w:val="Spec3L4"/>
    <w:next w:val="BodyText"/>
    <w:link w:val="Spec3L5Char"/>
    <w:pPr>
      <w:numPr>
        <w:ilvl w:val="4"/>
      </w:numPr>
      <w:outlineLvl w:val="4"/>
    </w:pPr>
  </w:style>
  <w:style w:type="character" w:customStyle="1" w:styleId="Spec3L5Char">
    <w:name w:val="Spec3_L5 Char"/>
    <w:basedOn w:val="Spec2L2Char"/>
    <w:link w:val="Spec3L5"/>
    <w:rPr>
      <w:rFonts w:eastAsia="SimSun"/>
      <w:b/>
      <w:caps/>
      <w:sz w:val="22"/>
      <w:u w:val="single"/>
      <w:lang w:eastAsia="en-US"/>
    </w:rPr>
  </w:style>
  <w:style w:type="paragraph" w:customStyle="1" w:styleId="Spec3L6">
    <w:name w:val="Spec3_L6"/>
    <w:basedOn w:val="Spec3L5"/>
    <w:next w:val="BodyText"/>
    <w:link w:val="Spec3L6Char"/>
    <w:pPr>
      <w:numPr>
        <w:ilvl w:val="5"/>
      </w:numPr>
      <w:outlineLvl w:val="5"/>
    </w:pPr>
  </w:style>
  <w:style w:type="character" w:customStyle="1" w:styleId="Spec3L6Char">
    <w:name w:val="Spec3_L6 Char"/>
    <w:basedOn w:val="Spec2L2Char"/>
    <w:link w:val="Spec3L6"/>
    <w:rPr>
      <w:rFonts w:eastAsia="SimSun"/>
      <w:b/>
      <w:caps/>
      <w:sz w:val="22"/>
      <w:u w:val="single"/>
      <w:lang w:eastAsia="en-US"/>
    </w:rPr>
  </w:style>
  <w:style w:type="paragraph" w:customStyle="1" w:styleId="Spec3L7">
    <w:name w:val="Spec3_L7"/>
    <w:basedOn w:val="Spec3L6"/>
    <w:next w:val="BodyText"/>
    <w:link w:val="Spec3L7Char"/>
    <w:pPr>
      <w:numPr>
        <w:ilvl w:val="6"/>
      </w:numPr>
      <w:outlineLvl w:val="6"/>
    </w:pPr>
  </w:style>
  <w:style w:type="character" w:customStyle="1" w:styleId="Spec3L7Char">
    <w:name w:val="Spec3_L7 Char"/>
    <w:basedOn w:val="Spec2L2Char"/>
    <w:link w:val="Spec3L7"/>
    <w:rPr>
      <w:rFonts w:eastAsia="SimSun"/>
      <w:b/>
      <w:caps/>
      <w:sz w:val="22"/>
      <w:u w:val="single"/>
      <w:lang w:eastAsia="en-US"/>
    </w:rPr>
  </w:style>
  <w:style w:type="paragraph" w:customStyle="1" w:styleId="Spec3L8">
    <w:name w:val="Spec3_L8"/>
    <w:basedOn w:val="Spec3L7"/>
    <w:next w:val="BodyText"/>
    <w:link w:val="Spec3L8Char"/>
    <w:pPr>
      <w:numPr>
        <w:ilvl w:val="7"/>
      </w:numPr>
      <w:outlineLvl w:val="7"/>
    </w:pPr>
  </w:style>
  <w:style w:type="character" w:customStyle="1" w:styleId="Spec3L8Char">
    <w:name w:val="Spec3_L8 Char"/>
    <w:basedOn w:val="Spec2L2Char"/>
    <w:link w:val="Spec3L8"/>
    <w:rPr>
      <w:rFonts w:eastAsia="SimSun"/>
      <w:b/>
      <w:caps/>
      <w:sz w:val="22"/>
      <w:u w:val="single"/>
      <w:lang w:eastAsia="en-US"/>
    </w:rPr>
  </w:style>
  <w:style w:type="paragraph" w:customStyle="1" w:styleId="Spec3L9">
    <w:name w:val="Spec3_L9"/>
    <w:basedOn w:val="Spec3L8"/>
    <w:next w:val="BodyText"/>
    <w:link w:val="Spec3L9Char"/>
    <w:pPr>
      <w:numPr>
        <w:ilvl w:val="8"/>
      </w:numPr>
      <w:outlineLvl w:val="8"/>
    </w:pPr>
  </w:style>
  <w:style w:type="character" w:customStyle="1" w:styleId="Spec3L9Char">
    <w:name w:val="Spec3_L9 Char"/>
    <w:basedOn w:val="Spec2L2Char"/>
    <w:link w:val="Spec3L9"/>
    <w:rPr>
      <w:rFonts w:eastAsia="SimSun"/>
      <w:b/>
      <w:caps/>
      <w:sz w:val="22"/>
      <w:u w:val="single"/>
      <w:lang w:eastAsia="en-US"/>
    </w:rPr>
  </w:style>
  <w:style w:type="paragraph" w:customStyle="1" w:styleId="BlockTextArial">
    <w:name w:val="Block Text Arial"/>
    <w:basedOn w:val="Normal"/>
    <w:qFormat/>
    <w:pPr>
      <w:spacing w:after="240"/>
    </w:pPr>
    <w:rPr>
      <w:rFonts w:ascii="Arial" w:hAnsi="Arial" w:cs="Arial"/>
    </w:rPr>
  </w:style>
  <w:style w:type="paragraph" w:styleId="Revision">
    <w:name w:val="Revision"/>
    <w:hidden/>
    <w:rsid w:val="006B4596"/>
    <w:rPr>
      <w:rFonts w:eastAsia="SimSu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27508-3093-F84C-8052-618ACBAF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1499</Words>
  <Characters>8548</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2013-02-05T00:44:00Z</cp:lastPrinted>
  <dcterms:created xsi:type="dcterms:W3CDTF">2013-06-26T01:43:00Z</dcterms:created>
  <dcterms:modified xsi:type="dcterms:W3CDTF">2013-06-26T01:51:00Z</dcterms:modified>
  <cp:contentStatus/>
</cp:coreProperties>
</file>