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AF207" w14:textId="0DDB7A07" w:rsidR="00534ADE" w:rsidRDefault="008B7739" w:rsidP="00FA7946">
      <w:pPr>
        <w:pStyle w:val="Heading1"/>
      </w:pPr>
      <w:bookmarkStart w:id="0" w:name="_GoBack"/>
      <w:bookmarkEnd w:id="0"/>
      <w:r>
        <w:t xml:space="preserve">Advisory: </w:t>
      </w:r>
      <w:r w:rsidR="007944DE">
        <w:t xml:space="preserve">Clarifications to the </w:t>
      </w:r>
      <w:del w:id="1" w:author="Gustavo Lozano" w:date="2014-12-09T14:19:00Z">
        <w:r w:rsidR="007944DE">
          <w:delText xml:space="preserve">New gTLD </w:delText>
        </w:r>
      </w:del>
      <w:r w:rsidR="00115E5D">
        <w:t>Registry Agreement</w:t>
      </w:r>
      <w:r w:rsidR="002706FA">
        <w:t>,</w:t>
      </w:r>
      <w:r w:rsidR="007944DE">
        <w:t xml:space="preserve"> </w:t>
      </w:r>
      <w:del w:id="2" w:author="Gustavo Lozano" w:date="2014-12-09T14:19:00Z">
        <w:r w:rsidR="00534ADE">
          <w:delText>Specification 4</w:delText>
        </w:r>
        <w:r w:rsidR="007944DE">
          <w:delText xml:space="preserve">; </w:delText>
        </w:r>
      </w:del>
      <w:r w:rsidR="007944DE">
        <w:t>and the 2013 Registrar Accreditation Agreement (RAA</w:t>
      </w:r>
      <w:del w:id="3" w:author="Gustavo Lozano" w:date="2014-12-09T14:19:00Z">
        <w:r w:rsidR="007944DE">
          <w:delText>),</w:delText>
        </w:r>
      </w:del>
      <w:ins w:id="4" w:author="Gustavo Lozano" w:date="2014-12-09T14:19:00Z">
        <w:r w:rsidR="007944DE">
          <w:t>)</w:t>
        </w:r>
        <w:r w:rsidR="002706FA">
          <w:t xml:space="preserve"> regarding </w:t>
        </w:r>
        <w:r w:rsidR="004D5A03">
          <w:t>applicable</w:t>
        </w:r>
      </w:ins>
      <w:r w:rsidR="007944DE">
        <w:t xml:space="preserve"> </w:t>
      </w:r>
      <w:r w:rsidR="007944DE" w:rsidRPr="007944DE">
        <w:t>Registration Data Directory Service (</w:t>
      </w:r>
      <w:proofErr w:type="spellStart"/>
      <w:r w:rsidR="007944DE" w:rsidRPr="007944DE">
        <w:t>Whois</w:t>
      </w:r>
      <w:proofErr w:type="spellEnd"/>
      <w:r w:rsidR="007944DE" w:rsidRPr="007944DE">
        <w:t xml:space="preserve">) </w:t>
      </w:r>
      <w:del w:id="5" w:author="Gustavo Lozano" w:date="2014-12-09T14:19:00Z">
        <w:r w:rsidR="007944DE" w:rsidRPr="007944DE">
          <w:delText>Specification</w:delText>
        </w:r>
      </w:del>
      <w:ins w:id="6" w:author="Gustavo Lozano" w:date="2014-12-09T14:19:00Z">
        <w:r w:rsidR="007944DE" w:rsidRPr="007944DE">
          <w:t>Specification</w:t>
        </w:r>
        <w:r w:rsidR="002706FA">
          <w:t>s</w:t>
        </w:r>
      </w:ins>
    </w:p>
    <w:p w14:paraId="7533D300" w14:textId="77777777" w:rsidR="00534ADE" w:rsidRDefault="00534ADE"/>
    <w:p w14:paraId="6032ACBF" w14:textId="5D5828FC" w:rsidR="00A42E5A" w:rsidRDefault="00A42E5A">
      <w:r>
        <w:t xml:space="preserve">Publication date: </w:t>
      </w:r>
      <w:r w:rsidR="00561863">
        <w:t>1</w:t>
      </w:r>
      <w:r w:rsidR="0013435D">
        <w:t>2</w:t>
      </w:r>
      <w:r>
        <w:t xml:space="preserve"> </w:t>
      </w:r>
      <w:r w:rsidR="00393923">
        <w:t xml:space="preserve">September </w:t>
      </w:r>
      <w:r>
        <w:t>2014</w:t>
      </w:r>
      <w:ins w:id="7" w:author="Gustavo Lozano" w:date="2014-12-09T14:19:00Z">
        <w:r w:rsidR="0013435D">
          <w:t xml:space="preserve"> (updated on</w:t>
        </w:r>
        <w:r w:rsidR="00E31F9D">
          <w:t xml:space="preserve"> TBD</w:t>
        </w:r>
        <w:r w:rsidR="0013435D">
          <w:t>)</w:t>
        </w:r>
      </w:ins>
    </w:p>
    <w:p w14:paraId="1319FE12" w14:textId="77777777" w:rsidR="00A83E7F" w:rsidRDefault="00A83E7F"/>
    <w:p w14:paraId="6734B47B" w14:textId="4D58B79E" w:rsidR="00365DB1" w:rsidRDefault="009E62A3">
      <w:del w:id="8" w:author="Gustavo Lozano" w:date="2014-12-09T14:19:00Z">
        <w:r>
          <w:delText xml:space="preserve">ICANN </w:delText>
        </w:r>
        <w:r w:rsidR="00F10C9F">
          <w:delText xml:space="preserve">is publishing </w:delText>
        </w:r>
      </w:del>
      <w:r w:rsidR="005C5516">
        <w:t xml:space="preserve">This </w:t>
      </w:r>
      <w:r w:rsidR="00365DB1">
        <w:t xml:space="preserve">Advisory </w:t>
      </w:r>
      <w:del w:id="9" w:author="Gustavo Lozano" w:date="2014-12-09T14:19:00Z">
        <w:r w:rsidR="00F10C9F">
          <w:delText>in response</w:delText>
        </w:r>
      </w:del>
      <w:ins w:id="10" w:author="Gustavo Lozano" w:date="2014-12-09T14:19:00Z">
        <w:r w:rsidR="00365DB1">
          <w:t>is intended</w:t>
        </w:r>
      </w:ins>
      <w:r w:rsidR="00365DB1">
        <w:t xml:space="preserve"> to</w:t>
      </w:r>
      <w:r w:rsidR="005C5516">
        <w:t xml:space="preserve"> </w:t>
      </w:r>
      <w:del w:id="11" w:author="Gustavo Lozano" w:date="2014-12-09T14:19:00Z">
        <w:r>
          <w:delText>questions from both</w:delText>
        </w:r>
      </w:del>
      <w:ins w:id="12" w:author="Gustavo Lozano" w:date="2014-12-09T14:19:00Z">
        <w:r w:rsidR="005C5516">
          <w:t xml:space="preserve">provide clarification </w:t>
        </w:r>
        <w:r w:rsidR="003142AE">
          <w:t>for</w:t>
        </w:r>
      </w:ins>
      <w:r w:rsidR="003142AE">
        <w:t xml:space="preserve"> </w:t>
      </w:r>
      <w:r w:rsidR="006B60C0">
        <w:t>r</w:t>
      </w:r>
      <w:r w:rsidR="003142AE">
        <w:t xml:space="preserve">egistries and </w:t>
      </w:r>
      <w:r w:rsidR="006B60C0">
        <w:t>r</w:t>
      </w:r>
      <w:r w:rsidR="003142AE">
        <w:t xml:space="preserve">egistrars </w:t>
      </w:r>
      <w:r w:rsidR="00365DB1">
        <w:t xml:space="preserve">regarding </w:t>
      </w:r>
      <w:del w:id="13" w:author="Gustavo Lozano" w:date="2014-12-09T14:19:00Z">
        <w:r>
          <w:delText>the</w:delText>
        </w:r>
        <w:r w:rsidR="00F10C9F">
          <w:delText xml:space="preserve"> </w:delText>
        </w:r>
      </w:del>
      <w:r w:rsidR="00365DB1">
        <w:t xml:space="preserve">applicable Registration Data Directory </w:t>
      </w:r>
      <w:del w:id="14" w:author="Gustavo Lozano" w:date="2014-12-09T14:19:00Z">
        <w:r w:rsidRPr="009E62A3">
          <w:delText>Service</w:delText>
        </w:r>
        <w:r>
          <w:delText xml:space="preserve">s (commonly known as </w:delText>
        </w:r>
      </w:del>
      <w:ins w:id="15" w:author="Gustavo Lozano" w:date="2014-12-09T14:19:00Z">
        <w:r w:rsidR="00365DB1">
          <w:t>Service (</w:t>
        </w:r>
      </w:ins>
      <w:proofErr w:type="spellStart"/>
      <w:r w:rsidR="00365DB1">
        <w:t>W</w:t>
      </w:r>
      <w:r w:rsidR="00513D9B">
        <w:t>hois</w:t>
      </w:r>
      <w:proofErr w:type="spellEnd"/>
      <w:ins w:id="16" w:author="Gustavo Lozano" w:date="2014-12-09T14:19:00Z">
        <w:r w:rsidR="00513D9B">
          <w:t xml:space="preserve"> or RDDS</w:t>
        </w:r>
      </w:ins>
      <w:r w:rsidR="00365DB1">
        <w:t>) specifications</w:t>
      </w:r>
      <w:del w:id="17" w:author="Gustavo Lozano" w:date="2014-12-09T14:19:00Z">
        <w:r>
          <w:delText>.</w:delText>
        </w:r>
        <w:r w:rsidR="005C5516">
          <w:delText xml:space="preserve"> This document provide</w:delText>
        </w:r>
        <w:r w:rsidR="007D154F">
          <w:delText>s</w:delText>
        </w:r>
        <w:r w:rsidR="005C5516">
          <w:delText xml:space="preserve"> clarifications </w:delText>
        </w:r>
        <w:r w:rsidR="003142AE">
          <w:delText xml:space="preserve">for </w:delText>
        </w:r>
        <w:r w:rsidR="006B60C0">
          <w:delText>r</w:delText>
        </w:r>
        <w:r w:rsidR="003142AE">
          <w:delText xml:space="preserve">egistries and </w:delText>
        </w:r>
        <w:r w:rsidR="006B60C0">
          <w:delText>r</w:delText>
        </w:r>
        <w:r w:rsidR="003142AE">
          <w:delText xml:space="preserve">egistrars </w:delText>
        </w:r>
        <w:r w:rsidR="00DB3539">
          <w:delText>to be in</w:delText>
        </w:r>
      </w:del>
      <w:ins w:id="18" w:author="Gustavo Lozano" w:date="2014-12-09T14:19:00Z">
        <w:r w:rsidR="00365DB1">
          <w:t xml:space="preserve"> required for</w:t>
        </w:r>
      </w:ins>
      <w:r w:rsidR="00365DB1">
        <w:t xml:space="preserve"> </w:t>
      </w:r>
      <w:r w:rsidR="00DB3539">
        <w:t>compliance with the Registry Agreement and Registrar Accreditation Agreement, respectively.</w:t>
      </w:r>
      <w:r w:rsidR="003142AE">
        <w:t xml:space="preserve"> </w:t>
      </w:r>
    </w:p>
    <w:p w14:paraId="6BFCB882" w14:textId="77777777" w:rsidR="00365DB1" w:rsidRDefault="00365DB1"/>
    <w:p w14:paraId="593F4DA8" w14:textId="58E51F5A" w:rsidR="00A557FD" w:rsidRDefault="001868F8">
      <w:del w:id="19" w:author="Gustavo Lozano" w:date="2014-12-09T14:19:00Z">
        <w:r>
          <w:delText xml:space="preserve">Most of </w:delText>
        </w:r>
      </w:del>
      <w:r w:rsidR="00365DB1">
        <w:t xml:space="preserve">The </w:t>
      </w:r>
      <w:r>
        <w:t xml:space="preserve">clarifications </w:t>
      </w:r>
      <w:del w:id="20" w:author="Gustavo Lozano" w:date="2014-12-09T14:19:00Z">
        <w:r>
          <w:delText>apply</w:delText>
        </w:r>
      </w:del>
      <w:ins w:id="21" w:author="Gustavo Lozano" w:date="2014-12-09T14:19:00Z">
        <w:r w:rsidR="00365DB1">
          <w:t xml:space="preserve">in Section I are applicable </w:t>
        </w:r>
        <w:r>
          <w:t xml:space="preserve">to both </w:t>
        </w:r>
        <w:r w:rsidR="0035608B">
          <w:t>r</w:t>
        </w:r>
        <w:r>
          <w:t xml:space="preserve">egistries and </w:t>
        </w:r>
        <w:r w:rsidR="0035608B">
          <w:t>r</w:t>
        </w:r>
        <w:r>
          <w:t>egistrars</w:t>
        </w:r>
        <w:r w:rsidR="00365DB1">
          <w:t>; Section II applicable only</w:t>
        </w:r>
      </w:ins>
      <w:r w:rsidR="00365DB1">
        <w:t xml:space="preserve"> to </w:t>
      </w:r>
      <w:del w:id="22" w:author="Gustavo Lozano" w:date="2014-12-09T14:19:00Z">
        <w:r>
          <w:delText xml:space="preserve">both </w:delText>
        </w:r>
      </w:del>
      <w:r w:rsidR="00365DB1">
        <w:t>registries</w:t>
      </w:r>
      <w:ins w:id="23" w:author="Gustavo Lozano" w:date="2014-12-09T14:19:00Z">
        <w:r w:rsidR="00365DB1">
          <w:t>;</w:t>
        </w:r>
      </w:ins>
      <w:r w:rsidR="00365DB1">
        <w:t xml:space="preserve"> and </w:t>
      </w:r>
      <w:ins w:id="24" w:author="Gustavo Lozano" w:date="2014-12-09T14:19:00Z">
        <w:r w:rsidR="00365DB1">
          <w:t xml:space="preserve">Section III applicable only to </w:t>
        </w:r>
      </w:ins>
      <w:r w:rsidR="00365DB1">
        <w:t>registrars</w:t>
      </w:r>
      <w:del w:id="25" w:author="Gustavo Lozano" w:date="2014-12-09T14:19:00Z">
        <w:r w:rsidR="000E4298">
          <w:delText>;</w:delText>
        </w:r>
        <w:r>
          <w:delText xml:space="preserve"> however, </w:delText>
        </w:r>
        <w:r w:rsidR="00A42E5A">
          <w:delText>the</w:delText>
        </w:r>
        <w:r>
          <w:delText xml:space="preserve"> clarifications described in the second</w:delText>
        </w:r>
        <w:r w:rsidR="00222E6F">
          <w:delText xml:space="preserve"> </w:delText>
        </w:r>
        <w:r w:rsidR="00A42E5A">
          <w:delText>section only appl</w:delText>
        </w:r>
        <w:r w:rsidR="006F198C">
          <w:delText>y</w:delText>
        </w:r>
        <w:r w:rsidR="00A42E5A">
          <w:delText xml:space="preserve"> to </w:delText>
        </w:r>
      </w:del>
      <w:ins w:id="26" w:author="Gustavo Lozano" w:date="2014-12-09T14:19:00Z">
        <w:r w:rsidR="00365DB1">
          <w:t>.</w:t>
        </w:r>
        <w:r w:rsidR="00A557FD">
          <w:t xml:space="preserve"> </w:t>
        </w:r>
        <w:r w:rsidR="00365DB1">
          <w:t xml:space="preserve">For the purpose of permitting </w:t>
        </w:r>
      </w:ins>
      <w:r w:rsidR="00365DB1">
        <w:t>registries</w:t>
      </w:r>
      <w:del w:id="27" w:author="Gustavo Lozano" w:date="2014-12-09T14:19:00Z">
        <w:r w:rsidR="00A42E5A">
          <w:delText xml:space="preserve">, while the </w:delText>
        </w:r>
        <w:r w:rsidR="00222E6F">
          <w:delText>third</w:delText>
        </w:r>
        <w:r>
          <w:delText xml:space="preserve"> section only appl</w:delText>
        </w:r>
        <w:r w:rsidR="00A42E5A">
          <w:delText>ies</w:delText>
        </w:r>
        <w:r>
          <w:delText xml:space="preserve"> to</w:delText>
        </w:r>
        <w:r w:rsidR="00222E6F">
          <w:delText xml:space="preserve"> </w:delText>
        </w:r>
      </w:del>
      <w:ins w:id="28" w:author="Gustavo Lozano" w:date="2014-12-09T14:19:00Z">
        <w:r w:rsidR="00365DB1">
          <w:t xml:space="preserve"> and </w:t>
        </w:r>
      </w:ins>
      <w:proofErr w:type="gramStart"/>
      <w:r w:rsidR="00365DB1">
        <w:t>registrars</w:t>
      </w:r>
      <w:proofErr w:type="gramEnd"/>
      <w:del w:id="29" w:author="Gustavo Lozano" w:date="2014-12-09T14:19:00Z">
        <w:r>
          <w:delText>.</w:delText>
        </w:r>
        <w:r w:rsidR="00A557FD">
          <w:delText xml:space="preserve"> ICANN recognizes </w:delText>
        </w:r>
      </w:del>
      <w:ins w:id="30" w:author="Gustavo Lozano" w:date="2014-12-09T14:19:00Z">
        <w:r w:rsidR="00365DB1">
          <w:t xml:space="preserve"> adequate time to implement </w:t>
        </w:r>
      </w:ins>
      <w:r w:rsidR="00365DB1">
        <w:t xml:space="preserve">these clarifications </w:t>
      </w:r>
      <w:del w:id="31" w:author="Gustavo Lozano" w:date="2014-12-09T14:19:00Z">
        <w:r w:rsidR="00A557FD">
          <w:delText>may take some time to implement in</w:delText>
        </w:r>
      </w:del>
      <w:ins w:id="32" w:author="Gustavo Lozano" w:date="2014-12-09T14:19:00Z">
        <w:r w:rsidR="00365DB1">
          <w:t>in their</w:t>
        </w:r>
      </w:ins>
      <w:r w:rsidR="00365DB1">
        <w:t xml:space="preserve"> active systems, </w:t>
      </w:r>
      <w:del w:id="33" w:author="Gustavo Lozano" w:date="2014-12-09T14:19:00Z">
        <w:r w:rsidR="00A557FD">
          <w:delText>and the clarifications</w:delText>
        </w:r>
      </w:del>
      <w:ins w:id="34" w:author="Gustavo Lozano" w:date="2014-12-09T14:19:00Z">
        <w:r w:rsidR="00A557FD">
          <w:t>enforce</w:t>
        </w:r>
        <w:r w:rsidR="00365DB1">
          <w:t>ment</w:t>
        </w:r>
      </w:ins>
      <w:r w:rsidR="00365DB1">
        <w:t xml:space="preserve"> will not begin </w:t>
      </w:r>
      <w:del w:id="35" w:author="Gustavo Lozano" w:date="2014-12-09T14:19:00Z">
        <w:r w:rsidR="00A557FD">
          <w:delText xml:space="preserve">to be enforced </w:delText>
        </w:r>
      </w:del>
      <w:r w:rsidR="00365DB1">
        <w:t>until</w:t>
      </w:r>
      <w:r w:rsidR="00A557FD">
        <w:t xml:space="preserve"> </w:t>
      </w:r>
      <w:del w:id="36" w:author="Gustavo Lozano" w:date="2014-12-09T14:19:00Z">
        <w:r w:rsidR="0013435D">
          <w:delText>12</w:delText>
        </w:r>
        <w:r w:rsidR="0016157F">
          <w:delText xml:space="preserve"> February</w:delText>
        </w:r>
      </w:del>
      <w:ins w:id="37" w:author="Gustavo Lozano" w:date="2014-12-09T14:19:00Z">
        <w:r w:rsidR="00A968FA">
          <w:t>20 April</w:t>
        </w:r>
      </w:ins>
      <w:r w:rsidR="0016157F">
        <w:t xml:space="preserve"> </w:t>
      </w:r>
      <w:r w:rsidR="00A557FD">
        <w:t>201</w:t>
      </w:r>
      <w:r w:rsidR="00C66DD3">
        <w:t>5</w:t>
      </w:r>
      <w:r w:rsidR="00A557FD">
        <w:t>.</w:t>
      </w:r>
    </w:p>
    <w:p w14:paraId="6C931EBD" w14:textId="77777777" w:rsidR="00784BB4" w:rsidRDefault="00784BB4"/>
    <w:p w14:paraId="630F2A66" w14:textId="77777777" w:rsidR="00784BB4" w:rsidRDefault="000D3640">
      <w:r>
        <w:t>O</w:t>
      </w:r>
      <w:r w:rsidR="00784BB4">
        <w:t>ne of the objectives of these clarifications is to retain the ability to easily parse the output.</w:t>
      </w:r>
      <w:r w:rsidR="00181CC3">
        <w:t xml:space="preserve"> Interested users are encouraged to consider the clarifications below </w:t>
      </w:r>
      <w:r w:rsidR="006C1E85">
        <w:t>when</w:t>
      </w:r>
      <w:r w:rsidR="00181CC3">
        <w:t xml:space="preserve"> </w:t>
      </w:r>
      <w:r w:rsidR="00214B79">
        <w:t>developing</w:t>
      </w:r>
      <w:r w:rsidR="00181CC3">
        <w:t xml:space="preserve"> parsers for RDDS output.</w:t>
      </w:r>
    </w:p>
    <w:p w14:paraId="57DA8111" w14:textId="77777777" w:rsidR="009E62A3" w:rsidRDefault="009E62A3"/>
    <w:p w14:paraId="7496463C" w14:textId="77777777" w:rsidR="00D736A5" w:rsidRDefault="00D736A5">
      <w:r w:rsidRPr="00D736A5">
        <w:t xml:space="preserve">The terms </w:t>
      </w:r>
      <w:r w:rsidR="001C6831">
        <w:t>"</w:t>
      </w:r>
      <w:r w:rsidRPr="00D736A5">
        <w:t>MAY</w:t>
      </w:r>
      <w:r w:rsidR="001C6831">
        <w:t>"</w:t>
      </w:r>
      <w:r w:rsidRPr="00D736A5">
        <w:t xml:space="preserve">, </w:t>
      </w:r>
      <w:r w:rsidR="001C6831">
        <w:t>"</w:t>
      </w:r>
      <w:r w:rsidRPr="00D736A5">
        <w:t>MUST</w:t>
      </w:r>
      <w:r w:rsidR="001C6831">
        <w:t>"</w:t>
      </w:r>
      <w:r w:rsidRPr="00D736A5">
        <w:t xml:space="preserve">, </w:t>
      </w:r>
      <w:r w:rsidR="001C6831">
        <w:t>"</w:t>
      </w:r>
      <w:r w:rsidRPr="00D736A5">
        <w:t>MUST NOT</w:t>
      </w:r>
      <w:r w:rsidR="001C6831">
        <w:t>"</w:t>
      </w:r>
      <w:r w:rsidRPr="00D736A5">
        <w:t>,</w:t>
      </w:r>
      <w:r w:rsidR="00A84D28">
        <w:t xml:space="preserve"> and</w:t>
      </w:r>
      <w:r w:rsidRPr="00D736A5">
        <w:t xml:space="preserve"> </w:t>
      </w:r>
      <w:r w:rsidR="001C6831">
        <w:t>"</w:t>
      </w:r>
      <w:r w:rsidRPr="00D736A5">
        <w:t>SHOULD</w:t>
      </w:r>
      <w:r w:rsidR="001C6831">
        <w:t>"</w:t>
      </w:r>
      <w:r w:rsidRPr="00D736A5">
        <w:t xml:space="preserve"> are used</w:t>
      </w:r>
      <w:r w:rsidR="00BE6E08">
        <w:t xml:space="preserve"> to indicate the requirement level</w:t>
      </w:r>
      <w:r w:rsidRPr="00D736A5">
        <w:t xml:space="preserve"> in accordance with RFC 2119, which is available at http://www.ietf.org/rfc/rfc2119.txt.</w:t>
      </w:r>
    </w:p>
    <w:p w14:paraId="44115C90" w14:textId="77777777" w:rsidR="00455577" w:rsidRDefault="00A42E5A" w:rsidP="00FA7946">
      <w:pPr>
        <w:pStyle w:val="Heading2"/>
      </w:pPr>
      <w:r>
        <w:t xml:space="preserve">I. </w:t>
      </w:r>
      <w:r w:rsidR="00534ADE" w:rsidRPr="006C3380">
        <w:t>The following</w:t>
      </w:r>
      <w:r w:rsidR="006C3380" w:rsidRPr="006C3380">
        <w:t xml:space="preserve"> </w:t>
      </w:r>
      <w:r w:rsidR="00534ADE" w:rsidRPr="006C3380">
        <w:t xml:space="preserve">clarifications </w:t>
      </w:r>
      <w:r w:rsidR="009729C1">
        <w:t xml:space="preserve">apply to both Registry and Registrar </w:t>
      </w:r>
      <w:r w:rsidR="00A073E6" w:rsidRPr="007944DE">
        <w:t>Registration Data Directory Service</w:t>
      </w:r>
      <w:r w:rsidR="00A073E6">
        <w:t>s</w:t>
      </w:r>
      <w:r w:rsidR="007944DE">
        <w:t xml:space="preserve"> specifications</w:t>
      </w:r>
      <w:r w:rsidR="006C3380" w:rsidRPr="006C3380">
        <w:t>:</w:t>
      </w:r>
    </w:p>
    <w:p w14:paraId="6918E863" w14:textId="77777777" w:rsidR="00534ADE" w:rsidRDefault="00534ADE"/>
    <w:p w14:paraId="4E2994B1" w14:textId="708CB675" w:rsidR="00C14182" w:rsidRDefault="00534ADE" w:rsidP="00534ADE">
      <w:pPr>
        <w:pStyle w:val="ListParagraph"/>
        <w:numPr>
          <w:ilvl w:val="0"/>
          <w:numId w:val="1"/>
        </w:numPr>
        <w:rPr>
          <w:ins w:id="38" w:author="Gustavo Lozano" w:date="2014-12-09T14:19:00Z"/>
        </w:rPr>
      </w:pPr>
      <w:bookmarkStart w:id="39" w:name="_Ref279250213"/>
      <w:bookmarkStart w:id="40" w:name="_Ref276737829"/>
      <w:r>
        <w:t>All fields</w:t>
      </w:r>
      <w:r w:rsidR="00B464F4">
        <w:t xml:space="preserve"> (e.g.</w:t>
      </w:r>
      <w:r w:rsidR="009E62A3">
        <w:t>,</w:t>
      </w:r>
      <w:r w:rsidR="00B464F4">
        <w:t xml:space="preserve"> rows)</w:t>
      </w:r>
      <w:r>
        <w:t xml:space="preserve"> described in</w:t>
      </w:r>
      <w:r w:rsidR="00B464F4">
        <w:t xml:space="preserve"> section</w:t>
      </w:r>
      <w:r w:rsidR="007944DE">
        <w:t xml:space="preserve"> 1.4.2 of the</w:t>
      </w:r>
      <w:r w:rsidR="00F664BA">
        <w:t xml:space="preserve"> RDDS spec of the</w:t>
      </w:r>
      <w:r w:rsidR="007944DE">
        <w:t xml:space="preserve"> 2013 RAA, and sections</w:t>
      </w:r>
      <w:r w:rsidR="00B464F4">
        <w:t xml:space="preserve"> 1.5</w:t>
      </w:r>
      <w:del w:id="41" w:author="Gustavo Lozano" w:date="2014-12-09T14:19:00Z">
        <w:r w:rsidR="00B464F4">
          <w:delText>, 1.6, and 1.7</w:delText>
        </w:r>
      </w:del>
      <w:r w:rsidR="00B464F4">
        <w:t xml:space="preserve"> of</w:t>
      </w:r>
      <w:r>
        <w:t xml:space="preserve"> Specification 4</w:t>
      </w:r>
      <w:r w:rsidR="007944DE">
        <w:t xml:space="preserve"> of the Registry Agreement</w:t>
      </w:r>
      <w:r>
        <w:t xml:space="preserve"> </w:t>
      </w:r>
      <w:r w:rsidR="000A2311">
        <w:t>MUST</w:t>
      </w:r>
      <w:r>
        <w:t xml:space="preserve"> </w:t>
      </w:r>
      <w:proofErr w:type="gramStart"/>
      <w:r>
        <w:t>be</w:t>
      </w:r>
      <w:proofErr w:type="gramEnd"/>
      <w:r>
        <w:t xml:space="preserve"> </w:t>
      </w:r>
      <w:del w:id="42" w:author="Gustavo Lozano" w:date="2014-12-09T14:19:00Z">
        <w:r>
          <w:delText xml:space="preserve">shown. </w:delText>
        </w:r>
      </w:del>
      <w:ins w:id="43" w:author="Gustavo Lozano" w:date="2014-12-09T14:19:00Z">
        <w:r w:rsidR="00761AB6">
          <w:t xml:space="preserve">present, unless </w:t>
        </w:r>
        <w:r w:rsidR="00C14182">
          <w:t>otherwise explicitly indicated</w:t>
        </w:r>
        <w:r>
          <w:t>.</w:t>
        </w:r>
        <w:bookmarkEnd w:id="39"/>
      </w:ins>
    </w:p>
    <w:p w14:paraId="58B4C67E" w14:textId="77777777" w:rsidR="00C14182" w:rsidRDefault="00C14182" w:rsidP="00C14182">
      <w:pPr>
        <w:ind w:left="720"/>
        <w:rPr>
          <w:ins w:id="44" w:author="Gustavo Lozano" w:date="2014-12-09T14:19:00Z"/>
        </w:rPr>
      </w:pPr>
    </w:p>
    <w:p w14:paraId="7B980344" w14:textId="61409938" w:rsidR="00534ADE" w:rsidRDefault="00C14182" w:rsidP="00C14182">
      <w:pPr>
        <w:ind w:left="720"/>
      </w:pPr>
      <w:r>
        <w:t xml:space="preserve">For </w:t>
      </w:r>
      <w:ins w:id="45" w:author="Gustavo Lozano" w:date="2014-12-09T14:19:00Z">
        <w:r>
          <w:t>each type of object query (domain name, registrar, name server), this advisory identifies some fields as optional.</w:t>
        </w:r>
        <w:r w:rsidR="00534ADE">
          <w:t xml:space="preserve"> For</w:t>
        </w:r>
        <w:r w:rsidR="002343CA">
          <w:t xml:space="preserve"> optional</w:t>
        </w:r>
        <w:r w:rsidR="00534ADE">
          <w:t xml:space="preserve"> </w:t>
        </w:r>
      </w:ins>
      <w:r w:rsidR="00534ADE">
        <w:t xml:space="preserve">fields where no </w:t>
      </w:r>
      <w:del w:id="46" w:author="Gustavo Lozano" w:date="2014-12-09T14:19:00Z">
        <w:r w:rsidR="00534ADE">
          <w:delText>information</w:delText>
        </w:r>
      </w:del>
      <w:ins w:id="47" w:author="Gustavo Lozano" w:date="2014-12-09T14:19:00Z">
        <w:r w:rsidR="00891CBC">
          <w:t>data</w:t>
        </w:r>
      </w:ins>
      <w:r w:rsidR="00891CBC">
        <w:t xml:space="preserve"> </w:t>
      </w:r>
      <w:r w:rsidR="00534ADE">
        <w:t>exists in the</w:t>
      </w:r>
      <w:r w:rsidR="007944DE">
        <w:t xml:space="preserve"> Shared Registration System</w:t>
      </w:r>
      <w:r w:rsidR="00534ADE">
        <w:t xml:space="preserve"> </w:t>
      </w:r>
      <w:r w:rsidR="007944DE">
        <w:t>(</w:t>
      </w:r>
      <w:r w:rsidR="00534ADE">
        <w:t>SRS</w:t>
      </w:r>
      <w:r w:rsidR="007944DE">
        <w:t>)</w:t>
      </w:r>
      <w:r w:rsidR="00534ADE">
        <w:t>,</w:t>
      </w:r>
      <w:ins w:id="48" w:author="Gustavo Lozano" w:date="2014-12-09T14:19:00Z">
        <w:r w:rsidR="00E66617">
          <w:t xml:space="preserve"> cont</w:t>
        </w:r>
        <w:r w:rsidR="00941DC2">
          <w:t>r</w:t>
        </w:r>
        <w:r w:rsidR="00E66617">
          <w:t>acted parties MUST implement either of: 1)</w:t>
        </w:r>
      </w:ins>
      <w:r w:rsidR="00534ADE">
        <w:t xml:space="preserve"> the key</w:t>
      </w:r>
      <w:r w:rsidR="00B464F4">
        <w:t xml:space="preserve"> (i.e., the string to the left of the colon)</w:t>
      </w:r>
      <w:r w:rsidR="00534ADE">
        <w:t xml:space="preserve"> MUST be show</w:t>
      </w:r>
      <w:r w:rsidR="00A87C1C">
        <w:t>n</w:t>
      </w:r>
      <w:r w:rsidR="00534ADE">
        <w:t xml:space="preserve"> with no information in the value section</w:t>
      </w:r>
      <w:r w:rsidR="00B464F4">
        <w:t xml:space="preserve"> (i.e., right-hand side of the colon</w:t>
      </w:r>
      <w:r w:rsidR="00D326DE">
        <w:t>)</w:t>
      </w:r>
      <w:r w:rsidR="00534ADE">
        <w:t xml:space="preserve"> of the </w:t>
      </w:r>
      <w:r w:rsidR="00B464F4">
        <w:t>field</w:t>
      </w:r>
      <w:ins w:id="49" w:author="Gustavo Lozano" w:date="2014-12-09T14:19:00Z">
        <w:r w:rsidR="00E66617">
          <w:t>; or 2) no field MUST be shown</w:t>
        </w:r>
        <w:r w:rsidR="00534ADE">
          <w:t>.</w:t>
        </w:r>
        <w:bookmarkEnd w:id="40"/>
        <w:r w:rsidR="00891CBC">
          <w:t xml:space="preserve"> If data exist for a given optional field, it MUST be shown</w:t>
        </w:r>
      </w:ins>
      <w:r w:rsidR="00891CBC">
        <w:t>.</w:t>
      </w:r>
    </w:p>
    <w:p w14:paraId="11C237B9" w14:textId="77777777" w:rsidR="00534ADE" w:rsidRDefault="00534ADE" w:rsidP="00993A90">
      <w:pPr>
        <w:ind w:left="720"/>
      </w:pPr>
    </w:p>
    <w:p w14:paraId="0642D6C8" w14:textId="77777777" w:rsidR="007651F2" w:rsidRDefault="00AC1499" w:rsidP="00993A90">
      <w:pPr>
        <w:ind w:left="720"/>
        <w:rPr>
          <w:del w:id="50" w:author="Gustavo Lozano" w:date="2014-12-09T14:19:00Z"/>
        </w:rPr>
      </w:pPr>
      <w:ins w:id="51" w:author="Gustavo Lozano" w:date="2014-12-09T14:19:00Z">
        <w:r>
          <w:lastRenderedPageBreak/>
          <w:t>In responses to domain name object queries</w:t>
        </w:r>
        <w:r w:rsidR="00977313">
          <w:t>: 1)</w:t>
        </w:r>
        <w:r w:rsidR="003E108E">
          <w:t xml:space="preserve"> to registries</w:t>
        </w:r>
        <w:r w:rsidR="00977313">
          <w:t>,</w:t>
        </w:r>
        <w:r w:rsidR="003E108E">
          <w:t xml:space="preserve"> and</w:t>
        </w:r>
        <w:r w:rsidR="00977313">
          <w:t xml:space="preserve"> 2)</w:t>
        </w:r>
        <w:r w:rsidR="003E108E">
          <w:t xml:space="preserve"> to registrars for</w:t>
        </w:r>
        <w:r w:rsidR="00977313">
          <w:t xml:space="preserve"> names in</w:t>
        </w:r>
        <w:r w:rsidR="003E108E">
          <w:t xml:space="preserve"> </w:t>
        </w:r>
        <w:r w:rsidR="008D442A">
          <w:t>“</w:t>
        </w:r>
        <w:r w:rsidR="003E108E">
          <w:t>thick</w:t>
        </w:r>
        <w:r w:rsidR="008D442A">
          <w:t>”</w:t>
        </w:r>
        <w:r w:rsidR="003E108E">
          <w:t xml:space="preserve"> registries</w:t>
        </w:r>
        <w:r>
          <w:t xml:space="preserve">, </w:t>
        </w:r>
        <w:r w:rsidR="00F01C18">
          <w:t>t</w:t>
        </w:r>
        <w:r w:rsidR="007651F2">
          <w:t xml:space="preserve">he following fields </w:t>
        </w:r>
        <w:r w:rsidR="00214767">
          <w:t xml:space="preserve">are considered optional and should be treated as described in clarification </w:t>
        </w:r>
      </w:ins>
      <w:r w:rsidR="00214767">
        <w:fldChar w:fldCharType="begin"/>
      </w:r>
      <w:r w:rsidR="00214767">
        <w:instrText xml:space="preserve"> REF _Ref279250213 \r \h </w:instrText>
      </w:r>
      <w:r w:rsidR="00214767">
        <w:fldChar w:fldCharType="separate"/>
      </w:r>
      <w:r w:rsidR="00A00821">
        <w:t>1</w:t>
      </w:r>
      <w:r w:rsidR="00214767">
        <w:fldChar w:fldCharType="end"/>
      </w:r>
      <w:del w:id="52" w:author="Gustavo Lozano" w:date="2014-12-09T14:19:00Z">
        <w:r w:rsidR="00F01C18">
          <w:delText>For t</w:delText>
        </w:r>
        <w:r w:rsidR="007651F2">
          <w:delText xml:space="preserve">he following fields </w:delText>
        </w:r>
        <w:r w:rsidR="00F01C18">
          <w:delText xml:space="preserve">the value section of the field </w:delText>
        </w:r>
        <w:r w:rsidR="007651F2">
          <w:delText xml:space="preserve">can be shown as blank if there is no data </w:delText>
        </w:r>
        <w:r w:rsidR="00F01C18">
          <w:delText>corresponding to</w:delText>
        </w:r>
        <w:r w:rsidR="007651F2">
          <w:delText xml:space="preserve"> the related </w:delText>
        </w:r>
        <w:r w:rsidR="00540010">
          <w:delText>object</w:delText>
        </w:r>
        <w:r w:rsidR="007651F2">
          <w:delText>:</w:delText>
        </w:r>
      </w:del>
    </w:p>
    <w:p w14:paraId="62E07CF6" w14:textId="50855EB7" w:rsidR="007651F2" w:rsidRDefault="007651F2" w:rsidP="00E75C59">
      <w:pPr>
        <w:pStyle w:val="ListParagraph"/>
        <w:numPr>
          <w:ilvl w:val="0"/>
          <w:numId w:val="1"/>
        </w:numPr>
        <w:rPr>
          <w:ins w:id="53" w:author="Gustavo Lozano" w:date="2014-12-09T14:19:00Z"/>
        </w:rPr>
      </w:pPr>
      <w:ins w:id="54" w:author="Gustavo Lozano" w:date="2014-12-09T14:19:00Z">
        <w:r>
          <w:t>:</w:t>
        </w:r>
      </w:ins>
    </w:p>
    <w:p w14:paraId="5926D184" w14:textId="77777777" w:rsidR="007651F2" w:rsidRDefault="007651F2" w:rsidP="00782BD5">
      <w:pPr>
        <w:pStyle w:val="ListParagraph"/>
        <w:numPr>
          <w:ilvl w:val="0"/>
          <w:numId w:val="5"/>
        </w:numPr>
      </w:pPr>
      <w:r>
        <w:t xml:space="preserve">Updated </w:t>
      </w:r>
      <w:r w:rsidRPr="007651F2">
        <w:t>Date</w:t>
      </w:r>
      <w:r>
        <w:t xml:space="preserve"> (if the domain name has not been updated</w:t>
      </w:r>
      <w:ins w:id="55" w:author="Gustavo Lozano" w:date="2014-12-09T14:19:00Z">
        <w:r w:rsidR="00F04CA4">
          <w:t xml:space="preserve"> since it was created</w:t>
        </w:r>
      </w:ins>
      <w:r>
        <w:t>)</w:t>
      </w:r>
    </w:p>
    <w:p w14:paraId="4140A13A" w14:textId="3E7AEA87" w:rsidR="00EE3A24" w:rsidRDefault="00EE3A24" w:rsidP="00782BD5">
      <w:pPr>
        <w:pStyle w:val="ListParagraph"/>
        <w:numPr>
          <w:ilvl w:val="0"/>
          <w:numId w:val="5"/>
        </w:numPr>
      </w:pPr>
      <w:r>
        <w:t xml:space="preserve">Registrant/Admin/Tech </w:t>
      </w:r>
      <w:del w:id="56" w:author="Gustavo Lozano" w:date="2014-12-09T14:19:00Z">
        <w:r w:rsidRPr="00EE3A24">
          <w:delText>Name</w:delText>
        </w:r>
        <w:r>
          <w:delText xml:space="preserve"> and/or </w:delText>
        </w:r>
      </w:del>
      <w:r>
        <w:t>Organization</w:t>
      </w:r>
      <w:del w:id="57" w:author="Gustavo Lozano" w:date="2014-12-09T14:19:00Z">
        <w:r>
          <w:delText xml:space="preserve"> – only one of: 1) </w:delText>
        </w:r>
        <w:r w:rsidRPr="00EE3A24">
          <w:delText>name</w:delText>
        </w:r>
        <w:r>
          <w:delText>,</w:delText>
        </w:r>
        <w:r w:rsidRPr="00EE3A24">
          <w:delText xml:space="preserve"> or </w:delText>
        </w:r>
        <w:r>
          <w:delText xml:space="preserve">2) </w:delText>
        </w:r>
        <w:r w:rsidRPr="00EE3A24">
          <w:delText>organization</w:delText>
        </w:r>
        <w:r>
          <w:delText xml:space="preserve"> can be optional</w:delText>
        </w:r>
        <w:r w:rsidRPr="00EE3A24">
          <w:delText xml:space="preserve"> (if</w:delText>
        </w:r>
        <w:r>
          <w:delText xml:space="preserve"> not</w:delText>
        </w:r>
        <w:r w:rsidRPr="00EE3A24">
          <w:delText xml:space="preserve"> available)</w:delText>
        </w:r>
      </w:del>
    </w:p>
    <w:p w14:paraId="0C841D41" w14:textId="77777777" w:rsidR="00826E5A" w:rsidRDefault="00826E5A" w:rsidP="00782BD5">
      <w:pPr>
        <w:pStyle w:val="ListParagraph"/>
        <w:numPr>
          <w:ilvl w:val="0"/>
          <w:numId w:val="5"/>
        </w:numPr>
        <w:rPr>
          <w:del w:id="58" w:author="Gustavo Lozano" w:date="2014-12-09T14:19:00Z"/>
        </w:rPr>
      </w:pPr>
      <w:del w:id="59" w:author="Gustavo Lozano" w:date="2014-12-09T14:19:00Z">
        <w:r>
          <w:delText>Registrant/Admin/Tech Street</w:delText>
        </w:r>
      </w:del>
    </w:p>
    <w:p w14:paraId="330F4A5D" w14:textId="393BAA76" w:rsidR="0079245C" w:rsidRDefault="0079245C" w:rsidP="00782BD5">
      <w:pPr>
        <w:pStyle w:val="ListParagraph"/>
        <w:numPr>
          <w:ilvl w:val="0"/>
          <w:numId w:val="5"/>
        </w:numPr>
      </w:pPr>
      <w:r>
        <w:t xml:space="preserve">Registrant/Admin/Tech </w:t>
      </w:r>
      <w:r w:rsidRPr="0079245C">
        <w:t>State/Province</w:t>
      </w:r>
    </w:p>
    <w:p w14:paraId="6CA4AF71" w14:textId="77777777" w:rsidR="00782BD5" w:rsidRDefault="00782BD5" w:rsidP="00782BD5">
      <w:pPr>
        <w:pStyle w:val="ListParagraph"/>
        <w:numPr>
          <w:ilvl w:val="0"/>
          <w:numId w:val="5"/>
        </w:numPr>
      </w:pPr>
      <w:r>
        <w:t xml:space="preserve">Registrant/Admin/Tech </w:t>
      </w:r>
      <w:r w:rsidRPr="00782BD5">
        <w:t>Postal Code</w:t>
      </w:r>
    </w:p>
    <w:p w14:paraId="5A3B85FF" w14:textId="538C4D3F" w:rsidR="007651F2" w:rsidRDefault="007651F2" w:rsidP="00782BD5">
      <w:pPr>
        <w:pStyle w:val="ListParagraph"/>
        <w:numPr>
          <w:ilvl w:val="0"/>
          <w:numId w:val="5"/>
        </w:numPr>
      </w:pPr>
      <w:r>
        <w:t>Registrant/Admin/Tech Phone Ext</w:t>
      </w:r>
    </w:p>
    <w:p w14:paraId="38906FF0" w14:textId="77777777" w:rsidR="007651F2" w:rsidRDefault="007651F2" w:rsidP="007651F2">
      <w:pPr>
        <w:pStyle w:val="ListParagraph"/>
        <w:numPr>
          <w:ilvl w:val="0"/>
          <w:numId w:val="5"/>
        </w:numPr>
      </w:pPr>
      <w:r>
        <w:t>Registrant/Admin/Tech Fax</w:t>
      </w:r>
    </w:p>
    <w:p w14:paraId="18231E09" w14:textId="77777777" w:rsidR="007651F2" w:rsidRDefault="007651F2" w:rsidP="007651F2">
      <w:pPr>
        <w:pStyle w:val="ListParagraph"/>
        <w:numPr>
          <w:ilvl w:val="0"/>
          <w:numId w:val="5"/>
        </w:numPr>
      </w:pPr>
      <w:r>
        <w:t>Registrant/Admin/Tech Fax Ext</w:t>
      </w:r>
    </w:p>
    <w:p w14:paraId="1643FC90" w14:textId="77777777" w:rsidR="00703684" w:rsidRDefault="00703684" w:rsidP="007651F2">
      <w:pPr>
        <w:pStyle w:val="ListParagraph"/>
        <w:numPr>
          <w:ilvl w:val="0"/>
          <w:numId w:val="5"/>
        </w:numPr>
      </w:pPr>
      <w:r>
        <w:t xml:space="preserve">Name </w:t>
      </w:r>
      <w:r w:rsidRPr="00703684">
        <w:t>Server</w:t>
      </w:r>
    </w:p>
    <w:p w14:paraId="436302C8" w14:textId="77777777" w:rsidR="004122A6" w:rsidRDefault="004122A6" w:rsidP="007651F2">
      <w:pPr>
        <w:pStyle w:val="ListParagraph"/>
        <w:numPr>
          <w:ilvl w:val="0"/>
          <w:numId w:val="5"/>
        </w:numPr>
        <w:rPr>
          <w:del w:id="60" w:author="Gustavo Lozano" w:date="2014-12-09T14:19:00Z"/>
        </w:rPr>
      </w:pPr>
      <w:del w:id="61" w:author="Gustavo Lozano" w:date="2014-12-09T14:19:00Z">
        <w:r>
          <w:delText>IP Address</w:delText>
        </w:r>
      </w:del>
    </w:p>
    <w:p w14:paraId="486E8706" w14:textId="77777777" w:rsidR="007651F2" w:rsidRDefault="007651F2" w:rsidP="00993A90">
      <w:pPr>
        <w:ind w:left="720"/>
        <w:rPr>
          <w:del w:id="62" w:author="Gustavo Lozano" w:date="2014-12-09T14:19:00Z"/>
        </w:rPr>
      </w:pPr>
    </w:p>
    <w:p w14:paraId="533EDF40" w14:textId="77777777" w:rsidR="00EE3A24" w:rsidRDefault="00D05927" w:rsidP="00993A90">
      <w:pPr>
        <w:ind w:left="720"/>
        <w:rPr>
          <w:del w:id="63" w:author="Gustavo Lozano" w:date="2014-12-09T14:19:00Z"/>
        </w:rPr>
      </w:pPr>
      <w:del w:id="64" w:author="Gustavo Lozano" w:date="2014-12-09T14:19:00Z">
        <w:r>
          <w:delText xml:space="preserve">For </w:delText>
        </w:r>
        <w:r w:rsidR="00535544">
          <w:delText xml:space="preserve">the </w:delText>
        </w:r>
        <w:r w:rsidR="00EE3A24">
          <w:delText xml:space="preserve">following fields from the 2013 RAA </w:delText>
        </w:r>
        <w:r>
          <w:delText xml:space="preserve">the value section of the field </w:delText>
        </w:r>
        <w:r w:rsidR="00EE3A24">
          <w:delText xml:space="preserve">can be shown as blank if there is no data </w:delText>
        </w:r>
        <w:r w:rsidR="00513763">
          <w:delText xml:space="preserve">corresponding to </w:delText>
        </w:r>
        <w:r w:rsidR="00EE3A24">
          <w:delText>the related object:</w:delText>
        </w:r>
      </w:del>
    </w:p>
    <w:p w14:paraId="2E076D92" w14:textId="77777777" w:rsidR="00EE3A24" w:rsidRDefault="00EE3A24" w:rsidP="00782BD5">
      <w:pPr>
        <w:pStyle w:val="ListParagraph"/>
        <w:numPr>
          <w:ilvl w:val="0"/>
          <w:numId w:val="6"/>
        </w:numPr>
        <w:rPr>
          <w:del w:id="65" w:author="Gustavo Lozano" w:date="2014-12-09T14:19:00Z"/>
        </w:rPr>
      </w:pPr>
      <w:del w:id="66" w:author="Gustavo Lozano" w:date="2014-12-09T14:19:00Z">
        <w:r>
          <w:delText>Reseller</w:delText>
        </w:r>
      </w:del>
    </w:p>
    <w:p w14:paraId="493CEA1E" w14:textId="77777777" w:rsidR="00A54043" w:rsidRDefault="00A54043" w:rsidP="00993A90">
      <w:pPr>
        <w:ind w:left="720"/>
      </w:pPr>
    </w:p>
    <w:p w14:paraId="40EE5784" w14:textId="109EB173" w:rsidR="00534ADE" w:rsidRDefault="00534ADE" w:rsidP="00534ADE">
      <w:pPr>
        <w:ind w:left="720"/>
        <w:rPr>
          <w:ins w:id="67" w:author="Gustavo Lozano" w:date="2014-12-09T14:19:00Z"/>
        </w:rPr>
      </w:pPr>
      <w:r>
        <w:t xml:space="preserve">For example, a query for a domain name without Name Servers </w:t>
      </w:r>
      <w:del w:id="68" w:author="Gustavo Lozano" w:date="2014-12-09T14:19:00Z">
        <w:r>
          <w:delText>will</w:delText>
        </w:r>
      </w:del>
      <w:ins w:id="69" w:author="Gustavo Lozano" w:date="2014-12-09T14:19:00Z">
        <w:r w:rsidR="00C908E2">
          <w:t>can</w:t>
        </w:r>
      </w:ins>
      <w:r w:rsidR="00C908E2">
        <w:t xml:space="preserve"> </w:t>
      </w:r>
      <w:r>
        <w:t xml:space="preserve">generate </w:t>
      </w:r>
      <w:ins w:id="70" w:author="Gustavo Lozano" w:date="2014-12-09T14:19:00Z">
        <w:r w:rsidR="00C908E2">
          <w:t xml:space="preserve">any of </w:t>
        </w:r>
      </w:ins>
      <w:r w:rsidR="00C908E2">
        <w:t xml:space="preserve">the following </w:t>
      </w:r>
      <w:del w:id="71" w:author="Gustavo Lozano" w:date="2014-12-09T14:19:00Z">
        <w:r w:rsidR="00D326DE">
          <w:delText xml:space="preserve">field </w:delText>
        </w:r>
        <w:r>
          <w:delText>for "</w:delText>
        </w:r>
      </w:del>
      <w:ins w:id="72" w:author="Gustavo Lozano" w:date="2014-12-09T14:19:00Z">
        <w:r w:rsidR="00C908E2">
          <w:t>two outputs</w:t>
        </w:r>
        <w:r>
          <w:t>:</w:t>
        </w:r>
      </w:ins>
    </w:p>
    <w:p w14:paraId="12A03BE5" w14:textId="77777777" w:rsidR="00534ADE" w:rsidRDefault="00534ADE" w:rsidP="00534ADE">
      <w:pPr>
        <w:ind w:left="720"/>
        <w:rPr>
          <w:ins w:id="73" w:author="Gustavo Lozano" w:date="2014-12-09T14:19:00Z"/>
        </w:rPr>
      </w:pPr>
    </w:p>
    <w:p w14:paraId="3CF4ECB7" w14:textId="77777777" w:rsidR="00345E17" w:rsidRDefault="00345E17" w:rsidP="00534ADE">
      <w:pPr>
        <w:ind w:left="720"/>
        <w:rPr>
          <w:ins w:id="74" w:author="Gustavo Lozano" w:date="2014-12-09T14:19:00Z"/>
          <w:i/>
        </w:rPr>
      </w:pPr>
      <w:ins w:id="75" w:author="Gustavo Lozano" w:date="2014-12-09T14:19:00Z">
        <w:r>
          <w:rPr>
            <w:i/>
          </w:rPr>
          <w:t>…</w:t>
        </w:r>
      </w:ins>
    </w:p>
    <w:p w14:paraId="11B9405D" w14:textId="23A30080" w:rsidR="00345E17" w:rsidRDefault="00345E17" w:rsidP="00534ADE">
      <w:pPr>
        <w:ind w:left="720"/>
        <w:rPr>
          <w:ins w:id="76" w:author="Gustavo Lozano" w:date="2014-12-09T14:19:00Z"/>
          <w:i/>
        </w:rPr>
      </w:pPr>
      <w:ins w:id="77" w:author="Gustavo Lozano" w:date="2014-12-09T14:19:00Z">
        <w:r w:rsidRPr="00345E17">
          <w:rPr>
            <w:i/>
          </w:rPr>
          <w:t xml:space="preserve">Tech Email: </w:t>
        </w:r>
        <w:r w:rsidRPr="00011343">
          <w:rPr>
            <w:i/>
          </w:rPr>
          <w:t>EMAIL@EXAMPLE.TLD</w:t>
        </w:r>
      </w:ins>
    </w:p>
    <w:p w14:paraId="28268AF9" w14:textId="330A368F" w:rsidR="00534ADE" w:rsidRDefault="00534ADE" w:rsidP="00534ADE">
      <w:pPr>
        <w:ind w:left="720"/>
        <w:rPr>
          <w:i/>
        </w:rPr>
      </w:pPr>
      <w:r w:rsidRPr="00A10612">
        <w:rPr>
          <w:i/>
        </w:rPr>
        <w:t>Name Server</w:t>
      </w:r>
      <w:del w:id="78" w:author="Gustavo Lozano" w:date="2014-12-09T14:19:00Z">
        <w:r>
          <w:delText>":</w:delText>
        </w:r>
      </w:del>
      <w:ins w:id="79" w:author="Gustavo Lozano" w:date="2014-12-09T14:19:00Z">
        <w:r w:rsidRPr="00A10612">
          <w:rPr>
            <w:i/>
          </w:rPr>
          <w:t>:</w:t>
        </w:r>
      </w:ins>
    </w:p>
    <w:p w14:paraId="29DBE51E" w14:textId="77777777" w:rsidR="00534ADE" w:rsidRDefault="00534ADE" w:rsidP="00534ADE">
      <w:pPr>
        <w:ind w:left="720"/>
        <w:rPr>
          <w:del w:id="80" w:author="Gustavo Lozano" w:date="2014-12-09T14:19:00Z"/>
        </w:rPr>
      </w:pPr>
    </w:p>
    <w:p w14:paraId="73F16937" w14:textId="77777777" w:rsidR="00534ADE" w:rsidRPr="00A10612" w:rsidRDefault="00534ADE" w:rsidP="00534ADE">
      <w:pPr>
        <w:ind w:left="720"/>
        <w:rPr>
          <w:del w:id="81" w:author="Gustavo Lozano" w:date="2014-12-09T14:19:00Z"/>
          <w:i/>
        </w:rPr>
      </w:pPr>
      <w:del w:id="82" w:author="Gustavo Lozano" w:date="2014-12-09T14:19:00Z">
        <w:r w:rsidRPr="00A10612">
          <w:rPr>
            <w:i/>
          </w:rPr>
          <w:delText xml:space="preserve">Name Server: </w:delText>
        </w:r>
      </w:del>
    </w:p>
    <w:p w14:paraId="10A62F10" w14:textId="4630C384" w:rsidR="00345E17" w:rsidRDefault="00345E17" w:rsidP="00534ADE">
      <w:pPr>
        <w:ind w:left="720"/>
        <w:rPr>
          <w:ins w:id="83" w:author="Gustavo Lozano" w:date="2014-12-09T14:19:00Z"/>
          <w:i/>
        </w:rPr>
      </w:pPr>
      <w:ins w:id="84" w:author="Gustavo Lozano" w:date="2014-12-09T14:19:00Z">
        <w:r w:rsidRPr="00345E17">
          <w:rPr>
            <w:i/>
          </w:rPr>
          <w:t xml:space="preserve">DNSSEC: </w:t>
        </w:r>
        <w:proofErr w:type="spellStart"/>
        <w:r w:rsidRPr="00345E17">
          <w:rPr>
            <w:i/>
          </w:rPr>
          <w:t>signedDelegation</w:t>
        </w:r>
        <w:proofErr w:type="spellEnd"/>
      </w:ins>
    </w:p>
    <w:p w14:paraId="36D5A7E2" w14:textId="0FC78764" w:rsidR="00345E17" w:rsidRPr="00A10612" w:rsidRDefault="00345E17" w:rsidP="00534ADE">
      <w:pPr>
        <w:ind w:left="720"/>
        <w:rPr>
          <w:ins w:id="85" w:author="Gustavo Lozano" w:date="2014-12-09T14:19:00Z"/>
          <w:i/>
        </w:rPr>
      </w:pPr>
      <w:ins w:id="86" w:author="Gustavo Lozano" w:date="2014-12-09T14:19:00Z">
        <w:r>
          <w:rPr>
            <w:i/>
          </w:rPr>
          <w:t>…</w:t>
        </w:r>
      </w:ins>
    </w:p>
    <w:p w14:paraId="35086BF8" w14:textId="77777777" w:rsidR="00345E17" w:rsidRDefault="00345E17" w:rsidP="00345E17">
      <w:pPr>
        <w:ind w:left="720"/>
        <w:rPr>
          <w:ins w:id="87" w:author="Gustavo Lozano" w:date="2014-12-09T14:19:00Z"/>
        </w:rPr>
      </w:pPr>
    </w:p>
    <w:p w14:paraId="1F22D0CD" w14:textId="7583149E" w:rsidR="00345E17" w:rsidRDefault="00345E17" w:rsidP="00345E17">
      <w:pPr>
        <w:ind w:left="720"/>
        <w:rPr>
          <w:ins w:id="88" w:author="Gustavo Lozano" w:date="2014-12-09T14:19:00Z"/>
        </w:rPr>
      </w:pPr>
      <w:proofErr w:type="gramStart"/>
      <w:ins w:id="89" w:author="Gustavo Lozano" w:date="2014-12-09T14:19:00Z">
        <w:r>
          <w:t>or</w:t>
        </w:r>
        <w:proofErr w:type="gramEnd"/>
      </w:ins>
    </w:p>
    <w:p w14:paraId="15B11BCC" w14:textId="77777777" w:rsidR="00345E17" w:rsidRDefault="00345E17" w:rsidP="00345E17">
      <w:pPr>
        <w:ind w:left="720"/>
        <w:rPr>
          <w:ins w:id="90" w:author="Gustavo Lozano" w:date="2014-12-09T14:19:00Z"/>
        </w:rPr>
      </w:pPr>
    </w:p>
    <w:p w14:paraId="300D6A96" w14:textId="77777777" w:rsidR="00345E17" w:rsidRDefault="00345E17" w:rsidP="00345E17">
      <w:pPr>
        <w:ind w:left="720"/>
        <w:rPr>
          <w:ins w:id="91" w:author="Gustavo Lozano" w:date="2014-12-09T14:19:00Z"/>
          <w:i/>
        </w:rPr>
      </w:pPr>
      <w:ins w:id="92" w:author="Gustavo Lozano" w:date="2014-12-09T14:19:00Z">
        <w:r>
          <w:rPr>
            <w:i/>
          </w:rPr>
          <w:t>…</w:t>
        </w:r>
      </w:ins>
    </w:p>
    <w:p w14:paraId="112F7802" w14:textId="04221A3F" w:rsidR="00345E17" w:rsidRDefault="00345E17" w:rsidP="00345E17">
      <w:pPr>
        <w:ind w:left="720"/>
        <w:rPr>
          <w:ins w:id="93" w:author="Gustavo Lozano" w:date="2014-12-09T14:19:00Z"/>
          <w:i/>
        </w:rPr>
      </w:pPr>
      <w:ins w:id="94" w:author="Gustavo Lozano" w:date="2014-12-09T14:19:00Z">
        <w:r w:rsidRPr="00345E17">
          <w:rPr>
            <w:i/>
          </w:rPr>
          <w:t xml:space="preserve">Tech Email: </w:t>
        </w:r>
        <w:r w:rsidRPr="00011343">
          <w:rPr>
            <w:i/>
          </w:rPr>
          <w:t>EMAIL@EXAMPLE.TLD</w:t>
        </w:r>
      </w:ins>
    </w:p>
    <w:p w14:paraId="70CFDBDC" w14:textId="77777777" w:rsidR="00345E17" w:rsidRDefault="00345E17" w:rsidP="00345E17">
      <w:pPr>
        <w:ind w:left="720"/>
        <w:rPr>
          <w:ins w:id="95" w:author="Gustavo Lozano" w:date="2014-12-09T14:19:00Z"/>
          <w:i/>
        </w:rPr>
      </w:pPr>
      <w:ins w:id="96" w:author="Gustavo Lozano" w:date="2014-12-09T14:19:00Z">
        <w:r w:rsidRPr="00345E17">
          <w:rPr>
            <w:i/>
          </w:rPr>
          <w:t xml:space="preserve">DNSSEC: </w:t>
        </w:r>
        <w:proofErr w:type="spellStart"/>
        <w:r w:rsidRPr="00345E17">
          <w:rPr>
            <w:i/>
          </w:rPr>
          <w:t>signedDelegation</w:t>
        </w:r>
        <w:proofErr w:type="spellEnd"/>
      </w:ins>
    </w:p>
    <w:p w14:paraId="4C1650E8" w14:textId="6AAB298A" w:rsidR="00345E17" w:rsidRDefault="00345E17" w:rsidP="00345E17">
      <w:pPr>
        <w:ind w:left="720"/>
        <w:rPr>
          <w:ins w:id="97" w:author="Gustavo Lozano" w:date="2014-12-09T14:19:00Z"/>
        </w:rPr>
      </w:pPr>
      <w:ins w:id="98" w:author="Gustavo Lozano" w:date="2014-12-09T14:19:00Z">
        <w:r>
          <w:rPr>
            <w:i/>
          </w:rPr>
          <w:t>…</w:t>
        </w:r>
      </w:ins>
    </w:p>
    <w:p w14:paraId="69AE3092" w14:textId="77777777" w:rsidR="00AD247B" w:rsidRDefault="00AD247B" w:rsidP="00AD247B"/>
    <w:p w14:paraId="5A8A4121" w14:textId="7FB97BDC" w:rsidR="00A979A1" w:rsidRDefault="00A979A1" w:rsidP="005F002E">
      <w:pPr>
        <w:pStyle w:val="ListParagraph"/>
        <w:numPr>
          <w:ilvl w:val="0"/>
          <w:numId w:val="1"/>
        </w:numPr>
      </w:pPr>
      <w:r>
        <w:t>As described in RFC 3912, the WHOIS protocol (port-43) has not been internationalized.</w:t>
      </w:r>
      <w:r w:rsidR="00D77245">
        <w:t xml:space="preserve"> </w:t>
      </w:r>
      <w:r w:rsidR="00E75A93">
        <w:t xml:space="preserve">While a substitute protocol is being developed in the IETF, </w:t>
      </w:r>
      <w:r w:rsidR="00D77245">
        <w:t>Registries and Registrars are encouraged to</w:t>
      </w:r>
      <w:r w:rsidR="00BA4C88">
        <w:t xml:space="preserve"> only</w:t>
      </w:r>
      <w:r w:rsidR="00D77245">
        <w:t xml:space="preserve"> use US-ASCII encoding and character repertoire for WHOIS (port-43) output.</w:t>
      </w:r>
      <w:r>
        <w:t xml:space="preserve"> If the Registry Operator/Registrar uses characters outside of the US-ASCII repertoire, the output </w:t>
      </w:r>
      <w:r w:rsidR="00996516">
        <w:t xml:space="preserve">MUST </w:t>
      </w:r>
      <w:r>
        <w:t>be encoded in UTF-8 to maximize the chances of interoperability.</w:t>
      </w:r>
    </w:p>
    <w:p w14:paraId="04F18501" w14:textId="77777777" w:rsidR="00CB7254" w:rsidRDefault="00CB7254" w:rsidP="00F01C18">
      <w:pPr>
        <w:pStyle w:val="ListParagraph"/>
      </w:pPr>
    </w:p>
    <w:p w14:paraId="40882E10" w14:textId="77777777" w:rsidR="0059476D" w:rsidRDefault="0059476D" w:rsidP="003A1B07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 w:rsidR="007944DE">
        <w:t>Whois</w:t>
      </w:r>
      <w:proofErr w:type="spellEnd"/>
      <w:r w:rsidR="007944DE">
        <w:t xml:space="preserve"> output</w:t>
      </w:r>
      <w:r>
        <w:t xml:space="preserve"> MAY show a translation of the name of the key in </w:t>
      </w:r>
      <w:r w:rsidR="00A87C1C">
        <w:t>other</w:t>
      </w:r>
      <w:r>
        <w:t xml:space="preserve"> language</w:t>
      </w:r>
      <w:r w:rsidR="00A87C1C">
        <w:t>s,</w:t>
      </w:r>
      <w:r>
        <w:t xml:space="preserve"> </w:t>
      </w:r>
      <w:r w:rsidR="00066ECA">
        <w:t xml:space="preserve">however, </w:t>
      </w:r>
      <w:r>
        <w:t xml:space="preserve">the </w:t>
      </w:r>
      <w:r w:rsidR="00513763">
        <w:t xml:space="preserve">first entry in the key MUST be </w:t>
      </w:r>
      <w:r w:rsidR="003D7E41">
        <w:t>shown</w:t>
      </w:r>
      <w:r w:rsidR="00066ECA">
        <w:t xml:space="preserve"> as it appears</w:t>
      </w:r>
      <w:r w:rsidR="003D7E41">
        <w:t xml:space="preserve"> in the agreement</w:t>
      </w:r>
      <w:r w:rsidR="00513763">
        <w:t xml:space="preserve"> </w:t>
      </w:r>
      <w:r w:rsidR="00CB7254">
        <w:t xml:space="preserve">and </w:t>
      </w:r>
      <w:r w:rsidR="00513763">
        <w:t xml:space="preserve">the </w:t>
      </w:r>
      <w:r>
        <w:t>translation</w:t>
      </w:r>
      <w:r w:rsidR="00CB7254">
        <w:t>(s)</w:t>
      </w:r>
      <w:r>
        <w:t xml:space="preserve"> </w:t>
      </w:r>
      <w:r w:rsidR="00751EB6">
        <w:t>MUST</w:t>
      </w:r>
      <w:r>
        <w:t xml:space="preserve"> be shown between parenthesis</w:t>
      </w:r>
      <w:r w:rsidR="00B14902">
        <w:t xml:space="preserve"> (</w:t>
      </w:r>
      <w:r w:rsidR="00B14902" w:rsidRPr="00B14902">
        <w:t>U+0028</w:t>
      </w:r>
      <w:r w:rsidR="00B14902">
        <w:t xml:space="preserve"> and U+0029)</w:t>
      </w:r>
      <w:r w:rsidR="0040664C">
        <w:t xml:space="preserve"> with </w:t>
      </w:r>
      <w:r w:rsidR="00D736A5">
        <w:t>a</w:t>
      </w:r>
      <w:r w:rsidR="0040664C">
        <w:t xml:space="preserve"> space</w:t>
      </w:r>
      <w:r w:rsidR="00B14902">
        <w:t xml:space="preserve"> (U+0020)</w:t>
      </w:r>
      <w:r>
        <w:t xml:space="preserve"> </w:t>
      </w:r>
      <w:r w:rsidR="00F65E24">
        <w:t xml:space="preserve">between </w:t>
      </w:r>
      <w:r>
        <w:t xml:space="preserve">the </w:t>
      </w:r>
      <w:r w:rsidR="0040664C">
        <w:t xml:space="preserve">key </w:t>
      </w:r>
      <w:r>
        <w:t xml:space="preserve">of the field </w:t>
      </w:r>
      <w:r w:rsidR="00B219A9">
        <w:t xml:space="preserve">(as specified by the 2013 RAA or the Registry Agreement, as the case may be) </w:t>
      </w:r>
      <w:r>
        <w:t xml:space="preserve">and the </w:t>
      </w:r>
      <w:r w:rsidR="00F65E24">
        <w:t>opening parenthesis</w:t>
      </w:r>
      <w:r w:rsidR="00E97F9C">
        <w:t xml:space="preserve"> (</w:t>
      </w:r>
      <w:r w:rsidR="00E97F9C" w:rsidRPr="00B14902">
        <w:t>U+0028</w:t>
      </w:r>
      <w:r w:rsidR="00E97F9C">
        <w:t>)</w:t>
      </w:r>
      <w:r w:rsidR="00751EB6">
        <w:t>.</w:t>
      </w:r>
      <w:r w:rsidR="00A87C1C">
        <w:t xml:space="preserve"> </w:t>
      </w:r>
      <w:proofErr w:type="gramStart"/>
      <w:r w:rsidR="00A87C1C">
        <w:t xml:space="preserve">Different translations MUST be separated by a </w:t>
      </w:r>
      <w:r w:rsidR="005254DE">
        <w:t>solidus</w:t>
      </w:r>
      <w:proofErr w:type="gramEnd"/>
      <w:r w:rsidR="008F3206">
        <w:t xml:space="preserve"> (</w:t>
      </w:r>
      <w:r w:rsidR="008F3206" w:rsidRPr="008F3206">
        <w:t>U+002F</w:t>
      </w:r>
      <w:r w:rsidR="008F3206">
        <w:t>)</w:t>
      </w:r>
      <w:r w:rsidR="00A87C1C">
        <w:t xml:space="preserve">. </w:t>
      </w:r>
      <w:r w:rsidR="00751EB6">
        <w:t xml:space="preserve">The closing parenthesis </w:t>
      </w:r>
      <w:r w:rsidR="00E97F9C">
        <w:t xml:space="preserve">(U+0029) </w:t>
      </w:r>
      <w:r w:rsidR="00751EB6">
        <w:t xml:space="preserve">MUST be </w:t>
      </w:r>
      <w:r w:rsidR="00C8057D">
        <w:t xml:space="preserve">immediately </w:t>
      </w:r>
      <w:r w:rsidR="00751EB6">
        <w:t xml:space="preserve">before the colon. </w:t>
      </w:r>
      <w:r w:rsidR="00C81BF6">
        <w:t>A s</w:t>
      </w:r>
      <w:r w:rsidR="00F67AA0">
        <w:t xml:space="preserve">pace or </w:t>
      </w:r>
      <w:r w:rsidR="00751EB6">
        <w:t xml:space="preserve">spaces MUST </w:t>
      </w:r>
      <w:r w:rsidR="00F67AA0">
        <w:t xml:space="preserve">NOT </w:t>
      </w:r>
      <w:proofErr w:type="gramStart"/>
      <w:r w:rsidR="00751EB6">
        <w:t>be</w:t>
      </w:r>
      <w:proofErr w:type="gramEnd"/>
      <w:r w:rsidR="00751EB6">
        <w:t xml:space="preserve"> </w:t>
      </w:r>
      <w:r w:rsidR="00C8057D">
        <w:t xml:space="preserve">shown </w:t>
      </w:r>
      <w:r w:rsidR="00751EB6">
        <w:t xml:space="preserve">between the translation of the </w:t>
      </w:r>
      <w:r w:rsidR="00C8057D">
        <w:t>name of the key</w:t>
      </w:r>
      <w:r w:rsidR="00751EB6">
        <w:t xml:space="preserve"> and the parenthesis</w:t>
      </w:r>
      <w:r w:rsidR="00E97F9C">
        <w:t xml:space="preserve"> (</w:t>
      </w:r>
      <w:r w:rsidR="00E97F9C" w:rsidRPr="00B14902">
        <w:t>U+0028</w:t>
      </w:r>
      <w:r w:rsidR="00E97F9C">
        <w:t xml:space="preserve"> and U+0029)</w:t>
      </w:r>
      <w:r>
        <w:t>.</w:t>
      </w:r>
      <w:r w:rsidR="004122A6">
        <w:t xml:space="preserve"> </w:t>
      </w:r>
      <w:r w:rsidR="003A1B07">
        <w:t xml:space="preserve">A space or spaces MUST NOT </w:t>
      </w:r>
      <w:proofErr w:type="gramStart"/>
      <w:r w:rsidR="003A1B07">
        <w:t>be</w:t>
      </w:r>
      <w:proofErr w:type="gramEnd"/>
      <w:r w:rsidR="003A1B07">
        <w:t xml:space="preserve"> shown between the </w:t>
      </w:r>
      <w:r w:rsidR="005E16A2">
        <w:t>solidus</w:t>
      </w:r>
      <w:r w:rsidR="003A1B07">
        <w:t xml:space="preserve"> (</w:t>
      </w:r>
      <w:r w:rsidR="003A1B07" w:rsidRPr="008F3206">
        <w:t>U+002F</w:t>
      </w:r>
      <w:r w:rsidR="003A1B07">
        <w:t xml:space="preserve">). </w:t>
      </w:r>
    </w:p>
    <w:p w14:paraId="435BE637" w14:textId="77777777" w:rsidR="0059476D" w:rsidRDefault="0059476D" w:rsidP="00993A90">
      <w:pPr>
        <w:ind w:left="720"/>
      </w:pPr>
    </w:p>
    <w:p w14:paraId="379BB3FB" w14:textId="77777777" w:rsidR="00A87C1C" w:rsidRDefault="00A87C1C" w:rsidP="00A87C1C">
      <w:pPr>
        <w:ind w:left="720"/>
      </w:pPr>
      <w:r>
        <w:t xml:space="preserve">For example, "Domain Name:" could be shown </w:t>
      </w:r>
      <w:r w:rsidR="002971C8">
        <w:t xml:space="preserve">in </w:t>
      </w:r>
      <w:r>
        <w:t>Spanish and Portuguese as:</w:t>
      </w:r>
    </w:p>
    <w:p w14:paraId="6B548284" w14:textId="77777777" w:rsidR="00A87C1C" w:rsidRDefault="00A87C1C" w:rsidP="00A87C1C">
      <w:pPr>
        <w:ind w:left="720"/>
      </w:pPr>
    </w:p>
    <w:p w14:paraId="241FF618" w14:textId="77777777" w:rsidR="00A87C1C" w:rsidRPr="00A10612" w:rsidRDefault="00A87C1C" w:rsidP="00A87C1C">
      <w:pPr>
        <w:ind w:left="720"/>
        <w:rPr>
          <w:i/>
        </w:rPr>
      </w:pPr>
      <w:r w:rsidRPr="00A10612">
        <w:rPr>
          <w:i/>
        </w:rPr>
        <w:t>Domain Name (</w:t>
      </w:r>
      <w:proofErr w:type="spellStart"/>
      <w:r w:rsidRPr="00A10612">
        <w:rPr>
          <w:i/>
        </w:rPr>
        <w:t>N</w:t>
      </w:r>
      <w:r>
        <w:rPr>
          <w:i/>
        </w:rPr>
        <w:t>ombre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Dominio</w:t>
      </w:r>
      <w:proofErr w:type="spellEnd"/>
      <w:r>
        <w:rPr>
          <w:i/>
        </w:rPr>
        <w:t>/N</w:t>
      </w:r>
      <w:r w:rsidRPr="00A87C1C">
        <w:rPr>
          <w:i/>
        </w:rPr>
        <w:t>ome d</w:t>
      </w:r>
      <w:r>
        <w:rPr>
          <w:i/>
        </w:rPr>
        <w:t xml:space="preserve">e </w:t>
      </w:r>
      <w:proofErr w:type="spellStart"/>
      <w:r>
        <w:rPr>
          <w:i/>
        </w:rPr>
        <w:t>D</w:t>
      </w:r>
      <w:r w:rsidRPr="00A87C1C">
        <w:rPr>
          <w:i/>
        </w:rPr>
        <w:t>omínio</w:t>
      </w:r>
      <w:proofErr w:type="spellEnd"/>
      <w:r>
        <w:rPr>
          <w:i/>
        </w:rPr>
        <w:t xml:space="preserve">): </w:t>
      </w:r>
      <w:proofErr w:type="spellStart"/>
      <w:r w:rsidR="006E0A55">
        <w:rPr>
          <w:i/>
        </w:rPr>
        <w:t>foo.example</w:t>
      </w:r>
      <w:proofErr w:type="spellEnd"/>
    </w:p>
    <w:p w14:paraId="7930BF2C" w14:textId="77777777" w:rsidR="00A87C1C" w:rsidRDefault="00A87C1C" w:rsidP="0059476D"/>
    <w:p w14:paraId="5E22EDA0" w14:textId="77777777" w:rsidR="00A10612" w:rsidRDefault="00A3708C" w:rsidP="0059476D">
      <w:pPr>
        <w:pStyle w:val="ListParagraph"/>
        <w:numPr>
          <w:ilvl w:val="0"/>
          <w:numId w:val="1"/>
        </w:numPr>
      </w:pPr>
      <w:r>
        <w:t>All</w:t>
      </w:r>
      <w:r w:rsidR="00A10612">
        <w:t xml:space="preserve"> domain name </w:t>
      </w:r>
      <w:r w:rsidR="00954768">
        <w:t>label</w:t>
      </w:r>
      <w:r>
        <w:t xml:space="preserve">s in the values of </w:t>
      </w:r>
      <w:r w:rsidR="00EB1BFB">
        <w:t xml:space="preserve">any of the </w:t>
      </w:r>
      <w:r>
        <w:t xml:space="preserve">fields described in </w:t>
      </w:r>
      <w:r w:rsidR="00EB1BFB">
        <w:t xml:space="preserve">section 1.4.2 of the 2013 RAA, and </w:t>
      </w:r>
      <w:r>
        <w:t>sections 1.5, 1.6, and 1.7 of Specification 4</w:t>
      </w:r>
      <w:r w:rsidR="00AD302C">
        <w:t xml:space="preserve"> of the Registry Agreement</w:t>
      </w:r>
      <w:r w:rsidR="00F11F46">
        <w:t xml:space="preserve"> (e.g., Domain Name, Name Server, email)</w:t>
      </w:r>
      <w:r>
        <w:t xml:space="preserve"> MUST be shown in ASCII-compatible form (A-Label)</w:t>
      </w:r>
      <w:r w:rsidR="00A10612">
        <w:t>.</w:t>
      </w:r>
      <w:r w:rsidR="00954768">
        <w:t xml:space="preserve"> </w:t>
      </w:r>
    </w:p>
    <w:p w14:paraId="7D02E9AA" w14:textId="77777777" w:rsidR="005232ED" w:rsidRDefault="005232ED" w:rsidP="00993A90">
      <w:pPr>
        <w:ind w:left="720"/>
      </w:pPr>
    </w:p>
    <w:p w14:paraId="73CB1717" w14:textId="77777777" w:rsidR="006804F5" w:rsidRDefault="006804F5" w:rsidP="006804F5">
      <w:pPr>
        <w:ind w:left="720"/>
      </w:pPr>
      <w:r>
        <w:t xml:space="preserve">For example, </w:t>
      </w:r>
      <w:r w:rsidR="00954768">
        <w:t>a name server</w:t>
      </w:r>
      <w:r>
        <w:t xml:space="preserve"> with an IDN</w:t>
      </w:r>
      <w:r w:rsidR="00954768">
        <w:t xml:space="preserve"> label</w:t>
      </w:r>
      <w:r>
        <w:t xml:space="preserve"> should be</w:t>
      </w:r>
      <w:r w:rsidR="00954768">
        <w:t xml:space="preserve"> shown as</w:t>
      </w:r>
      <w:r>
        <w:t>:</w:t>
      </w:r>
    </w:p>
    <w:p w14:paraId="5141C2C4" w14:textId="77777777" w:rsidR="006804F5" w:rsidRDefault="006804F5" w:rsidP="006804F5">
      <w:pPr>
        <w:ind w:left="720"/>
      </w:pPr>
    </w:p>
    <w:p w14:paraId="62D9CB51" w14:textId="77777777" w:rsidR="006804F5" w:rsidRDefault="00954768" w:rsidP="006804F5">
      <w:pPr>
        <w:ind w:left="720"/>
        <w:rPr>
          <w:i/>
        </w:rPr>
      </w:pPr>
      <w:r w:rsidRPr="00A10612">
        <w:rPr>
          <w:i/>
        </w:rPr>
        <w:t>Name Server</w:t>
      </w:r>
      <w:r w:rsidR="006804F5" w:rsidRPr="006804F5">
        <w:rPr>
          <w:i/>
        </w:rPr>
        <w:t xml:space="preserve">: </w:t>
      </w:r>
      <w:r>
        <w:rPr>
          <w:i/>
        </w:rPr>
        <w:t>ns1.</w:t>
      </w:r>
      <w:r w:rsidR="001E1478" w:rsidRPr="001E1478">
        <w:rPr>
          <w:i/>
        </w:rPr>
        <w:t>xn--</w:t>
      </w:r>
      <w:proofErr w:type="spellStart"/>
      <w:r w:rsidR="001E1478" w:rsidRPr="001E1478">
        <w:rPr>
          <w:i/>
        </w:rPr>
        <w:t>caf-dma</w:t>
      </w:r>
      <w:r w:rsidR="006804F5" w:rsidRPr="006804F5">
        <w:rPr>
          <w:i/>
        </w:rPr>
        <w:t>.</w:t>
      </w:r>
      <w:r w:rsidR="006E0A55">
        <w:rPr>
          <w:i/>
        </w:rPr>
        <w:t>example</w:t>
      </w:r>
      <w:proofErr w:type="spellEnd"/>
    </w:p>
    <w:p w14:paraId="5859D4C4" w14:textId="77777777" w:rsidR="00AB20F0" w:rsidRDefault="00AB20F0" w:rsidP="006804F5">
      <w:pPr>
        <w:ind w:left="720"/>
        <w:rPr>
          <w:i/>
        </w:rPr>
      </w:pPr>
    </w:p>
    <w:p w14:paraId="09444417" w14:textId="0F5E6176" w:rsidR="00AB20F0" w:rsidRDefault="00AB20F0" w:rsidP="00AB20F0">
      <w:pPr>
        <w:pStyle w:val="ListParagraph"/>
        <w:numPr>
          <w:ilvl w:val="0"/>
          <w:numId w:val="1"/>
        </w:numPr>
      </w:pPr>
      <w:r>
        <w:t>If the Domain Name is an IDN, the Registry Operator</w:t>
      </w:r>
      <w:r w:rsidR="00F85939">
        <w:t>/Registrar</w:t>
      </w:r>
      <w:r>
        <w:t xml:space="preserve"> MAY show the IDN in U-Label format using the "Internationalized Domain Name:" key</w:t>
      </w:r>
      <w:ins w:id="99" w:author="Gustavo Lozano" w:date="2014-12-09T14:19:00Z">
        <w:r w:rsidR="00C90B20">
          <w:t xml:space="preserve"> as an additional field as defined in clarification </w:t>
        </w:r>
      </w:ins>
      <w:r w:rsidR="00C90B20">
        <w:fldChar w:fldCharType="begin"/>
      </w:r>
      <w:r w:rsidR="00C90B20">
        <w:instrText xml:space="preserve"> REF _Ref276659539 \r \h </w:instrText>
      </w:r>
      <w:r w:rsidR="00C90B20">
        <w:fldChar w:fldCharType="separate"/>
      </w:r>
      <w:r w:rsidR="00A00821">
        <w:t>11</w:t>
      </w:r>
      <w:r w:rsidR="00C90B20">
        <w:fldChar w:fldCharType="end"/>
      </w:r>
      <w:del w:id="100" w:author="Gustavo Lozano" w:date="2014-12-09T14:19:00Z">
        <w:r>
          <w:delText>.</w:delText>
        </w:r>
      </w:del>
      <w:ins w:id="101" w:author="Gustavo Lozano" w:date="2014-12-09T14:19:00Z">
        <w:r>
          <w:t>.</w:t>
        </w:r>
      </w:ins>
      <w:r w:rsidR="00F85939">
        <w:t xml:space="preserve"> For example:</w:t>
      </w:r>
    </w:p>
    <w:p w14:paraId="1AF4D484" w14:textId="77777777" w:rsidR="00AB20F0" w:rsidRDefault="00AB20F0" w:rsidP="00993A90">
      <w:pPr>
        <w:ind w:left="720"/>
      </w:pPr>
    </w:p>
    <w:p w14:paraId="3D897B3C" w14:textId="77777777" w:rsidR="00AB20F0" w:rsidRDefault="00AB20F0" w:rsidP="00AB20F0">
      <w:pPr>
        <w:ind w:left="720"/>
        <w:rPr>
          <w:i/>
        </w:rPr>
      </w:pPr>
      <w:r w:rsidRPr="004B3C1B">
        <w:rPr>
          <w:i/>
        </w:rPr>
        <w:t xml:space="preserve">Internationalized Domain Name: </w:t>
      </w:r>
      <w:proofErr w:type="spellStart"/>
      <w:r w:rsidR="00F85939">
        <w:rPr>
          <w:i/>
        </w:rPr>
        <w:t>caf</w:t>
      </w:r>
      <w:r w:rsidRPr="004B3C1B">
        <w:rPr>
          <w:i/>
        </w:rPr>
        <w:t>é.</w:t>
      </w:r>
      <w:r w:rsidR="00F85939">
        <w:rPr>
          <w:i/>
        </w:rPr>
        <w:t>example</w:t>
      </w:r>
      <w:proofErr w:type="spellEnd"/>
    </w:p>
    <w:p w14:paraId="5E4977E0" w14:textId="77777777" w:rsidR="00A3708C" w:rsidRDefault="00A3708C" w:rsidP="00751EB6"/>
    <w:p w14:paraId="4388A65D" w14:textId="00DC717C" w:rsidR="006804F5" w:rsidRDefault="006804F5" w:rsidP="006804F5">
      <w:pPr>
        <w:pStyle w:val="ListParagraph"/>
        <w:numPr>
          <w:ilvl w:val="0"/>
          <w:numId w:val="1"/>
        </w:numPr>
      </w:pPr>
      <w:r>
        <w:t xml:space="preserve">Domain statuses MUST conform to the mappings specified in the </w:t>
      </w:r>
      <w:r w:rsidR="00943356">
        <w:t xml:space="preserve">EPP </w:t>
      </w:r>
      <w:r>
        <w:t xml:space="preserve">RFCs: </w:t>
      </w:r>
      <w:r>
        <w:rPr>
          <w:rFonts w:hint="eastAsia"/>
        </w:rPr>
        <w:t>5730-5734</w:t>
      </w:r>
      <w:r w:rsidR="009E62A3">
        <w:t>,</w:t>
      </w:r>
      <w:r>
        <w:t xml:space="preserve"> and </w:t>
      </w:r>
      <w:r w:rsidRPr="006804F5">
        <w:t>3915</w:t>
      </w:r>
      <w:r>
        <w:t>.</w:t>
      </w:r>
      <w:ins w:id="102" w:author="Gustavo Lozano" w:date="2014-12-09T14:19:00Z">
        <w:r w:rsidR="00C8101D">
          <w:t xml:space="preserve"> Per the AWIP (</w:t>
        </w:r>
        <w:r w:rsidR="00C8101D" w:rsidRPr="00C8101D">
          <w:t>https://www.icann.org/resources/pages/policy-awip-2014-07-02-en</w:t>
        </w:r>
        <w:r w:rsidR="00C8101D">
          <w:t xml:space="preserve">), </w:t>
        </w:r>
        <w:r w:rsidR="00C8101D" w:rsidRPr="00C8101D">
          <w:t>the</w:t>
        </w:r>
        <w:r w:rsidR="00C8101D">
          <w:t xml:space="preserve"> EPP status </w:t>
        </w:r>
        <w:r w:rsidR="00EF3C2A">
          <w:t xml:space="preserve">MUST </w:t>
        </w:r>
        <w:r w:rsidR="00C8101D">
          <w:t xml:space="preserve">be immediately followed by a space </w:t>
        </w:r>
        <w:r w:rsidR="002E0CF0">
          <w:t xml:space="preserve">(U+0020) </w:t>
        </w:r>
        <w:r w:rsidR="00C8101D">
          <w:t>and then a</w:t>
        </w:r>
        <w:r w:rsidR="00C8101D" w:rsidRPr="00C8101D">
          <w:t xml:space="preserve"> </w:t>
        </w:r>
        <w:r w:rsidR="002E0CF0">
          <w:t>URL</w:t>
        </w:r>
        <w:r w:rsidR="00C8101D">
          <w:t xml:space="preserve"> corresponding to the description of the status in the ICANN website.</w:t>
        </w:r>
        <w:r w:rsidR="004933A0">
          <w:t xml:space="preserve"> For an example, please see clarification </w:t>
        </w:r>
      </w:ins>
      <w:r w:rsidR="004933A0">
        <w:fldChar w:fldCharType="begin"/>
      </w:r>
      <w:r w:rsidR="004933A0">
        <w:instrText xml:space="preserve"> REF _Ref276659539 \r \h </w:instrText>
      </w:r>
      <w:r w:rsidR="004933A0">
        <w:fldChar w:fldCharType="separate"/>
      </w:r>
      <w:r w:rsidR="00A00821">
        <w:t>11</w:t>
      </w:r>
      <w:r w:rsidR="004933A0">
        <w:fldChar w:fldCharType="end"/>
      </w:r>
      <w:ins w:id="103" w:author="Gustavo Lozano" w:date="2014-12-09T14:19:00Z">
        <w:r w:rsidR="004933A0">
          <w:t>.</w:t>
        </w:r>
      </w:ins>
    </w:p>
    <w:p w14:paraId="6C631D64" w14:textId="77777777" w:rsidR="007B1D82" w:rsidRDefault="007B1D82" w:rsidP="007B1D82">
      <w:pPr>
        <w:ind w:left="360"/>
      </w:pPr>
    </w:p>
    <w:p w14:paraId="316B7CD7" w14:textId="23FA62F0" w:rsidR="00C97A0E" w:rsidRDefault="00C97A0E" w:rsidP="00AB20F0">
      <w:pPr>
        <w:pStyle w:val="ListParagraph"/>
        <w:numPr>
          <w:ilvl w:val="0"/>
          <w:numId w:val="1"/>
        </w:numPr>
      </w:pPr>
      <w:r>
        <w:t>The date and time shown in the</w:t>
      </w:r>
      <w:r w:rsidR="00943356">
        <w:t xml:space="preserve"> footer</w:t>
      </w:r>
      <w:r>
        <w:t xml:space="preserve"> "&gt;&gt;&gt; Last update of </w:t>
      </w:r>
      <w:proofErr w:type="spellStart"/>
      <w:r>
        <w:t>Whois</w:t>
      </w:r>
      <w:proofErr w:type="spellEnd"/>
      <w:r>
        <w:t xml:space="preserve"> database: &lt;date and time&gt; &lt;&lt;&lt;" refers to the date and time</w:t>
      </w:r>
      <w:r w:rsidR="00937734">
        <w:t xml:space="preserve"> (in </w:t>
      </w:r>
      <w:r w:rsidR="00937734" w:rsidRPr="00937734">
        <w:t>RFC 3339</w:t>
      </w:r>
      <w:r w:rsidR="00937734">
        <w:t xml:space="preserve"> format)</w:t>
      </w:r>
      <w:r>
        <w:t xml:space="preserve"> in which the </w:t>
      </w:r>
      <w:proofErr w:type="spellStart"/>
      <w:r>
        <w:t>Whois</w:t>
      </w:r>
      <w:proofErr w:type="spellEnd"/>
      <w:r>
        <w:t xml:space="preserve"> database was updated from the SRS database. As per the service level </w:t>
      </w:r>
      <w:r w:rsidR="003B4A39">
        <w:t xml:space="preserve">requirement </w:t>
      </w:r>
      <w:r>
        <w:t>described in</w:t>
      </w:r>
      <w:r w:rsidR="00AD302C">
        <w:t xml:space="preserve"> section 1.4.2 of the 2013 RAA, and</w:t>
      </w:r>
      <w:r>
        <w:t xml:space="preserve"> Specification 10</w:t>
      </w:r>
      <w:r w:rsidR="00AD302C">
        <w:t xml:space="preserve"> of the Registry Agreement</w:t>
      </w:r>
      <w:r>
        <w:t xml:space="preserve">, the </w:t>
      </w:r>
      <w:proofErr w:type="spellStart"/>
      <w:r>
        <w:t>Whois</w:t>
      </w:r>
      <w:proofErr w:type="spellEnd"/>
      <w:r>
        <w:t xml:space="preserve"> </w:t>
      </w:r>
      <w:r w:rsidR="00C8057D">
        <w:t>information</w:t>
      </w:r>
      <w:r>
        <w:t xml:space="preserve"> </w:t>
      </w:r>
      <w:r w:rsidR="0048007B">
        <w:t xml:space="preserve">must </w:t>
      </w:r>
      <w:r w:rsidR="00AB20F0">
        <w:t>be updated within 60 minutes of any change.</w:t>
      </w:r>
    </w:p>
    <w:p w14:paraId="03A11329" w14:textId="77777777" w:rsidR="004B3C1B" w:rsidRPr="00993A90" w:rsidRDefault="004B3C1B" w:rsidP="00993A90">
      <w:pPr>
        <w:ind w:left="360"/>
      </w:pPr>
    </w:p>
    <w:p w14:paraId="5568B135" w14:textId="32CDB6B9" w:rsidR="0021675B" w:rsidRDefault="00671C16" w:rsidP="00993A90">
      <w:pPr>
        <w:pStyle w:val="ListParagraph"/>
        <w:numPr>
          <w:ilvl w:val="0"/>
          <w:numId w:val="1"/>
        </w:numPr>
      </w:pPr>
      <w:r>
        <w:t xml:space="preserve">IP </w:t>
      </w:r>
      <w:proofErr w:type="gramStart"/>
      <w:r>
        <w:t>address(</w:t>
      </w:r>
      <w:proofErr w:type="spellStart"/>
      <w:proofErr w:type="gramEnd"/>
      <w:r>
        <w:t>es</w:t>
      </w:r>
      <w:proofErr w:type="spellEnd"/>
      <w:r>
        <w:t xml:space="preserve">) for name servers </w:t>
      </w:r>
      <w:del w:id="104" w:author="Gustavo Lozano" w:date="2014-12-09T14:19:00Z">
        <w:r>
          <w:delText>are not required to</w:delText>
        </w:r>
      </w:del>
      <w:ins w:id="105" w:author="Gustavo Lozano" w:date="2014-12-09T14:19:00Z">
        <w:r w:rsidR="006C5564">
          <w:t xml:space="preserve">MUST </w:t>
        </w:r>
        <w:r w:rsidR="001C06F9">
          <w:t>NOT</w:t>
        </w:r>
      </w:ins>
      <w:r>
        <w:t xml:space="preserve"> be shown </w:t>
      </w:r>
      <w:r w:rsidR="00AD302C">
        <w:t>in the output of</w:t>
      </w:r>
      <w:r>
        <w:t xml:space="preserve"> </w:t>
      </w:r>
      <w:proofErr w:type="spellStart"/>
      <w:r w:rsidR="00E97F9C">
        <w:t>Whois</w:t>
      </w:r>
      <w:proofErr w:type="spellEnd"/>
      <w:r w:rsidR="00E97F9C">
        <w:t xml:space="preserve"> </w:t>
      </w:r>
      <w:r w:rsidR="00AD302C">
        <w:t xml:space="preserve">queries for </w:t>
      </w:r>
      <w:r>
        <w:t>domain name</w:t>
      </w:r>
      <w:r w:rsidR="00AD302C">
        <w:t>s</w:t>
      </w:r>
      <w:r>
        <w:t>.</w:t>
      </w:r>
      <w:r w:rsidR="004122A6">
        <w:t xml:space="preserve"> </w:t>
      </w:r>
    </w:p>
    <w:p w14:paraId="2C6329A1" w14:textId="77777777" w:rsidR="000C1482" w:rsidRDefault="000C1482" w:rsidP="000C1482">
      <w:pPr>
        <w:ind w:left="360"/>
      </w:pPr>
    </w:p>
    <w:p w14:paraId="18E79C4B" w14:textId="77777777" w:rsidR="000C1482" w:rsidRDefault="00486412" w:rsidP="000C1482">
      <w:pPr>
        <w:pStyle w:val="ListParagraph"/>
        <w:numPr>
          <w:ilvl w:val="0"/>
          <w:numId w:val="1"/>
        </w:numPr>
        <w:rPr>
          <w:del w:id="106" w:author="Gustavo Lozano" w:date="2014-12-09T14:19:00Z"/>
        </w:rPr>
      </w:pPr>
      <w:del w:id="107" w:author="Gustavo Lozano" w:date="2014-12-09T14:19:00Z">
        <w:r>
          <w:lastRenderedPageBreak/>
          <w:delText xml:space="preserve">In the case of Whois queries for </w:delText>
        </w:r>
        <w:r w:rsidR="0021675B">
          <w:delText>name servers</w:delText>
        </w:r>
        <w:r>
          <w:delText xml:space="preserve">, </w:delText>
        </w:r>
        <w:r w:rsidR="001A0569">
          <w:delText>IP address(es)</w:delText>
        </w:r>
        <w:r w:rsidR="00586390">
          <w:delText xml:space="preserve"> MUST be shown for name servers</w:delText>
        </w:r>
        <w:r w:rsidR="001A2CF3">
          <w:delText xml:space="preserve"> for which there is at least one</w:delText>
        </w:r>
        <w:r w:rsidR="00452BB1">
          <w:delText xml:space="preserve"> active</w:delText>
        </w:r>
        <w:r w:rsidR="001A2CF3">
          <w:delText xml:space="preserve"> domain name</w:delText>
        </w:r>
        <w:r w:rsidR="00586390">
          <w:delText xml:space="preserve"> that require</w:delText>
        </w:r>
        <w:r w:rsidR="001A2CF3">
          <w:delText>s</w:delText>
        </w:r>
        <w:r w:rsidR="00586390">
          <w:delText xml:space="preserve"> glue data in the DNS</w:delText>
        </w:r>
        <w:r>
          <w:delText xml:space="preserve"> (please see RFC 1034)</w:delText>
        </w:r>
        <w:r w:rsidR="000C1482">
          <w:delText xml:space="preserve">. </w:delText>
        </w:r>
        <w:r w:rsidR="00586390">
          <w:delText>For example, if the domain name "foo.example</w:delText>
        </w:r>
        <w:r w:rsidR="001A0569">
          <w:delText>.</w:delText>
        </w:r>
        <w:r w:rsidR="00586390">
          <w:delText>" has the name server "ns.foo.example</w:delText>
        </w:r>
        <w:r w:rsidR="001A0569">
          <w:delText>.</w:delText>
        </w:r>
        <w:r w:rsidR="00586390">
          <w:delText>", then the IP address</w:delText>
        </w:r>
        <w:r w:rsidR="001A0569">
          <w:delText>(</w:delText>
        </w:r>
        <w:r w:rsidR="00586390">
          <w:delText>es</w:delText>
        </w:r>
        <w:r w:rsidR="001A0569">
          <w:delText>)</w:delText>
        </w:r>
        <w:r w:rsidR="00586390">
          <w:delText xml:space="preserve"> for the name server </w:delText>
        </w:r>
        <w:r w:rsidR="001A0569">
          <w:delText>must</w:delText>
        </w:r>
        <w:r w:rsidR="00586390">
          <w:delText xml:space="preserve"> be shown in the Whois output</w:delText>
        </w:r>
        <w:r w:rsidR="00842F4E">
          <w:delText xml:space="preserve"> </w:delText>
        </w:r>
        <w:r w:rsidR="00BB27E1">
          <w:delText>of</w:delText>
        </w:r>
        <w:r w:rsidR="00842F4E">
          <w:delText xml:space="preserve"> a query for the name server "ns.foo.example."</w:delText>
        </w:r>
        <w:r w:rsidR="000C434F">
          <w:delText>.</w:delText>
        </w:r>
        <w:r w:rsidR="001D5E50">
          <w:delText xml:space="preserve"> IP address(es) MAY be shown in other cases.</w:delText>
        </w:r>
        <w:r w:rsidR="00A5790E">
          <w:delText xml:space="preserve"> Note: see </w:delText>
        </w:r>
        <w:r w:rsidR="00B962DF">
          <w:delText>section</w:delText>
        </w:r>
        <w:r w:rsidR="00A5790E">
          <w:delText xml:space="preserve"> 1 in case that no IP addresses are shown for the name servers. </w:delText>
        </w:r>
      </w:del>
    </w:p>
    <w:p w14:paraId="0863AEDC" w14:textId="77777777" w:rsidR="000C1482" w:rsidRDefault="000C1482" w:rsidP="000C1482">
      <w:pPr>
        <w:ind w:left="360"/>
        <w:rPr>
          <w:del w:id="108" w:author="Gustavo Lozano" w:date="2014-12-09T14:19:00Z"/>
        </w:rPr>
      </w:pPr>
    </w:p>
    <w:p w14:paraId="7340C420" w14:textId="492EA45C" w:rsidR="000B3E92" w:rsidRDefault="00AB6E52" w:rsidP="000B3E92">
      <w:pPr>
        <w:pStyle w:val="ListParagraph"/>
        <w:numPr>
          <w:ilvl w:val="0"/>
          <w:numId w:val="1"/>
        </w:numPr>
      </w:pPr>
      <w:r>
        <w:t>"</w:t>
      </w:r>
      <w:r w:rsidR="008C51A0">
        <w:t xml:space="preserve">DNSSEC: </w:t>
      </w:r>
      <w:proofErr w:type="spellStart"/>
      <w:r w:rsidR="008C51A0">
        <w:t>signedDelegation</w:t>
      </w:r>
      <w:proofErr w:type="spellEnd"/>
      <w:r>
        <w:t>"</w:t>
      </w:r>
      <w:r w:rsidR="008C51A0">
        <w:t xml:space="preserve"> MUST be shown when </w:t>
      </w:r>
      <w:del w:id="109" w:author="Gustavo Lozano" w:date="2014-12-09T14:19:00Z">
        <w:r w:rsidR="008C51A0">
          <w:delText>a</w:delText>
        </w:r>
      </w:del>
      <w:ins w:id="110" w:author="Gustavo Lozano" w:date="2014-12-09T14:19:00Z">
        <w:r w:rsidR="00086397">
          <w:t>there is one</w:t>
        </w:r>
        <w:r w:rsidR="007C06B2">
          <w:t xml:space="preserve"> or more</w:t>
        </w:r>
      </w:ins>
      <w:r w:rsidR="00086397">
        <w:t xml:space="preserve"> DS </w:t>
      </w:r>
      <w:del w:id="111" w:author="Gustavo Lozano" w:date="2014-12-09T14:19:00Z">
        <w:r w:rsidR="008C51A0">
          <w:delText>RR is published</w:delText>
        </w:r>
      </w:del>
      <w:ins w:id="112" w:author="Gustavo Lozano" w:date="2014-12-09T14:19:00Z">
        <w:r w:rsidR="00086397">
          <w:t>record</w:t>
        </w:r>
        <w:r w:rsidR="007C06B2">
          <w:t>s</w:t>
        </w:r>
      </w:ins>
      <w:r w:rsidR="00086397">
        <w:t xml:space="preserve"> in the </w:t>
      </w:r>
      <w:del w:id="113" w:author="Gustavo Lozano" w:date="2014-12-09T14:19:00Z">
        <w:r w:rsidR="008C51A0">
          <w:delText>DNS</w:delText>
        </w:r>
      </w:del>
      <w:ins w:id="114" w:author="Gustavo Lozano" w:date="2014-12-09T14:19:00Z">
        <w:r w:rsidR="00086397">
          <w:t>SRS</w:t>
        </w:r>
      </w:ins>
      <w:r w:rsidR="00086397">
        <w:t xml:space="preserve"> </w:t>
      </w:r>
      <w:r w:rsidR="008C51A0">
        <w:t>fo</w:t>
      </w:r>
      <w:r>
        <w:t>r the domain name being queried.</w:t>
      </w:r>
      <w:r w:rsidR="008C51A0">
        <w:t xml:space="preserve"> </w:t>
      </w:r>
      <w:r>
        <w:t>"</w:t>
      </w:r>
      <w:r w:rsidR="008C51A0">
        <w:t>DNSSEC: unsigned</w:t>
      </w:r>
      <w:r>
        <w:t>"</w:t>
      </w:r>
      <w:r w:rsidR="008C51A0">
        <w:t xml:space="preserve"> MUST be shown in</w:t>
      </w:r>
      <w:r>
        <w:t xml:space="preserve"> all</w:t>
      </w:r>
      <w:r w:rsidR="008C51A0">
        <w:t xml:space="preserve"> other cases.</w:t>
      </w:r>
    </w:p>
    <w:p w14:paraId="16B0FA23" w14:textId="77777777" w:rsidR="000B3E92" w:rsidRDefault="000B3E92" w:rsidP="000B3E92"/>
    <w:p w14:paraId="1E78C398" w14:textId="1D6427E7" w:rsidR="00AB20F0" w:rsidRDefault="00B263F5" w:rsidP="00AB20F0">
      <w:pPr>
        <w:pStyle w:val="ListParagraph"/>
        <w:numPr>
          <w:ilvl w:val="0"/>
          <w:numId w:val="1"/>
        </w:numPr>
      </w:pPr>
      <w:bookmarkStart w:id="115" w:name="_Ref276659539"/>
      <w:r>
        <w:t xml:space="preserve">Data fields </w:t>
      </w:r>
      <w:r w:rsidR="007F75DE">
        <w:t>MUST</w:t>
      </w:r>
      <w:r>
        <w:t xml:space="preserve"> be </w:t>
      </w:r>
      <w:del w:id="116" w:author="Gustavo Lozano" w:date="2014-12-09T14:19:00Z">
        <w:r>
          <w:delText>outputted</w:delText>
        </w:r>
      </w:del>
      <w:ins w:id="117" w:author="Gustavo Lozano" w:date="2014-12-09T14:19:00Z">
        <w:r w:rsidR="005B5E53">
          <w:t>shown</w:t>
        </w:r>
      </w:ins>
      <w:r w:rsidR="005B5E53">
        <w:t xml:space="preserve"> </w:t>
      </w:r>
      <w:r>
        <w:t xml:space="preserve">in the format </w:t>
      </w:r>
      <w:r w:rsidR="00EF4840">
        <w:t xml:space="preserve">(including the order of keys, among others) </w:t>
      </w:r>
      <w:r>
        <w:t xml:space="preserve">specified in the 2013 RAA (for registrars) or the Registry Agreement (for registries). </w:t>
      </w:r>
      <w:r w:rsidR="004B7721">
        <w:t xml:space="preserve">If additional data fields are included in the </w:t>
      </w:r>
      <w:proofErr w:type="spellStart"/>
      <w:r w:rsidR="004B7721">
        <w:t>Whois</w:t>
      </w:r>
      <w:proofErr w:type="spellEnd"/>
      <w:r w:rsidR="004B7721">
        <w:t xml:space="preserve"> output, the a</w:t>
      </w:r>
      <w:r w:rsidR="004B3C1B">
        <w:t xml:space="preserve">dditional data fields MUST </w:t>
      </w:r>
      <w:r w:rsidR="004B7721">
        <w:t xml:space="preserve">be placed </w:t>
      </w:r>
      <w:r w:rsidR="00DD13FF" w:rsidRPr="00DD13FF">
        <w:t xml:space="preserve">at the end of the text format outlined </w:t>
      </w:r>
      <w:r w:rsidR="00667666">
        <w:t xml:space="preserve">in the Registry Agreement </w:t>
      </w:r>
      <w:r w:rsidR="009E0A2D">
        <w:t>or</w:t>
      </w:r>
      <w:r w:rsidR="00667666">
        <w:t xml:space="preserve"> 2013 RAA</w:t>
      </w:r>
      <w:r w:rsidR="00393D1F">
        <w:t>.</w:t>
      </w:r>
      <w:r w:rsidR="00033848">
        <w:t xml:space="preserve"> </w:t>
      </w:r>
      <w:ins w:id="118" w:author="Gustavo Lozano" w:date="2014-12-09T14:19:00Z">
        <w:r w:rsidR="00033848">
          <w:t>For example</w:t>
        </w:r>
        <w:r w:rsidR="00C44D99" w:rsidRPr="00C44D99">
          <w:t>,</w:t>
        </w:r>
        <w:r w:rsidR="00393D1F">
          <w:t xml:space="preserve"> for domain name object</w:t>
        </w:r>
        <w:r w:rsidR="009D09B4">
          <w:t xml:space="preserve"> responses:</w:t>
        </w:r>
        <w:r w:rsidR="00C44D99" w:rsidRPr="00C44D99">
          <w:t xml:space="preserve"> after the field DNSSEC for registries</w:t>
        </w:r>
        <w:r w:rsidR="00393D1F">
          <w:t>,</w:t>
        </w:r>
        <w:r w:rsidR="00C44D99" w:rsidRPr="00C44D99">
          <w:t xml:space="preserve"> after the field "URL of the ICANN WHOIS Data Problem R</w:t>
        </w:r>
        <w:r w:rsidR="00C44D99">
          <w:t>eporting System" for registrars</w:t>
        </w:r>
        <w:r w:rsidR="004B7721">
          <w:t xml:space="preserve">. </w:t>
        </w:r>
      </w:ins>
      <w:r w:rsidR="004B7721">
        <w:t>(</w:t>
      </w:r>
      <w:r w:rsidR="00AB20F0">
        <w:t xml:space="preserve">Note: As specified in section 1.4, Specification 4 of the Registry Agreement, the Registry Operator MUST obtain approval from ICANN before adding fields to the </w:t>
      </w:r>
      <w:proofErr w:type="spellStart"/>
      <w:r w:rsidR="00AB20F0">
        <w:t>Whois</w:t>
      </w:r>
      <w:proofErr w:type="spellEnd"/>
      <w:r w:rsidR="00AB20F0">
        <w:t xml:space="preserve"> output</w:t>
      </w:r>
      <w:ins w:id="119" w:author="Gustavo Lozano" w:date="2014-12-09T14:19:00Z">
        <w:r w:rsidR="00E81EAF">
          <w:t>, i.e., request this using the RSEP process</w:t>
        </w:r>
      </w:ins>
      <w:r w:rsidR="00AB20F0">
        <w:t>.</w:t>
      </w:r>
      <w:r w:rsidR="004B7721">
        <w:t>)</w:t>
      </w:r>
      <w:bookmarkEnd w:id="115"/>
    </w:p>
    <w:p w14:paraId="19F45E83" w14:textId="77777777" w:rsidR="00AB20F0" w:rsidRDefault="00AB20F0" w:rsidP="00993A90">
      <w:pPr>
        <w:ind w:left="720"/>
      </w:pPr>
    </w:p>
    <w:p w14:paraId="4EDA7538" w14:textId="77777777" w:rsidR="004B3C1B" w:rsidRDefault="004B3C1B" w:rsidP="004B3C1B">
      <w:pPr>
        <w:ind w:left="720"/>
      </w:pPr>
      <w:r>
        <w:t>For example, when querying for a domain name</w:t>
      </w:r>
      <w:r w:rsidR="004B7721">
        <w:t>:</w:t>
      </w:r>
    </w:p>
    <w:p w14:paraId="2DCFD6F0" w14:textId="77777777" w:rsidR="004B7721" w:rsidRDefault="004B7721" w:rsidP="004B3C1B">
      <w:pPr>
        <w:ind w:left="720"/>
      </w:pPr>
    </w:p>
    <w:p w14:paraId="197576C1" w14:textId="77777777" w:rsidR="004B7721" w:rsidRDefault="004B7721" w:rsidP="004B7721">
      <w:pPr>
        <w:ind w:left="720"/>
        <w:rPr>
          <w:i/>
        </w:rPr>
      </w:pPr>
      <w:r w:rsidRPr="004B7721">
        <w:rPr>
          <w:i/>
        </w:rPr>
        <w:t xml:space="preserve">Domain Name: </w:t>
      </w:r>
      <w:proofErr w:type="spellStart"/>
      <w:r w:rsidR="003F2408" w:rsidRPr="003F2408">
        <w:rPr>
          <w:i/>
        </w:rPr>
        <w:t>xn</w:t>
      </w:r>
      <w:proofErr w:type="spellEnd"/>
      <w:r w:rsidR="003F2408" w:rsidRPr="003F2408">
        <w:rPr>
          <w:i/>
        </w:rPr>
        <w:t>--</w:t>
      </w:r>
      <w:proofErr w:type="spellStart"/>
      <w:r w:rsidR="003F2408" w:rsidRPr="003F2408">
        <w:rPr>
          <w:i/>
        </w:rPr>
        <w:t>caf-dma</w:t>
      </w:r>
      <w:r w:rsidRPr="004B7721">
        <w:rPr>
          <w:i/>
        </w:rPr>
        <w:t>.</w:t>
      </w:r>
      <w:r w:rsidR="0028344A">
        <w:rPr>
          <w:i/>
        </w:rPr>
        <w:t>example</w:t>
      </w:r>
      <w:proofErr w:type="spellEnd"/>
    </w:p>
    <w:p w14:paraId="4A597B1E" w14:textId="77777777" w:rsidR="004B7721" w:rsidRPr="004B7721" w:rsidRDefault="004B7721" w:rsidP="004B7721">
      <w:pPr>
        <w:ind w:left="720"/>
        <w:rPr>
          <w:i/>
        </w:rPr>
      </w:pPr>
      <w:r w:rsidRPr="004B7721">
        <w:rPr>
          <w:i/>
        </w:rPr>
        <w:t xml:space="preserve">Domain ID: D1234567-TLD </w:t>
      </w:r>
    </w:p>
    <w:p w14:paraId="65D4FFCB" w14:textId="77777777" w:rsidR="004B7721" w:rsidRPr="004B7721" w:rsidRDefault="004B7721" w:rsidP="004B7721">
      <w:pPr>
        <w:ind w:left="720"/>
        <w:rPr>
          <w:i/>
        </w:rPr>
      </w:pPr>
      <w:r w:rsidRPr="004B7721">
        <w:rPr>
          <w:i/>
        </w:rPr>
        <w:t xml:space="preserve">WHOIS Server: </w:t>
      </w:r>
      <w:proofErr w:type="spellStart"/>
      <w:r w:rsidRPr="004B7721">
        <w:rPr>
          <w:i/>
        </w:rPr>
        <w:t>whois.</w:t>
      </w:r>
      <w:r w:rsidR="003F2408">
        <w:rPr>
          <w:i/>
        </w:rPr>
        <w:t>nic</w:t>
      </w:r>
      <w:r w:rsidRPr="004B7721">
        <w:rPr>
          <w:i/>
        </w:rPr>
        <w:t>.</w:t>
      </w:r>
      <w:r w:rsidR="003F2408">
        <w:rPr>
          <w:i/>
        </w:rPr>
        <w:t>example</w:t>
      </w:r>
      <w:proofErr w:type="spellEnd"/>
    </w:p>
    <w:p w14:paraId="3765FD0B" w14:textId="77777777" w:rsidR="004B7721" w:rsidRPr="004B7721" w:rsidRDefault="004B7721" w:rsidP="004B7721">
      <w:pPr>
        <w:ind w:left="720"/>
        <w:rPr>
          <w:i/>
        </w:rPr>
      </w:pPr>
      <w:r w:rsidRPr="004B7721">
        <w:rPr>
          <w:i/>
        </w:rPr>
        <w:t>Referral URL: http://www.</w:t>
      </w:r>
      <w:r w:rsidR="003F2408">
        <w:rPr>
          <w:i/>
        </w:rPr>
        <w:t>nic.</w:t>
      </w:r>
      <w:r w:rsidRPr="004B7721">
        <w:rPr>
          <w:i/>
        </w:rPr>
        <w:t>example</w:t>
      </w:r>
    </w:p>
    <w:p w14:paraId="5EA950DB" w14:textId="77777777" w:rsidR="004B7721" w:rsidRPr="004B7721" w:rsidRDefault="004B7721" w:rsidP="004B7721">
      <w:pPr>
        <w:ind w:left="720"/>
        <w:rPr>
          <w:i/>
        </w:rPr>
      </w:pPr>
      <w:r w:rsidRPr="004B7721">
        <w:rPr>
          <w:i/>
        </w:rPr>
        <w:t>Updated Date: 2009-05-29T20</w:t>
      </w:r>
      <w:proofErr w:type="gramStart"/>
      <w:r w:rsidRPr="004B7721">
        <w:rPr>
          <w:i/>
        </w:rPr>
        <w:t>:13:00Z</w:t>
      </w:r>
      <w:proofErr w:type="gramEnd"/>
      <w:r w:rsidRPr="004B7721">
        <w:rPr>
          <w:i/>
        </w:rPr>
        <w:t xml:space="preserve"> </w:t>
      </w:r>
    </w:p>
    <w:p w14:paraId="208FD4CD" w14:textId="77777777" w:rsidR="00AB20F0" w:rsidRDefault="004B7721" w:rsidP="00AB20F0">
      <w:pPr>
        <w:ind w:left="720"/>
        <w:rPr>
          <w:i/>
        </w:rPr>
      </w:pPr>
      <w:r w:rsidRPr="004B7721">
        <w:rPr>
          <w:i/>
        </w:rPr>
        <w:t>Creation Date: 2000-10-08T00</w:t>
      </w:r>
      <w:proofErr w:type="gramStart"/>
      <w:r w:rsidRPr="004B7721">
        <w:rPr>
          <w:i/>
        </w:rPr>
        <w:t>:45:00Z</w:t>
      </w:r>
      <w:proofErr w:type="gramEnd"/>
      <w:r w:rsidRPr="004B7721">
        <w:rPr>
          <w:i/>
        </w:rPr>
        <w:t xml:space="preserve"> </w:t>
      </w:r>
    </w:p>
    <w:p w14:paraId="48E37DE3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>Registry Expiry Date: 2010-10-08T00</w:t>
      </w:r>
      <w:proofErr w:type="gramStart"/>
      <w:r w:rsidRPr="00775883">
        <w:rPr>
          <w:i/>
        </w:rPr>
        <w:t>:44:59Z</w:t>
      </w:r>
      <w:proofErr w:type="gramEnd"/>
      <w:r w:rsidRPr="00775883">
        <w:rPr>
          <w:i/>
        </w:rPr>
        <w:t xml:space="preserve"> </w:t>
      </w:r>
    </w:p>
    <w:p w14:paraId="5A6136E5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Sponsoring Registrar: EXAMPLE REGISTRAR LLC </w:t>
      </w:r>
    </w:p>
    <w:p w14:paraId="5E83C954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Sponsoring Registrar IANA ID: 5555555 </w:t>
      </w:r>
    </w:p>
    <w:p w14:paraId="00CF8911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Domain Status: </w:t>
      </w:r>
      <w:proofErr w:type="spellStart"/>
      <w:r w:rsidRPr="00775883">
        <w:rPr>
          <w:i/>
        </w:rPr>
        <w:t>clientDeleteProhibited</w:t>
      </w:r>
      <w:proofErr w:type="spellEnd"/>
      <w:r w:rsidRPr="00775883">
        <w:rPr>
          <w:i/>
        </w:rPr>
        <w:t xml:space="preserve"> </w:t>
      </w:r>
      <w:ins w:id="120" w:author="Gustavo Lozano" w:date="2014-12-09T14:19:00Z">
        <w:r w:rsidR="00A377EC" w:rsidRPr="00A377EC">
          <w:rPr>
            <w:i/>
          </w:rPr>
          <w:t>http</w:t>
        </w:r>
        <w:r w:rsidR="00697623">
          <w:rPr>
            <w:i/>
          </w:rPr>
          <w:t>s</w:t>
        </w:r>
        <w:r w:rsidR="00A377EC" w:rsidRPr="00A377EC">
          <w:rPr>
            <w:i/>
          </w:rPr>
          <w:t>://icann.org/epp#clientDeleteProhibited</w:t>
        </w:r>
      </w:ins>
    </w:p>
    <w:p w14:paraId="34C9F3B8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Domain Status: </w:t>
      </w:r>
      <w:proofErr w:type="spellStart"/>
      <w:r w:rsidRPr="00775883">
        <w:rPr>
          <w:i/>
        </w:rPr>
        <w:t>clientRenewProhibited</w:t>
      </w:r>
      <w:proofErr w:type="spellEnd"/>
      <w:r w:rsidRPr="00775883">
        <w:rPr>
          <w:i/>
        </w:rPr>
        <w:t xml:space="preserve"> </w:t>
      </w:r>
      <w:ins w:id="121" w:author="Gustavo Lozano" w:date="2014-12-09T14:19:00Z">
        <w:r w:rsidR="00A377EC" w:rsidRPr="00A377EC">
          <w:rPr>
            <w:i/>
          </w:rPr>
          <w:t>http</w:t>
        </w:r>
        <w:r w:rsidR="00697623">
          <w:rPr>
            <w:i/>
          </w:rPr>
          <w:t>s</w:t>
        </w:r>
        <w:r w:rsidR="00A377EC" w:rsidRPr="00A377EC">
          <w:rPr>
            <w:i/>
          </w:rPr>
          <w:t>://icann.org/epp#clientRenewProhibited</w:t>
        </w:r>
      </w:ins>
    </w:p>
    <w:p w14:paraId="4297A992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Domain Status: </w:t>
      </w:r>
      <w:proofErr w:type="spellStart"/>
      <w:r w:rsidRPr="00775883">
        <w:rPr>
          <w:i/>
        </w:rPr>
        <w:t>clientTransferProhibited</w:t>
      </w:r>
      <w:proofErr w:type="spellEnd"/>
      <w:r w:rsidRPr="00775883">
        <w:rPr>
          <w:i/>
        </w:rPr>
        <w:t xml:space="preserve"> </w:t>
      </w:r>
      <w:ins w:id="122" w:author="Gustavo Lozano" w:date="2014-12-09T14:19:00Z">
        <w:r w:rsidR="00A377EC" w:rsidRPr="00A377EC">
          <w:rPr>
            <w:i/>
          </w:rPr>
          <w:t>http</w:t>
        </w:r>
        <w:r w:rsidR="00697623">
          <w:rPr>
            <w:i/>
          </w:rPr>
          <w:t>s</w:t>
        </w:r>
        <w:r w:rsidR="00A377EC" w:rsidRPr="00A377EC">
          <w:rPr>
            <w:i/>
          </w:rPr>
          <w:t>://icann.org/epp#clientTransferProhibited</w:t>
        </w:r>
      </w:ins>
    </w:p>
    <w:p w14:paraId="4F510F35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Domain Status: </w:t>
      </w:r>
      <w:proofErr w:type="spellStart"/>
      <w:r w:rsidRPr="00775883">
        <w:rPr>
          <w:i/>
        </w:rPr>
        <w:t>serverUpdateProhibited</w:t>
      </w:r>
      <w:proofErr w:type="spellEnd"/>
      <w:r w:rsidRPr="00775883">
        <w:rPr>
          <w:i/>
        </w:rPr>
        <w:t xml:space="preserve"> </w:t>
      </w:r>
      <w:ins w:id="123" w:author="Gustavo Lozano" w:date="2014-12-09T14:19:00Z">
        <w:r w:rsidR="00A377EC" w:rsidRPr="00A377EC">
          <w:rPr>
            <w:i/>
          </w:rPr>
          <w:t>http</w:t>
        </w:r>
        <w:r w:rsidR="00697623">
          <w:rPr>
            <w:i/>
          </w:rPr>
          <w:t>s</w:t>
        </w:r>
        <w:r w:rsidR="00A377EC" w:rsidRPr="00A377EC">
          <w:rPr>
            <w:i/>
          </w:rPr>
          <w:t>://icann.org/epp#</w:t>
        </w:r>
        <w:r w:rsidR="00A377EC" w:rsidRPr="00775883">
          <w:rPr>
            <w:i/>
          </w:rPr>
          <w:t>serverUpdateProhibited</w:t>
        </w:r>
      </w:ins>
    </w:p>
    <w:p w14:paraId="73C13938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Registrant ID: 5372808-ERL </w:t>
      </w:r>
    </w:p>
    <w:p w14:paraId="56BD18CC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Registrant Name: EXAMPLE REGISTRANT </w:t>
      </w:r>
    </w:p>
    <w:p w14:paraId="2F6D22E7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Registrant Organization: EXAMPLE ORGANIZATION </w:t>
      </w:r>
    </w:p>
    <w:p w14:paraId="08E0B4C3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Registrant Street: 123 EXAMPLE STREET </w:t>
      </w:r>
    </w:p>
    <w:p w14:paraId="2F836333" w14:textId="77777777" w:rsidR="00775883" w:rsidRPr="00775883" w:rsidRDefault="00775883" w:rsidP="00775883">
      <w:pPr>
        <w:ind w:left="720"/>
        <w:rPr>
          <w:i/>
        </w:rPr>
      </w:pPr>
      <w:r w:rsidRPr="00775883">
        <w:rPr>
          <w:i/>
        </w:rPr>
        <w:t xml:space="preserve">Registrant City: ANYTOWN </w:t>
      </w:r>
    </w:p>
    <w:p w14:paraId="5E816482" w14:textId="77777777" w:rsidR="00775883" w:rsidRPr="004B7721" w:rsidRDefault="00775883" w:rsidP="00AB20F0">
      <w:pPr>
        <w:ind w:left="720"/>
        <w:rPr>
          <w:i/>
        </w:rPr>
      </w:pPr>
      <w:r>
        <w:rPr>
          <w:i/>
        </w:rPr>
        <w:t>...</w:t>
      </w:r>
    </w:p>
    <w:p w14:paraId="24F9A5EC" w14:textId="77777777" w:rsidR="00102D15" w:rsidRDefault="00102D15" w:rsidP="00102D15">
      <w:pPr>
        <w:ind w:left="720"/>
        <w:rPr>
          <w:i/>
        </w:rPr>
      </w:pPr>
      <w:r>
        <w:rPr>
          <w:i/>
        </w:rPr>
        <w:t xml:space="preserve">Name </w:t>
      </w:r>
      <w:r w:rsidRPr="00691063">
        <w:rPr>
          <w:i/>
        </w:rPr>
        <w:t>Server:</w:t>
      </w:r>
      <w:r>
        <w:rPr>
          <w:i/>
        </w:rPr>
        <w:t xml:space="preserve"> </w:t>
      </w:r>
      <w:r w:rsidRPr="00691063">
        <w:rPr>
          <w:i/>
        </w:rPr>
        <w:t>N</w:t>
      </w:r>
      <w:r>
        <w:rPr>
          <w:i/>
        </w:rPr>
        <w:t>S01.EXAMPLEREGISTRAR.TLD</w:t>
      </w:r>
    </w:p>
    <w:p w14:paraId="185F0848" w14:textId="77777777" w:rsidR="00102D15" w:rsidRDefault="00102D15" w:rsidP="00102D15">
      <w:pPr>
        <w:ind w:left="720"/>
        <w:rPr>
          <w:i/>
        </w:rPr>
      </w:pPr>
      <w:r>
        <w:rPr>
          <w:i/>
        </w:rPr>
        <w:t xml:space="preserve">Name Server: </w:t>
      </w:r>
      <w:r w:rsidRPr="00691063">
        <w:rPr>
          <w:i/>
        </w:rPr>
        <w:t>NS02.EXAMPLEREGISTRAR.TLD</w:t>
      </w:r>
    </w:p>
    <w:p w14:paraId="10CD78D1" w14:textId="77777777" w:rsidR="00102D15" w:rsidRDefault="00102D15" w:rsidP="00102D15">
      <w:pPr>
        <w:ind w:left="720"/>
        <w:rPr>
          <w:i/>
        </w:rPr>
      </w:pPr>
      <w:r>
        <w:rPr>
          <w:i/>
        </w:rPr>
        <w:t xml:space="preserve">DNSSEC: </w:t>
      </w:r>
      <w:proofErr w:type="spellStart"/>
      <w:r w:rsidRPr="00691063">
        <w:rPr>
          <w:i/>
        </w:rPr>
        <w:t>signedDelegation</w:t>
      </w:r>
      <w:proofErr w:type="spellEnd"/>
    </w:p>
    <w:p w14:paraId="35A0A86B" w14:textId="77777777" w:rsidR="00691063" w:rsidRPr="004B7721" w:rsidRDefault="00691063" w:rsidP="00102D15">
      <w:pPr>
        <w:ind w:left="720"/>
        <w:rPr>
          <w:b/>
          <w:i/>
        </w:rPr>
      </w:pPr>
      <w:r w:rsidRPr="004B7721">
        <w:rPr>
          <w:b/>
          <w:i/>
        </w:rPr>
        <w:lastRenderedPageBreak/>
        <w:t xml:space="preserve">Internationalized Domain Name: </w:t>
      </w:r>
      <w:proofErr w:type="spellStart"/>
      <w:r>
        <w:rPr>
          <w:b/>
          <w:i/>
        </w:rPr>
        <w:t>caf</w:t>
      </w:r>
      <w:r w:rsidRPr="004B7721">
        <w:rPr>
          <w:b/>
          <w:i/>
        </w:rPr>
        <w:t>é.</w:t>
      </w:r>
      <w:r>
        <w:rPr>
          <w:b/>
          <w:i/>
        </w:rPr>
        <w:t>example</w:t>
      </w:r>
      <w:proofErr w:type="spellEnd"/>
    </w:p>
    <w:p w14:paraId="6F69D714" w14:textId="77777777" w:rsidR="004B3C1B" w:rsidRDefault="004B3C1B"/>
    <w:p w14:paraId="4A6CFBAC" w14:textId="265B9186" w:rsidR="00681AD9" w:rsidRDefault="007E6518" w:rsidP="00681AD9">
      <w:pPr>
        <w:pStyle w:val="ListParagraph"/>
        <w:numPr>
          <w:ilvl w:val="0"/>
          <w:numId w:val="1"/>
        </w:numPr>
      </w:pPr>
      <w:r>
        <w:t>J</w:t>
      </w:r>
      <w:r w:rsidR="000E5272">
        <w:t>avaS</w:t>
      </w:r>
      <w:r>
        <w:t>cript</w:t>
      </w:r>
      <w:r w:rsidR="000E5272">
        <w:t xml:space="preserve"> or other client-side script</w:t>
      </w:r>
      <w:r w:rsidR="00182C49">
        <w:t xml:space="preserve"> code</w:t>
      </w:r>
      <w:r>
        <w:t xml:space="preserve"> MUST </w:t>
      </w:r>
      <w:r w:rsidR="006514AC">
        <w:t xml:space="preserve">NOT </w:t>
      </w:r>
      <w:proofErr w:type="gramStart"/>
      <w:r>
        <w:t>be</w:t>
      </w:r>
      <w:proofErr w:type="gramEnd"/>
      <w:r>
        <w:t xml:space="preserve"> added to the output</w:t>
      </w:r>
      <w:r w:rsidR="00D654CA">
        <w:t xml:space="preserve"> of (port 43) WHOIS</w:t>
      </w:r>
      <w:del w:id="124" w:author="Gustavo Lozano" w:date="2014-12-09T14:19:00Z">
        <w:r w:rsidR="00681AD9">
          <w:delText>.</w:delText>
        </w:r>
      </w:del>
      <w:ins w:id="125" w:author="Gustavo Lozano" w:date="2014-12-09T14:19:00Z">
        <w:r w:rsidR="00D138E2">
          <w:t xml:space="preserve">, and the </w:t>
        </w:r>
        <w:r w:rsidR="00A4310D">
          <w:t>data from the</w:t>
        </w:r>
        <w:r w:rsidR="00D138E2">
          <w:t xml:space="preserve"> objects </w:t>
        </w:r>
        <w:r w:rsidR="00A4310D">
          <w:t>that could be wrongfully interpreted as markup language MUST be</w:t>
        </w:r>
        <w:r w:rsidR="00452CD3">
          <w:t xml:space="preserve"> properly</w:t>
        </w:r>
        <w:r w:rsidR="00A4310D">
          <w:t xml:space="preserve"> escaped</w:t>
        </w:r>
        <w:r w:rsidR="00E376FC">
          <w:t xml:space="preserve"> in web-based </w:t>
        </w:r>
        <w:proofErr w:type="spellStart"/>
        <w:r w:rsidR="00E376FC">
          <w:t>Whois</w:t>
        </w:r>
        <w:proofErr w:type="spellEnd"/>
        <w:r w:rsidR="00A4310D">
          <w:t>.</w:t>
        </w:r>
      </w:ins>
    </w:p>
    <w:p w14:paraId="51FFD46B" w14:textId="77777777" w:rsidR="006145BE" w:rsidRDefault="006145BE" w:rsidP="00F01C18">
      <w:pPr>
        <w:ind w:left="360"/>
      </w:pPr>
    </w:p>
    <w:p w14:paraId="5E84EC07" w14:textId="77777777" w:rsidR="006145BE" w:rsidRDefault="006145BE" w:rsidP="00681AD9">
      <w:pPr>
        <w:pStyle w:val="ListParagraph"/>
        <w:numPr>
          <w:ilvl w:val="0"/>
          <w:numId w:val="1"/>
        </w:numPr>
      </w:pPr>
      <w:r>
        <w:t>The output of web-</w:t>
      </w:r>
      <w:r w:rsidR="00D654CA">
        <w:t xml:space="preserve">based </w:t>
      </w:r>
      <w:proofErr w:type="spellStart"/>
      <w:r w:rsidR="00D654CA">
        <w:t>W</w:t>
      </w:r>
      <w:r>
        <w:t>hois</w:t>
      </w:r>
      <w:proofErr w:type="spellEnd"/>
      <w:r>
        <w:t xml:space="preserve"> MUST follow the same conventions defined in section 1.4.2 of the RDDS spec of the 2013 RAA, and sections 1.5, 1.6, and 1.7 of Specification 4 of the Registry Agreement.</w:t>
      </w:r>
    </w:p>
    <w:p w14:paraId="2C5FBC9C" w14:textId="77777777" w:rsidR="00883ACE" w:rsidRDefault="00883ACE" w:rsidP="00A42E5A">
      <w:pPr>
        <w:pStyle w:val="ListParagraph"/>
      </w:pPr>
    </w:p>
    <w:p w14:paraId="6FD36E02" w14:textId="77777777" w:rsidR="00505E61" w:rsidRDefault="003A0300" w:rsidP="00681AD9">
      <w:pPr>
        <w:pStyle w:val="ListParagraph"/>
        <w:numPr>
          <w:ilvl w:val="0"/>
          <w:numId w:val="1"/>
        </w:numPr>
      </w:pPr>
      <w:r w:rsidRPr="003A0300">
        <w:t xml:space="preserve">Each field (key/value pair) </w:t>
      </w:r>
      <w:r w:rsidR="007F75DE">
        <w:t>MUST</w:t>
      </w:r>
      <w:r w:rsidRPr="003A0300">
        <w:t xml:space="preserve"> be terminated with ASCII CR and then ASCII LF &lt;U+000D, U+000A&gt;. (See Section 2 of RFC 3912, W</w:t>
      </w:r>
      <w:r w:rsidR="00883ACE">
        <w:t>HOIS</w:t>
      </w:r>
      <w:r w:rsidRPr="003A0300">
        <w:t xml:space="preserve"> Protocol Specifica</w:t>
      </w:r>
      <w:r w:rsidR="00883ACE">
        <w:t>t</w:t>
      </w:r>
      <w:r w:rsidRPr="003A0300">
        <w:t>ion).</w:t>
      </w:r>
      <w:r w:rsidR="00996516">
        <w:t xml:space="preserve"> </w:t>
      </w:r>
      <w:r w:rsidR="00A235FA">
        <w:t xml:space="preserve">Note: this applies to paragraphs used for legal disclaimers or any other lines shown in the </w:t>
      </w:r>
      <w:proofErr w:type="spellStart"/>
      <w:r w:rsidR="00A235FA">
        <w:t>Whois</w:t>
      </w:r>
      <w:proofErr w:type="spellEnd"/>
      <w:r w:rsidR="00A235FA">
        <w:t xml:space="preserve"> output.</w:t>
      </w:r>
      <w:r w:rsidR="00996516">
        <w:t xml:space="preserve"> </w:t>
      </w:r>
    </w:p>
    <w:p w14:paraId="1D302B8E" w14:textId="77777777" w:rsidR="0014557A" w:rsidRDefault="0014557A" w:rsidP="00F01C18">
      <w:pPr>
        <w:ind w:left="360"/>
      </w:pPr>
    </w:p>
    <w:p w14:paraId="5C039E8E" w14:textId="21EA9BE5" w:rsidR="0014557A" w:rsidRDefault="0014557A" w:rsidP="00B274D0">
      <w:pPr>
        <w:pStyle w:val="ListParagraph"/>
        <w:numPr>
          <w:ilvl w:val="0"/>
          <w:numId w:val="1"/>
        </w:numPr>
      </w:pPr>
      <w:r>
        <w:t>Key and values</w:t>
      </w:r>
      <w:r w:rsidR="00CC451C">
        <w:t xml:space="preserve"> </w:t>
      </w:r>
      <w:del w:id="126" w:author="Gustavo Lozano" w:date="2014-12-09T14:19:00Z">
        <w:r w:rsidR="00CC451C">
          <w:delText>(where information for value exists in the SRS)</w:delText>
        </w:r>
        <w:r>
          <w:delText xml:space="preserve"> </w:delText>
        </w:r>
      </w:del>
      <w:r>
        <w:t xml:space="preserve">MUST be separated by a colon followed by one space, ": " &lt;U+003A,U+0020&gt;. </w:t>
      </w:r>
      <w:ins w:id="127" w:author="Gustavo Lozano" w:date="2014-12-09T14:19:00Z">
        <w:r w:rsidR="00634CEE">
          <w:t>Fields</w:t>
        </w:r>
        <w:r w:rsidR="00404287">
          <w:t xml:space="preserve"> MUST </w:t>
        </w:r>
        <w:proofErr w:type="gramStart"/>
        <w:r w:rsidR="00404287">
          <w:t>be</w:t>
        </w:r>
        <w:proofErr w:type="gramEnd"/>
        <w:r w:rsidR="00404287">
          <w:t xml:space="preserve"> </w:t>
        </w:r>
        <w:r w:rsidR="00634CEE">
          <w:t>terminated by</w:t>
        </w:r>
        <w:r w:rsidR="00404287">
          <w:t xml:space="preserve"> </w:t>
        </w:r>
        <w:r w:rsidR="00404287" w:rsidRPr="003A0300">
          <w:t>ASCII CR and then ASCII LF &lt;U+000D, U+000A&gt;</w:t>
        </w:r>
        <w:r w:rsidR="00404287">
          <w:t>.</w:t>
        </w:r>
      </w:ins>
    </w:p>
    <w:p w14:paraId="11E6A1BA" w14:textId="77777777" w:rsidR="0014557A" w:rsidRDefault="0014557A" w:rsidP="00F01C18">
      <w:pPr>
        <w:ind w:left="360"/>
      </w:pPr>
    </w:p>
    <w:p w14:paraId="57D724E0" w14:textId="77777777" w:rsidR="00CC451C" w:rsidRDefault="00CC451C" w:rsidP="00CC451C">
      <w:pPr>
        <w:ind w:left="720"/>
      </w:pPr>
      <w:r>
        <w:t>For example, a name should be shown as:</w:t>
      </w:r>
    </w:p>
    <w:p w14:paraId="73AE8A13" w14:textId="77777777" w:rsidR="00CC451C" w:rsidRDefault="00CC451C" w:rsidP="00CC451C">
      <w:pPr>
        <w:ind w:left="720"/>
      </w:pPr>
    </w:p>
    <w:p w14:paraId="09F3FFE7" w14:textId="77777777" w:rsidR="00CC451C" w:rsidRDefault="00CC451C" w:rsidP="00CC451C">
      <w:pPr>
        <w:ind w:left="720"/>
        <w:rPr>
          <w:i/>
        </w:rPr>
      </w:pPr>
      <w:r w:rsidRPr="00A10612">
        <w:rPr>
          <w:i/>
        </w:rPr>
        <w:t>Name Server</w:t>
      </w:r>
      <w:r w:rsidRPr="006804F5">
        <w:rPr>
          <w:i/>
        </w:rPr>
        <w:t xml:space="preserve">: </w:t>
      </w:r>
      <w:r>
        <w:rPr>
          <w:i/>
        </w:rPr>
        <w:t>ns1.</w:t>
      </w:r>
      <w:r w:rsidRPr="001E1478">
        <w:rPr>
          <w:i/>
        </w:rPr>
        <w:t>xn--</w:t>
      </w:r>
      <w:proofErr w:type="spellStart"/>
      <w:r w:rsidRPr="001E1478">
        <w:rPr>
          <w:i/>
        </w:rPr>
        <w:t>caf-dma</w:t>
      </w:r>
      <w:r w:rsidRPr="006804F5">
        <w:rPr>
          <w:i/>
        </w:rPr>
        <w:t>.</w:t>
      </w:r>
      <w:r>
        <w:rPr>
          <w:i/>
        </w:rPr>
        <w:t>example</w:t>
      </w:r>
      <w:proofErr w:type="spellEnd"/>
    </w:p>
    <w:p w14:paraId="70AD0447" w14:textId="77777777" w:rsidR="00CC451C" w:rsidRDefault="00CC451C" w:rsidP="00F01C18">
      <w:pPr>
        <w:ind w:left="360"/>
      </w:pPr>
    </w:p>
    <w:p w14:paraId="406B6E58" w14:textId="77777777" w:rsidR="0014557A" w:rsidRDefault="0014557A" w:rsidP="00B274D0">
      <w:pPr>
        <w:pStyle w:val="ListParagraph"/>
        <w:numPr>
          <w:ilvl w:val="0"/>
          <w:numId w:val="1"/>
        </w:numPr>
        <w:rPr>
          <w:del w:id="128" w:author="Gustavo Lozano" w:date="2014-12-09T14:19:00Z"/>
        </w:rPr>
      </w:pPr>
      <w:del w:id="129" w:author="Gustavo Lozano" w:date="2014-12-09T14:19:00Z">
        <w:r>
          <w:delText>For fields where no information exists in the SRS, the key (i.e., the string to the left of the colon) MUST be shown followed by a colon (&lt;U+003A&gt;)</w:delText>
        </w:r>
        <w:r w:rsidR="00CC451C">
          <w:delText xml:space="preserve"> followed by the </w:delText>
        </w:r>
        <w:r>
          <w:delText>field terminator (</w:delText>
        </w:r>
        <w:r w:rsidRPr="003A0300">
          <w:delText>ASCII CR and then ASCII LF &lt;U+000D, U+000A&gt;</w:delText>
        </w:r>
        <w:r>
          <w:delText>).</w:delText>
        </w:r>
      </w:del>
    </w:p>
    <w:p w14:paraId="7474EAC0" w14:textId="77777777" w:rsidR="00CC451C" w:rsidRDefault="00CC451C" w:rsidP="00F01C18">
      <w:pPr>
        <w:ind w:left="360"/>
        <w:rPr>
          <w:del w:id="130" w:author="Gustavo Lozano" w:date="2014-12-09T14:19:00Z"/>
        </w:rPr>
      </w:pPr>
    </w:p>
    <w:p w14:paraId="445EBE36" w14:textId="77777777" w:rsidR="0014557A" w:rsidRDefault="0014557A" w:rsidP="00F01C18">
      <w:pPr>
        <w:ind w:left="720"/>
        <w:rPr>
          <w:del w:id="131" w:author="Gustavo Lozano" w:date="2014-12-09T14:19:00Z"/>
        </w:rPr>
      </w:pPr>
      <w:del w:id="132" w:author="Gustavo Lozano" w:date="2014-12-09T14:19:00Z">
        <w:r>
          <w:delText>For example, a query for a domain name without Name Servers will generate the following field for "Name Server":</w:delText>
        </w:r>
      </w:del>
    </w:p>
    <w:p w14:paraId="01B3FE34" w14:textId="77777777" w:rsidR="0014557A" w:rsidRDefault="0014557A" w:rsidP="00F01C18">
      <w:pPr>
        <w:ind w:left="360"/>
        <w:rPr>
          <w:del w:id="133" w:author="Gustavo Lozano" w:date="2014-12-09T14:19:00Z"/>
        </w:rPr>
      </w:pPr>
    </w:p>
    <w:p w14:paraId="712BC989" w14:textId="77777777" w:rsidR="0014557A" w:rsidRPr="00F01C18" w:rsidRDefault="00CC451C" w:rsidP="00F01C18">
      <w:pPr>
        <w:ind w:left="720"/>
        <w:rPr>
          <w:del w:id="134" w:author="Gustavo Lozano" w:date="2014-12-09T14:19:00Z"/>
          <w:i/>
        </w:rPr>
      </w:pPr>
      <w:del w:id="135" w:author="Gustavo Lozano" w:date="2014-12-09T14:19:00Z">
        <w:r>
          <w:rPr>
            <w:i/>
          </w:rPr>
          <w:delText>Name Server:</w:delText>
        </w:r>
      </w:del>
    </w:p>
    <w:p w14:paraId="37DF72E6" w14:textId="77777777" w:rsidR="00CC451C" w:rsidRDefault="00CC451C" w:rsidP="00F01C18">
      <w:pPr>
        <w:ind w:left="360"/>
        <w:rPr>
          <w:del w:id="136" w:author="Gustavo Lozano" w:date="2014-12-09T14:19:00Z"/>
        </w:rPr>
      </w:pPr>
    </w:p>
    <w:p w14:paraId="10D31E48" w14:textId="77777777" w:rsidR="00CC451C" w:rsidRDefault="00CC451C" w:rsidP="00CC451C">
      <w:pPr>
        <w:pStyle w:val="ListParagraph"/>
        <w:numPr>
          <w:ilvl w:val="0"/>
          <w:numId w:val="1"/>
        </w:numPr>
      </w:pPr>
      <w:r>
        <w:t xml:space="preserve">Leading or trailing </w:t>
      </w:r>
      <w:r w:rsidR="00F67AA0">
        <w:t xml:space="preserve">space or </w:t>
      </w:r>
      <w:r>
        <w:t xml:space="preserve">spaces MUST NOT appear in the </w:t>
      </w:r>
      <w:proofErr w:type="spellStart"/>
      <w:r>
        <w:t>Whois</w:t>
      </w:r>
      <w:proofErr w:type="spellEnd"/>
      <w:r>
        <w:t xml:space="preserve"> output.</w:t>
      </w:r>
    </w:p>
    <w:p w14:paraId="0E3D5D44" w14:textId="77777777" w:rsidR="00CC451C" w:rsidRDefault="00CC451C" w:rsidP="00F01C18">
      <w:pPr>
        <w:ind w:left="360"/>
      </w:pPr>
    </w:p>
    <w:p w14:paraId="632FBA84" w14:textId="77777777" w:rsidR="00432EA9" w:rsidRDefault="00432EA9">
      <w:pPr>
        <w:pStyle w:val="ListParagraph"/>
        <w:numPr>
          <w:ilvl w:val="0"/>
          <w:numId w:val="1"/>
        </w:numPr>
      </w:pPr>
      <w:bookmarkStart w:id="137" w:name="_Ref276732562"/>
      <w:r>
        <w:t xml:space="preserve">Empty </w:t>
      </w:r>
      <w:r w:rsidR="00F67AA0">
        <w:t xml:space="preserve">line or </w:t>
      </w:r>
      <w:r>
        <w:t xml:space="preserve">lines MUST NOT appear before the footer "&gt;&gt;&gt; </w:t>
      </w:r>
      <w:proofErr w:type="gramStart"/>
      <w:r>
        <w:t>Last</w:t>
      </w:r>
      <w:proofErr w:type="gramEnd"/>
      <w:r>
        <w:t xml:space="preserve"> update of </w:t>
      </w:r>
      <w:proofErr w:type="spellStart"/>
      <w:r>
        <w:t>Whois</w:t>
      </w:r>
      <w:proofErr w:type="spellEnd"/>
      <w:r>
        <w:t xml:space="preserve"> database: &lt;date and time&gt; &lt;&lt;&lt;".</w:t>
      </w:r>
      <w:bookmarkEnd w:id="137"/>
    </w:p>
    <w:p w14:paraId="3913385D" w14:textId="77777777" w:rsidR="0039436C" w:rsidRDefault="0039436C" w:rsidP="00F01C18">
      <w:pPr>
        <w:ind w:left="360"/>
      </w:pPr>
    </w:p>
    <w:p w14:paraId="31661C88" w14:textId="339C7A56" w:rsidR="00CC451C" w:rsidRDefault="00245754" w:rsidP="00F01C18">
      <w:pPr>
        <w:pStyle w:val="ListParagraph"/>
        <w:numPr>
          <w:ilvl w:val="0"/>
          <w:numId w:val="1"/>
        </w:numPr>
      </w:pPr>
      <w:r>
        <w:t xml:space="preserve">WHOIS </w:t>
      </w:r>
      <w:ins w:id="138" w:author="Gustavo Lozano" w:date="2014-12-09T14:19:00Z">
        <w:r w:rsidR="00611B93">
          <w:t>(port-43)</w:t>
        </w:r>
        <w:r w:rsidR="009E0A2D">
          <w:t xml:space="preserve"> </w:t>
        </w:r>
      </w:ins>
      <w:r w:rsidR="009E0A2D">
        <w:t xml:space="preserve">queries for domain name </w:t>
      </w:r>
      <w:del w:id="139" w:author="Gustavo Lozano" w:date="2014-12-09T14:19:00Z">
        <w:r w:rsidR="009E0A2D">
          <w:delText>data</w:delText>
        </w:r>
      </w:del>
      <w:ins w:id="140" w:author="Gustavo Lozano" w:date="2014-12-09T14:19:00Z">
        <w:r w:rsidR="00A976CE">
          <w:t>objects</w:t>
        </w:r>
      </w:ins>
      <w:r w:rsidR="00A976CE">
        <w:t xml:space="preserve"> </w:t>
      </w:r>
      <w:r w:rsidR="009E0A2D">
        <w:t xml:space="preserve">MUST return only one record per </w:t>
      </w:r>
      <w:del w:id="141" w:author="Gustavo Lozano" w:date="2014-12-09T14:19:00Z">
        <w:r w:rsidR="009E0A2D">
          <w:delText xml:space="preserve">Whois </w:delText>
        </w:r>
      </w:del>
      <w:r w:rsidR="009E0A2D">
        <w:t>query</w:t>
      </w:r>
      <w:del w:id="142" w:author="Gustavo Lozano" w:date="2014-12-09T14:19:00Z">
        <w:r w:rsidR="009E0A2D">
          <w:delText xml:space="preserve">. </w:delText>
        </w:r>
      </w:del>
      <w:ins w:id="143" w:author="Gustavo Lozano" w:date="2014-12-09T14:19:00Z">
        <w:r w:rsidR="00C00379">
          <w:t xml:space="preserve"> (i.e., no partial match</w:t>
        </w:r>
        <w:r w:rsidR="00611B93">
          <w:t xml:space="preserve"> or other </w:t>
        </w:r>
        <w:proofErr w:type="spellStart"/>
        <w:r w:rsidR="00611B93">
          <w:t>searchability</w:t>
        </w:r>
        <w:proofErr w:type="spellEnd"/>
        <w:r w:rsidR="00611B93">
          <w:t xml:space="preserve"> capabilities</w:t>
        </w:r>
        <w:r w:rsidR="005C4256">
          <w:t>, only exact match lookup</w:t>
        </w:r>
        <w:r w:rsidR="00611B93">
          <w:t>)</w:t>
        </w:r>
        <w:r w:rsidR="009E0A2D">
          <w:t>.</w:t>
        </w:r>
      </w:ins>
    </w:p>
    <w:p w14:paraId="35615198" w14:textId="77777777" w:rsidR="0039436C" w:rsidRDefault="0039436C" w:rsidP="00F01C18">
      <w:pPr>
        <w:ind w:left="360"/>
      </w:pPr>
    </w:p>
    <w:p w14:paraId="7183F2EE" w14:textId="77777777" w:rsidR="003B2191" w:rsidRDefault="003B2191">
      <w:pPr>
        <w:pStyle w:val="ListParagraph"/>
        <w:numPr>
          <w:ilvl w:val="0"/>
          <w:numId w:val="1"/>
        </w:numPr>
      </w:pPr>
      <w:r>
        <w:t xml:space="preserve">All fields (e.g., rows) described in section 1.4.2 of the RDDS spec of the 2013 RAA, and sections 1.5, 1.6, and 1.7 of Specification 4 of the Registry Agreement are case sensitive. </w:t>
      </w:r>
      <w:r w:rsidR="0039436C">
        <w:t>The key (i.e., the string to the left of the colon)</w:t>
      </w:r>
      <w:r>
        <w:t xml:space="preserve"> is case sensitive and it</w:t>
      </w:r>
      <w:r w:rsidR="0039436C">
        <w:t xml:space="preserve"> MUST be shown as defined in </w:t>
      </w:r>
      <w:r>
        <w:t xml:space="preserve">section 1.4.2 of the RDDS spec of the 2013 RAA, and sections 1.5, 1.6, and 1.7 of Specification 4 of the Registry Agreement. </w:t>
      </w:r>
    </w:p>
    <w:p w14:paraId="6E0B95EF" w14:textId="77777777" w:rsidR="00B274D0" w:rsidRDefault="00B274D0" w:rsidP="00F01C18">
      <w:pPr>
        <w:ind w:left="360"/>
      </w:pPr>
    </w:p>
    <w:p w14:paraId="4D83ED3B" w14:textId="150DFED3" w:rsidR="00B274D0" w:rsidRDefault="00B274D0">
      <w:pPr>
        <w:pStyle w:val="ListParagraph"/>
        <w:numPr>
          <w:ilvl w:val="0"/>
          <w:numId w:val="1"/>
        </w:numPr>
      </w:pPr>
      <w:r>
        <w:t xml:space="preserve">The ASCII CR </w:t>
      </w:r>
      <w:r w:rsidR="00A46FA3">
        <w:t>and/</w:t>
      </w:r>
      <w:r w:rsidR="005F1EB3">
        <w:t>or</w:t>
      </w:r>
      <w:r>
        <w:t xml:space="preserve"> ASCII LF </w:t>
      </w:r>
      <w:r w:rsidRPr="003A0300">
        <w:t>&lt;U+0</w:t>
      </w:r>
      <w:r>
        <w:t xml:space="preserve">00D, U+000A&gt; MUST only appear at the end of </w:t>
      </w:r>
      <w:r w:rsidR="00B962DF">
        <w:t>each</w:t>
      </w:r>
      <w:r>
        <w:t xml:space="preserve"> </w:t>
      </w:r>
      <w:r w:rsidR="00745A2B">
        <w:t>field</w:t>
      </w:r>
      <w:del w:id="144" w:author="Gustavo Lozano" w:date="2014-12-09T14:19:00Z">
        <w:r w:rsidR="00745A2B">
          <w:delText xml:space="preserve"> (i.e. after key and value).</w:delText>
        </w:r>
      </w:del>
      <w:ins w:id="145" w:author="Gustavo Lozano" w:date="2014-12-09T14:19:00Z">
        <w:r w:rsidR="00745A2B">
          <w:t>.</w:t>
        </w:r>
      </w:ins>
    </w:p>
    <w:p w14:paraId="5930D091" w14:textId="77777777" w:rsidR="003B2191" w:rsidRDefault="003B2191" w:rsidP="00F01C18">
      <w:pPr>
        <w:ind w:left="360"/>
      </w:pPr>
    </w:p>
    <w:p w14:paraId="54F5A65D" w14:textId="77777777" w:rsidR="0039436C" w:rsidRPr="00B97C96" w:rsidRDefault="003B2191">
      <w:pPr>
        <w:pStyle w:val="ListParagraph"/>
        <w:numPr>
          <w:ilvl w:val="0"/>
          <w:numId w:val="1"/>
        </w:numPr>
        <w:rPr>
          <w:del w:id="146" w:author="Gustavo Lozano" w:date="2014-12-09T14:19:00Z"/>
        </w:rPr>
      </w:pPr>
      <w:del w:id="147" w:author="Gustavo Lozano" w:date="2014-12-09T14:19:00Z">
        <w:r w:rsidRPr="00B97C96">
          <w:delText>The value section (i.e., right-hand side of the colon) of the field</w:delText>
        </w:r>
        <w:r w:rsidR="00CD0FAD" w:rsidRPr="00B97C96">
          <w:delText>s</w:delText>
        </w:r>
        <w:r w:rsidRPr="00B97C96">
          <w:delText xml:space="preserve"> MUST comply with the format specified in the EPP RFCs: 5730-5734, and 3915. The following fields are not specified in the EPP RFCs: 5730-5734, or 3915, and a</w:delText>
        </w:r>
        <w:r w:rsidR="00D8489D" w:rsidRPr="00B97C96">
          <w:delText xml:space="preserve">re defined </w:delText>
        </w:r>
        <w:r w:rsidRPr="00B97C96">
          <w:delText>below:</w:delText>
        </w:r>
      </w:del>
    </w:p>
    <w:p w14:paraId="6EFC2316" w14:textId="77777777" w:rsidR="00D8489D" w:rsidRPr="00B97C96" w:rsidRDefault="00D8489D" w:rsidP="00F01C18">
      <w:pPr>
        <w:ind w:left="360"/>
        <w:rPr>
          <w:del w:id="148" w:author="Gustavo Lozano" w:date="2014-12-09T14:19:00Z"/>
        </w:rPr>
      </w:pPr>
    </w:p>
    <w:p w14:paraId="59DAF302" w14:textId="77777777" w:rsidR="003B2191" w:rsidRPr="00B97C96" w:rsidRDefault="00355095" w:rsidP="00F01C18">
      <w:pPr>
        <w:pStyle w:val="ListParagraph"/>
        <w:numPr>
          <w:ilvl w:val="0"/>
          <w:numId w:val="10"/>
        </w:numPr>
        <w:rPr>
          <w:del w:id="149" w:author="Gustavo Lozano" w:date="2014-12-09T14:19:00Z"/>
        </w:rPr>
      </w:pPr>
      <w:del w:id="150" w:author="Gustavo Lozano" w:date="2014-12-09T14:19:00Z">
        <w:r>
          <w:delText>"</w:delText>
        </w:r>
        <w:r w:rsidR="00D8489D" w:rsidRPr="00B97C96">
          <w:delText>WHOIS Server</w:delText>
        </w:r>
        <w:r>
          <w:delText>"</w:delText>
        </w:r>
        <w:r w:rsidR="00D8489D" w:rsidRPr="00B97C96">
          <w:delText xml:space="preserve"> value is defined as a hostname (see</w:delText>
        </w:r>
        <w:r w:rsidR="00B97C96" w:rsidRPr="00F01C18">
          <w:delText xml:space="preserve"> RFC952 and RFC1123)</w:delText>
        </w:r>
      </w:del>
    </w:p>
    <w:p w14:paraId="3FA982D8" w14:textId="77777777" w:rsidR="003B2191" w:rsidRPr="00B97C96" w:rsidRDefault="00355095" w:rsidP="00F01C18">
      <w:pPr>
        <w:pStyle w:val="ListParagraph"/>
        <w:numPr>
          <w:ilvl w:val="0"/>
          <w:numId w:val="10"/>
        </w:numPr>
        <w:rPr>
          <w:del w:id="151" w:author="Gustavo Lozano" w:date="2014-12-09T14:19:00Z"/>
        </w:rPr>
      </w:pPr>
      <w:del w:id="152" w:author="Gustavo Lozano" w:date="2014-12-09T14:19:00Z">
        <w:r>
          <w:delText>"</w:delText>
        </w:r>
        <w:r w:rsidR="003B2191" w:rsidRPr="00B97C96">
          <w:delText>Referral URL</w:delText>
        </w:r>
        <w:r>
          <w:delText xml:space="preserve">" </w:delText>
        </w:r>
        <w:r w:rsidR="00D8489D" w:rsidRPr="00B97C96">
          <w:delText xml:space="preserve">value is defined as a URL (see </w:delText>
        </w:r>
        <w:r w:rsidR="00B97C96" w:rsidRPr="00F01C18">
          <w:delText>RFC3986)</w:delText>
        </w:r>
      </w:del>
    </w:p>
    <w:p w14:paraId="650D809E" w14:textId="77777777" w:rsidR="003B2191" w:rsidRPr="00B97C96" w:rsidRDefault="00E01B18" w:rsidP="00F01C18">
      <w:pPr>
        <w:pStyle w:val="ListParagraph"/>
        <w:numPr>
          <w:ilvl w:val="0"/>
          <w:numId w:val="10"/>
        </w:numPr>
        <w:rPr>
          <w:del w:id="153" w:author="Gustavo Lozano" w:date="2014-12-09T14:19:00Z"/>
        </w:rPr>
      </w:pPr>
      <w:del w:id="154" w:author="Gustavo Lozano" w:date="2014-12-09T14:19:00Z">
        <w:r>
          <w:delText>"</w:delText>
        </w:r>
        <w:r w:rsidR="003B2191" w:rsidRPr="00B97C96">
          <w:delText>Sponsoring Registrar IANA ID</w:delText>
        </w:r>
        <w:r>
          <w:delText>"</w:delText>
        </w:r>
        <w:r w:rsidR="00CD0FAD" w:rsidRPr="00B97C96">
          <w:delText xml:space="preserve"> (Registry Agreement) or </w:delText>
        </w:r>
        <w:r>
          <w:delText>"</w:delText>
        </w:r>
        <w:r w:rsidR="00CD0FAD" w:rsidRPr="00B97C96">
          <w:delText>Registrar IANA ID</w:delText>
        </w:r>
        <w:r>
          <w:delText>"</w:delText>
        </w:r>
        <w:r w:rsidR="00CD0FAD" w:rsidRPr="00B97C96">
          <w:delText xml:space="preserve"> (RAA 2013)</w:delText>
        </w:r>
        <w:r w:rsidR="00D8489D" w:rsidRPr="00B97C96">
          <w:delText xml:space="preserve"> value </w:delText>
        </w:r>
        <w:r w:rsidR="0000187B" w:rsidRPr="00F01C18">
          <w:delText xml:space="preserve">is defined as </w:delText>
        </w:r>
        <w:r w:rsidR="00A46FA3">
          <w:delText xml:space="preserve">a </w:delText>
        </w:r>
        <w:r w:rsidR="0000187B" w:rsidRPr="00F01C18">
          <w:delText>positive integer.</w:delText>
        </w:r>
      </w:del>
    </w:p>
    <w:p w14:paraId="520C19AB" w14:textId="77777777" w:rsidR="00CD0FAD" w:rsidRPr="00F01C18" w:rsidRDefault="00E01B18" w:rsidP="00F01C18">
      <w:pPr>
        <w:pStyle w:val="ListParagraph"/>
        <w:numPr>
          <w:ilvl w:val="0"/>
          <w:numId w:val="10"/>
        </w:numPr>
        <w:rPr>
          <w:del w:id="155" w:author="Gustavo Lozano" w:date="2014-12-09T14:19:00Z"/>
          <w:rFonts w:ascii="Times" w:eastAsia="Times New Roman" w:hAnsi="Times" w:cs="Times New Roman"/>
          <w:sz w:val="20"/>
          <w:szCs w:val="20"/>
        </w:rPr>
      </w:pPr>
      <w:del w:id="156" w:author="Gustavo Lozano" w:date="2014-12-09T14:19:00Z">
        <w:r w:rsidRPr="006145BE">
          <w:rPr>
            <w:rFonts w:ascii="Cambria" w:eastAsia="Times New Roman" w:hAnsi="Cambria" w:cs="Times New Roman"/>
            <w:color w:val="000000"/>
          </w:rPr>
          <w:delText>"</w:delText>
        </w:r>
        <w:r w:rsidR="00CD0FAD" w:rsidRPr="006145BE">
          <w:rPr>
            <w:rFonts w:ascii="Cambria" w:eastAsia="Times New Roman" w:hAnsi="Cambria" w:cs="Times New Roman"/>
            <w:color w:val="000000"/>
          </w:rPr>
          <w:delText>Sponsoring Registrar</w:delText>
        </w:r>
        <w:r w:rsidRPr="006145BE">
          <w:rPr>
            <w:rFonts w:ascii="Cambria" w:eastAsia="Times New Roman" w:hAnsi="Cambria" w:cs="Times New Roman"/>
            <w:color w:val="000000"/>
          </w:rPr>
          <w:delText>"</w:delText>
        </w:r>
        <w:r w:rsidR="00CD0FAD" w:rsidRPr="006145BE">
          <w:rPr>
            <w:rFonts w:ascii="Cambria" w:eastAsia="Times New Roman" w:hAnsi="Cambria" w:cs="Times New Roman"/>
            <w:color w:val="000000"/>
          </w:rPr>
          <w:delText xml:space="preserve"> (Registry Agreement) or </w:delText>
        </w:r>
        <w:r w:rsidRPr="006145BE">
          <w:rPr>
            <w:rFonts w:ascii="Cambria" w:eastAsia="Times New Roman" w:hAnsi="Cambria" w:cs="Times New Roman"/>
            <w:color w:val="000000"/>
          </w:rPr>
          <w:delText>"</w:delText>
        </w:r>
        <w:r w:rsidR="00CD0FAD" w:rsidRPr="006145BE">
          <w:rPr>
            <w:rFonts w:ascii="Cambria" w:eastAsia="Times New Roman" w:hAnsi="Cambria" w:cs="Times New Roman"/>
            <w:color w:val="000000"/>
          </w:rPr>
          <w:delText>Registrar</w:delText>
        </w:r>
        <w:r w:rsidRPr="006145BE">
          <w:rPr>
            <w:rFonts w:ascii="Cambria" w:eastAsia="Times New Roman" w:hAnsi="Cambria" w:cs="Times New Roman"/>
            <w:color w:val="000000"/>
          </w:rPr>
          <w:delText>"</w:delText>
        </w:r>
        <w:r w:rsidR="00CD0FAD" w:rsidRPr="006145BE">
          <w:rPr>
            <w:rFonts w:ascii="Cambria" w:eastAsia="Times New Roman" w:hAnsi="Cambria" w:cs="Times New Roman"/>
            <w:color w:val="000000"/>
          </w:rPr>
          <w:delText xml:space="preserve"> (RAA 2013) value i</w:delText>
        </w:r>
        <w:r w:rsidR="0000187B" w:rsidRPr="00F01C18">
          <w:rPr>
            <w:rFonts w:ascii="Cambria" w:eastAsia="Times New Roman" w:hAnsi="Cambria" w:cs="Times New Roman"/>
            <w:color w:val="000000"/>
          </w:rPr>
          <w:delText>s defined as</w:delText>
        </w:r>
        <w:r w:rsidR="00A46FA3" w:rsidRPr="006145BE">
          <w:rPr>
            <w:rFonts w:ascii="Cambria" w:eastAsia="Times New Roman" w:hAnsi="Cambria" w:cs="Times New Roman"/>
            <w:color w:val="000000"/>
          </w:rPr>
          <w:delText xml:space="preserve"> token </w:delText>
        </w:r>
        <w:r w:rsidR="00A46FA3" w:rsidRPr="006145BE">
          <w:delText>(see Extensible Markup Language 1.1)</w:delText>
        </w:r>
        <w:r w:rsidR="0000187B" w:rsidRPr="00F01C18">
          <w:rPr>
            <w:rFonts w:ascii="Cambria" w:eastAsia="Times New Roman" w:hAnsi="Cambria" w:cs="Times New Roman"/>
            <w:color w:val="000000"/>
          </w:rPr>
          <w:delText>.</w:delText>
        </w:r>
      </w:del>
    </w:p>
    <w:p w14:paraId="3541A105" w14:textId="77777777" w:rsidR="003B2191" w:rsidRPr="00B97C96" w:rsidRDefault="00E01B18" w:rsidP="00F01C18">
      <w:pPr>
        <w:pStyle w:val="ListParagraph"/>
        <w:numPr>
          <w:ilvl w:val="0"/>
          <w:numId w:val="10"/>
        </w:numPr>
        <w:rPr>
          <w:del w:id="157" w:author="Gustavo Lozano" w:date="2014-12-09T14:19:00Z"/>
        </w:rPr>
      </w:pPr>
      <w:del w:id="158" w:author="Gustavo Lozano" w:date="2014-12-09T14:19:00Z">
        <w:r>
          <w:delText>"</w:delText>
        </w:r>
        <w:r w:rsidR="00CD0FAD" w:rsidRPr="00B97C96">
          <w:delText>Fax Ext</w:delText>
        </w:r>
        <w:r>
          <w:delText xml:space="preserve">" </w:delText>
        </w:r>
        <w:r w:rsidR="00CD0FAD" w:rsidRPr="00B97C96">
          <w:delText>is defined as token</w:delText>
        </w:r>
        <w:r w:rsidR="00B97C96" w:rsidRPr="00F01C18">
          <w:delText xml:space="preserve"> (see </w:delText>
        </w:r>
        <w:r w:rsidR="00B97C96" w:rsidRPr="00B97C96">
          <w:delText>Extensible Markup Language 1.1)</w:delText>
        </w:r>
        <w:r w:rsidR="00A46FA3">
          <w:delText>.</w:delText>
        </w:r>
      </w:del>
    </w:p>
    <w:p w14:paraId="31CB05DF" w14:textId="77777777" w:rsidR="003B2191" w:rsidRDefault="00E01B18" w:rsidP="00F01C18">
      <w:pPr>
        <w:pStyle w:val="ListParagraph"/>
        <w:numPr>
          <w:ilvl w:val="0"/>
          <w:numId w:val="10"/>
        </w:numPr>
        <w:rPr>
          <w:del w:id="159" w:author="Gustavo Lozano" w:date="2014-12-09T14:19:00Z"/>
        </w:rPr>
      </w:pPr>
      <w:del w:id="160" w:author="Gustavo Lozano" w:date="2014-12-09T14:19:00Z">
        <w:r>
          <w:delText>"</w:delText>
        </w:r>
        <w:r w:rsidR="00CD0FAD" w:rsidRPr="00B97C96">
          <w:delText>Phone Ext</w:delText>
        </w:r>
        <w:r>
          <w:delText>"</w:delText>
        </w:r>
        <w:r w:rsidR="00CD0FAD" w:rsidRPr="00B97C96">
          <w:delText xml:space="preserve"> is defined as token </w:delText>
        </w:r>
        <w:r w:rsidR="00B97C96" w:rsidRPr="00F01C18">
          <w:delText>(see Extensible Markup Language 1.1)</w:delText>
        </w:r>
        <w:r w:rsidR="00A46FA3">
          <w:delText>.</w:delText>
        </w:r>
      </w:del>
    </w:p>
    <w:p w14:paraId="54AD19AC" w14:textId="77777777" w:rsidR="00B97C96" w:rsidRPr="00F01C18" w:rsidRDefault="00B97C96" w:rsidP="00F01C18">
      <w:pPr>
        <w:pStyle w:val="ListParagraph"/>
        <w:numPr>
          <w:ilvl w:val="0"/>
          <w:numId w:val="10"/>
        </w:numPr>
        <w:rPr>
          <w:del w:id="161" w:author="Gustavo Lozano" w:date="2014-12-09T14:19:00Z"/>
        </w:rPr>
      </w:pPr>
      <w:del w:id="162" w:author="Gustavo Lozano" w:date="2014-12-09T14:19:00Z">
        <w:r>
          <w:delText>Contact o</w:delText>
        </w:r>
        <w:r w:rsidR="00355095">
          <w:delText>bject elements for the Registrar data are defined as EPP contact objects elements</w:delText>
        </w:r>
        <w:r>
          <w:delText>.</w:delText>
        </w:r>
      </w:del>
    </w:p>
    <w:p w14:paraId="0FBEB746" w14:textId="77777777" w:rsidR="00996516" w:rsidRPr="00F01C18" w:rsidRDefault="00996516" w:rsidP="00F01C18">
      <w:pPr>
        <w:ind w:left="360"/>
        <w:rPr>
          <w:del w:id="163" w:author="Gustavo Lozano" w:date="2014-12-09T14:19:00Z"/>
        </w:rPr>
      </w:pPr>
    </w:p>
    <w:p w14:paraId="2289BF77" w14:textId="77777777" w:rsidR="00996516" w:rsidRPr="00F01C18" w:rsidRDefault="00996516" w:rsidP="00F01C18">
      <w:pPr>
        <w:ind w:left="720"/>
        <w:rPr>
          <w:del w:id="164" w:author="Gustavo Lozano" w:date="2014-12-09T14:19:00Z"/>
        </w:rPr>
      </w:pPr>
      <w:del w:id="165" w:author="Gustavo Lozano" w:date="2014-12-09T14:19:00Z">
        <w:r w:rsidRPr="00B97C96">
          <w:delText>The following fields from the 2013 RAA are defined below:</w:delText>
        </w:r>
      </w:del>
    </w:p>
    <w:p w14:paraId="1982F334" w14:textId="77777777" w:rsidR="00996516" w:rsidRPr="00F01C18" w:rsidRDefault="00996516" w:rsidP="00F01C18">
      <w:pPr>
        <w:ind w:left="360"/>
        <w:rPr>
          <w:del w:id="166" w:author="Gustavo Lozano" w:date="2014-12-09T14:19:00Z"/>
        </w:rPr>
      </w:pPr>
    </w:p>
    <w:p w14:paraId="4FB8C37E" w14:textId="77777777" w:rsidR="00996516" w:rsidRPr="00F01C18" w:rsidRDefault="00E01B18" w:rsidP="00996516">
      <w:pPr>
        <w:pStyle w:val="ListParagraph"/>
        <w:numPr>
          <w:ilvl w:val="0"/>
          <w:numId w:val="10"/>
        </w:numPr>
        <w:rPr>
          <w:del w:id="167" w:author="Gustavo Lozano" w:date="2014-12-09T14:19:00Z"/>
        </w:rPr>
      </w:pPr>
      <w:del w:id="168" w:author="Gustavo Lozano" w:date="2014-12-09T14:19:00Z">
        <w:r>
          <w:delText>"</w:delText>
        </w:r>
        <w:r w:rsidR="00996516" w:rsidRPr="00F01C18">
          <w:delText>Registrar Abuse Contact Email</w:delText>
        </w:r>
        <w:r>
          <w:delText>"</w:delText>
        </w:r>
        <w:r w:rsidR="00B97C96" w:rsidRPr="00F01C18">
          <w:delText xml:space="preserve"> (as defined in the EPP RFCs)</w:delText>
        </w:r>
      </w:del>
    </w:p>
    <w:p w14:paraId="7E309C0D" w14:textId="77777777" w:rsidR="00996516" w:rsidRPr="00F01C18" w:rsidRDefault="00E01B18" w:rsidP="00996516">
      <w:pPr>
        <w:pStyle w:val="ListParagraph"/>
        <w:numPr>
          <w:ilvl w:val="0"/>
          <w:numId w:val="10"/>
        </w:numPr>
        <w:rPr>
          <w:del w:id="169" w:author="Gustavo Lozano" w:date="2014-12-09T14:19:00Z"/>
        </w:rPr>
      </w:pPr>
      <w:del w:id="170" w:author="Gustavo Lozano" w:date="2014-12-09T14:19:00Z">
        <w:r>
          <w:delText>"</w:delText>
        </w:r>
        <w:r w:rsidR="00B97C96" w:rsidRPr="00F01C18">
          <w:delText>Registrar Abuse Contact Phone</w:delText>
        </w:r>
        <w:r>
          <w:delText>"</w:delText>
        </w:r>
        <w:r w:rsidR="00B97C96" w:rsidRPr="00F01C18">
          <w:delText xml:space="preserve"> (as defined in the EPP RFCs)</w:delText>
        </w:r>
      </w:del>
    </w:p>
    <w:p w14:paraId="29DF926A" w14:textId="77777777" w:rsidR="00F67A57" w:rsidRPr="00B97C96" w:rsidRDefault="00E01B18" w:rsidP="00F01C18">
      <w:pPr>
        <w:pStyle w:val="ListParagraph"/>
        <w:numPr>
          <w:ilvl w:val="0"/>
          <w:numId w:val="10"/>
        </w:numPr>
        <w:rPr>
          <w:del w:id="171" w:author="Gustavo Lozano" w:date="2014-12-09T14:19:00Z"/>
        </w:rPr>
      </w:pPr>
      <w:del w:id="172" w:author="Gustavo Lozano" w:date="2014-12-09T14:19:00Z">
        <w:r>
          <w:delText>"</w:delText>
        </w:r>
        <w:r w:rsidR="00996516" w:rsidRPr="00F01C18">
          <w:delText>Reseller</w:delText>
        </w:r>
        <w:r>
          <w:delText>"</w:delText>
        </w:r>
        <w:r w:rsidR="00B97C96" w:rsidRPr="00F01C18">
          <w:delText xml:space="preserve"> is defined as token (see Extensible Markup Language 1.1)</w:delText>
        </w:r>
      </w:del>
    </w:p>
    <w:p w14:paraId="0100B15F" w14:textId="77777777" w:rsidR="00355095" w:rsidRDefault="00355095" w:rsidP="00F01C18">
      <w:pPr>
        <w:ind w:left="360"/>
        <w:rPr>
          <w:del w:id="173" w:author="Gustavo Lozano" w:date="2014-12-09T14:19:00Z"/>
        </w:rPr>
      </w:pPr>
    </w:p>
    <w:p w14:paraId="774C4FEF" w14:textId="12A13A38" w:rsidR="00355095" w:rsidRDefault="00355095" w:rsidP="00F67A57">
      <w:pPr>
        <w:pStyle w:val="ListParagraph"/>
        <w:numPr>
          <w:ilvl w:val="0"/>
          <w:numId w:val="1"/>
        </w:numPr>
      </w:pPr>
      <w:r>
        <w:t>Registry Operator</w:t>
      </w:r>
      <w:r w:rsidR="00B51769" w:rsidRPr="00B51769">
        <w:t xml:space="preserve"> </w:t>
      </w:r>
      <w:del w:id="174" w:author="Gustavo Lozano" w:date="2014-12-09T14:19:00Z">
        <w:r>
          <w:delText>SHOULD</w:delText>
        </w:r>
      </w:del>
      <w:ins w:id="175" w:author="Gustavo Lozano" w:date="2014-12-09T14:19:00Z">
        <w:r w:rsidR="00B51769">
          <w:t>and Registrar</w:t>
        </w:r>
        <w:r>
          <w:t xml:space="preserve"> </w:t>
        </w:r>
        <w:r w:rsidR="00BA0833">
          <w:t>MUST</w:t>
        </w:r>
      </w:ins>
      <w:r w:rsidR="00BA0833">
        <w:t xml:space="preserve"> </w:t>
      </w:r>
      <w:r>
        <w:t xml:space="preserve">use </w:t>
      </w:r>
      <w:r w:rsidRPr="00355095">
        <w:t>fully qualified domain name</w:t>
      </w:r>
      <w:r>
        <w:t>s when displaying domain names.</w:t>
      </w:r>
    </w:p>
    <w:p w14:paraId="45A36861" w14:textId="77777777" w:rsidR="00E01B18" w:rsidRDefault="00E01B18" w:rsidP="00F01C18">
      <w:pPr>
        <w:ind w:left="360"/>
      </w:pPr>
    </w:p>
    <w:p w14:paraId="28E82216" w14:textId="0209F612" w:rsidR="00E01B18" w:rsidRDefault="00E01B18">
      <w:pPr>
        <w:pStyle w:val="ListParagraph"/>
        <w:numPr>
          <w:ilvl w:val="0"/>
          <w:numId w:val="1"/>
        </w:numPr>
      </w:pPr>
      <w:r>
        <w:t>Registry Operator and Registrar MAY show the Billing Contact information for the domain name as</w:t>
      </w:r>
      <w:r w:rsidR="00A46FA3">
        <w:t xml:space="preserve"> </w:t>
      </w:r>
      <w:del w:id="176" w:author="Gustavo Lozano" w:date="2014-12-09T14:19:00Z">
        <w:r w:rsidR="00A46FA3">
          <w:delText>a new field</w:delText>
        </w:r>
      </w:del>
      <w:ins w:id="177" w:author="Gustavo Lozano" w:date="2014-12-09T14:19:00Z">
        <w:r w:rsidR="00322FAE">
          <w:t xml:space="preserve">additional </w:t>
        </w:r>
        <w:r w:rsidR="00A46FA3">
          <w:t>field</w:t>
        </w:r>
        <w:r w:rsidR="00322FAE">
          <w:t>s</w:t>
        </w:r>
      </w:ins>
      <w:r w:rsidR="00A46FA3">
        <w:t xml:space="preserve"> as </w:t>
      </w:r>
      <w:r>
        <w:t xml:space="preserve">defined in </w:t>
      </w:r>
      <w:del w:id="178" w:author="Gustavo Lozano" w:date="2014-12-09T14:19:00Z">
        <w:r>
          <w:delText>section 10</w:delText>
        </w:r>
      </w:del>
      <w:ins w:id="179" w:author="Gustavo Lozano" w:date="2014-12-09T14:19:00Z">
        <w:r w:rsidR="00D01870">
          <w:t xml:space="preserve">clarification </w:t>
        </w:r>
      </w:ins>
      <w:r w:rsidR="00D01870">
        <w:fldChar w:fldCharType="begin"/>
      </w:r>
      <w:r w:rsidR="00D01870">
        <w:instrText xml:space="preserve"> REF _Ref276659539 \r \h </w:instrText>
      </w:r>
      <w:r w:rsidR="00D01870">
        <w:fldChar w:fldCharType="separate"/>
      </w:r>
      <w:r w:rsidR="00A00821">
        <w:t>11</w:t>
      </w:r>
      <w:r w:rsidR="00D01870">
        <w:fldChar w:fldCharType="end"/>
      </w:r>
      <w:r>
        <w:t xml:space="preserve"> of this document.</w:t>
      </w:r>
    </w:p>
    <w:p w14:paraId="6C707F74" w14:textId="77777777" w:rsidR="00D1454C" w:rsidRDefault="00D1454C" w:rsidP="0046516E">
      <w:pPr>
        <w:rPr>
          <w:ins w:id="180" w:author="Gustavo Lozano" w:date="2014-12-09T14:19:00Z"/>
        </w:rPr>
      </w:pPr>
    </w:p>
    <w:p w14:paraId="32D680B3" w14:textId="5ADF4F4B" w:rsidR="0006375D" w:rsidRDefault="00D1454C" w:rsidP="0006375D">
      <w:pPr>
        <w:pStyle w:val="ListParagraph"/>
        <w:numPr>
          <w:ilvl w:val="0"/>
          <w:numId w:val="1"/>
        </w:numPr>
        <w:rPr>
          <w:ins w:id="181" w:author="Gustavo Lozano" w:date="2014-12-09T14:19:00Z"/>
        </w:rPr>
      </w:pPr>
      <w:ins w:id="182" w:author="Gustavo Lozano" w:date="2014-12-09T14:19:00Z">
        <w:r>
          <w:t>Per the AWIP (</w:t>
        </w:r>
        <w:r w:rsidRPr="007938F3">
          <w:t>https://www.icann.org/resources/pages/policy-awip-2014-07-02-en</w:t>
        </w:r>
        <w:r>
          <w:t xml:space="preserve">), </w:t>
        </w:r>
        <w:proofErr w:type="spellStart"/>
        <w:r>
          <w:t>Whois</w:t>
        </w:r>
        <w:proofErr w:type="spellEnd"/>
        <w:r>
          <w:t xml:space="preserve"> output MUST include </w:t>
        </w:r>
        <w:proofErr w:type="gramStart"/>
        <w:r>
          <w:t>a footer</w:t>
        </w:r>
        <w:proofErr w:type="gramEnd"/>
        <w:r>
          <w:t xml:space="preserve"> as follows "</w:t>
        </w:r>
        <w:r w:rsidRPr="00D1454C">
          <w:t xml:space="preserve">For more information on </w:t>
        </w:r>
        <w:proofErr w:type="spellStart"/>
        <w:r w:rsidRPr="00D1454C">
          <w:t>Whois</w:t>
        </w:r>
        <w:proofErr w:type="spellEnd"/>
        <w:r w:rsidRPr="00D1454C">
          <w:t xml:space="preserve"> status codes, please visit </w:t>
        </w:r>
        <w:r w:rsidR="007835F5" w:rsidRPr="007835F5">
          <w:t>https://icann.org/epp</w:t>
        </w:r>
        <w:r>
          <w:t>"</w:t>
        </w:r>
        <w:r w:rsidR="00CF531A">
          <w:t>.</w:t>
        </w:r>
        <w:r>
          <w:t xml:space="preserve"> </w:t>
        </w:r>
        <w:r w:rsidR="004E34FD">
          <w:t>The AWIP</w:t>
        </w:r>
        <w:r>
          <w:t xml:space="preserve"> footer MUST be shown after the </w:t>
        </w:r>
        <w:r w:rsidR="00203CC3">
          <w:t>last update</w:t>
        </w:r>
        <w:r>
          <w:t xml:space="preserve"> footer</w:t>
        </w:r>
        <w:r w:rsidR="004E34FD">
          <w:t xml:space="preserve"> described in</w:t>
        </w:r>
        <w:r w:rsidR="00593E19">
          <w:t xml:space="preserve"> clarification</w:t>
        </w:r>
        <w:r w:rsidR="004E34FD">
          <w:t xml:space="preserve"> </w:t>
        </w:r>
      </w:ins>
      <w:r w:rsidR="004E34FD">
        <w:fldChar w:fldCharType="begin"/>
      </w:r>
      <w:r w:rsidR="004E34FD">
        <w:instrText xml:space="preserve"> REF _Ref276732562 \r \h </w:instrText>
      </w:r>
      <w:r w:rsidR="004E34FD">
        <w:fldChar w:fldCharType="separate"/>
      </w:r>
      <w:r w:rsidR="00A00821">
        <w:t>17</w:t>
      </w:r>
      <w:r w:rsidR="004E34FD">
        <w:fldChar w:fldCharType="end"/>
      </w:r>
      <w:ins w:id="183" w:author="Gustavo Lozano" w:date="2014-12-09T14:19:00Z">
        <w:r w:rsidR="004E34FD">
          <w:t xml:space="preserve">. </w:t>
        </w:r>
        <w:r w:rsidR="00A56DEC">
          <w:t>An empty line MUST precede the AWIP footer</w:t>
        </w:r>
        <w:r w:rsidR="00E503A0">
          <w:t>. The l</w:t>
        </w:r>
        <w:r>
          <w:t xml:space="preserve">egal </w:t>
        </w:r>
        <w:r w:rsidR="00DC2E57">
          <w:t>disclaimer</w:t>
        </w:r>
        <w:r>
          <w:t xml:space="preserve"> come</w:t>
        </w:r>
        <w:r w:rsidR="0098678E">
          <w:t>s</w:t>
        </w:r>
        <w:r>
          <w:t xml:space="preserve"> after </w:t>
        </w:r>
        <w:r w:rsidR="00A52452">
          <w:t>the AWIP footer</w:t>
        </w:r>
        <w:r w:rsidR="00424831">
          <w:t>,</w:t>
        </w:r>
        <w:r w:rsidR="00A56DEC">
          <w:t xml:space="preserve"> preceded by an empty line</w:t>
        </w:r>
        <w:r>
          <w:t>.</w:t>
        </w:r>
        <w:r w:rsidR="0006375D">
          <w:t xml:space="preserve"> For example:</w:t>
        </w:r>
      </w:ins>
    </w:p>
    <w:p w14:paraId="6A141ABB" w14:textId="77777777" w:rsidR="0006375D" w:rsidRDefault="0006375D" w:rsidP="0006375D">
      <w:pPr>
        <w:ind w:left="720"/>
        <w:rPr>
          <w:ins w:id="184" w:author="Gustavo Lozano" w:date="2014-12-09T14:19:00Z"/>
        </w:rPr>
      </w:pPr>
    </w:p>
    <w:p w14:paraId="2052719F" w14:textId="77777777" w:rsidR="00A760F2" w:rsidRPr="00A760F2" w:rsidRDefault="00A760F2" w:rsidP="00A760F2">
      <w:pPr>
        <w:ind w:left="720"/>
        <w:rPr>
          <w:ins w:id="185" w:author="Gustavo Lozano" w:date="2014-12-09T14:19:00Z"/>
          <w:i/>
        </w:rPr>
      </w:pPr>
      <w:ins w:id="186" w:author="Gustavo Lozano" w:date="2014-12-09T14:19:00Z">
        <w:r w:rsidRPr="00A760F2">
          <w:rPr>
            <w:i/>
          </w:rPr>
          <w:t xml:space="preserve">Domain Name: </w:t>
        </w:r>
        <w:proofErr w:type="spellStart"/>
        <w:r>
          <w:rPr>
            <w:i/>
          </w:rPr>
          <w:t>foobar.example</w:t>
        </w:r>
        <w:proofErr w:type="spellEnd"/>
      </w:ins>
    </w:p>
    <w:p w14:paraId="15DD93A4" w14:textId="77777777" w:rsidR="00A760F2" w:rsidRDefault="00A760F2" w:rsidP="00A760F2">
      <w:pPr>
        <w:ind w:left="720"/>
        <w:rPr>
          <w:ins w:id="187" w:author="Gustavo Lozano" w:date="2014-12-09T14:19:00Z"/>
          <w:i/>
        </w:rPr>
      </w:pPr>
      <w:ins w:id="188" w:author="Gustavo Lozano" w:date="2014-12-09T14:19:00Z">
        <w:r w:rsidRPr="00A760F2">
          <w:rPr>
            <w:i/>
          </w:rPr>
          <w:t>Registry Domain ID: D1234567-</w:t>
        </w:r>
        <w:r>
          <w:rPr>
            <w:i/>
          </w:rPr>
          <w:t>example</w:t>
        </w:r>
      </w:ins>
    </w:p>
    <w:p w14:paraId="7075BADD" w14:textId="77777777" w:rsidR="00A760F2" w:rsidRDefault="00A760F2" w:rsidP="00A760F2">
      <w:pPr>
        <w:ind w:left="720"/>
        <w:rPr>
          <w:ins w:id="189" w:author="Gustavo Lozano" w:date="2014-12-09T14:19:00Z"/>
          <w:i/>
        </w:rPr>
      </w:pPr>
      <w:ins w:id="190" w:author="Gustavo Lozano" w:date="2014-12-09T14:19:00Z">
        <w:r>
          <w:rPr>
            <w:i/>
          </w:rPr>
          <w:t>…</w:t>
        </w:r>
      </w:ins>
    </w:p>
    <w:p w14:paraId="6F8EAAA4" w14:textId="77777777" w:rsidR="00A760F2" w:rsidRPr="00A760F2" w:rsidRDefault="00A760F2" w:rsidP="00A760F2">
      <w:pPr>
        <w:ind w:left="720"/>
        <w:rPr>
          <w:ins w:id="191" w:author="Gustavo Lozano" w:date="2014-12-09T14:19:00Z"/>
          <w:i/>
        </w:rPr>
      </w:pPr>
      <w:ins w:id="192" w:author="Gustavo Lozano" w:date="2014-12-09T14:19:00Z">
        <w:r w:rsidRPr="00A760F2">
          <w:rPr>
            <w:i/>
          </w:rPr>
          <w:t xml:space="preserve">DNSSEC: </w:t>
        </w:r>
        <w:proofErr w:type="spellStart"/>
        <w:r w:rsidRPr="00A760F2">
          <w:rPr>
            <w:i/>
          </w:rPr>
          <w:t>signedDelegation</w:t>
        </w:r>
        <w:proofErr w:type="spellEnd"/>
      </w:ins>
    </w:p>
    <w:p w14:paraId="4F35473E" w14:textId="77777777" w:rsidR="00A760F2" w:rsidRPr="00A760F2" w:rsidRDefault="00A760F2" w:rsidP="00A760F2">
      <w:pPr>
        <w:ind w:left="720"/>
        <w:rPr>
          <w:ins w:id="193" w:author="Gustavo Lozano" w:date="2014-12-09T14:19:00Z"/>
          <w:i/>
        </w:rPr>
      </w:pPr>
      <w:ins w:id="194" w:author="Gustavo Lozano" w:date="2014-12-09T14:19:00Z">
        <w:r w:rsidRPr="00A760F2">
          <w:rPr>
            <w:i/>
          </w:rPr>
          <w:t>URL of the ICANN WHOIS Data Problem Reporting System: http://wdprs.internic.net/</w:t>
        </w:r>
      </w:ins>
    </w:p>
    <w:p w14:paraId="49FB047E" w14:textId="77777777" w:rsidR="0006375D" w:rsidRDefault="00A760F2" w:rsidP="00A760F2">
      <w:pPr>
        <w:ind w:left="720"/>
        <w:rPr>
          <w:ins w:id="195" w:author="Gustavo Lozano" w:date="2014-12-09T14:19:00Z"/>
          <w:i/>
        </w:rPr>
      </w:pPr>
      <w:ins w:id="196" w:author="Gustavo Lozano" w:date="2014-12-09T14:19:00Z">
        <w:r w:rsidRPr="00A760F2">
          <w:rPr>
            <w:i/>
          </w:rPr>
          <w:t>&gt;&gt;&gt; Last update of WHOIS database: 2009-05-29T20</w:t>
        </w:r>
        <w:proofErr w:type="gramStart"/>
        <w:r w:rsidRPr="00A760F2">
          <w:rPr>
            <w:i/>
          </w:rPr>
          <w:t>:15:00Z</w:t>
        </w:r>
        <w:proofErr w:type="gramEnd"/>
        <w:r w:rsidRPr="00A760F2">
          <w:rPr>
            <w:i/>
          </w:rPr>
          <w:t xml:space="preserve"> &lt;&lt;&lt;</w:t>
        </w:r>
      </w:ins>
    </w:p>
    <w:p w14:paraId="3DE82FFD" w14:textId="77777777" w:rsidR="00A760F2" w:rsidRDefault="00A760F2" w:rsidP="00A760F2">
      <w:pPr>
        <w:ind w:left="720"/>
        <w:rPr>
          <w:ins w:id="197" w:author="Gustavo Lozano" w:date="2014-12-09T14:19:00Z"/>
          <w:i/>
        </w:rPr>
      </w:pPr>
    </w:p>
    <w:p w14:paraId="0F85CB10" w14:textId="54C1871E" w:rsidR="00A760F2" w:rsidRDefault="00A760F2" w:rsidP="00A760F2">
      <w:pPr>
        <w:ind w:left="720"/>
        <w:rPr>
          <w:ins w:id="198" w:author="Gustavo Lozano" w:date="2014-12-09T14:19:00Z"/>
          <w:i/>
        </w:rPr>
      </w:pPr>
      <w:ins w:id="199" w:author="Gustavo Lozano" w:date="2014-12-09T14:19:00Z">
        <w:r w:rsidRPr="00A760F2">
          <w:rPr>
            <w:i/>
          </w:rPr>
          <w:t xml:space="preserve">For more information on </w:t>
        </w:r>
        <w:proofErr w:type="spellStart"/>
        <w:r w:rsidRPr="00A760F2">
          <w:rPr>
            <w:i/>
          </w:rPr>
          <w:t>Whois</w:t>
        </w:r>
        <w:proofErr w:type="spellEnd"/>
        <w:r w:rsidRPr="00A760F2">
          <w:rPr>
            <w:i/>
          </w:rPr>
          <w:t xml:space="preserve"> status codes, please visit </w:t>
        </w:r>
        <w:r w:rsidRPr="007D6161">
          <w:rPr>
            <w:i/>
          </w:rPr>
          <w:t>https://icann.org/epp</w:t>
        </w:r>
      </w:ins>
    </w:p>
    <w:p w14:paraId="1ACBE999" w14:textId="77777777" w:rsidR="00A760F2" w:rsidRDefault="00A760F2" w:rsidP="00A760F2">
      <w:pPr>
        <w:ind w:left="720"/>
        <w:rPr>
          <w:ins w:id="200" w:author="Gustavo Lozano" w:date="2014-12-09T14:19:00Z"/>
          <w:i/>
        </w:rPr>
      </w:pPr>
    </w:p>
    <w:p w14:paraId="1BCD62AF" w14:textId="77777777" w:rsidR="00A760F2" w:rsidRDefault="00A760F2" w:rsidP="00A760F2">
      <w:pPr>
        <w:ind w:left="720"/>
        <w:rPr>
          <w:ins w:id="201" w:author="Gustavo Lozano" w:date="2014-12-09T14:19:00Z"/>
          <w:i/>
        </w:rPr>
      </w:pPr>
      <w:ins w:id="202" w:author="Gustavo Lozano" w:date="2014-12-09T14:19:00Z">
        <w:r w:rsidRPr="00A760F2">
          <w:rPr>
            <w:i/>
          </w:rPr>
          <w:t>Terms of Use: Users</w:t>
        </w:r>
        <w:r>
          <w:rPr>
            <w:i/>
          </w:rPr>
          <w:t xml:space="preserve"> of </w:t>
        </w:r>
        <w:r w:rsidR="00EB3322">
          <w:rPr>
            <w:i/>
          </w:rPr>
          <w:t>this</w:t>
        </w:r>
        <w:r>
          <w:rPr>
            <w:i/>
          </w:rPr>
          <w:t xml:space="preserve"> </w:t>
        </w:r>
        <w:proofErr w:type="spellStart"/>
        <w:r>
          <w:rPr>
            <w:i/>
          </w:rPr>
          <w:t>Whois</w:t>
        </w:r>
        <w:proofErr w:type="spellEnd"/>
        <w:r>
          <w:rPr>
            <w:i/>
          </w:rPr>
          <w:t xml:space="preserve"> service </w:t>
        </w:r>
        <w:r w:rsidR="00845B25">
          <w:rPr>
            <w:i/>
          </w:rPr>
          <w:t>…</w:t>
        </w:r>
      </w:ins>
    </w:p>
    <w:p w14:paraId="314F8DB8" w14:textId="77777777" w:rsidR="0006375D" w:rsidRDefault="0006375D" w:rsidP="0046516E">
      <w:pPr>
        <w:rPr>
          <w:ins w:id="203" w:author="Gustavo Lozano" w:date="2014-12-09T14:19:00Z"/>
        </w:rPr>
      </w:pPr>
    </w:p>
    <w:p w14:paraId="0148EC2D" w14:textId="0D35045D" w:rsidR="00B03989" w:rsidRDefault="00231109" w:rsidP="00B03989">
      <w:pPr>
        <w:pStyle w:val="ListParagraph"/>
        <w:numPr>
          <w:ilvl w:val="0"/>
          <w:numId w:val="1"/>
        </w:numPr>
        <w:rPr>
          <w:ins w:id="204" w:author="Gustavo Lozano" w:date="2014-12-09T14:19:00Z"/>
        </w:rPr>
      </w:pPr>
      <w:ins w:id="205" w:author="Gustavo Lozano" w:date="2014-12-09T14:19:00Z">
        <w:r>
          <w:t xml:space="preserve">Fields in </w:t>
        </w:r>
        <w:proofErr w:type="spellStart"/>
        <w:r>
          <w:t>Whois</w:t>
        </w:r>
        <w:proofErr w:type="spellEnd"/>
        <w:r>
          <w:t xml:space="preserve"> output MUST NOT appear multiple times, unless otherwise explicitly </w:t>
        </w:r>
        <w:r w:rsidR="00636063">
          <w:t>specified</w:t>
        </w:r>
        <w:r w:rsidR="00B03989">
          <w:t>.</w:t>
        </w:r>
      </w:ins>
    </w:p>
    <w:p w14:paraId="65992C53" w14:textId="77777777" w:rsidR="00B03989" w:rsidRDefault="00B03989" w:rsidP="00B03989">
      <w:pPr>
        <w:ind w:left="360"/>
        <w:rPr>
          <w:ins w:id="206" w:author="Gustavo Lozano" w:date="2014-12-09T14:19:00Z"/>
        </w:rPr>
      </w:pPr>
    </w:p>
    <w:p w14:paraId="53FCA3E2" w14:textId="77777777" w:rsidR="009852F0" w:rsidRDefault="009852F0">
      <w:pPr>
        <w:pStyle w:val="ListParagraph"/>
        <w:numPr>
          <w:ilvl w:val="0"/>
          <w:numId w:val="1"/>
        </w:numPr>
        <w:rPr>
          <w:ins w:id="207" w:author="Gustavo Lozano" w:date="2014-12-09T14:19:00Z"/>
        </w:rPr>
      </w:pPr>
      <w:ins w:id="208" w:author="Gustavo Lozano" w:date="2014-12-09T14:19:00Z">
        <w:r w:rsidRPr="009852F0">
          <w:t xml:space="preserve">In responses to domain name object queries, the following fields </w:t>
        </w:r>
        <w:r>
          <w:t>can have multiple values and</w:t>
        </w:r>
        <w:r w:rsidR="006D337C">
          <w:t>,</w:t>
        </w:r>
        <w:r>
          <w:t xml:space="preserve"> therefore, MAY appear multiple times:</w:t>
        </w:r>
      </w:ins>
    </w:p>
    <w:p w14:paraId="1E27FF5A" w14:textId="77777777" w:rsidR="009852F0" w:rsidRDefault="00DB2D4D" w:rsidP="0046516E">
      <w:pPr>
        <w:pStyle w:val="ListParagraph"/>
        <w:numPr>
          <w:ilvl w:val="0"/>
          <w:numId w:val="13"/>
        </w:numPr>
        <w:rPr>
          <w:ins w:id="209" w:author="Gustavo Lozano" w:date="2014-12-09T14:19:00Z"/>
        </w:rPr>
      </w:pPr>
      <w:ins w:id="210" w:author="Gustavo Lozano" w:date="2014-12-09T14:19:00Z">
        <w:r w:rsidRPr="009852F0">
          <w:t>Domain Status</w:t>
        </w:r>
      </w:ins>
    </w:p>
    <w:p w14:paraId="7F7BE8E6" w14:textId="77777777" w:rsidR="009852F0" w:rsidRDefault="00DB2D4D" w:rsidP="0046516E">
      <w:pPr>
        <w:pStyle w:val="ListParagraph"/>
        <w:numPr>
          <w:ilvl w:val="0"/>
          <w:numId w:val="13"/>
        </w:numPr>
        <w:rPr>
          <w:ins w:id="211" w:author="Gustavo Lozano" w:date="2014-12-09T14:19:00Z"/>
        </w:rPr>
      </w:pPr>
      <w:ins w:id="212" w:author="Gustavo Lozano" w:date="2014-12-09T14:19:00Z">
        <w:r>
          <w:t>Name Server</w:t>
        </w:r>
      </w:ins>
    </w:p>
    <w:p w14:paraId="4FA2AB27" w14:textId="77777777" w:rsidR="00DB2D4D" w:rsidRDefault="00DB2D4D" w:rsidP="0046516E">
      <w:pPr>
        <w:pStyle w:val="ListParagraph"/>
        <w:numPr>
          <w:ilvl w:val="0"/>
          <w:numId w:val="13"/>
        </w:numPr>
        <w:rPr>
          <w:ins w:id="213" w:author="Gustavo Lozano" w:date="2014-12-09T14:19:00Z"/>
        </w:rPr>
      </w:pPr>
      <w:ins w:id="214" w:author="Gustavo Lozano" w:date="2014-12-09T14:19:00Z">
        <w:r w:rsidRPr="00DB2D4D">
          <w:t>Registrant/Admin/Tech Street</w:t>
        </w:r>
        <w:r w:rsidR="00184ACC">
          <w:t xml:space="preserve"> (i.e., following EPP RFC 5733 usage)</w:t>
        </w:r>
      </w:ins>
    </w:p>
    <w:p w14:paraId="2E8CCAB7" w14:textId="77777777" w:rsidR="00A919DE" w:rsidRDefault="00A919DE" w:rsidP="00C34753">
      <w:pPr>
        <w:rPr>
          <w:ins w:id="215" w:author="Gustavo Lozano" w:date="2014-12-09T14:19:00Z"/>
        </w:rPr>
      </w:pPr>
    </w:p>
    <w:p w14:paraId="1E5D8649" w14:textId="4308E088" w:rsidR="00FB5343" w:rsidRDefault="00FB5343" w:rsidP="00FB5343">
      <w:pPr>
        <w:pStyle w:val="ListParagraph"/>
        <w:numPr>
          <w:ilvl w:val="0"/>
          <w:numId w:val="1"/>
        </w:numPr>
        <w:rPr>
          <w:ins w:id="216" w:author="Gustavo Lozano" w:date="2014-12-09T14:19:00Z"/>
        </w:rPr>
      </w:pPr>
      <w:ins w:id="217" w:author="Gustavo Lozano" w:date="2014-12-09T14:19:00Z">
        <w:r>
          <w:t xml:space="preserve">When receiving a query for an </w:t>
        </w:r>
        <w:r w:rsidR="00E065F2">
          <w:t>object that does not exist in the SRS,</w:t>
        </w:r>
        <w:r>
          <w:t xml:space="preserve"> the </w:t>
        </w:r>
        <w:r w:rsidR="00A12F23">
          <w:t>contracted party</w:t>
        </w:r>
        <w:r>
          <w:t xml:space="preserve"> SHOULD return the </w:t>
        </w:r>
        <w:r w:rsidR="00AE5EC6">
          <w:t>key</w:t>
        </w:r>
        <w:r>
          <w:t xml:space="preserve"> “</w:t>
        </w:r>
        <w:r w:rsidRPr="006320A8">
          <w:rPr>
            <w:i/>
          </w:rPr>
          <w:t>The queried object does not exist</w:t>
        </w:r>
        <w:r w:rsidR="00AE5EC6">
          <w:rPr>
            <w:i/>
          </w:rPr>
          <w:t xml:space="preserve">: </w:t>
        </w:r>
        <w:r w:rsidRPr="006320A8">
          <w:rPr>
            <w:i/>
          </w:rPr>
          <w:t>”</w:t>
        </w:r>
        <w:r w:rsidR="00E065F2">
          <w:t xml:space="preserve">, </w:t>
        </w:r>
        <w:r w:rsidR="0033752C">
          <w:t xml:space="preserve">optionally </w:t>
        </w:r>
        <w:r>
          <w:t xml:space="preserve">followed by </w:t>
        </w:r>
        <w:r w:rsidR="00E509DF">
          <w:t xml:space="preserve">an arbitrary </w:t>
        </w:r>
        <w:r w:rsidR="00E065F2">
          <w:t>text message</w:t>
        </w:r>
        <w:r w:rsidR="00AE5EC6">
          <w:t xml:space="preserve"> (the value)</w:t>
        </w:r>
        <w:r w:rsidR="00E065F2">
          <w:t xml:space="preserve"> </w:t>
        </w:r>
        <w:r w:rsidR="00E509DF">
          <w:t>that provides</w:t>
        </w:r>
        <w:r w:rsidR="00E065F2">
          <w:t xml:space="preserve"> more information</w:t>
        </w:r>
        <w:r w:rsidR="00E509DF">
          <w:t xml:space="preserve"> </w:t>
        </w:r>
        <w:r w:rsidR="0033752C">
          <w:t>about the non-existence of the object.</w:t>
        </w:r>
        <w:r w:rsidR="00EA7245">
          <w:t xml:space="preserve"> No other fields MUST be shown. The “last update”</w:t>
        </w:r>
        <w:r w:rsidR="00C1008C">
          <w:t xml:space="preserve"> footer, blank line,</w:t>
        </w:r>
        <w:r w:rsidR="00EA7245">
          <w:t xml:space="preserve"> and legal </w:t>
        </w:r>
        <w:r w:rsidR="00C1008C">
          <w:t>disclaimer</w:t>
        </w:r>
        <w:r w:rsidR="00EA7245">
          <w:t xml:space="preserve"> MUST follow as with other </w:t>
        </w:r>
        <w:proofErr w:type="spellStart"/>
        <w:r w:rsidR="00EA7245">
          <w:t>Whois</w:t>
        </w:r>
        <w:proofErr w:type="spellEnd"/>
        <w:r w:rsidR="00EA7245">
          <w:t xml:space="preserve"> queries.</w:t>
        </w:r>
      </w:ins>
    </w:p>
    <w:p w14:paraId="12DA51E2" w14:textId="77777777" w:rsidR="000A7087" w:rsidRDefault="000A7087" w:rsidP="000A7087">
      <w:pPr>
        <w:rPr>
          <w:ins w:id="218" w:author="Gustavo Lozano" w:date="2014-12-09T14:19:00Z"/>
        </w:rPr>
      </w:pPr>
    </w:p>
    <w:p w14:paraId="5C83F5E2" w14:textId="67E1B49E" w:rsidR="000A7087" w:rsidRDefault="007C4A08" w:rsidP="000A7087">
      <w:pPr>
        <w:pStyle w:val="ListParagraph"/>
        <w:numPr>
          <w:ilvl w:val="0"/>
          <w:numId w:val="1"/>
        </w:numPr>
        <w:rPr>
          <w:ins w:id="219" w:author="Gustavo Lozano" w:date="2014-12-09T14:19:00Z"/>
        </w:rPr>
      </w:pPr>
      <w:ins w:id="220" w:author="Gustavo Lozano" w:date="2014-12-09T14:19:00Z">
        <w:r>
          <w:t>Domain Name registrations MUST have one and only one administrative contact</w:t>
        </w:r>
        <w:r w:rsidR="000A7087">
          <w:t>.</w:t>
        </w:r>
      </w:ins>
    </w:p>
    <w:p w14:paraId="543D3F74" w14:textId="5331B926" w:rsidR="00222E6F" w:rsidRDefault="00A42E5A" w:rsidP="00222E6F">
      <w:pPr>
        <w:pStyle w:val="Heading2"/>
      </w:pPr>
      <w:r>
        <w:t xml:space="preserve">II. </w:t>
      </w:r>
      <w:r w:rsidR="00222E6F">
        <w:t xml:space="preserve">The following clarifications only apply to </w:t>
      </w:r>
      <w:del w:id="221" w:author="Gustavo Lozano" w:date="2014-12-09T14:19:00Z">
        <w:r w:rsidR="00222E6F">
          <w:delText>the New gTLD Registry Agreement, Specification 4</w:delText>
        </w:r>
      </w:del>
      <w:ins w:id="222" w:author="Gustavo Lozano" w:date="2014-12-09T14:19:00Z">
        <w:r w:rsidR="00B31144">
          <w:t>Registries</w:t>
        </w:r>
      </w:ins>
      <w:r w:rsidR="00222E6F">
        <w:t>.</w:t>
      </w:r>
    </w:p>
    <w:p w14:paraId="4CB8189C" w14:textId="77777777" w:rsidR="00222E6F" w:rsidRDefault="00222E6F" w:rsidP="00222E6F"/>
    <w:p w14:paraId="21BFABD6" w14:textId="3598D1E1" w:rsidR="00011343" w:rsidRDefault="00B75422" w:rsidP="00011343">
      <w:pPr>
        <w:pStyle w:val="ListParagraph"/>
        <w:numPr>
          <w:ilvl w:val="0"/>
          <w:numId w:val="1"/>
        </w:numPr>
        <w:rPr>
          <w:ins w:id="223" w:author="Gustavo Lozano" w:date="2014-12-09T14:19:00Z"/>
        </w:rPr>
      </w:pPr>
      <w:bookmarkStart w:id="224" w:name="_Ref276737938"/>
      <w:del w:id="225" w:author="Gustavo Lozano" w:date="2014-12-09T14:19:00Z">
        <w:r>
          <w:delText xml:space="preserve">When receiving </w:delText>
        </w:r>
      </w:del>
      <w:ins w:id="226" w:author="Gustavo Lozano" w:date="2014-12-09T14:19:00Z">
        <w:r w:rsidR="00011343">
          <w:t xml:space="preserve">WHOIS (port-43) queries for name server objects MUST NOT offer partial match or other </w:t>
        </w:r>
        <w:proofErr w:type="spellStart"/>
        <w:r w:rsidR="00011343">
          <w:t>searchability</w:t>
        </w:r>
        <w:proofErr w:type="spellEnd"/>
        <w:r w:rsidR="00011343">
          <w:t xml:space="preserve"> capabilities.</w:t>
        </w:r>
      </w:ins>
    </w:p>
    <w:p w14:paraId="512FE318" w14:textId="77777777" w:rsidR="00011343" w:rsidRDefault="00011343" w:rsidP="00011343">
      <w:pPr>
        <w:ind w:left="360"/>
        <w:rPr>
          <w:ins w:id="227" w:author="Gustavo Lozano" w:date="2014-12-09T14:19:00Z"/>
        </w:rPr>
      </w:pPr>
    </w:p>
    <w:p w14:paraId="4D94FFD9" w14:textId="1FB1A587" w:rsidR="00957162" w:rsidRDefault="00A64A4C" w:rsidP="00011343">
      <w:pPr>
        <w:pStyle w:val="ListParagraph"/>
        <w:numPr>
          <w:ilvl w:val="0"/>
          <w:numId w:val="1"/>
        </w:numPr>
      </w:pPr>
      <w:r>
        <w:t>A</w:t>
      </w:r>
      <w:r w:rsidR="00B75422">
        <w:t xml:space="preserve"> query for a name server</w:t>
      </w:r>
      <w:r w:rsidR="00A57A3A">
        <w:t xml:space="preserve"> object, using either the name server name or IP address as </w:t>
      </w:r>
      <w:del w:id="228" w:author="Gustavo Lozano" w:date="2014-12-09T14:19:00Z">
        <w:r w:rsidR="00A57A3A">
          <w:delText>a key, that matches</w:delText>
        </w:r>
      </w:del>
      <w:ins w:id="229" w:author="Gustavo Lozano" w:date="2014-12-09T14:19:00Z">
        <w:r w:rsidR="00D13FF7">
          <w:t>the query string</w:t>
        </w:r>
        <w:r>
          <w:t xml:space="preserve"> might match</w:t>
        </w:r>
      </w:ins>
      <w:r w:rsidR="00A57A3A">
        <w:t xml:space="preserve"> more than one object</w:t>
      </w:r>
      <w:ins w:id="230" w:author="Gustavo Lozano" w:date="2014-12-09T14:19:00Z">
        <w:r>
          <w:t>.</w:t>
        </w:r>
        <w:r w:rsidR="005B53BE">
          <w:t xml:space="preserve"> In such case</w:t>
        </w:r>
      </w:ins>
      <w:r w:rsidR="005B53BE">
        <w:t>,</w:t>
      </w:r>
      <w:r w:rsidR="00A57A3A">
        <w:t xml:space="preserve"> the registry </w:t>
      </w:r>
      <w:r w:rsidR="00632714">
        <w:t>SHOULD</w:t>
      </w:r>
      <w:r w:rsidR="00A57A3A">
        <w:t xml:space="preserve"> return</w:t>
      </w:r>
      <w:r w:rsidR="005E3E03">
        <w:t xml:space="preserve"> the </w:t>
      </w:r>
      <w:ins w:id="231" w:author="Gustavo Lozano" w:date="2014-12-09T14:19:00Z">
        <w:r w:rsidR="009A4856">
          <w:t>line</w:t>
        </w:r>
        <w:r w:rsidR="005E3E03">
          <w:t xml:space="preserve"> “</w:t>
        </w:r>
        <w:r w:rsidR="005E3E03" w:rsidRPr="005E3E03">
          <w:rPr>
            <w:i/>
          </w:rPr>
          <w:t>Query matched more than one name server:</w:t>
        </w:r>
        <w:r w:rsidR="005E3E03">
          <w:t>” followed by</w:t>
        </w:r>
        <w:r w:rsidR="00A57A3A">
          <w:t xml:space="preserve"> the </w:t>
        </w:r>
      </w:ins>
      <w:r w:rsidR="00A57A3A">
        <w:t xml:space="preserve">matching </w:t>
      </w:r>
      <w:r w:rsidR="008345F8">
        <w:t>ROIDs</w:t>
      </w:r>
      <w:r w:rsidR="00235D23">
        <w:t xml:space="preserve"> with </w:t>
      </w:r>
      <w:r w:rsidR="005A40D4">
        <w:t>corresponding</w:t>
      </w:r>
      <w:r w:rsidR="00235D23">
        <w:t xml:space="preserve"> name server name between </w:t>
      </w:r>
      <w:r w:rsidR="00C55BF0">
        <w:t>parentheses</w:t>
      </w:r>
      <w:del w:id="232" w:author="Gustavo Lozano" w:date="2014-12-09T14:19:00Z">
        <w:r w:rsidR="00A57A3A">
          <w:delText>.</w:delText>
        </w:r>
      </w:del>
      <w:ins w:id="233" w:author="Gustavo Lozano" w:date="2014-12-09T14:19:00Z">
        <w:r w:rsidR="009A4856">
          <w:t>,</w:t>
        </w:r>
        <w:r w:rsidR="005E3E03">
          <w:t xml:space="preserve"> one per line</w:t>
        </w:r>
        <w:r w:rsidR="00A57A3A">
          <w:t>.</w:t>
        </w:r>
      </w:ins>
      <w:r w:rsidR="00C55BF0">
        <w:t xml:space="preserve"> </w:t>
      </w:r>
      <w:r w:rsidR="007B774C">
        <w:t xml:space="preserve">For example, a query for name </w:t>
      </w:r>
      <w:del w:id="234" w:author="Gustavo Lozano" w:date="2014-12-09T14:19:00Z">
        <w:r w:rsidR="007B774C">
          <w:delText xml:space="preserve">server </w:delText>
        </w:r>
      </w:del>
      <w:ins w:id="235" w:author="Gustavo Lozano" w:date="2014-12-09T14:19:00Z">
        <w:r w:rsidR="007B774C">
          <w:t>server</w:t>
        </w:r>
        <w:r w:rsidR="00194F84">
          <w:t>s with IP</w:t>
        </w:r>
        <w:r w:rsidR="007B774C">
          <w:t xml:space="preserve"> </w:t>
        </w:r>
      </w:ins>
      <w:r w:rsidR="007B774C">
        <w:t>"</w:t>
      </w:r>
      <w:r w:rsidR="007B774C" w:rsidRPr="007B774C">
        <w:t>203.0.113.</w:t>
      </w:r>
      <w:r w:rsidR="007B774C">
        <w:t xml:space="preserve">7" that has </w:t>
      </w:r>
      <w:del w:id="236" w:author="Gustavo Lozano" w:date="2014-12-09T14:19:00Z">
        <w:r w:rsidR="007B774C">
          <w:delText>multiple</w:delText>
        </w:r>
      </w:del>
      <w:ins w:id="237" w:author="Gustavo Lozano" w:date="2014-12-09T14:19:00Z">
        <w:r w:rsidR="00EA271D">
          <w:t>three</w:t>
        </w:r>
      </w:ins>
      <w:r w:rsidR="00EA271D">
        <w:t xml:space="preserve"> </w:t>
      </w:r>
      <w:r w:rsidR="007B774C">
        <w:t>matching objects will return:</w:t>
      </w:r>
      <w:bookmarkEnd w:id="224"/>
    </w:p>
    <w:p w14:paraId="6828063D" w14:textId="77777777" w:rsidR="007B774C" w:rsidRDefault="007B774C" w:rsidP="00D56837">
      <w:pPr>
        <w:ind w:left="720"/>
        <w:rPr>
          <w:ins w:id="238" w:author="Gustavo Lozano" w:date="2014-12-09T14:19:00Z"/>
        </w:rPr>
      </w:pPr>
    </w:p>
    <w:p w14:paraId="62844D44" w14:textId="77777777" w:rsidR="00D56837" w:rsidRPr="00D56837" w:rsidRDefault="00D56837" w:rsidP="00D56837">
      <w:pPr>
        <w:ind w:left="720"/>
        <w:rPr>
          <w:ins w:id="239" w:author="Gustavo Lozano" w:date="2014-12-09T14:19:00Z"/>
          <w:i/>
        </w:rPr>
      </w:pPr>
      <w:ins w:id="240" w:author="Gustavo Lozano" w:date="2014-12-09T14:19:00Z">
        <w:r w:rsidRPr="00D56837">
          <w:rPr>
            <w:i/>
          </w:rPr>
          <w:t>Query matched more than one name server:</w:t>
        </w:r>
      </w:ins>
    </w:p>
    <w:p w14:paraId="08951441" w14:textId="7D27DC85" w:rsidR="007B774C" w:rsidRDefault="0087709D" w:rsidP="00D56837">
      <w:pPr>
        <w:ind w:left="720"/>
        <w:rPr>
          <w:i/>
        </w:rPr>
      </w:pPr>
      <w:proofErr w:type="gramStart"/>
      <w:r>
        <w:rPr>
          <w:i/>
        </w:rPr>
        <w:t>r</w:t>
      </w:r>
      <w:r w:rsidR="007B774C">
        <w:rPr>
          <w:i/>
        </w:rPr>
        <w:t>oid1abc</w:t>
      </w:r>
      <w:proofErr w:type="gramEnd"/>
      <w:r>
        <w:rPr>
          <w:i/>
        </w:rPr>
        <w:t>-examplerep</w:t>
      </w:r>
      <w:r w:rsidR="007B774C">
        <w:rPr>
          <w:i/>
        </w:rPr>
        <w:t xml:space="preserve"> (ns1.foo.</w:t>
      </w:r>
      <w:del w:id="241" w:author="Gustavo Lozano" w:date="2014-12-09T14:19:00Z">
        <w:r w:rsidR="007B774C">
          <w:rPr>
            <w:i/>
          </w:rPr>
          <w:delText>bar</w:delText>
        </w:r>
      </w:del>
      <w:proofErr w:type="gramStart"/>
      <w:ins w:id="242" w:author="Gustavo Lozano" w:date="2014-12-09T14:19:00Z">
        <w:r w:rsidR="00BF56EA">
          <w:rPr>
            <w:i/>
          </w:rPr>
          <w:t>example</w:t>
        </w:r>
      </w:ins>
      <w:proofErr w:type="gramEnd"/>
      <w:r w:rsidR="007B774C">
        <w:rPr>
          <w:i/>
        </w:rPr>
        <w:t>)</w:t>
      </w:r>
    </w:p>
    <w:p w14:paraId="5A36C054" w14:textId="77777777" w:rsidR="007B774C" w:rsidRDefault="0087709D" w:rsidP="00D56837">
      <w:pPr>
        <w:ind w:left="720"/>
        <w:rPr>
          <w:i/>
        </w:rPr>
      </w:pPr>
      <w:proofErr w:type="gramStart"/>
      <w:r>
        <w:rPr>
          <w:i/>
        </w:rPr>
        <w:t>r</w:t>
      </w:r>
      <w:r w:rsidR="007B774C">
        <w:rPr>
          <w:i/>
        </w:rPr>
        <w:t>oid5jkl</w:t>
      </w:r>
      <w:proofErr w:type="gramEnd"/>
      <w:r>
        <w:rPr>
          <w:i/>
        </w:rPr>
        <w:t>-examplerep</w:t>
      </w:r>
      <w:r w:rsidR="007B774C">
        <w:rPr>
          <w:i/>
        </w:rPr>
        <w:t xml:space="preserve"> (ns2.example.com)</w:t>
      </w:r>
    </w:p>
    <w:p w14:paraId="017D31A2" w14:textId="77777777" w:rsidR="007B774C" w:rsidRDefault="0087709D" w:rsidP="00D56837">
      <w:pPr>
        <w:ind w:left="720"/>
        <w:rPr>
          <w:i/>
        </w:rPr>
      </w:pPr>
      <w:proofErr w:type="gramStart"/>
      <w:r>
        <w:rPr>
          <w:i/>
        </w:rPr>
        <w:t>r</w:t>
      </w:r>
      <w:r w:rsidR="007B774C">
        <w:rPr>
          <w:i/>
        </w:rPr>
        <w:t>oid9mno</w:t>
      </w:r>
      <w:proofErr w:type="gramEnd"/>
      <w:r>
        <w:rPr>
          <w:i/>
        </w:rPr>
        <w:t>-examplerep</w:t>
      </w:r>
      <w:r w:rsidR="007B774C">
        <w:rPr>
          <w:i/>
        </w:rPr>
        <w:t xml:space="preserve"> (ns1.example.net)</w:t>
      </w:r>
    </w:p>
    <w:p w14:paraId="3AE5C288" w14:textId="77777777" w:rsidR="00D56837" w:rsidRDefault="00D56837" w:rsidP="00D56837">
      <w:pPr>
        <w:ind w:left="720"/>
        <w:rPr>
          <w:ins w:id="243" w:author="Gustavo Lozano" w:date="2014-12-09T14:19:00Z"/>
        </w:rPr>
      </w:pPr>
      <w:ins w:id="244" w:author="Gustavo Lozano" w:date="2014-12-09T14:19:00Z">
        <w:r w:rsidRPr="00A760F2">
          <w:rPr>
            <w:i/>
          </w:rPr>
          <w:t>&gt;&gt;&gt; Last update of WHOIS database: 2009-05-29T20</w:t>
        </w:r>
        <w:proofErr w:type="gramStart"/>
        <w:r w:rsidRPr="00A760F2">
          <w:rPr>
            <w:i/>
          </w:rPr>
          <w:t>:15:00Z</w:t>
        </w:r>
        <w:proofErr w:type="gramEnd"/>
        <w:r w:rsidRPr="00A760F2">
          <w:rPr>
            <w:i/>
          </w:rPr>
          <w:t xml:space="preserve"> &lt;&lt;&lt;</w:t>
        </w:r>
      </w:ins>
    </w:p>
    <w:p w14:paraId="1B64BB78" w14:textId="77777777" w:rsidR="00957162" w:rsidRDefault="00957162" w:rsidP="00D56837">
      <w:pPr>
        <w:ind w:left="720"/>
        <w:rPr>
          <w:ins w:id="245" w:author="Gustavo Lozano" w:date="2014-12-09T14:19:00Z"/>
        </w:rPr>
      </w:pPr>
    </w:p>
    <w:p w14:paraId="7D43C828" w14:textId="77777777" w:rsidR="00957162" w:rsidRDefault="009C6797" w:rsidP="00957162">
      <w:pPr>
        <w:ind w:left="360"/>
        <w:rPr>
          <w:del w:id="246" w:author="Gustavo Lozano" w:date="2014-12-09T14:19:00Z"/>
        </w:rPr>
      </w:pPr>
      <w:ins w:id="247" w:author="Gustavo Lozano" w:date="2014-12-09T14:19:00Z">
        <w:r>
          <w:t>A Registry that implements</w:t>
        </w:r>
        <w:r w:rsidR="00562C38">
          <w:t xml:space="preserve"> clarification </w:t>
        </w:r>
      </w:ins>
      <w:r w:rsidR="00CC16B3">
        <w:fldChar w:fldCharType="begin"/>
      </w:r>
      <w:r w:rsidR="00CC16B3">
        <w:instrText xml:space="preserve"> REF _Ref276737938 \r \h </w:instrText>
      </w:r>
      <w:r w:rsidR="00CC16B3">
        <w:fldChar w:fldCharType="separate"/>
      </w:r>
      <w:r w:rsidR="00A00821">
        <w:t>28</w:t>
      </w:r>
      <w:r w:rsidR="00CC16B3">
        <w:fldChar w:fldCharType="end"/>
      </w:r>
    </w:p>
    <w:p w14:paraId="0278A44B" w14:textId="575E5A2C" w:rsidR="00222E6F" w:rsidRDefault="00C55BF0" w:rsidP="00011343">
      <w:pPr>
        <w:pStyle w:val="ListParagraph"/>
        <w:numPr>
          <w:ilvl w:val="0"/>
          <w:numId w:val="1"/>
        </w:numPr>
      </w:pPr>
      <w:del w:id="248" w:author="Gustavo Lozano" w:date="2014-12-09T14:19:00Z">
        <w:r>
          <w:delText>Registries SHOULD</w:delText>
        </w:r>
      </w:del>
      <w:ins w:id="249" w:author="Gustavo Lozano" w:date="2014-12-09T14:19:00Z">
        <w:r w:rsidR="00562C38">
          <w:t xml:space="preserve"> MUST</w:t>
        </w:r>
      </w:ins>
      <w:r w:rsidR="00562C38">
        <w:t xml:space="preserve"> </w:t>
      </w:r>
      <w:r>
        <w:t>support queries for name server objects using the ROID</w:t>
      </w:r>
      <w:r w:rsidR="005C3A73">
        <w:t xml:space="preserve"> of </w:t>
      </w:r>
      <w:r w:rsidR="00D53929">
        <w:t>a</w:t>
      </w:r>
      <w:r w:rsidR="005C3A73">
        <w:t xml:space="preserve"> name server object</w:t>
      </w:r>
      <w:r w:rsidR="00957162">
        <w:t xml:space="preserve">, e.g., queries of the form: </w:t>
      </w:r>
      <w:proofErr w:type="spellStart"/>
      <w:r w:rsidR="00957162">
        <w:t>whois</w:t>
      </w:r>
      <w:proofErr w:type="spellEnd"/>
      <w:r w:rsidR="00957162">
        <w:t xml:space="preserve"> </w:t>
      </w:r>
      <w:del w:id="250" w:author="Gustavo Lozano" w:date="2014-12-09T14:19:00Z">
        <w:r w:rsidR="00957162">
          <w:delText>nameserver</w:delText>
        </w:r>
      </w:del>
      <w:proofErr w:type="spellStart"/>
      <w:ins w:id="251" w:author="Gustavo Lozano" w:date="2014-12-09T14:19:00Z">
        <w:r w:rsidR="00E40E05">
          <w:t>roid</w:t>
        </w:r>
      </w:ins>
      <w:proofErr w:type="spellEnd"/>
      <w:r w:rsidR="00E40E05">
        <w:t xml:space="preserve"> </w:t>
      </w:r>
      <w:r w:rsidR="00957162">
        <w:t>&lt;</w:t>
      </w:r>
      <w:proofErr w:type="spellStart"/>
      <w:r w:rsidR="00957162">
        <w:t>roid</w:t>
      </w:r>
      <w:proofErr w:type="spellEnd"/>
      <w:r w:rsidR="00957162">
        <w:t>&gt;, where &lt;</w:t>
      </w:r>
      <w:proofErr w:type="spellStart"/>
      <w:r w:rsidR="00957162">
        <w:t>roid</w:t>
      </w:r>
      <w:proofErr w:type="spellEnd"/>
      <w:r w:rsidR="00957162">
        <w:t xml:space="preserve">&gt; </w:t>
      </w:r>
      <w:del w:id="252" w:author="Gustavo Lozano" w:date="2014-12-09T14:19:00Z">
        <w:r w:rsidR="00957162">
          <w:delText>id</w:delText>
        </w:r>
      </w:del>
      <w:ins w:id="253" w:author="Gustavo Lozano" w:date="2014-12-09T14:19:00Z">
        <w:r w:rsidR="00957162">
          <w:t>i</w:t>
        </w:r>
        <w:r w:rsidR="006751DB">
          <w:t>s</w:t>
        </w:r>
      </w:ins>
      <w:r w:rsidR="00957162">
        <w:t xml:space="preserve"> the ROID of a </w:t>
      </w:r>
      <w:proofErr w:type="spellStart"/>
      <w:r w:rsidR="00957162">
        <w:t>nameserver</w:t>
      </w:r>
      <w:proofErr w:type="spellEnd"/>
      <w:r w:rsidR="00957162">
        <w:t>.</w:t>
      </w:r>
    </w:p>
    <w:p w14:paraId="69437F7A" w14:textId="77777777" w:rsidR="009E0A2D" w:rsidRDefault="009E0A2D" w:rsidP="00F01C18">
      <w:pPr>
        <w:ind w:left="360"/>
      </w:pPr>
    </w:p>
    <w:p w14:paraId="59B6252C" w14:textId="77777777" w:rsidR="00861D9B" w:rsidRDefault="009E0A2D" w:rsidP="00222E6F">
      <w:pPr>
        <w:pStyle w:val="ListParagraph"/>
        <w:numPr>
          <w:ilvl w:val="0"/>
          <w:numId w:val="1"/>
        </w:numPr>
        <w:rPr>
          <w:del w:id="254" w:author="Gustavo Lozano" w:date="2014-12-09T14:19:00Z"/>
        </w:rPr>
      </w:pPr>
      <w:del w:id="255" w:author="Gustavo Lozano" w:date="2014-12-09T14:19:00Z">
        <w:r>
          <w:delText xml:space="preserve">Whois queries for registrar data MUST return only one record per Whois query. </w:delText>
        </w:r>
      </w:del>
    </w:p>
    <w:p w14:paraId="3BBCE4FF" w14:textId="77777777" w:rsidR="00861D9B" w:rsidRDefault="00861D9B" w:rsidP="00F01C18">
      <w:pPr>
        <w:pStyle w:val="NoSpacing"/>
        <w:rPr>
          <w:del w:id="256" w:author="Gustavo Lozano" w:date="2014-12-09T14:19:00Z"/>
        </w:rPr>
      </w:pPr>
    </w:p>
    <w:p w14:paraId="5D7E47EF" w14:textId="7AF17A64" w:rsidR="00A54043" w:rsidRDefault="003A09C0" w:rsidP="00011343">
      <w:pPr>
        <w:pStyle w:val="ListParagraph"/>
        <w:numPr>
          <w:ilvl w:val="0"/>
          <w:numId w:val="1"/>
        </w:numPr>
        <w:rPr>
          <w:ins w:id="257" w:author="Gustavo Lozano" w:date="2014-12-09T14:19:00Z"/>
        </w:rPr>
      </w:pPr>
      <w:ins w:id="258" w:author="Gustavo Lozano" w:date="2014-12-09T14:19:00Z">
        <w:r>
          <w:t xml:space="preserve">A </w:t>
        </w:r>
        <w:r w:rsidR="00AC473F">
          <w:t xml:space="preserve">Registry MAY offer </w:t>
        </w:r>
        <w:r w:rsidR="00E248C9">
          <w:t>partial match</w:t>
        </w:r>
        <w:r w:rsidR="00AC473F">
          <w:t xml:space="preserve"> capabilities for registrar object queries. </w:t>
        </w:r>
        <w:r w:rsidR="00A54043">
          <w:t xml:space="preserve">When receiving a query for a registrar object that matches more than one object, the Registry MUST </w:t>
        </w:r>
        <w:proofErr w:type="gramStart"/>
        <w:r w:rsidR="00A54043">
          <w:t>return</w:t>
        </w:r>
        <w:proofErr w:type="gramEnd"/>
        <w:r w:rsidR="00A54043">
          <w:t xml:space="preserve"> several records. Every registrar object MUST be separated by a blank line, followed by the "Registrar Name: " key that indicates the start of a new record. For example, a query for registrar "Example" that has two matching objects will return (if providing </w:t>
        </w:r>
        <w:proofErr w:type="spellStart"/>
        <w:r w:rsidR="00A54043">
          <w:t>searchability</w:t>
        </w:r>
        <w:proofErr w:type="spellEnd"/>
        <w:r w:rsidR="00A54043">
          <w:t xml:space="preserve"> capabilities):</w:t>
        </w:r>
      </w:ins>
    </w:p>
    <w:p w14:paraId="509A79C9" w14:textId="77777777" w:rsidR="00A54043" w:rsidRDefault="00A54043" w:rsidP="00A54043">
      <w:pPr>
        <w:ind w:left="360"/>
        <w:rPr>
          <w:ins w:id="259" w:author="Gustavo Lozano" w:date="2014-12-09T14:19:00Z"/>
        </w:rPr>
      </w:pPr>
    </w:p>
    <w:p w14:paraId="513EE551" w14:textId="77777777" w:rsidR="00A54043" w:rsidRPr="0057439B" w:rsidRDefault="00A54043" w:rsidP="00A54043">
      <w:pPr>
        <w:ind w:left="720"/>
        <w:rPr>
          <w:ins w:id="260" w:author="Gustavo Lozano" w:date="2014-12-09T14:19:00Z"/>
          <w:i/>
        </w:rPr>
      </w:pPr>
      <w:ins w:id="261" w:author="Gustavo Lozano" w:date="2014-12-09T14:19:00Z">
        <w:r w:rsidRPr="0057439B">
          <w:rPr>
            <w:i/>
          </w:rPr>
          <w:t>Registrar Name: Example Registrar, Inc.</w:t>
        </w:r>
      </w:ins>
    </w:p>
    <w:p w14:paraId="74F03155" w14:textId="77777777" w:rsidR="00A54043" w:rsidRPr="0057439B" w:rsidRDefault="00A54043" w:rsidP="00A54043">
      <w:pPr>
        <w:ind w:left="720"/>
        <w:rPr>
          <w:ins w:id="262" w:author="Gustavo Lozano" w:date="2014-12-09T14:19:00Z"/>
          <w:i/>
        </w:rPr>
      </w:pPr>
      <w:ins w:id="263" w:author="Gustavo Lozano" w:date="2014-12-09T14:19:00Z">
        <w:r>
          <w:rPr>
            <w:i/>
          </w:rPr>
          <w:t>…</w:t>
        </w:r>
      </w:ins>
    </w:p>
    <w:p w14:paraId="3DA19313" w14:textId="77777777" w:rsidR="00A54043" w:rsidRPr="0057439B" w:rsidRDefault="00A54043" w:rsidP="00A54043">
      <w:pPr>
        <w:ind w:left="720"/>
        <w:rPr>
          <w:ins w:id="264" w:author="Gustavo Lozano" w:date="2014-12-09T14:19:00Z"/>
          <w:i/>
        </w:rPr>
      </w:pPr>
      <w:ins w:id="265" w:author="Gustavo Lozano" w:date="2014-12-09T14:19:00Z">
        <w:r w:rsidRPr="0057439B">
          <w:rPr>
            <w:i/>
          </w:rPr>
          <w:t>Referral URL: http://www.example-registrar.</w:t>
        </w:r>
        <w:r>
          <w:rPr>
            <w:i/>
          </w:rPr>
          <w:t>example</w:t>
        </w:r>
      </w:ins>
    </w:p>
    <w:p w14:paraId="7A9409DA" w14:textId="77777777" w:rsidR="00A54043" w:rsidRPr="0057439B" w:rsidRDefault="00A54043" w:rsidP="00A54043">
      <w:pPr>
        <w:ind w:left="720"/>
        <w:rPr>
          <w:ins w:id="266" w:author="Gustavo Lozano" w:date="2014-12-09T14:19:00Z"/>
          <w:i/>
        </w:rPr>
      </w:pPr>
      <w:ins w:id="267" w:author="Gustavo Lozano" w:date="2014-12-09T14:19:00Z">
        <w:r>
          <w:rPr>
            <w:i/>
          </w:rPr>
          <w:t>Admin Contact: Joe Registrar</w:t>
        </w:r>
      </w:ins>
    </w:p>
    <w:p w14:paraId="1C4AFB1D" w14:textId="77777777" w:rsidR="00A54043" w:rsidRPr="0057439B" w:rsidRDefault="00A54043" w:rsidP="00A54043">
      <w:pPr>
        <w:ind w:left="720"/>
        <w:rPr>
          <w:ins w:id="268" w:author="Gustavo Lozano" w:date="2014-12-09T14:19:00Z"/>
          <w:i/>
        </w:rPr>
      </w:pPr>
      <w:ins w:id="269" w:author="Gustavo Lozano" w:date="2014-12-09T14:19:00Z">
        <w:r w:rsidRPr="0057439B">
          <w:rPr>
            <w:i/>
          </w:rPr>
          <w:t>Phone Number: +1. 5553101</w:t>
        </w:r>
        <w:r>
          <w:rPr>
            <w:i/>
          </w:rPr>
          <w:t>213</w:t>
        </w:r>
      </w:ins>
    </w:p>
    <w:p w14:paraId="03905863" w14:textId="77777777" w:rsidR="00A54043" w:rsidRPr="0057439B" w:rsidRDefault="00A54043" w:rsidP="00A54043">
      <w:pPr>
        <w:ind w:left="720"/>
        <w:rPr>
          <w:ins w:id="270" w:author="Gustavo Lozano" w:date="2014-12-09T14:19:00Z"/>
          <w:i/>
        </w:rPr>
      </w:pPr>
      <w:ins w:id="271" w:author="Gustavo Lozano" w:date="2014-12-09T14:19:00Z">
        <w:r w:rsidRPr="0057439B">
          <w:rPr>
            <w:i/>
          </w:rPr>
          <w:t>Fax Number: +1. 555310</w:t>
        </w:r>
        <w:r>
          <w:rPr>
            <w:i/>
          </w:rPr>
          <w:t>1213</w:t>
        </w:r>
      </w:ins>
    </w:p>
    <w:p w14:paraId="539B8111" w14:textId="77777777" w:rsidR="00A54043" w:rsidRPr="0057439B" w:rsidRDefault="00A54043" w:rsidP="00A54043">
      <w:pPr>
        <w:ind w:left="720"/>
        <w:rPr>
          <w:ins w:id="272" w:author="Gustavo Lozano" w:date="2014-12-09T14:19:00Z"/>
          <w:i/>
        </w:rPr>
      </w:pPr>
      <w:ins w:id="273" w:author="Gustavo Lozano" w:date="2014-12-09T14:19:00Z">
        <w:r w:rsidRPr="0057439B">
          <w:rPr>
            <w:i/>
          </w:rPr>
          <w:t xml:space="preserve">Email: </w:t>
        </w:r>
        <w:proofErr w:type="spellStart"/>
        <w:r w:rsidRPr="0057439B">
          <w:rPr>
            <w:i/>
          </w:rPr>
          <w:t>joeregistrar@example-registrar.</w:t>
        </w:r>
        <w:r>
          <w:rPr>
            <w:i/>
          </w:rPr>
          <w:t>example</w:t>
        </w:r>
        <w:proofErr w:type="spellEnd"/>
      </w:ins>
    </w:p>
    <w:p w14:paraId="0FB33E5F" w14:textId="77777777" w:rsidR="00A54043" w:rsidRPr="0057439B" w:rsidRDefault="00A54043" w:rsidP="00A54043">
      <w:pPr>
        <w:ind w:left="720"/>
        <w:rPr>
          <w:ins w:id="274" w:author="Gustavo Lozano" w:date="2014-12-09T14:19:00Z"/>
          <w:i/>
        </w:rPr>
      </w:pPr>
      <w:ins w:id="275" w:author="Gustavo Lozano" w:date="2014-12-09T14:19:00Z">
        <w:r>
          <w:rPr>
            <w:i/>
          </w:rPr>
          <w:t>Admin Contact: Jane Registrar</w:t>
        </w:r>
      </w:ins>
    </w:p>
    <w:p w14:paraId="6A6C8A24" w14:textId="77777777" w:rsidR="00A54043" w:rsidRPr="0057439B" w:rsidRDefault="00A54043" w:rsidP="00A54043">
      <w:pPr>
        <w:ind w:left="720"/>
        <w:rPr>
          <w:ins w:id="276" w:author="Gustavo Lozano" w:date="2014-12-09T14:19:00Z"/>
          <w:i/>
        </w:rPr>
      </w:pPr>
      <w:ins w:id="277" w:author="Gustavo Lozano" w:date="2014-12-09T14:19:00Z">
        <w:r>
          <w:rPr>
            <w:i/>
          </w:rPr>
          <w:t>Phone Number: +1.</w:t>
        </w:r>
        <w:r w:rsidRPr="00FA5E65">
          <w:rPr>
            <w:i/>
          </w:rPr>
          <w:t xml:space="preserve"> </w:t>
        </w:r>
        <w:r>
          <w:rPr>
            <w:i/>
          </w:rPr>
          <w:t>5553101214</w:t>
        </w:r>
      </w:ins>
    </w:p>
    <w:p w14:paraId="60FC79CB" w14:textId="77777777" w:rsidR="00A54043" w:rsidRPr="0057439B" w:rsidRDefault="00A54043" w:rsidP="00A54043">
      <w:pPr>
        <w:ind w:left="720"/>
        <w:rPr>
          <w:ins w:id="278" w:author="Gustavo Lozano" w:date="2014-12-09T14:19:00Z"/>
          <w:i/>
        </w:rPr>
      </w:pPr>
      <w:ins w:id="279" w:author="Gustavo Lozano" w:date="2014-12-09T14:19:00Z">
        <w:r>
          <w:rPr>
            <w:i/>
          </w:rPr>
          <w:t>Fax Number: +1.</w:t>
        </w:r>
        <w:r w:rsidRPr="00FA5E65">
          <w:rPr>
            <w:i/>
          </w:rPr>
          <w:t xml:space="preserve"> </w:t>
        </w:r>
        <w:r>
          <w:rPr>
            <w:i/>
          </w:rPr>
          <w:t>5553101213</w:t>
        </w:r>
      </w:ins>
    </w:p>
    <w:p w14:paraId="50D93E1B" w14:textId="77777777" w:rsidR="00A54043" w:rsidRPr="0057439B" w:rsidRDefault="00A54043" w:rsidP="00A54043">
      <w:pPr>
        <w:ind w:left="720"/>
        <w:rPr>
          <w:ins w:id="280" w:author="Gustavo Lozano" w:date="2014-12-09T14:19:00Z"/>
          <w:i/>
        </w:rPr>
      </w:pPr>
      <w:ins w:id="281" w:author="Gustavo Lozano" w:date="2014-12-09T14:19:00Z">
        <w:r w:rsidRPr="0057439B">
          <w:rPr>
            <w:i/>
          </w:rPr>
          <w:t xml:space="preserve">Email: </w:t>
        </w:r>
        <w:proofErr w:type="spellStart"/>
        <w:r w:rsidRPr="0057439B">
          <w:rPr>
            <w:i/>
          </w:rPr>
          <w:t>janeregistrar@example-registrar.</w:t>
        </w:r>
        <w:r>
          <w:rPr>
            <w:i/>
          </w:rPr>
          <w:t>example</w:t>
        </w:r>
        <w:proofErr w:type="spellEnd"/>
      </w:ins>
    </w:p>
    <w:p w14:paraId="39307816" w14:textId="77777777" w:rsidR="00A54043" w:rsidRPr="0057439B" w:rsidRDefault="00A54043" w:rsidP="00A54043">
      <w:pPr>
        <w:ind w:left="720"/>
        <w:rPr>
          <w:ins w:id="282" w:author="Gustavo Lozano" w:date="2014-12-09T14:19:00Z"/>
          <w:i/>
        </w:rPr>
      </w:pPr>
      <w:ins w:id="283" w:author="Gustavo Lozano" w:date="2014-12-09T14:19:00Z">
        <w:r>
          <w:rPr>
            <w:i/>
          </w:rPr>
          <w:t>Technical Contact: John Geek</w:t>
        </w:r>
      </w:ins>
    </w:p>
    <w:p w14:paraId="137BBB83" w14:textId="77777777" w:rsidR="00A54043" w:rsidRPr="0057439B" w:rsidRDefault="00A54043" w:rsidP="00A54043">
      <w:pPr>
        <w:ind w:left="720"/>
        <w:rPr>
          <w:ins w:id="284" w:author="Gustavo Lozano" w:date="2014-12-09T14:19:00Z"/>
          <w:i/>
        </w:rPr>
      </w:pPr>
      <w:ins w:id="285" w:author="Gustavo Lozano" w:date="2014-12-09T14:19:00Z">
        <w:r>
          <w:rPr>
            <w:i/>
          </w:rPr>
          <w:t>…</w:t>
        </w:r>
      </w:ins>
    </w:p>
    <w:p w14:paraId="0CD54A10" w14:textId="77777777" w:rsidR="00A54043" w:rsidRDefault="00A54043" w:rsidP="00A54043">
      <w:pPr>
        <w:ind w:left="720"/>
        <w:rPr>
          <w:ins w:id="286" w:author="Gustavo Lozano" w:date="2014-12-09T14:19:00Z"/>
          <w:i/>
        </w:rPr>
      </w:pPr>
    </w:p>
    <w:p w14:paraId="6D870780" w14:textId="77777777" w:rsidR="00A54043" w:rsidRPr="0057439B" w:rsidRDefault="00A54043" w:rsidP="00A54043">
      <w:pPr>
        <w:ind w:left="720"/>
        <w:rPr>
          <w:ins w:id="287" w:author="Gustavo Lozano" w:date="2014-12-09T14:19:00Z"/>
          <w:i/>
        </w:rPr>
      </w:pPr>
      <w:ins w:id="288" w:author="Gustavo Lozano" w:date="2014-12-09T14:19:00Z">
        <w:r w:rsidRPr="0057439B">
          <w:rPr>
            <w:i/>
          </w:rPr>
          <w:t>Registrar Name: Example Registrar</w:t>
        </w:r>
        <w:r>
          <w:rPr>
            <w:i/>
          </w:rPr>
          <w:t xml:space="preserve"> Two</w:t>
        </w:r>
        <w:r w:rsidRPr="0057439B">
          <w:rPr>
            <w:i/>
          </w:rPr>
          <w:t>, Inc.</w:t>
        </w:r>
      </w:ins>
    </w:p>
    <w:p w14:paraId="7037A279" w14:textId="77777777" w:rsidR="00A54043" w:rsidRPr="0057439B" w:rsidRDefault="00A54043" w:rsidP="00A54043">
      <w:pPr>
        <w:ind w:left="720"/>
        <w:rPr>
          <w:ins w:id="289" w:author="Gustavo Lozano" w:date="2014-12-09T14:19:00Z"/>
          <w:i/>
        </w:rPr>
      </w:pPr>
      <w:ins w:id="290" w:author="Gustavo Lozano" w:date="2014-12-09T14:19:00Z">
        <w:r>
          <w:rPr>
            <w:i/>
          </w:rPr>
          <w:t>…</w:t>
        </w:r>
      </w:ins>
    </w:p>
    <w:p w14:paraId="2160E83B" w14:textId="77777777" w:rsidR="00A54043" w:rsidRPr="0057439B" w:rsidRDefault="00A54043" w:rsidP="00A54043">
      <w:pPr>
        <w:ind w:left="720"/>
        <w:rPr>
          <w:ins w:id="291" w:author="Gustavo Lozano" w:date="2014-12-09T14:19:00Z"/>
          <w:i/>
        </w:rPr>
      </w:pPr>
      <w:ins w:id="292" w:author="Gustavo Lozano" w:date="2014-12-09T14:19:00Z">
        <w:r w:rsidRPr="0057439B">
          <w:rPr>
            <w:i/>
          </w:rPr>
          <w:t>Referral URL: http://www.example-registrar</w:t>
        </w:r>
        <w:r>
          <w:rPr>
            <w:i/>
          </w:rPr>
          <w:t>-two</w:t>
        </w:r>
        <w:r w:rsidRPr="0057439B">
          <w:rPr>
            <w:i/>
          </w:rPr>
          <w:t>.</w:t>
        </w:r>
        <w:r>
          <w:rPr>
            <w:i/>
          </w:rPr>
          <w:t>example</w:t>
        </w:r>
      </w:ins>
    </w:p>
    <w:p w14:paraId="1DB9E50B" w14:textId="77777777" w:rsidR="00A54043" w:rsidRPr="0057439B" w:rsidRDefault="00A54043" w:rsidP="00A54043">
      <w:pPr>
        <w:ind w:left="720"/>
        <w:rPr>
          <w:ins w:id="293" w:author="Gustavo Lozano" w:date="2014-12-09T14:19:00Z"/>
          <w:i/>
        </w:rPr>
      </w:pPr>
      <w:ins w:id="294" w:author="Gustavo Lozano" w:date="2014-12-09T14:19:00Z">
        <w:r>
          <w:rPr>
            <w:i/>
          </w:rPr>
          <w:t>Admin Contact: Joe Registrar Two</w:t>
        </w:r>
      </w:ins>
    </w:p>
    <w:p w14:paraId="7F94A704" w14:textId="77777777" w:rsidR="00A54043" w:rsidRPr="0057439B" w:rsidRDefault="00A54043" w:rsidP="00A54043">
      <w:pPr>
        <w:ind w:left="720"/>
        <w:rPr>
          <w:ins w:id="295" w:author="Gustavo Lozano" w:date="2014-12-09T14:19:00Z"/>
          <w:i/>
        </w:rPr>
      </w:pPr>
      <w:ins w:id="296" w:author="Gustavo Lozano" w:date="2014-12-09T14:19:00Z">
        <w:r w:rsidRPr="0057439B">
          <w:rPr>
            <w:i/>
          </w:rPr>
          <w:t>Phone Number: +1. 5553101</w:t>
        </w:r>
        <w:r>
          <w:rPr>
            <w:i/>
          </w:rPr>
          <w:t>213</w:t>
        </w:r>
      </w:ins>
    </w:p>
    <w:p w14:paraId="04D8445C" w14:textId="77777777" w:rsidR="00A54043" w:rsidRPr="0057439B" w:rsidRDefault="00A54043" w:rsidP="00A54043">
      <w:pPr>
        <w:ind w:left="720"/>
        <w:rPr>
          <w:ins w:id="297" w:author="Gustavo Lozano" w:date="2014-12-09T14:19:00Z"/>
          <w:i/>
        </w:rPr>
      </w:pPr>
      <w:ins w:id="298" w:author="Gustavo Lozano" w:date="2014-12-09T14:19:00Z">
        <w:r w:rsidRPr="0057439B">
          <w:rPr>
            <w:i/>
          </w:rPr>
          <w:t>Fax Number: +1. 555310</w:t>
        </w:r>
        <w:r>
          <w:rPr>
            <w:i/>
          </w:rPr>
          <w:t>1213</w:t>
        </w:r>
      </w:ins>
    </w:p>
    <w:p w14:paraId="77C3334B" w14:textId="77777777" w:rsidR="00A54043" w:rsidRPr="0057439B" w:rsidRDefault="00A54043" w:rsidP="00A54043">
      <w:pPr>
        <w:ind w:left="720"/>
        <w:rPr>
          <w:ins w:id="299" w:author="Gustavo Lozano" w:date="2014-12-09T14:19:00Z"/>
          <w:i/>
        </w:rPr>
      </w:pPr>
      <w:ins w:id="300" w:author="Gustavo Lozano" w:date="2014-12-09T14:19:00Z">
        <w:r w:rsidRPr="0057439B">
          <w:rPr>
            <w:i/>
          </w:rPr>
          <w:t xml:space="preserve">Email: </w:t>
        </w:r>
        <w:proofErr w:type="spellStart"/>
        <w:r w:rsidRPr="0057439B">
          <w:rPr>
            <w:i/>
          </w:rPr>
          <w:t>joeregistrar@example-registrar</w:t>
        </w:r>
        <w:r>
          <w:rPr>
            <w:i/>
          </w:rPr>
          <w:t>-two</w:t>
        </w:r>
        <w:r w:rsidRPr="0057439B">
          <w:rPr>
            <w:i/>
          </w:rPr>
          <w:t>.</w:t>
        </w:r>
        <w:r>
          <w:rPr>
            <w:i/>
          </w:rPr>
          <w:t>example</w:t>
        </w:r>
        <w:proofErr w:type="spellEnd"/>
      </w:ins>
    </w:p>
    <w:p w14:paraId="1693B517" w14:textId="77777777" w:rsidR="00A54043" w:rsidRPr="0057439B" w:rsidRDefault="00A54043" w:rsidP="00A54043">
      <w:pPr>
        <w:ind w:left="720"/>
        <w:rPr>
          <w:ins w:id="301" w:author="Gustavo Lozano" w:date="2014-12-09T14:19:00Z"/>
          <w:i/>
        </w:rPr>
      </w:pPr>
      <w:ins w:id="302" w:author="Gustavo Lozano" w:date="2014-12-09T14:19:00Z">
        <w:r>
          <w:rPr>
            <w:i/>
          </w:rPr>
          <w:t>Admin Contact: Jane Registrar</w:t>
        </w:r>
      </w:ins>
    </w:p>
    <w:p w14:paraId="3B96FC1D" w14:textId="77777777" w:rsidR="00A54043" w:rsidRPr="0057439B" w:rsidRDefault="00A54043" w:rsidP="00A54043">
      <w:pPr>
        <w:ind w:left="720"/>
        <w:rPr>
          <w:ins w:id="303" w:author="Gustavo Lozano" w:date="2014-12-09T14:19:00Z"/>
          <w:i/>
        </w:rPr>
      </w:pPr>
      <w:ins w:id="304" w:author="Gustavo Lozano" w:date="2014-12-09T14:19:00Z">
        <w:r>
          <w:rPr>
            <w:i/>
          </w:rPr>
          <w:t>Phone Number: +1.</w:t>
        </w:r>
        <w:r w:rsidRPr="00FA5E65">
          <w:rPr>
            <w:i/>
          </w:rPr>
          <w:t xml:space="preserve"> </w:t>
        </w:r>
        <w:r>
          <w:rPr>
            <w:i/>
          </w:rPr>
          <w:t>5553101214</w:t>
        </w:r>
      </w:ins>
    </w:p>
    <w:p w14:paraId="2A52A653" w14:textId="77777777" w:rsidR="00A54043" w:rsidRPr="0057439B" w:rsidRDefault="00A54043" w:rsidP="00A54043">
      <w:pPr>
        <w:ind w:left="720"/>
        <w:rPr>
          <w:ins w:id="305" w:author="Gustavo Lozano" w:date="2014-12-09T14:19:00Z"/>
          <w:i/>
        </w:rPr>
      </w:pPr>
      <w:ins w:id="306" w:author="Gustavo Lozano" w:date="2014-12-09T14:19:00Z">
        <w:r>
          <w:rPr>
            <w:i/>
          </w:rPr>
          <w:t>Fax Number: +1.</w:t>
        </w:r>
        <w:r w:rsidRPr="00FA5E65">
          <w:rPr>
            <w:i/>
          </w:rPr>
          <w:t xml:space="preserve"> </w:t>
        </w:r>
        <w:r>
          <w:rPr>
            <w:i/>
          </w:rPr>
          <w:t>5553101213</w:t>
        </w:r>
      </w:ins>
    </w:p>
    <w:p w14:paraId="3FC38410" w14:textId="77777777" w:rsidR="00A54043" w:rsidRPr="0057439B" w:rsidRDefault="00A54043" w:rsidP="00A54043">
      <w:pPr>
        <w:ind w:left="720"/>
        <w:rPr>
          <w:ins w:id="307" w:author="Gustavo Lozano" w:date="2014-12-09T14:19:00Z"/>
          <w:i/>
        </w:rPr>
      </w:pPr>
      <w:ins w:id="308" w:author="Gustavo Lozano" w:date="2014-12-09T14:19:00Z">
        <w:r w:rsidRPr="0057439B">
          <w:rPr>
            <w:i/>
          </w:rPr>
          <w:t xml:space="preserve">Email: </w:t>
        </w:r>
        <w:proofErr w:type="spellStart"/>
        <w:r w:rsidRPr="0057439B">
          <w:rPr>
            <w:i/>
          </w:rPr>
          <w:t>janeregistrar@example-registrar</w:t>
        </w:r>
        <w:r>
          <w:rPr>
            <w:i/>
          </w:rPr>
          <w:t>-two</w:t>
        </w:r>
        <w:r w:rsidRPr="0057439B">
          <w:rPr>
            <w:i/>
          </w:rPr>
          <w:t>.</w:t>
        </w:r>
        <w:r>
          <w:rPr>
            <w:i/>
          </w:rPr>
          <w:t>example</w:t>
        </w:r>
        <w:proofErr w:type="spellEnd"/>
      </w:ins>
    </w:p>
    <w:p w14:paraId="4AAE1F58" w14:textId="77777777" w:rsidR="00A54043" w:rsidRPr="0057439B" w:rsidRDefault="00A54043" w:rsidP="00A54043">
      <w:pPr>
        <w:ind w:left="720"/>
        <w:rPr>
          <w:ins w:id="309" w:author="Gustavo Lozano" w:date="2014-12-09T14:19:00Z"/>
          <w:i/>
        </w:rPr>
      </w:pPr>
      <w:ins w:id="310" w:author="Gustavo Lozano" w:date="2014-12-09T14:19:00Z">
        <w:r>
          <w:rPr>
            <w:i/>
          </w:rPr>
          <w:t>Technical Contact: John Geek</w:t>
        </w:r>
      </w:ins>
    </w:p>
    <w:p w14:paraId="14F56264" w14:textId="77777777" w:rsidR="00A54043" w:rsidRPr="0057439B" w:rsidRDefault="00A54043" w:rsidP="00A54043">
      <w:pPr>
        <w:ind w:left="720"/>
        <w:rPr>
          <w:ins w:id="311" w:author="Gustavo Lozano" w:date="2014-12-09T14:19:00Z"/>
          <w:i/>
        </w:rPr>
      </w:pPr>
      <w:ins w:id="312" w:author="Gustavo Lozano" w:date="2014-12-09T14:19:00Z">
        <w:r>
          <w:rPr>
            <w:i/>
          </w:rPr>
          <w:t>…</w:t>
        </w:r>
      </w:ins>
    </w:p>
    <w:p w14:paraId="24CC4DA1" w14:textId="77777777" w:rsidR="00A54043" w:rsidRDefault="00A54043" w:rsidP="00A54043">
      <w:pPr>
        <w:ind w:left="720"/>
        <w:rPr>
          <w:ins w:id="313" w:author="Gustavo Lozano" w:date="2014-12-09T14:19:00Z"/>
          <w:i/>
        </w:rPr>
      </w:pPr>
      <w:ins w:id="314" w:author="Gustavo Lozano" w:date="2014-12-09T14:19:00Z">
        <w:r w:rsidRPr="0057439B">
          <w:rPr>
            <w:i/>
          </w:rPr>
          <w:t>&gt;&gt;&gt; Last update of WHOIS database: 2009-05-29T20</w:t>
        </w:r>
        <w:proofErr w:type="gramStart"/>
        <w:r w:rsidRPr="0057439B">
          <w:rPr>
            <w:i/>
          </w:rPr>
          <w:t>:15:00Z</w:t>
        </w:r>
        <w:proofErr w:type="gramEnd"/>
        <w:r w:rsidRPr="0057439B">
          <w:rPr>
            <w:i/>
          </w:rPr>
          <w:t xml:space="preserve"> &lt;&lt;&lt;</w:t>
        </w:r>
      </w:ins>
    </w:p>
    <w:p w14:paraId="4CD196F7" w14:textId="77777777" w:rsidR="00A54043" w:rsidRDefault="00A54043" w:rsidP="00F01C18">
      <w:pPr>
        <w:pStyle w:val="NoSpacing"/>
        <w:rPr>
          <w:ins w:id="315" w:author="Gustavo Lozano" w:date="2014-12-09T14:19:00Z"/>
        </w:rPr>
      </w:pPr>
    </w:p>
    <w:p w14:paraId="1F9959B3" w14:textId="58A9E693" w:rsidR="007F75DE" w:rsidRDefault="00861D9B" w:rsidP="00011343">
      <w:pPr>
        <w:pStyle w:val="ListParagraph"/>
        <w:numPr>
          <w:ilvl w:val="0"/>
          <w:numId w:val="1"/>
        </w:numPr>
      </w:pPr>
      <w:r>
        <w:t xml:space="preserve">When receiving a </w:t>
      </w:r>
      <w:r w:rsidR="00A46FA3">
        <w:t>query for a name server object</w:t>
      </w:r>
      <w:r>
        <w:t xml:space="preserve"> that matches more than one object, the Registry MUST return several records if </w:t>
      </w:r>
      <w:del w:id="316" w:author="Gustavo Lozano" w:date="2014-12-09T14:19:00Z">
        <w:r w:rsidR="008B36F0">
          <w:delText>section</w:delText>
        </w:r>
        <w:r>
          <w:delText xml:space="preserve"> </w:delText>
        </w:r>
        <w:r w:rsidR="007A4D32">
          <w:delText>24</w:delText>
        </w:r>
      </w:del>
      <w:ins w:id="317" w:author="Gustavo Lozano" w:date="2014-12-09T14:19:00Z">
        <w:r w:rsidR="00404DCA">
          <w:t xml:space="preserve">clarification </w:t>
        </w:r>
      </w:ins>
      <w:r w:rsidR="00CC16B3">
        <w:fldChar w:fldCharType="begin"/>
      </w:r>
      <w:r w:rsidR="00CC16B3">
        <w:instrText xml:space="preserve"> REF _Ref276737938 \r \h </w:instrText>
      </w:r>
      <w:r w:rsidR="00CC16B3">
        <w:fldChar w:fldCharType="separate"/>
      </w:r>
      <w:r w:rsidR="00A00821">
        <w:t>28</w:t>
      </w:r>
      <w:r w:rsidR="00CC16B3">
        <w:fldChar w:fldCharType="end"/>
      </w:r>
      <w:r w:rsidR="003F0C3F">
        <w:t xml:space="preserve"> </w:t>
      </w:r>
      <w:r>
        <w:t xml:space="preserve">of this document has not been implemented. Every </w:t>
      </w:r>
      <w:r w:rsidR="00A46FA3">
        <w:t>name server object</w:t>
      </w:r>
      <w:r>
        <w:t xml:space="preserve"> </w:t>
      </w:r>
      <w:r w:rsidR="006F3EF8">
        <w:t>MUST</w:t>
      </w:r>
      <w:r w:rsidR="007A4D32">
        <w:t xml:space="preserve"> </w:t>
      </w:r>
      <w:r>
        <w:t>be separated by a blank line, followed by the "Server Name: " key that indicates the start of a new record.</w:t>
      </w:r>
      <w:ins w:id="318" w:author="Gustavo Lozano" w:date="2014-12-09T14:19:00Z">
        <w:r w:rsidR="00BF56EA">
          <w:t xml:space="preserve"> For example, a query for name server "</w:t>
        </w:r>
        <w:r w:rsidR="00BF56EA" w:rsidRPr="007B774C">
          <w:t>203.0.113.</w:t>
        </w:r>
        <w:r w:rsidR="00BF56EA">
          <w:t xml:space="preserve">7" that has </w:t>
        </w:r>
        <w:r w:rsidR="00764D29">
          <w:t>two</w:t>
        </w:r>
        <w:r w:rsidR="00BF56EA">
          <w:t xml:space="preserve"> matching objects will return:</w:t>
        </w:r>
      </w:ins>
    </w:p>
    <w:p w14:paraId="5912E4F1" w14:textId="77777777" w:rsidR="003A1B07" w:rsidRDefault="003A1B07" w:rsidP="00BF56EA">
      <w:pPr>
        <w:ind w:left="720"/>
        <w:rPr>
          <w:ins w:id="319" w:author="Gustavo Lozano" w:date="2014-12-09T14:19:00Z"/>
        </w:rPr>
      </w:pPr>
    </w:p>
    <w:p w14:paraId="44E5E53D" w14:textId="77777777" w:rsidR="00BF56EA" w:rsidRPr="00BF56EA" w:rsidRDefault="00BF56EA" w:rsidP="00BF56EA">
      <w:pPr>
        <w:ind w:left="720"/>
        <w:rPr>
          <w:ins w:id="320" w:author="Gustavo Lozano" w:date="2014-12-09T14:19:00Z"/>
          <w:i/>
        </w:rPr>
      </w:pPr>
      <w:ins w:id="321" w:author="Gustavo Lozano" w:date="2014-12-09T14:19:00Z">
        <w:r w:rsidRPr="00BF56EA">
          <w:rPr>
            <w:i/>
          </w:rPr>
          <w:lastRenderedPageBreak/>
          <w:t xml:space="preserve">Server Name: </w:t>
        </w:r>
        <w:r>
          <w:rPr>
            <w:i/>
          </w:rPr>
          <w:t>ns1.foo.example</w:t>
        </w:r>
      </w:ins>
    </w:p>
    <w:p w14:paraId="42984062" w14:textId="77777777" w:rsidR="00BF56EA" w:rsidRPr="00BF56EA" w:rsidRDefault="00BF56EA" w:rsidP="00BF56EA">
      <w:pPr>
        <w:ind w:left="720"/>
        <w:rPr>
          <w:ins w:id="322" w:author="Gustavo Lozano" w:date="2014-12-09T14:19:00Z"/>
          <w:i/>
        </w:rPr>
      </w:pPr>
      <w:ins w:id="323" w:author="Gustavo Lozano" w:date="2014-12-09T14:19:00Z">
        <w:r>
          <w:rPr>
            <w:i/>
          </w:rPr>
          <w:t xml:space="preserve">IP Address: </w:t>
        </w:r>
        <w:r w:rsidRPr="00BF56EA">
          <w:rPr>
            <w:i/>
          </w:rPr>
          <w:t>203.0.113.7</w:t>
        </w:r>
      </w:ins>
    </w:p>
    <w:p w14:paraId="65EAC6AB" w14:textId="77777777" w:rsidR="00BF56EA" w:rsidRPr="00BF56EA" w:rsidRDefault="00BF56EA" w:rsidP="00BF56EA">
      <w:pPr>
        <w:ind w:left="720"/>
        <w:rPr>
          <w:ins w:id="324" w:author="Gustavo Lozano" w:date="2014-12-09T14:19:00Z"/>
          <w:i/>
        </w:rPr>
      </w:pPr>
      <w:ins w:id="325" w:author="Gustavo Lozano" w:date="2014-12-09T14:19:00Z">
        <w:r w:rsidRPr="00BF56EA">
          <w:rPr>
            <w:i/>
          </w:rPr>
          <w:t>Registrar: Example Registrar, Inc.</w:t>
        </w:r>
      </w:ins>
    </w:p>
    <w:p w14:paraId="7AD46A81" w14:textId="77777777" w:rsidR="00BF56EA" w:rsidRPr="00BF56EA" w:rsidRDefault="00BF56EA" w:rsidP="00BF56EA">
      <w:pPr>
        <w:ind w:left="720"/>
        <w:rPr>
          <w:ins w:id="326" w:author="Gustavo Lozano" w:date="2014-12-09T14:19:00Z"/>
          <w:i/>
        </w:rPr>
      </w:pPr>
      <w:ins w:id="327" w:author="Gustavo Lozano" w:date="2014-12-09T14:19:00Z">
        <w:r w:rsidRPr="00BF56EA">
          <w:rPr>
            <w:i/>
          </w:rPr>
          <w:t>WHOIS Serv</w:t>
        </w:r>
        <w:r>
          <w:rPr>
            <w:i/>
          </w:rPr>
          <w:t xml:space="preserve">er: </w:t>
        </w:r>
        <w:proofErr w:type="spellStart"/>
        <w:r>
          <w:rPr>
            <w:i/>
          </w:rPr>
          <w:t>whois.example-registrar.example</w:t>
        </w:r>
        <w:proofErr w:type="spellEnd"/>
      </w:ins>
    </w:p>
    <w:p w14:paraId="4206D5A4" w14:textId="35DC3270" w:rsidR="00BF56EA" w:rsidRDefault="00BF56EA" w:rsidP="00BF56EA">
      <w:pPr>
        <w:ind w:left="720"/>
        <w:rPr>
          <w:ins w:id="328" w:author="Gustavo Lozano" w:date="2014-12-09T14:19:00Z"/>
          <w:i/>
        </w:rPr>
      </w:pPr>
      <w:ins w:id="329" w:author="Gustavo Lozano" w:date="2014-12-09T14:19:00Z">
        <w:r w:rsidRPr="00BF56EA">
          <w:rPr>
            <w:i/>
          </w:rPr>
          <w:t xml:space="preserve">Referral URL: </w:t>
        </w:r>
        <w:r w:rsidRPr="00B7259F">
          <w:rPr>
            <w:i/>
          </w:rPr>
          <w:t>http://www.example-registrar.example</w:t>
        </w:r>
      </w:ins>
    </w:p>
    <w:p w14:paraId="1B3EDB4F" w14:textId="77777777" w:rsidR="00BF56EA" w:rsidRDefault="00BF56EA" w:rsidP="00BF56EA">
      <w:pPr>
        <w:ind w:left="720"/>
        <w:rPr>
          <w:ins w:id="330" w:author="Gustavo Lozano" w:date="2014-12-09T14:19:00Z"/>
          <w:i/>
        </w:rPr>
      </w:pPr>
    </w:p>
    <w:p w14:paraId="55701A4C" w14:textId="77777777" w:rsidR="00BF56EA" w:rsidRPr="00BF56EA" w:rsidRDefault="00BF56EA" w:rsidP="00BF56EA">
      <w:pPr>
        <w:ind w:left="720"/>
        <w:rPr>
          <w:ins w:id="331" w:author="Gustavo Lozano" w:date="2014-12-09T14:19:00Z"/>
          <w:i/>
        </w:rPr>
      </w:pPr>
      <w:ins w:id="332" w:author="Gustavo Lozano" w:date="2014-12-09T14:19:00Z">
        <w:r w:rsidRPr="00BF56EA">
          <w:rPr>
            <w:i/>
          </w:rPr>
          <w:t xml:space="preserve">Server Name: </w:t>
        </w:r>
        <w:r w:rsidR="000E025F">
          <w:rPr>
            <w:i/>
          </w:rPr>
          <w:t>ns3.bar.example</w:t>
        </w:r>
      </w:ins>
    </w:p>
    <w:p w14:paraId="48ADC314" w14:textId="77777777" w:rsidR="00BF56EA" w:rsidRPr="00BF56EA" w:rsidRDefault="00BF56EA" w:rsidP="00BF56EA">
      <w:pPr>
        <w:ind w:left="720"/>
        <w:rPr>
          <w:ins w:id="333" w:author="Gustavo Lozano" w:date="2014-12-09T14:19:00Z"/>
          <w:i/>
        </w:rPr>
      </w:pPr>
      <w:ins w:id="334" w:author="Gustavo Lozano" w:date="2014-12-09T14:19:00Z">
        <w:r>
          <w:rPr>
            <w:i/>
          </w:rPr>
          <w:t xml:space="preserve">IP Address: </w:t>
        </w:r>
        <w:r w:rsidRPr="00BF56EA">
          <w:rPr>
            <w:i/>
          </w:rPr>
          <w:t>203.0.113.7</w:t>
        </w:r>
      </w:ins>
    </w:p>
    <w:p w14:paraId="4D21BE91" w14:textId="77777777" w:rsidR="00BF56EA" w:rsidRPr="00BF56EA" w:rsidRDefault="00BF56EA" w:rsidP="00BF56EA">
      <w:pPr>
        <w:ind w:left="720"/>
        <w:rPr>
          <w:ins w:id="335" w:author="Gustavo Lozano" w:date="2014-12-09T14:19:00Z"/>
          <w:i/>
        </w:rPr>
      </w:pPr>
      <w:ins w:id="336" w:author="Gustavo Lozano" w:date="2014-12-09T14:19:00Z">
        <w:r w:rsidRPr="00BF56EA">
          <w:rPr>
            <w:i/>
          </w:rPr>
          <w:t>Registrar: Example Registrar</w:t>
        </w:r>
        <w:r w:rsidR="00974DE0">
          <w:rPr>
            <w:i/>
          </w:rPr>
          <w:t xml:space="preserve"> 2</w:t>
        </w:r>
        <w:r w:rsidRPr="00BF56EA">
          <w:rPr>
            <w:i/>
          </w:rPr>
          <w:t>, Inc.</w:t>
        </w:r>
      </w:ins>
    </w:p>
    <w:p w14:paraId="22989486" w14:textId="77777777" w:rsidR="00BF56EA" w:rsidRPr="00BF56EA" w:rsidRDefault="00BF56EA" w:rsidP="00BF56EA">
      <w:pPr>
        <w:ind w:left="720"/>
        <w:rPr>
          <w:ins w:id="337" w:author="Gustavo Lozano" w:date="2014-12-09T14:19:00Z"/>
          <w:i/>
        </w:rPr>
      </w:pPr>
      <w:ins w:id="338" w:author="Gustavo Lozano" w:date="2014-12-09T14:19:00Z">
        <w:r w:rsidRPr="00BF56EA">
          <w:rPr>
            <w:i/>
          </w:rPr>
          <w:t>WHOIS Serv</w:t>
        </w:r>
        <w:r>
          <w:rPr>
            <w:i/>
          </w:rPr>
          <w:t>er: whois.example-registrar</w:t>
        </w:r>
        <w:r w:rsidR="00974DE0">
          <w:rPr>
            <w:i/>
          </w:rPr>
          <w:t>2</w:t>
        </w:r>
        <w:r>
          <w:rPr>
            <w:i/>
          </w:rPr>
          <w:t>.example</w:t>
        </w:r>
      </w:ins>
    </w:p>
    <w:p w14:paraId="528695F8" w14:textId="77777777" w:rsidR="00BF56EA" w:rsidRPr="00BF56EA" w:rsidRDefault="00BF56EA" w:rsidP="00BF56EA">
      <w:pPr>
        <w:ind w:left="720"/>
        <w:rPr>
          <w:ins w:id="339" w:author="Gustavo Lozano" w:date="2014-12-09T14:19:00Z"/>
          <w:i/>
        </w:rPr>
      </w:pPr>
      <w:ins w:id="340" w:author="Gustavo Lozano" w:date="2014-12-09T14:19:00Z">
        <w:r w:rsidRPr="00BF56EA">
          <w:rPr>
            <w:i/>
          </w:rPr>
          <w:t>Referral URL: h</w:t>
        </w:r>
        <w:r>
          <w:rPr>
            <w:i/>
          </w:rPr>
          <w:t>ttp://www.example-registrar</w:t>
        </w:r>
        <w:r w:rsidR="00974DE0">
          <w:rPr>
            <w:i/>
          </w:rPr>
          <w:t>2</w:t>
        </w:r>
        <w:r>
          <w:rPr>
            <w:i/>
          </w:rPr>
          <w:t>.example</w:t>
        </w:r>
      </w:ins>
    </w:p>
    <w:p w14:paraId="10343B44" w14:textId="77777777" w:rsidR="00BF56EA" w:rsidRDefault="00BF56EA" w:rsidP="00BF56EA">
      <w:pPr>
        <w:ind w:left="720"/>
        <w:rPr>
          <w:ins w:id="341" w:author="Gustavo Lozano" w:date="2014-12-09T14:19:00Z"/>
        </w:rPr>
      </w:pPr>
      <w:ins w:id="342" w:author="Gustavo Lozano" w:date="2014-12-09T14:19:00Z">
        <w:r w:rsidRPr="00BF56EA">
          <w:rPr>
            <w:i/>
          </w:rPr>
          <w:t>&gt;&gt;&gt; Last update of WHOIS database: 2009-05-29T20</w:t>
        </w:r>
        <w:proofErr w:type="gramStart"/>
        <w:r w:rsidRPr="00BF56EA">
          <w:rPr>
            <w:i/>
          </w:rPr>
          <w:t>:15:00Z</w:t>
        </w:r>
        <w:proofErr w:type="gramEnd"/>
        <w:r w:rsidRPr="00BF56EA">
          <w:rPr>
            <w:i/>
          </w:rPr>
          <w:t xml:space="preserve"> &lt;&lt;&lt;</w:t>
        </w:r>
      </w:ins>
    </w:p>
    <w:p w14:paraId="3ED24FF5" w14:textId="77777777" w:rsidR="00BF56EA" w:rsidRDefault="00BF56EA" w:rsidP="007A4D32">
      <w:pPr>
        <w:ind w:left="360"/>
      </w:pPr>
    </w:p>
    <w:p w14:paraId="255242F2" w14:textId="49A0979A" w:rsidR="00E01B18" w:rsidRDefault="00E01B18" w:rsidP="00011343">
      <w:pPr>
        <w:pStyle w:val="ListParagraph"/>
        <w:numPr>
          <w:ilvl w:val="0"/>
          <w:numId w:val="1"/>
        </w:numPr>
      </w:pPr>
      <w:r>
        <w:t xml:space="preserve">Registry Operator MAY show the </w:t>
      </w:r>
      <w:r w:rsidR="00597332">
        <w:t xml:space="preserve">Phone Ext and Fax Ext elements for the contacts in the Registrar Data as </w:t>
      </w:r>
      <w:del w:id="343" w:author="Gustavo Lozano" w:date="2014-12-09T14:19:00Z">
        <w:r w:rsidR="00977BE9">
          <w:delText>new</w:delText>
        </w:r>
      </w:del>
      <w:ins w:id="344" w:author="Gustavo Lozano" w:date="2014-12-09T14:19:00Z">
        <w:r w:rsidR="00404DCA">
          <w:t>additional</w:t>
        </w:r>
        <w:r w:rsidR="00653064">
          <w:t xml:space="preserve"> data</w:t>
        </w:r>
      </w:ins>
      <w:r w:rsidR="00404DCA">
        <w:t xml:space="preserve"> </w:t>
      </w:r>
      <w:r w:rsidR="00977BE9">
        <w:t xml:space="preserve">fields as </w:t>
      </w:r>
      <w:r w:rsidR="00597332">
        <w:t>defined in</w:t>
      </w:r>
      <w:r>
        <w:t xml:space="preserve"> </w:t>
      </w:r>
      <w:del w:id="345" w:author="Gustavo Lozano" w:date="2014-12-09T14:19:00Z">
        <w:r>
          <w:delText>section 10</w:delText>
        </w:r>
      </w:del>
      <w:ins w:id="346" w:author="Gustavo Lozano" w:date="2014-12-09T14:19:00Z">
        <w:r w:rsidR="00404DCA">
          <w:t xml:space="preserve">clarification </w:t>
        </w:r>
      </w:ins>
      <w:r w:rsidR="00404DCA">
        <w:fldChar w:fldCharType="begin"/>
      </w:r>
      <w:r w:rsidR="00404DCA">
        <w:instrText xml:space="preserve"> REF _Ref276659539 \r \h </w:instrText>
      </w:r>
      <w:r w:rsidR="00404DCA">
        <w:fldChar w:fldCharType="separate"/>
      </w:r>
      <w:r w:rsidR="00A00821">
        <w:t>11</w:t>
      </w:r>
      <w:r w:rsidR="00404DCA">
        <w:fldChar w:fldCharType="end"/>
      </w:r>
      <w:r>
        <w:t xml:space="preserve"> of this document</w:t>
      </w:r>
      <w:r w:rsidR="008C0349">
        <w:t>.</w:t>
      </w:r>
    </w:p>
    <w:p w14:paraId="5FDF08B1" w14:textId="77777777" w:rsidR="008C0349" w:rsidRDefault="008C0349" w:rsidP="00F01C18">
      <w:pPr>
        <w:ind w:left="360"/>
      </w:pPr>
    </w:p>
    <w:p w14:paraId="0A5D52C9" w14:textId="74E5B257" w:rsidR="008C0349" w:rsidRDefault="008C0349" w:rsidP="00011343">
      <w:pPr>
        <w:pStyle w:val="ListParagraph"/>
        <w:numPr>
          <w:ilvl w:val="0"/>
          <w:numId w:val="1"/>
        </w:numPr>
      </w:pPr>
      <w:r>
        <w:t xml:space="preserve">Registries SHOULD support queries for registrar objects using the IANA ID of the registrar, e.g., queries of the form: </w:t>
      </w:r>
      <w:proofErr w:type="spellStart"/>
      <w:r>
        <w:t>whois</w:t>
      </w:r>
      <w:proofErr w:type="spellEnd"/>
      <w:r>
        <w:t xml:space="preserve"> registrar</w:t>
      </w:r>
      <w:ins w:id="347" w:author="Gustavo Lozano" w:date="2014-12-09T14:19:00Z">
        <w:r w:rsidR="00F121AF">
          <w:t>-id</w:t>
        </w:r>
      </w:ins>
      <w:r>
        <w:t xml:space="preserve"> &lt;IANA ID&gt;.</w:t>
      </w:r>
    </w:p>
    <w:p w14:paraId="393D8C63" w14:textId="77777777" w:rsidR="00B71DCD" w:rsidRDefault="00B71DCD" w:rsidP="006A2334">
      <w:pPr>
        <w:rPr>
          <w:ins w:id="348" w:author="Gustavo Lozano" w:date="2014-12-09T14:19:00Z"/>
        </w:rPr>
      </w:pPr>
    </w:p>
    <w:p w14:paraId="423A267C" w14:textId="77777777" w:rsidR="006A2334" w:rsidRDefault="009530E0" w:rsidP="00011343">
      <w:pPr>
        <w:pStyle w:val="ListParagraph"/>
        <w:numPr>
          <w:ilvl w:val="0"/>
          <w:numId w:val="1"/>
        </w:numPr>
        <w:rPr>
          <w:ins w:id="349" w:author="Gustavo Lozano" w:date="2014-12-09T14:19:00Z"/>
        </w:rPr>
      </w:pPr>
      <w:ins w:id="350" w:author="Gustavo Lozano" w:date="2014-12-09T14:19:00Z">
        <w:r w:rsidRPr="009852F0">
          <w:t xml:space="preserve">In responses to </w:t>
        </w:r>
        <w:r>
          <w:t>name server</w:t>
        </w:r>
        <w:r w:rsidRPr="009852F0">
          <w:t xml:space="preserve"> object queries, the </w:t>
        </w:r>
        <w:r>
          <w:t>"IP Address" field can have multiple values and therefore, MAY appear multiple times</w:t>
        </w:r>
        <w:r w:rsidR="0091651A">
          <w:t>.</w:t>
        </w:r>
      </w:ins>
    </w:p>
    <w:p w14:paraId="4BE34B0C" w14:textId="77777777" w:rsidR="001A5830" w:rsidRDefault="001A5830" w:rsidP="001A5830">
      <w:pPr>
        <w:ind w:left="360"/>
        <w:rPr>
          <w:ins w:id="351" w:author="Gustavo Lozano" w:date="2014-12-09T14:19:00Z"/>
        </w:rPr>
      </w:pPr>
    </w:p>
    <w:p w14:paraId="69C2E9B1" w14:textId="2A5DD03E" w:rsidR="001A5830" w:rsidRDefault="001A5830" w:rsidP="00011343">
      <w:pPr>
        <w:pStyle w:val="ListParagraph"/>
        <w:numPr>
          <w:ilvl w:val="0"/>
          <w:numId w:val="1"/>
        </w:numPr>
        <w:rPr>
          <w:ins w:id="352" w:author="Gustavo Lozano" w:date="2014-12-09T14:19:00Z"/>
        </w:rPr>
      </w:pPr>
      <w:bookmarkStart w:id="353" w:name="_Ref278206900"/>
      <w:ins w:id="354" w:author="Gustavo Lozano" w:date="2014-12-09T14:19:00Z">
        <w:r>
          <w:t>In the case of queries for name servers</w:t>
        </w:r>
        <w:r w:rsidR="008B45A3" w:rsidRPr="008B45A3">
          <w:t xml:space="preserve"> </w:t>
        </w:r>
        <w:r w:rsidR="008B45A3">
          <w:t>for which there is at least one active domain name that requires glue data in the DNS (please see RFC 1034)</w:t>
        </w:r>
        <w:r>
          <w:t>,</w:t>
        </w:r>
        <w:r w:rsidR="00320774">
          <w:t xml:space="preserve"> Registries MUST include in the response</w:t>
        </w:r>
        <w:r w:rsidR="00577DC5">
          <w:t xml:space="preserve"> data</w:t>
        </w:r>
        <w:r w:rsidR="0089646A">
          <w:t xml:space="preserve"> from</w:t>
        </w:r>
        <w:r w:rsidR="00320774">
          <w:t xml:space="preserve"> their</w:t>
        </w:r>
        <w:r w:rsidR="0089646A">
          <w:t xml:space="preserve"> SRS</w:t>
        </w:r>
        <w:r w:rsidR="000630C3">
          <w:t xml:space="preserve"> (e.g., Server Name, IP Addresses, Registrar)</w:t>
        </w:r>
        <w:r w:rsidR="00577DC5">
          <w:t xml:space="preserve"> </w:t>
        </w:r>
        <w:r w:rsidR="001657CB">
          <w:t xml:space="preserve">the </w:t>
        </w:r>
        <w:r w:rsidR="008B45A3">
          <w:t xml:space="preserve">related IP </w:t>
        </w:r>
        <w:proofErr w:type="gramStart"/>
        <w:r w:rsidR="008B45A3">
          <w:t>address(</w:t>
        </w:r>
        <w:proofErr w:type="spellStart"/>
        <w:proofErr w:type="gramEnd"/>
        <w:r w:rsidR="008B45A3">
          <w:t>es</w:t>
        </w:r>
        <w:proofErr w:type="spellEnd"/>
        <w:r w:rsidR="008B45A3">
          <w:t>)</w:t>
        </w:r>
        <w:r>
          <w:t xml:space="preserve">. </w:t>
        </w:r>
        <w:r w:rsidR="008B45A3" w:rsidRPr="008B45A3">
          <w:t>Registries MAY provide a response with data from the SRS for other name server queries</w:t>
        </w:r>
        <w:r w:rsidR="008B45A3">
          <w:t>.</w:t>
        </w:r>
        <w:bookmarkEnd w:id="353"/>
      </w:ins>
    </w:p>
    <w:p w14:paraId="758C1F70" w14:textId="77777777" w:rsidR="002E0E14" w:rsidRDefault="002E0E14" w:rsidP="00334932">
      <w:pPr>
        <w:ind w:left="720"/>
        <w:rPr>
          <w:ins w:id="355" w:author="Gustavo Lozano" w:date="2014-12-09T14:19:00Z"/>
        </w:rPr>
      </w:pPr>
    </w:p>
    <w:p w14:paraId="1B9EFA5C" w14:textId="58C9DAE0" w:rsidR="00D145D7" w:rsidRDefault="00D145D7" w:rsidP="00334932">
      <w:pPr>
        <w:ind w:left="720"/>
        <w:rPr>
          <w:ins w:id="356" w:author="Gustavo Lozano" w:date="2014-12-09T14:19:00Z"/>
        </w:rPr>
      </w:pPr>
      <w:ins w:id="357" w:author="Gustavo Lozano" w:date="2014-12-09T14:19:00Z">
        <w:r>
          <w:t>For example, if the domain name "</w:t>
        </w:r>
        <w:proofErr w:type="spellStart"/>
        <w:r>
          <w:t>foo.example</w:t>
        </w:r>
        <w:proofErr w:type="spellEnd"/>
        <w:r>
          <w:t>"</w:t>
        </w:r>
        <w:r w:rsidR="00E04821">
          <w:t xml:space="preserve"> is active in the DNS and</w:t>
        </w:r>
        <w:r>
          <w:t xml:space="preserve"> has the name server "</w:t>
        </w:r>
        <w:proofErr w:type="spellStart"/>
        <w:r>
          <w:t>ns.foo.example</w:t>
        </w:r>
        <w:proofErr w:type="spellEnd"/>
        <w:r>
          <w:t xml:space="preserve">", then the IP </w:t>
        </w:r>
        <w:proofErr w:type="gramStart"/>
        <w:r>
          <w:t>address(</w:t>
        </w:r>
        <w:proofErr w:type="spellStart"/>
        <w:proofErr w:type="gramEnd"/>
        <w:r>
          <w:t>es</w:t>
        </w:r>
        <w:proofErr w:type="spellEnd"/>
        <w:r>
          <w:t xml:space="preserve">) and related data from SRS for the name server </w:t>
        </w:r>
        <w:r w:rsidR="00CE2E19">
          <w:t>will</w:t>
        </w:r>
        <w:r w:rsidR="00E468B6">
          <w:t xml:space="preserve"> </w:t>
        </w:r>
        <w:r>
          <w:t xml:space="preserve">be shown in the </w:t>
        </w:r>
        <w:proofErr w:type="spellStart"/>
        <w:r>
          <w:t>Whois</w:t>
        </w:r>
        <w:proofErr w:type="spellEnd"/>
        <w:r>
          <w:t xml:space="preserve"> output of a query for the name server "</w:t>
        </w:r>
        <w:proofErr w:type="spellStart"/>
        <w:r>
          <w:t>ns.foo.example</w:t>
        </w:r>
        <w:proofErr w:type="spellEnd"/>
        <w:r>
          <w:t>".</w:t>
        </w:r>
      </w:ins>
    </w:p>
    <w:p w14:paraId="3CF759D6" w14:textId="77777777" w:rsidR="00D145D7" w:rsidRDefault="00D145D7" w:rsidP="00222E6F">
      <w:pPr>
        <w:rPr>
          <w:ins w:id="358" w:author="Gustavo Lozano" w:date="2014-12-09T14:19:00Z"/>
        </w:rPr>
      </w:pPr>
    </w:p>
    <w:p w14:paraId="6DBD33C5" w14:textId="77777777" w:rsidR="005E3F6A" w:rsidRDefault="005E3F6A" w:rsidP="00011343">
      <w:pPr>
        <w:pStyle w:val="ListParagraph"/>
        <w:numPr>
          <w:ilvl w:val="0"/>
          <w:numId w:val="1"/>
        </w:numPr>
        <w:rPr>
          <w:ins w:id="359" w:author="Gustavo Lozano" w:date="2014-12-09T14:19:00Z"/>
        </w:rPr>
      </w:pPr>
      <w:ins w:id="360" w:author="Gustavo Lozano" w:date="2014-12-09T14:19:00Z">
        <w:r w:rsidRPr="009852F0">
          <w:t xml:space="preserve">In responses to </w:t>
        </w:r>
        <w:r>
          <w:t>registrar</w:t>
        </w:r>
        <w:r w:rsidRPr="009852F0">
          <w:t xml:space="preserve"> object queries, the following fields </w:t>
        </w:r>
        <w:r>
          <w:t>can have multiple values and, therefore, MAY appear multiple times:</w:t>
        </w:r>
      </w:ins>
    </w:p>
    <w:p w14:paraId="0E77F638" w14:textId="77777777" w:rsidR="005E3F6A" w:rsidRDefault="005E3F6A" w:rsidP="005E3F6A">
      <w:pPr>
        <w:pStyle w:val="ListParagraph"/>
        <w:numPr>
          <w:ilvl w:val="0"/>
          <w:numId w:val="13"/>
        </w:numPr>
        <w:rPr>
          <w:ins w:id="361" w:author="Gustavo Lozano" w:date="2014-12-09T14:19:00Z"/>
        </w:rPr>
      </w:pPr>
      <w:ins w:id="362" w:author="Gustavo Lozano" w:date="2014-12-09T14:19:00Z">
        <w:r w:rsidRPr="00A5692E">
          <w:t>Admin Contact</w:t>
        </w:r>
      </w:ins>
    </w:p>
    <w:p w14:paraId="2B2D7A51" w14:textId="77777777" w:rsidR="005E3F6A" w:rsidRDefault="005E3F6A" w:rsidP="005E3F6A">
      <w:pPr>
        <w:pStyle w:val="ListParagraph"/>
        <w:numPr>
          <w:ilvl w:val="0"/>
          <w:numId w:val="13"/>
        </w:numPr>
        <w:rPr>
          <w:ins w:id="363" w:author="Gustavo Lozano" w:date="2014-12-09T14:19:00Z"/>
        </w:rPr>
      </w:pPr>
      <w:ins w:id="364" w:author="Gustavo Lozano" w:date="2014-12-09T14:19:00Z">
        <w:r w:rsidRPr="00655708">
          <w:t>Technical Contact</w:t>
        </w:r>
      </w:ins>
    </w:p>
    <w:p w14:paraId="0ABA4334" w14:textId="77777777" w:rsidR="005E3F6A" w:rsidRDefault="005E3F6A" w:rsidP="005E3F6A">
      <w:pPr>
        <w:pStyle w:val="ListParagraph"/>
        <w:numPr>
          <w:ilvl w:val="0"/>
          <w:numId w:val="13"/>
        </w:numPr>
        <w:rPr>
          <w:ins w:id="365" w:author="Gustavo Lozano" w:date="2014-12-09T14:19:00Z"/>
        </w:rPr>
      </w:pPr>
      <w:ins w:id="366" w:author="Gustavo Lozano" w:date="2014-12-09T14:19:00Z">
        <w:r w:rsidRPr="00A5692E">
          <w:t>Email</w:t>
        </w:r>
      </w:ins>
    </w:p>
    <w:p w14:paraId="26B0EA33" w14:textId="77777777" w:rsidR="005E3F6A" w:rsidRDefault="005E3F6A" w:rsidP="005E3F6A">
      <w:pPr>
        <w:pStyle w:val="ListParagraph"/>
        <w:numPr>
          <w:ilvl w:val="0"/>
          <w:numId w:val="13"/>
        </w:numPr>
        <w:rPr>
          <w:ins w:id="367" w:author="Gustavo Lozano" w:date="2014-12-09T14:19:00Z"/>
        </w:rPr>
      </w:pPr>
      <w:ins w:id="368" w:author="Gustavo Lozano" w:date="2014-12-09T14:19:00Z">
        <w:r w:rsidRPr="00A5692E">
          <w:t>Fax Number</w:t>
        </w:r>
      </w:ins>
    </w:p>
    <w:p w14:paraId="6C1564DE" w14:textId="77777777" w:rsidR="005E3F6A" w:rsidRDefault="005E3F6A" w:rsidP="005E3F6A">
      <w:pPr>
        <w:pStyle w:val="ListParagraph"/>
        <w:numPr>
          <w:ilvl w:val="0"/>
          <w:numId w:val="13"/>
        </w:numPr>
        <w:rPr>
          <w:ins w:id="369" w:author="Gustavo Lozano" w:date="2014-12-09T14:19:00Z"/>
        </w:rPr>
      </w:pPr>
      <w:ins w:id="370" w:author="Gustavo Lozano" w:date="2014-12-09T14:19:00Z">
        <w:r w:rsidRPr="00A5692E">
          <w:t>Phone Number</w:t>
        </w:r>
      </w:ins>
    </w:p>
    <w:p w14:paraId="0BCB7749" w14:textId="77777777" w:rsidR="00F14F0E" w:rsidRDefault="00F14F0E" w:rsidP="005E3F6A">
      <w:pPr>
        <w:pStyle w:val="ListParagraph"/>
        <w:numPr>
          <w:ilvl w:val="0"/>
          <w:numId w:val="13"/>
        </w:numPr>
        <w:rPr>
          <w:ins w:id="371" w:author="Gustavo Lozano" w:date="2014-12-09T14:19:00Z"/>
        </w:rPr>
      </w:pPr>
      <w:ins w:id="372" w:author="Gustavo Lozano" w:date="2014-12-09T14:19:00Z">
        <w:r>
          <w:t>Phone Ext</w:t>
        </w:r>
      </w:ins>
    </w:p>
    <w:p w14:paraId="17ABEEE2" w14:textId="77777777" w:rsidR="00F14F0E" w:rsidRDefault="00F14F0E" w:rsidP="005E3F6A">
      <w:pPr>
        <w:pStyle w:val="ListParagraph"/>
        <w:numPr>
          <w:ilvl w:val="0"/>
          <w:numId w:val="13"/>
        </w:numPr>
        <w:rPr>
          <w:ins w:id="373" w:author="Gustavo Lozano" w:date="2014-12-09T14:19:00Z"/>
        </w:rPr>
      </w:pPr>
      <w:ins w:id="374" w:author="Gustavo Lozano" w:date="2014-12-09T14:19:00Z">
        <w:r w:rsidRPr="00F14F0E">
          <w:t>Fax Ext</w:t>
        </w:r>
      </w:ins>
    </w:p>
    <w:p w14:paraId="39F812E4" w14:textId="77777777" w:rsidR="005E3F6A" w:rsidRDefault="005E3F6A" w:rsidP="0057439B">
      <w:pPr>
        <w:ind w:left="720"/>
        <w:rPr>
          <w:ins w:id="375" w:author="Gustavo Lozano" w:date="2014-12-09T14:19:00Z"/>
        </w:rPr>
      </w:pPr>
    </w:p>
    <w:p w14:paraId="7CF996E8" w14:textId="77777777" w:rsidR="0057439B" w:rsidRDefault="0057439B" w:rsidP="0057439B">
      <w:pPr>
        <w:ind w:left="720"/>
        <w:rPr>
          <w:ins w:id="376" w:author="Gustavo Lozano" w:date="2014-12-09T14:19:00Z"/>
        </w:rPr>
      </w:pPr>
      <w:ins w:id="377" w:author="Gustavo Lozano" w:date="2014-12-09T14:19:00Z">
        <w:r>
          <w:t xml:space="preserve">When a registrar object query returns multiple admin or technical contacts, the related fields (Email, Fax Number, and Phone Number) MUST follow the contact name (i.e., Admin </w:t>
        </w:r>
        <w:r>
          <w:lastRenderedPageBreak/>
          <w:t xml:space="preserve">Contact, or Technical Contact) field. For example, a query for a registrar that has two admin contacts will </w:t>
        </w:r>
        <w:r w:rsidR="0053126C">
          <w:t>return</w:t>
        </w:r>
        <w:r>
          <w:t>:</w:t>
        </w:r>
      </w:ins>
    </w:p>
    <w:p w14:paraId="0E1F3992" w14:textId="77777777" w:rsidR="0057439B" w:rsidRDefault="0057439B" w:rsidP="0057439B">
      <w:pPr>
        <w:ind w:left="720"/>
        <w:rPr>
          <w:ins w:id="378" w:author="Gustavo Lozano" w:date="2014-12-09T14:19:00Z"/>
        </w:rPr>
      </w:pPr>
    </w:p>
    <w:p w14:paraId="5EF0501B" w14:textId="77777777" w:rsidR="0057439B" w:rsidRPr="0057439B" w:rsidRDefault="0057439B" w:rsidP="0057439B">
      <w:pPr>
        <w:ind w:left="720"/>
        <w:rPr>
          <w:ins w:id="379" w:author="Gustavo Lozano" w:date="2014-12-09T14:19:00Z"/>
          <w:i/>
        </w:rPr>
      </w:pPr>
      <w:ins w:id="380" w:author="Gustavo Lozano" w:date="2014-12-09T14:19:00Z">
        <w:r w:rsidRPr="0057439B">
          <w:rPr>
            <w:i/>
          </w:rPr>
          <w:t>Registrar Name: Example Registrar, Inc.</w:t>
        </w:r>
      </w:ins>
    </w:p>
    <w:p w14:paraId="443E133F" w14:textId="77777777" w:rsidR="0057439B" w:rsidRPr="0057439B" w:rsidRDefault="0057439B" w:rsidP="0057439B">
      <w:pPr>
        <w:ind w:left="720"/>
        <w:rPr>
          <w:ins w:id="381" w:author="Gustavo Lozano" w:date="2014-12-09T14:19:00Z"/>
          <w:i/>
        </w:rPr>
      </w:pPr>
      <w:ins w:id="382" w:author="Gustavo Lozano" w:date="2014-12-09T14:19:00Z">
        <w:r>
          <w:rPr>
            <w:i/>
          </w:rPr>
          <w:t>…</w:t>
        </w:r>
      </w:ins>
    </w:p>
    <w:p w14:paraId="1C751FE5" w14:textId="77777777" w:rsidR="0057439B" w:rsidRPr="0057439B" w:rsidRDefault="0057439B" w:rsidP="0057439B">
      <w:pPr>
        <w:ind w:left="720"/>
        <w:rPr>
          <w:ins w:id="383" w:author="Gustavo Lozano" w:date="2014-12-09T14:19:00Z"/>
          <w:i/>
        </w:rPr>
      </w:pPr>
      <w:ins w:id="384" w:author="Gustavo Lozano" w:date="2014-12-09T14:19:00Z">
        <w:r w:rsidRPr="0057439B">
          <w:rPr>
            <w:i/>
          </w:rPr>
          <w:t>Referral URL: http://www.example-registrar.</w:t>
        </w:r>
        <w:r w:rsidR="008801E7">
          <w:rPr>
            <w:i/>
          </w:rPr>
          <w:t>example</w:t>
        </w:r>
      </w:ins>
    </w:p>
    <w:p w14:paraId="54555D05" w14:textId="77777777" w:rsidR="0057439B" w:rsidRPr="0057439B" w:rsidRDefault="008F5001" w:rsidP="0057439B">
      <w:pPr>
        <w:ind w:left="720"/>
        <w:rPr>
          <w:ins w:id="385" w:author="Gustavo Lozano" w:date="2014-12-09T14:19:00Z"/>
          <w:i/>
        </w:rPr>
      </w:pPr>
      <w:ins w:id="386" w:author="Gustavo Lozano" w:date="2014-12-09T14:19:00Z">
        <w:r>
          <w:rPr>
            <w:i/>
          </w:rPr>
          <w:t>Admin Contact: Joe Registrar</w:t>
        </w:r>
      </w:ins>
    </w:p>
    <w:p w14:paraId="69DE77EF" w14:textId="77777777" w:rsidR="0057439B" w:rsidRPr="0057439B" w:rsidRDefault="0057439B" w:rsidP="0057439B">
      <w:pPr>
        <w:ind w:left="720"/>
        <w:rPr>
          <w:ins w:id="387" w:author="Gustavo Lozano" w:date="2014-12-09T14:19:00Z"/>
          <w:i/>
        </w:rPr>
      </w:pPr>
      <w:ins w:id="388" w:author="Gustavo Lozano" w:date="2014-12-09T14:19:00Z">
        <w:r w:rsidRPr="0057439B">
          <w:rPr>
            <w:i/>
          </w:rPr>
          <w:t>Phone Number: +1.</w:t>
        </w:r>
        <w:r w:rsidR="008F5001" w:rsidRPr="0057439B">
          <w:rPr>
            <w:i/>
          </w:rPr>
          <w:t xml:space="preserve"> </w:t>
        </w:r>
        <w:r w:rsidRPr="0057439B">
          <w:rPr>
            <w:i/>
          </w:rPr>
          <w:t>555</w:t>
        </w:r>
        <w:r w:rsidR="008F5001" w:rsidRPr="0057439B">
          <w:rPr>
            <w:i/>
          </w:rPr>
          <w:t>310</w:t>
        </w:r>
        <w:r w:rsidRPr="0057439B">
          <w:rPr>
            <w:i/>
          </w:rPr>
          <w:t>1</w:t>
        </w:r>
        <w:r w:rsidR="008F5001">
          <w:rPr>
            <w:i/>
          </w:rPr>
          <w:t>213</w:t>
        </w:r>
      </w:ins>
    </w:p>
    <w:p w14:paraId="16ABF3FA" w14:textId="77777777" w:rsidR="0057439B" w:rsidRPr="0057439B" w:rsidRDefault="0057439B" w:rsidP="0057439B">
      <w:pPr>
        <w:ind w:left="720"/>
        <w:rPr>
          <w:ins w:id="389" w:author="Gustavo Lozano" w:date="2014-12-09T14:19:00Z"/>
          <w:i/>
        </w:rPr>
      </w:pPr>
      <w:ins w:id="390" w:author="Gustavo Lozano" w:date="2014-12-09T14:19:00Z">
        <w:r w:rsidRPr="0057439B">
          <w:rPr>
            <w:i/>
          </w:rPr>
          <w:t>Fax Number: +1.</w:t>
        </w:r>
        <w:r w:rsidR="008F5001" w:rsidRPr="0057439B">
          <w:rPr>
            <w:i/>
          </w:rPr>
          <w:t xml:space="preserve"> </w:t>
        </w:r>
        <w:r w:rsidRPr="0057439B">
          <w:rPr>
            <w:i/>
          </w:rPr>
          <w:t>555</w:t>
        </w:r>
        <w:r w:rsidR="008F5001" w:rsidRPr="0057439B">
          <w:rPr>
            <w:i/>
          </w:rPr>
          <w:t>310</w:t>
        </w:r>
        <w:r w:rsidR="008F5001">
          <w:rPr>
            <w:i/>
          </w:rPr>
          <w:t>1213</w:t>
        </w:r>
      </w:ins>
    </w:p>
    <w:p w14:paraId="5DBB83BA" w14:textId="77777777" w:rsidR="0057439B" w:rsidRPr="0057439B" w:rsidRDefault="0057439B" w:rsidP="0057439B">
      <w:pPr>
        <w:ind w:left="720"/>
        <w:rPr>
          <w:ins w:id="391" w:author="Gustavo Lozano" w:date="2014-12-09T14:19:00Z"/>
          <w:i/>
        </w:rPr>
      </w:pPr>
      <w:ins w:id="392" w:author="Gustavo Lozano" w:date="2014-12-09T14:19:00Z">
        <w:r w:rsidRPr="0057439B">
          <w:rPr>
            <w:i/>
          </w:rPr>
          <w:t xml:space="preserve">Email: </w:t>
        </w:r>
        <w:proofErr w:type="spellStart"/>
        <w:r w:rsidRPr="0057439B">
          <w:rPr>
            <w:i/>
          </w:rPr>
          <w:t>joeregistrar@example-registrar.</w:t>
        </w:r>
        <w:r w:rsidR="008801E7">
          <w:rPr>
            <w:i/>
          </w:rPr>
          <w:t>example</w:t>
        </w:r>
        <w:proofErr w:type="spellEnd"/>
      </w:ins>
    </w:p>
    <w:p w14:paraId="7DB96277" w14:textId="77777777" w:rsidR="0057439B" w:rsidRPr="0057439B" w:rsidRDefault="008F5001" w:rsidP="0057439B">
      <w:pPr>
        <w:ind w:left="720"/>
        <w:rPr>
          <w:ins w:id="393" w:author="Gustavo Lozano" w:date="2014-12-09T14:19:00Z"/>
          <w:i/>
        </w:rPr>
      </w:pPr>
      <w:ins w:id="394" w:author="Gustavo Lozano" w:date="2014-12-09T14:19:00Z">
        <w:r>
          <w:rPr>
            <w:i/>
          </w:rPr>
          <w:t>Admin Contact: Jane Registrar</w:t>
        </w:r>
      </w:ins>
    </w:p>
    <w:p w14:paraId="4C035EA6" w14:textId="77777777" w:rsidR="0057439B" w:rsidRPr="0057439B" w:rsidRDefault="008F5001" w:rsidP="0057439B">
      <w:pPr>
        <w:ind w:left="720"/>
        <w:rPr>
          <w:ins w:id="395" w:author="Gustavo Lozano" w:date="2014-12-09T14:19:00Z"/>
          <w:i/>
        </w:rPr>
      </w:pPr>
      <w:ins w:id="396" w:author="Gustavo Lozano" w:date="2014-12-09T14:19:00Z">
        <w:r>
          <w:rPr>
            <w:i/>
          </w:rPr>
          <w:t>Phone Number: +1.</w:t>
        </w:r>
        <w:r w:rsidR="00FA5E65" w:rsidRPr="00FA5E65">
          <w:rPr>
            <w:i/>
          </w:rPr>
          <w:t xml:space="preserve"> </w:t>
        </w:r>
        <w:r w:rsidR="00FA5E65">
          <w:rPr>
            <w:i/>
          </w:rPr>
          <w:t>555</w:t>
        </w:r>
        <w:r>
          <w:rPr>
            <w:i/>
          </w:rPr>
          <w:t>3101214</w:t>
        </w:r>
      </w:ins>
    </w:p>
    <w:p w14:paraId="3852E40A" w14:textId="77777777" w:rsidR="0057439B" w:rsidRPr="0057439B" w:rsidRDefault="008F5001" w:rsidP="0057439B">
      <w:pPr>
        <w:ind w:left="720"/>
        <w:rPr>
          <w:ins w:id="397" w:author="Gustavo Lozano" w:date="2014-12-09T14:19:00Z"/>
          <w:i/>
        </w:rPr>
      </w:pPr>
      <w:ins w:id="398" w:author="Gustavo Lozano" w:date="2014-12-09T14:19:00Z">
        <w:r>
          <w:rPr>
            <w:i/>
          </w:rPr>
          <w:t>Fax Number: +1.</w:t>
        </w:r>
        <w:r w:rsidR="00FA5E65" w:rsidRPr="00FA5E65">
          <w:rPr>
            <w:i/>
          </w:rPr>
          <w:t xml:space="preserve"> </w:t>
        </w:r>
        <w:r w:rsidR="00FA5E65">
          <w:rPr>
            <w:i/>
          </w:rPr>
          <w:t>555</w:t>
        </w:r>
        <w:r>
          <w:rPr>
            <w:i/>
          </w:rPr>
          <w:t>3101213</w:t>
        </w:r>
      </w:ins>
    </w:p>
    <w:p w14:paraId="5F033663" w14:textId="77777777" w:rsidR="0057439B" w:rsidRPr="0057439B" w:rsidRDefault="0057439B" w:rsidP="0057439B">
      <w:pPr>
        <w:ind w:left="720"/>
        <w:rPr>
          <w:ins w:id="399" w:author="Gustavo Lozano" w:date="2014-12-09T14:19:00Z"/>
          <w:i/>
        </w:rPr>
      </w:pPr>
      <w:ins w:id="400" w:author="Gustavo Lozano" w:date="2014-12-09T14:19:00Z">
        <w:r w:rsidRPr="0057439B">
          <w:rPr>
            <w:i/>
          </w:rPr>
          <w:t xml:space="preserve">Email: </w:t>
        </w:r>
        <w:proofErr w:type="spellStart"/>
        <w:r w:rsidRPr="0057439B">
          <w:rPr>
            <w:i/>
          </w:rPr>
          <w:t>janeregistrar@example-registrar.</w:t>
        </w:r>
        <w:r w:rsidR="008801E7">
          <w:rPr>
            <w:i/>
          </w:rPr>
          <w:t>example</w:t>
        </w:r>
        <w:proofErr w:type="spellEnd"/>
      </w:ins>
    </w:p>
    <w:p w14:paraId="194A5D3E" w14:textId="77777777" w:rsidR="0057439B" w:rsidRPr="0057439B" w:rsidRDefault="008F5001" w:rsidP="0057439B">
      <w:pPr>
        <w:ind w:left="720"/>
        <w:rPr>
          <w:ins w:id="401" w:author="Gustavo Lozano" w:date="2014-12-09T14:19:00Z"/>
          <w:i/>
        </w:rPr>
      </w:pPr>
      <w:ins w:id="402" w:author="Gustavo Lozano" w:date="2014-12-09T14:19:00Z">
        <w:r>
          <w:rPr>
            <w:i/>
          </w:rPr>
          <w:t>Technical Contact: John Geek</w:t>
        </w:r>
      </w:ins>
    </w:p>
    <w:p w14:paraId="54E7CEDE" w14:textId="77777777" w:rsidR="0057439B" w:rsidRPr="0057439B" w:rsidRDefault="0057439B" w:rsidP="0057439B">
      <w:pPr>
        <w:ind w:left="720"/>
        <w:rPr>
          <w:ins w:id="403" w:author="Gustavo Lozano" w:date="2014-12-09T14:19:00Z"/>
          <w:i/>
        </w:rPr>
      </w:pPr>
      <w:ins w:id="404" w:author="Gustavo Lozano" w:date="2014-12-09T14:19:00Z">
        <w:r>
          <w:rPr>
            <w:i/>
          </w:rPr>
          <w:t>…</w:t>
        </w:r>
      </w:ins>
    </w:p>
    <w:p w14:paraId="519C3A65" w14:textId="6CA5BFC8" w:rsidR="00F22D84" w:rsidRPr="0057439B" w:rsidRDefault="0057439B" w:rsidP="0057439B">
      <w:pPr>
        <w:ind w:left="720"/>
        <w:rPr>
          <w:ins w:id="405" w:author="Gustavo Lozano" w:date="2014-12-09T14:19:00Z"/>
          <w:i/>
        </w:rPr>
      </w:pPr>
      <w:ins w:id="406" w:author="Gustavo Lozano" w:date="2014-12-09T14:19:00Z">
        <w:r w:rsidRPr="0057439B">
          <w:rPr>
            <w:i/>
          </w:rPr>
          <w:t>&gt;&gt;&gt; Last update of WHOIS database: 2009-05-29T20</w:t>
        </w:r>
        <w:proofErr w:type="gramStart"/>
        <w:r w:rsidRPr="0057439B">
          <w:rPr>
            <w:i/>
          </w:rPr>
          <w:t>:15:00Z</w:t>
        </w:r>
        <w:proofErr w:type="gramEnd"/>
        <w:r w:rsidRPr="0057439B">
          <w:rPr>
            <w:i/>
          </w:rPr>
          <w:t xml:space="preserve"> &lt;&lt;&lt;</w:t>
        </w:r>
      </w:ins>
    </w:p>
    <w:p w14:paraId="717903E3" w14:textId="77777777" w:rsidR="003867BC" w:rsidRPr="0057439B" w:rsidRDefault="003867BC" w:rsidP="00477BC9">
      <w:pPr>
        <w:ind w:left="720"/>
        <w:rPr>
          <w:ins w:id="407" w:author="Gustavo Lozano" w:date="2014-12-09T14:19:00Z"/>
          <w:i/>
        </w:rPr>
      </w:pPr>
    </w:p>
    <w:p w14:paraId="4A971B71" w14:textId="0483FDEB" w:rsidR="003867BC" w:rsidRDefault="003867BC" w:rsidP="00011343">
      <w:pPr>
        <w:pStyle w:val="ListParagraph"/>
        <w:numPr>
          <w:ilvl w:val="0"/>
          <w:numId w:val="1"/>
        </w:numPr>
        <w:rPr>
          <w:ins w:id="408" w:author="Gustavo Lozano" w:date="2014-12-09T14:19:00Z"/>
        </w:rPr>
      </w:pPr>
      <w:ins w:id="409" w:author="Gustavo Lozano" w:date="2014-12-09T14:19:00Z">
        <w:r>
          <w:t>When receiving a</w:t>
        </w:r>
        <w:r w:rsidR="00881F0A">
          <w:t>n “unqualified</w:t>
        </w:r>
        <w:r>
          <w:t xml:space="preserve"> query</w:t>
        </w:r>
        <w:r w:rsidR="00881F0A">
          <w:t>” (i.e., a query</w:t>
        </w:r>
        <w:r w:rsidR="00410889">
          <w:t xml:space="preserve"> string</w:t>
        </w:r>
        <w:r w:rsidR="00881F0A">
          <w:t xml:space="preserve"> that does not include the “</w:t>
        </w:r>
        <w:proofErr w:type="spellStart"/>
        <w:r w:rsidR="00881F0A">
          <w:t>nameserver</w:t>
        </w:r>
        <w:proofErr w:type="spellEnd"/>
        <w:r w:rsidR="00881F0A">
          <w:t>”</w:t>
        </w:r>
        <w:r w:rsidR="003A4799">
          <w:t xml:space="preserve"> or “registrar”</w:t>
        </w:r>
        <w:r w:rsidR="00881F0A">
          <w:t xml:space="preserve"> </w:t>
        </w:r>
        <w:r w:rsidR="00B87061">
          <w:t>parameters</w:t>
        </w:r>
        <w:r w:rsidR="00881F0A">
          <w:t>)</w:t>
        </w:r>
        <w:r>
          <w:t xml:space="preserve"> that matches a domain name and a name server object, the registry MUST return the information about the domain name object. </w:t>
        </w:r>
      </w:ins>
    </w:p>
    <w:p w14:paraId="2204A12F" w14:textId="77777777" w:rsidR="007F26A9" w:rsidRDefault="007F26A9" w:rsidP="005E3F6A">
      <w:pPr>
        <w:rPr>
          <w:ins w:id="410" w:author="Gustavo Lozano" w:date="2014-12-09T14:19:00Z"/>
        </w:rPr>
      </w:pPr>
    </w:p>
    <w:p w14:paraId="10D12C33" w14:textId="1B10E217" w:rsidR="007B2E20" w:rsidRDefault="007B2E20" w:rsidP="00011343">
      <w:pPr>
        <w:pStyle w:val="ListParagraph"/>
        <w:numPr>
          <w:ilvl w:val="0"/>
          <w:numId w:val="1"/>
        </w:numPr>
        <w:rPr>
          <w:ins w:id="411" w:author="Gustavo Lozano" w:date="2014-12-09T14:19:00Z"/>
        </w:rPr>
      </w:pPr>
      <w:ins w:id="412" w:author="Gustavo Lozano" w:date="2014-12-09T14:19:00Z">
        <w:r>
          <w:t xml:space="preserve">In responses to registrar object queries, </w:t>
        </w:r>
        <w:r w:rsidR="007F2754">
          <w:t xml:space="preserve">for the following fields </w:t>
        </w:r>
        <w:r w:rsidR="000913B6">
          <w:t xml:space="preserve">are considered optional and should be treated as described in clarification </w:t>
        </w:r>
      </w:ins>
      <w:r w:rsidR="000913B6">
        <w:fldChar w:fldCharType="begin"/>
      </w:r>
      <w:r w:rsidR="000913B6">
        <w:instrText xml:space="preserve"> REF _Ref279250213 \r \h </w:instrText>
      </w:r>
      <w:r w:rsidR="000913B6">
        <w:fldChar w:fldCharType="separate"/>
      </w:r>
      <w:r w:rsidR="00A00821">
        <w:t>1</w:t>
      </w:r>
      <w:r w:rsidR="000913B6">
        <w:fldChar w:fldCharType="end"/>
      </w:r>
      <w:ins w:id="413" w:author="Gustavo Lozano" w:date="2014-12-09T14:19:00Z">
        <w:r>
          <w:t>:</w:t>
        </w:r>
      </w:ins>
    </w:p>
    <w:p w14:paraId="72E1D9CE" w14:textId="0CD63AC8" w:rsidR="004459DE" w:rsidRDefault="003B5C03" w:rsidP="004459DE">
      <w:pPr>
        <w:pStyle w:val="ListParagraph"/>
        <w:numPr>
          <w:ilvl w:val="0"/>
          <w:numId w:val="5"/>
        </w:numPr>
        <w:rPr>
          <w:ins w:id="414" w:author="Gustavo Lozano" w:date="2014-12-09T14:19:00Z"/>
        </w:rPr>
      </w:pPr>
      <w:ins w:id="415" w:author="Gustavo Lozano" w:date="2014-12-09T14:19:00Z">
        <w:r>
          <w:t>State/Province</w:t>
        </w:r>
      </w:ins>
    </w:p>
    <w:p w14:paraId="756A5F48" w14:textId="0C29DA17" w:rsidR="003B5C03" w:rsidRDefault="003B5C03" w:rsidP="004459DE">
      <w:pPr>
        <w:pStyle w:val="ListParagraph"/>
        <w:numPr>
          <w:ilvl w:val="0"/>
          <w:numId w:val="5"/>
        </w:numPr>
        <w:rPr>
          <w:ins w:id="416" w:author="Gustavo Lozano" w:date="2014-12-09T14:19:00Z"/>
        </w:rPr>
      </w:pPr>
      <w:ins w:id="417" w:author="Gustavo Lozano" w:date="2014-12-09T14:19:00Z">
        <w:r w:rsidRPr="003B5C03">
          <w:t>Postal Code</w:t>
        </w:r>
      </w:ins>
    </w:p>
    <w:p w14:paraId="166220B9" w14:textId="2FB30A9C" w:rsidR="003B5C03" w:rsidRDefault="003B5C03" w:rsidP="003B5C03">
      <w:pPr>
        <w:pStyle w:val="ListParagraph"/>
        <w:numPr>
          <w:ilvl w:val="0"/>
          <w:numId w:val="5"/>
        </w:numPr>
        <w:rPr>
          <w:ins w:id="418" w:author="Gustavo Lozano" w:date="2014-12-09T14:19:00Z"/>
        </w:rPr>
      </w:pPr>
      <w:ins w:id="419" w:author="Gustavo Lozano" w:date="2014-12-09T14:19:00Z">
        <w:r w:rsidRPr="003B5C03">
          <w:t>Fax Number</w:t>
        </w:r>
      </w:ins>
    </w:p>
    <w:p w14:paraId="38EE17B1" w14:textId="77777777" w:rsidR="009A6490" w:rsidRDefault="009A6490" w:rsidP="009A6490">
      <w:pPr>
        <w:ind w:left="720"/>
        <w:rPr>
          <w:ins w:id="420" w:author="Gustavo Lozano" w:date="2014-12-09T14:19:00Z"/>
          <w:rFonts w:ascii="Cambria" w:eastAsia="Times New Roman" w:hAnsi="Cambria" w:cs="Times New Roman"/>
          <w:color w:val="000000"/>
        </w:rPr>
      </w:pPr>
    </w:p>
    <w:p w14:paraId="210FA124" w14:textId="4AE2A60D" w:rsidR="009A6490" w:rsidRPr="00E41E8F" w:rsidRDefault="009A6490" w:rsidP="00011343">
      <w:pPr>
        <w:pStyle w:val="ListParagraph"/>
        <w:numPr>
          <w:ilvl w:val="0"/>
          <w:numId w:val="1"/>
        </w:numPr>
        <w:rPr>
          <w:ins w:id="421" w:author="Gustavo Lozano" w:date="2014-12-09T14:19:00Z"/>
        </w:rPr>
      </w:pPr>
      <w:ins w:id="422" w:author="Gustavo Lozano" w:date="2014-12-09T14:19:00Z">
        <w:r w:rsidRPr="00E41E8F">
          <w:rPr>
            <w:rFonts w:ascii="Cambria" w:eastAsia="Times New Roman" w:hAnsi="Cambria" w:cs="Times New Roman"/>
            <w:color w:val="000000"/>
          </w:rPr>
          <w:t>R</w:t>
        </w:r>
        <w:r w:rsidR="00454437" w:rsidRPr="00E41E8F">
          <w:rPr>
            <w:rFonts w:ascii="Cambria" w:eastAsia="Times New Roman" w:hAnsi="Cambria" w:cs="Times New Roman"/>
            <w:color w:val="000000"/>
          </w:rPr>
          <w:t>esponses to r</w:t>
        </w:r>
        <w:r w:rsidRPr="00E41E8F">
          <w:rPr>
            <w:rFonts w:ascii="Cambria" w:eastAsia="Times New Roman" w:hAnsi="Cambria" w:cs="Times New Roman"/>
            <w:color w:val="000000"/>
          </w:rPr>
          <w:t>egistrar object</w:t>
        </w:r>
        <w:r w:rsidR="00454437" w:rsidRPr="00E41E8F">
          <w:rPr>
            <w:rFonts w:ascii="Cambria" w:eastAsia="Times New Roman" w:hAnsi="Cambria" w:cs="Times New Roman"/>
            <w:color w:val="000000"/>
          </w:rPr>
          <w:t xml:space="preserve"> querie</w:t>
        </w:r>
        <w:r w:rsidRPr="00E41E8F">
          <w:rPr>
            <w:rFonts w:ascii="Cambria" w:eastAsia="Times New Roman" w:hAnsi="Cambria" w:cs="Times New Roman"/>
            <w:color w:val="000000"/>
          </w:rPr>
          <w:t xml:space="preserve">s MUST </w:t>
        </w:r>
        <w:r w:rsidR="00676623" w:rsidRPr="00E41E8F">
          <w:rPr>
            <w:rFonts w:ascii="Cambria" w:eastAsia="Times New Roman" w:hAnsi="Cambria" w:cs="Times New Roman"/>
            <w:color w:val="000000"/>
          </w:rPr>
          <w:t>show</w:t>
        </w:r>
        <w:r w:rsidRPr="00E41E8F">
          <w:rPr>
            <w:rFonts w:ascii="Cambria" w:eastAsia="Times New Roman" w:hAnsi="Cambria" w:cs="Times New Roman"/>
            <w:color w:val="000000"/>
          </w:rPr>
          <w:t xml:space="preserve"> at least one admin contact and one technical contact.</w:t>
        </w:r>
      </w:ins>
    </w:p>
    <w:p w14:paraId="071833B8" w14:textId="77777777" w:rsidR="007B2E20" w:rsidRDefault="007B2E20" w:rsidP="005E3F6A">
      <w:pPr>
        <w:rPr>
          <w:ins w:id="423" w:author="Gustavo Lozano" w:date="2014-12-09T14:19:00Z"/>
        </w:rPr>
      </w:pPr>
    </w:p>
    <w:p w14:paraId="005FC100" w14:textId="77777777" w:rsidR="006F34F8" w:rsidRPr="00B97C96" w:rsidRDefault="006F34F8" w:rsidP="006F34F8">
      <w:pPr>
        <w:pStyle w:val="ListParagraph"/>
        <w:numPr>
          <w:ilvl w:val="0"/>
          <w:numId w:val="1"/>
        </w:numPr>
        <w:rPr>
          <w:ins w:id="424" w:author="Gustavo Lozano" w:date="2014-12-09T14:19:00Z"/>
        </w:rPr>
      </w:pPr>
      <w:ins w:id="425" w:author="Gustavo Lozano" w:date="2014-12-09T14:19:00Z">
        <w:r w:rsidRPr="00B97C96">
          <w:t xml:space="preserve">The value section (i.e., right-hand side of the colon) of the fields MUST comply with the format specified in the EPP RFCs: 5730-5734, and 3915. The following fields are not specified in the EPP RFCs: 5730-5734, or 3915, and </w:t>
        </w:r>
        <w:r>
          <w:t>MUST follow the below format specifications</w:t>
        </w:r>
        <w:r w:rsidRPr="00B97C96">
          <w:t>:</w:t>
        </w:r>
      </w:ins>
    </w:p>
    <w:p w14:paraId="747BCDDA" w14:textId="77777777" w:rsidR="006F34F8" w:rsidRPr="00B97C96" w:rsidRDefault="006F34F8" w:rsidP="006F34F8">
      <w:pPr>
        <w:ind w:left="360"/>
        <w:rPr>
          <w:ins w:id="426" w:author="Gustavo Lozano" w:date="2014-12-09T14:19:00Z"/>
        </w:rPr>
      </w:pPr>
    </w:p>
    <w:p w14:paraId="4C950E85" w14:textId="02B9C55D" w:rsidR="006F34F8" w:rsidRPr="00B97C96" w:rsidRDefault="006F34F8" w:rsidP="006F34F8">
      <w:pPr>
        <w:pStyle w:val="ListParagraph"/>
        <w:numPr>
          <w:ilvl w:val="0"/>
          <w:numId w:val="10"/>
        </w:numPr>
        <w:rPr>
          <w:ins w:id="427" w:author="Gustavo Lozano" w:date="2014-12-09T14:19:00Z"/>
        </w:rPr>
      </w:pPr>
      <w:ins w:id="428" w:author="Gustavo Lozano" w:date="2014-12-09T14:19:00Z">
        <w:r>
          <w:t>"</w:t>
        </w:r>
        <w:r w:rsidRPr="00B97C96">
          <w:t>WHOIS Server</w:t>
        </w:r>
        <w:r>
          <w:t>"</w:t>
        </w:r>
        <w:r w:rsidRPr="00B97C96">
          <w:t xml:space="preserve"> value is defined as a hostname (see</w:t>
        </w:r>
        <w:r w:rsidRPr="00F01C18">
          <w:t xml:space="preserve"> RFC952 and RFC1123)</w:t>
        </w:r>
        <w:r w:rsidR="000C34A8">
          <w:t xml:space="preserve"> and </w:t>
        </w:r>
        <w:r w:rsidR="00310DD4">
          <w:t>SHOULD show</w:t>
        </w:r>
        <w:r w:rsidR="000C34A8">
          <w:t xml:space="preserve"> the server name of the (port-43) WHOIS server of the sponsoring</w:t>
        </w:r>
        <w:r w:rsidR="00D663AC">
          <w:t>/referred</w:t>
        </w:r>
        <w:r w:rsidR="000C34A8">
          <w:t xml:space="preserve"> Registrar</w:t>
        </w:r>
        <w:r w:rsidR="00310DD4">
          <w:t>, if said registrar offers (port-43) WHOIS service for the queried object</w:t>
        </w:r>
      </w:ins>
    </w:p>
    <w:p w14:paraId="0D5AE2F4" w14:textId="331BE097" w:rsidR="006F34F8" w:rsidRPr="00B97C96" w:rsidRDefault="006F34F8" w:rsidP="006F34F8">
      <w:pPr>
        <w:pStyle w:val="ListParagraph"/>
        <w:numPr>
          <w:ilvl w:val="0"/>
          <w:numId w:val="10"/>
        </w:numPr>
        <w:rPr>
          <w:ins w:id="429" w:author="Gustavo Lozano" w:date="2014-12-09T14:19:00Z"/>
        </w:rPr>
      </w:pPr>
      <w:ins w:id="430" w:author="Gustavo Lozano" w:date="2014-12-09T14:19:00Z">
        <w:r>
          <w:t>"</w:t>
        </w:r>
        <w:r w:rsidRPr="00B97C96">
          <w:t>Referral URL</w:t>
        </w:r>
        <w:r>
          <w:t xml:space="preserve">" </w:t>
        </w:r>
        <w:r w:rsidRPr="00B97C96">
          <w:t xml:space="preserve">value is defined as a URL (see </w:t>
        </w:r>
        <w:r w:rsidRPr="00F01C18">
          <w:t>RFC3986)</w:t>
        </w:r>
        <w:r w:rsidR="00C31A2E">
          <w:t xml:space="preserve"> and MUST show the</w:t>
        </w:r>
        <w:r w:rsidR="009879F6">
          <w:t xml:space="preserve"> website of the sponsoring registrar that</w:t>
        </w:r>
        <w:r w:rsidR="00903CDD">
          <w:t>, if available,</w:t>
        </w:r>
        <w:r w:rsidR="005E50AA">
          <w:t xml:space="preserve"> </w:t>
        </w:r>
        <w:r w:rsidR="009879F6">
          <w:t>SHOULD be the URL of the web-</w:t>
        </w:r>
        <w:proofErr w:type="spellStart"/>
        <w:r w:rsidR="009879F6">
          <w:t>Whois</w:t>
        </w:r>
        <w:proofErr w:type="spellEnd"/>
        <w:r w:rsidR="009879F6">
          <w:t xml:space="preserve"> of the queried object, or at least the URL of the web-</w:t>
        </w:r>
        <w:proofErr w:type="spellStart"/>
        <w:r w:rsidR="009879F6">
          <w:t>Whois</w:t>
        </w:r>
        <w:proofErr w:type="spellEnd"/>
        <w:r w:rsidR="009879F6">
          <w:t xml:space="preserve"> service of the registrar</w:t>
        </w:r>
      </w:ins>
    </w:p>
    <w:p w14:paraId="72C16DEC" w14:textId="6A1BB804" w:rsidR="006F34F8" w:rsidRPr="00B97C96" w:rsidRDefault="006F34F8" w:rsidP="006F34F8">
      <w:pPr>
        <w:pStyle w:val="ListParagraph"/>
        <w:numPr>
          <w:ilvl w:val="0"/>
          <w:numId w:val="10"/>
        </w:numPr>
        <w:rPr>
          <w:ins w:id="431" w:author="Gustavo Lozano" w:date="2014-12-09T14:19:00Z"/>
        </w:rPr>
      </w:pPr>
      <w:ins w:id="432" w:author="Gustavo Lozano" w:date="2014-12-09T14:19:00Z">
        <w:r>
          <w:t>"</w:t>
        </w:r>
        <w:r w:rsidRPr="00B97C96">
          <w:t>Sponsoring Registrar IANA ID</w:t>
        </w:r>
        <w:r>
          <w:t>"</w:t>
        </w:r>
        <w:r w:rsidRPr="00B97C96">
          <w:t xml:space="preserve"> value </w:t>
        </w:r>
        <w:r w:rsidRPr="00F01C18">
          <w:t xml:space="preserve">is defined as </w:t>
        </w:r>
        <w:r>
          <w:t xml:space="preserve">a </w:t>
        </w:r>
        <w:r w:rsidRPr="00F01C18">
          <w:t>positive</w:t>
        </w:r>
        <w:r w:rsidR="00553950">
          <w:t xml:space="preserve"> decimal</w:t>
        </w:r>
        <w:r w:rsidRPr="00F01C18">
          <w:t xml:space="preserve"> integer.</w:t>
        </w:r>
      </w:ins>
    </w:p>
    <w:p w14:paraId="01A2FB49" w14:textId="01F202C5" w:rsidR="006F34F8" w:rsidRPr="00F01C18" w:rsidRDefault="006F34F8" w:rsidP="006F34F8">
      <w:pPr>
        <w:pStyle w:val="ListParagraph"/>
        <w:numPr>
          <w:ilvl w:val="0"/>
          <w:numId w:val="10"/>
        </w:numPr>
        <w:rPr>
          <w:ins w:id="433" w:author="Gustavo Lozano" w:date="2014-12-09T14:19:00Z"/>
          <w:rFonts w:ascii="Times" w:eastAsia="Times New Roman" w:hAnsi="Times" w:cs="Times New Roman"/>
          <w:sz w:val="20"/>
          <w:szCs w:val="20"/>
        </w:rPr>
      </w:pPr>
      <w:ins w:id="434" w:author="Gustavo Lozano" w:date="2014-12-09T14:19:00Z">
        <w:r w:rsidRPr="006145BE">
          <w:rPr>
            <w:rFonts w:ascii="Cambria" w:eastAsia="Times New Roman" w:hAnsi="Cambria" w:cs="Times New Roman"/>
            <w:color w:val="000000"/>
          </w:rPr>
          <w:lastRenderedPageBreak/>
          <w:t>"Sponsoring Registrar" value i</w:t>
        </w:r>
        <w:r w:rsidRPr="00F01C18">
          <w:rPr>
            <w:rFonts w:ascii="Cambria" w:eastAsia="Times New Roman" w:hAnsi="Cambria" w:cs="Times New Roman"/>
            <w:color w:val="000000"/>
          </w:rPr>
          <w:t>s defined as</w:t>
        </w:r>
        <w:r w:rsidRPr="006145BE">
          <w:rPr>
            <w:rFonts w:ascii="Cambria" w:eastAsia="Times New Roman" w:hAnsi="Cambria" w:cs="Times New Roman"/>
            <w:color w:val="000000"/>
          </w:rPr>
          <w:t xml:space="preserve"> token </w:t>
        </w:r>
        <w:r w:rsidRPr="006145BE">
          <w:t>(see Extensible Markup Language 1.1)</w:t>
        </w:r>
        <w:r w:rsidRPr="00F01C18">
          <w:rPr>
            <w:rFonts w:ascii="Cambria" w:eastAsia="Times New Roman" w:hAnsi="Cambria" w:cs="Times New Roman"/>
            <w:color w:val="000000"/>
          </w:rPr>
          <w:t>.</w:t>
        </w:r>
      </w:ins>
    </w:p>
    <w:p w14:paraId="24A82F68" w14:textId="676A4395" w:rsidR="006F34F8" w:rsidRPr="00F01C18" w:rsidRDefault="006F34F8" w:rsidP="006F34F8">
      <w:pPr>
        <w:pStyle w:val="ListParagraph"/>
        <w:numPr>
          <w:ilvl w:val="0"/>
          <w:numId w:val="10"/>
        </w:numPr>
        <w:rPr>
          <w:ins w:id="435" w:author="Gustavo Lozano" w:date="2014-12-09T14:19:00Z"/>
        </w:rPr>
      </w:pPr>
      <w:ins w:id="436" w:author="Gustavo Lozano" w:date="2014-12-09T14:19:00Z">
        <w:r>
          <w:t xml:space="preserve">Contact object elements for the Registrar </w:t>
        </w:r>
        <w:r w:rsidR="00271232">
          <w:t>object</w:t>
        </w:r>
        <w:r>
          <w:t xml:space="preserve"> are defined as EPP contact objects elements.</w:t>
        </w:r>
      </w:ins>
    </w:p>
    <w:p w14:paraId="4F32082A" w14:textId="77777777" w:rsidR="008A4BA5" w:rsidRDefault="008A4BA5" w:rsidP="008A4BA5">
      <w:pPr>
        <w:ind w:left="720"/>
        <w:rPr>
          <w:ins w:id="437" w:author="Gustavo Lozano" w:date="2014-12-09T14:19:00Z"/>
        </w:rPr>
      </w:pPr>
    </w:p>
    <w:p w14:paraId="4D701291" w14:textId="705E5878" w:rsidR="008A4BA5" w:rsidRDefault="008A4BA5" w:rsidP="008A4BA5">
      <w:pPr>
        <w:pStyle w:val="ListParagraph"/>
        <w:numPr>
          <w:ilvl w:val="0"/>
          <w:numId w:val="1"/>
        </w:numPr>
        <w:rPr>
          <w:ins w:id="438" w:author="Gustavo Lozano" w:date="2014-12-09T14:19:00Z"/>
        </w:rPr>
      </w:pPr>
      <w:ins w:id="439" w:author="Gustavo Lozano" w:date="2014-12-09T14:19:00Z">
        <w:r>
          <w:t>In responses to domain name</w:t>
        </w:r>
        <w:r w:rsidR="00903CDD">
          <w:t xml:space="preserve">, registrar, </w:t>
        </w:r>
        <w:r w:rsidR="00A00821">
          <w:t>or name server object queries</w:t>
        </w:r>
        <w:r>
          <w:t xml:space="preserve">, the following fields are considered optional and should be treated as described in clarification </w:t>
        </w:r>
      </w:ins>
      <w:r>
        <w:fldChar w:fldCharType="begin"/>
      </w:r>
      <w:r>
        <w:instrText xml:space="preserve"> REF _Ref279250213 \r \h </w:instrText>
      </w:r>
      <w:r>
        <w:fldChar w:fldCharType="separate"/>
      </w:r>
      <w:r w:rsidR="00A00821">
        <w:t>1</w:t>
      </w:r>
      <w:r>
        <w:fldChar w:fldCharType="end"/>
      </w:r>
      <w:ins w:id="440" w:author="Gustavo Lozano" w:date="2014-12-09T14:19:00Z">
        <w:r>
          <w:t>:</w:t>
        </w:r>
      </w:ins>
    </w:p>
    <w:p w14:paraId="5F852050" w14:textId="4A76FE87" w:rsidR="008A4BA5" w:rsidRDefault="00A00821" w:rsidP="008A4BA5">
      <w:pPr>
        <w:pStyle w:val="ListParagraph"/>
        <w:numPr>
          <w:ilvl w:val="0"/>
          <w:numId w:val="5"/>
        </w:numPr>
        <w:rPr>
          <w:ins w:id="441" w:author="Gustavo Lozano" w:date="2014-12-09T14:19:00Z"/>
        </w:rPr>
      </w:pPr>
      <w:ins w:id="442" w:author="Gustavo Lozano" w:date="2014-12-09T14:19:00Z">
        <w:r w:rsidRPr="00B97C96">
          <w:t>WHOIS Server</w:t>
        </w:r>
        <w:r>
          <w:t xml:space="preserve"> </w:t>
        </w:r>
        <w:r w:rsidR="008A4BA5">
          <w:t>(</w:t>
        </w:r>
        <w:r w:rsidR="00693491">
          <w:t>if the sponsoring</w:t>
        </w:r>
        <w:r w:rsidR="005673BC">
          <w:t>/referred</w:t>
        </w:r>
        <w:r w:rsidR="00693491">
          <w:t xml:space="preserve"> registrar does not offer (port-43) WHOIS service for the queried object</w:t>
        </w:r>
        <w:r w:rsidR="008A4BA5">
          <w:t>)</w:t>
        </w:r>
      </w:ins>
    </w:p>
    <w:p w14:paraId="632F6073" w14:textId="77777777" w:rsidR="006F34F8" w:rsidRDefault="006F34F8" w:rsidP="006F34F8">
      <w:pPr>
        <w:ind w:left="360"/>
        <w:rPr>
          <w:ins w:id="443" w:author="Gustavo Lozano" w:date="2014-12-09T14:19:00Z"/>
        </w:rPr>
      </w:pPr>
    </w:p>
    <w:p w14:paraId="4684DA35" w14:textId="77777777" w:rsidR="005E3F6A" w:rsidRDefault="005E3F6A" w:rsidP="00011343">
      <w:pPr>
        <w:pStyle w:val="ListParagraph"/>
        <w:numPr>
          <w:ilvl w:val="0"/>
          <w:numId w:val="1"/>
        </w:numPr>
        <w:rPr>
          <w:ins w:id="444" w:author="Gustavo Lozano" w:date="2014-12-09T14:19:00Z"/>
        </w:rPr>
      </w:pPr>
      <w:ins w:id="445" w:author="Gustavo Lozano" w:date="2014-12-09T14:19:00Z">
        <w:r>
          <w:t xml:space="preserve">The Pre-delegation Testing (PDT) Specifications will be updated to </w:t>
        </w:r>
        <w:r w:rsidR="008721C6">
          <w:t>incorporate</w:t>
        </w:r>
        <w:r>
          <w:t xml:space="preserve"> these clarifications to</w:t>
        </w:r>
        <w:r w:rsidR="008721C6">
          <w:t xml:space="preserve"> validate that</w:t>
        </w:r>
        <w:r>
          <w:t xml:space="preserve"> the requirements</w:t>
        </w:r>
        <w:r w:rsidR="008721C6">
          <w:t xml:space="preserve"> in Section I and Section II</w:t>
        </w:r>
        <w:r>
          <w:t xml:space="preserve"> are being implemented correctly </w:t>
        </w:r>
        <w:r w:rsidR="008721C6">
          <w:t>by</w:t>
        </w:r>
        <w:r>
          <w:t xml:space="preserve"> registries as follows:</w:t>
        </w:r>
      </w:ins>
    </w:p>
    <w:p w14:paraId="71B3FE37" w14:textId="77777777" w:rsidR="005E3F6A" w:rsidRDefault="005E3F6A" w:rsidP="005E3F6A">
      <w:pPr>
        <w:ind w:left="720"/>
        <w:rPr>
          <w:ins w:id="446" w:author="Gustavo Lozano" w:date="2014-12-09T14:19:00Z"/>
        </w:rPr>
      </w:pPr>
    </w:p>
    <w:p w14:paraId="212C7174" w14:textId="77777777" w:rsidR="005E3F6A" w:rsidRDefault="005E3F6A" w:rsidP="005E3F6A">
      <w:pPr>
        <w:pStyle w:val="ListParagraph"/>
        <w:numPr>
          <w:ilvl w:val="0"/>
          <w:numId w:val="14"/>
        </w:numPr>
        <w:ind w:left="1080"/>
        <w:rPr>
          <w:ins w:id="447" w:author="Gustavo Lozano" w:date="2014-12-09T14:19:00Z"/>
        </w:rPr>
      </w:pPr>
      <w:ins w:id="448" w:author="Gustavo Lozano" w:date="2014-12-09T14:19:00Z">
        <w:r>
          <w:t>Prior to the effective date of this advisory the PDT specifications will be updated to validate the requirements of specification 4 of the Registry Agreement consistent with these clarifications.</w:t>
        </w:r>
      </w:ins>
    </w:p>
    <w:p w14:paraId="41093127" w14:textId="77777777" w:rsidR="005E3F6A" w:rsidRDefault="005E3F6A" w:rsidP="005E3F6A">
      <w:pPr>
        <w:ind w:left="1080"/>
        <w:rPr>
          <w:ins w:id="449" w:author="Gustavo Lozano" w:date="2014-12-09T14:19:00Z"/>
        </w:rPr>
      </w:pPr>
    </w:p>
    <w:p w14:paraId="18AF7FFC" w14:textId="52DE9FD6" w:rsidR="005E3F6A" w:rsidRDefault="005E3F6A" w:rsidP="005E3F6A">
      <w:pPr>
        <w:pStyle w:val="ListParagraph"/>
        <w:numPr>
          <w:ilvl w:val="0"/>
          <w:numId w:val="14"/>
        </w:numPr>
        <w:ind w:left="1080"/>
        <w:rPr>
          <w:ins w:id="450" w:author="Gustavo Lozano" w:date="2014-12-09T14:19:00Z"/>
        </w:rPr>
      </w:pPr>
      <w:ins w:id="451" w:author="Gustavo Lozano" w:date="2014-12-09T14:19:00Z">
        <w:r>
          <w:t xml:space="preserve">From the period between the publication date of </w:t>
        </w:r>
        <w:r w:rsidR="008B7041">
          <w:t xml:space="preserve">updated </w:t>
        </w:r>
        <w:r>
          <w:t>PDT specifications</w:t>
        </w:r>
        <w:r w:rsidR="008B7041">
          <w:t xml:space="preserve"> that consider this advisory</w:t>
        </w:r>
        <w:r>
          <w:t xml:space="preserve"> and the effective date of this advisory, any non-compliance with the RDDS output specification (consistent with this advisory) </w:t>
        </w:r>
        <w:proofErr w:type="gramStart"/>
        <w:r>
          <w:t>will</w:t>
        </w:r>
        <w:proofErr w:type="gramEnd"/>
        <w:r>
          <w:t xml:space="preserve"> be treated as warning to the registry.</w:t>
        </w:r>
      </w:ins>
    </w:p>
    <w:p w14:paraId="1FCD9FB8" w14:textId="77777777" w:rsidR="005E3F6A" w:rsidRDefault="005E3F6A" w:rsidP="005E3F6A">
      <w:pPr>
        <w:ind w:left="1080"/>
        <w:rPr>
          <w:ins w:id="452" w:author="Gustavo Lozano" w:date="2014-12-09T14:19:00Z"/>
        </w:rPr>
      </w:pPr>
    </w:p>
    <w:p w14:paraId="2E752006" w14:textId="77777777" w:rsidR="005E3F6A" w:rsidRPr="00CD15E2" w:rsidRDefault="005E3F6A" w:rsidP="005E3F6A">
      <w:pPr>
        <w:pStyle w:val="ListParagraph"/>
        <w:numPr>
          <w:ilvl w:val="0"/>
          <w:numId w:val="14"/>
        </w:numPr>
        <w:ind w:left="1080"/>
        <w:rPr>
          <w:ins w:id="453" w:author="Gustavo Lozano" w:date="2014-12-09T14:19:00Z"/>
        </w:rPr>
      </w:pPr>
      <w:ins w:id="454" w:author="Gustavo Lozano" w:date="2014-12-09T14:19:00Z">
        <w:r>
          <w:t xml:space="preserve">Beginning on the effective date of this advisory, any non-compliance with the RDDS output specification (consistent with this advisory) will be treated as a fail condition, and the registry will not be permitted to pass </w:t>
        </w:r>
        <w:r w:rsidR="00775841">
          <w:t>PDT</w:t>
        </w:r>
        <w:r>
          <w:t xml:space="preserve"> until the discrepancy has been resolved.</w:t>
        </w:r>
      </w:ins>
    </w:p>
    <w:p w14:paraId="4B1FBD21" w14:textId="30E4C7A9" w:rsidR="00115E5D" w:rsidRDefault="00A42E5A" w:rsidP="00FA7946">
      <w:pPr>
        <w:pStyle w:val="Heading2"/>
      </w:pPr>
      <w:r>
        <w:t xml:space="preserve">III. </w:t>
      </w:r>
      <w:r w:rsidR="0015795F">
        <w:t>T</w:t>
      </w:r>
      <w:r w:rsidR="007B1D82">
        <w:t>he following clarification</w:t>
      </w:r>
      <w:r w:rsidR="0015795F">
        <w:t>s</w:t>
      </w:r>
      <w:r w:rsidR="007B1D82">
        <w:t xml:space="preserve"> </w:t>
      </w:r>
      <w:r w:rsidR="0015795F">
        <w:t xml:space="preserve">only </w:t>
      </w:r>
      <w:r w:rsidR="007B1D82">
        <w:t xml:space="preserve">apply to </w:t>
      </w:r>
      <w:del w:id="455" w:author="Gustavo Lozano" w:date="2014-12-09T14:19:00Z">
        <w:r w:rsidR="007B1D82">
          <w:delText xml:space="preserve">the </w:delText>
        </w:r>
        <w:r w:rsidR="00FE7113">
          <w:delText xml:space="preserve">2013 </w:delText>
        </w:r>
        <w:r w:rsidR="00115E5D">
          <w:delText>Registrar Accreditati</w:delText>
        </w:r>
        <w:r w:rsidR="007B1D82">
          <w:delText>on Agreement</w:delText>
        </w:r>
        <w:r w:rsidR="0015795F">
          <w:delText xml:space="preserve">, </w:delText>
        </w:r>
        <w:r w:rsidR="0015795F" w:rsidRPr="007944DE">
          <w:delText>Registration Data Directory Service (Whois) Specification</w:delText>
        </w:r>
      </w:del>
      <w:ins w:id="456" w:author="Gustavo Lozano" w:date="2014-12-09T14:19:00Z">
        <w:r w:rsidR="000338D2">
          <w:t>Registrars</w:t>
        </w:r>
      </w:ins>
      <w:r w:rsidR="007B1D82">
        <w:t>.</w:t>
      </w:r>
    </w:p>
    <w:p w14:paraId="1BA767A4" w14:textId="77777777" w:rsidR="00115E5D" w:rsidRDefault="00115E5D"/>
    <w:p w14:paraId="003FD174" w14:textId="77777777" w:rsidR="00115E5D" w:rsidRDefault="00CD454D" w:rsidP="00011343">
      <w:pPr>
        <w:pStyle w:val="ListParagraph"/>
        <w:numPr>
          <w:ilvl w:val="0"/>
          <w:numId w:val="1"/>
        </w:numPr>
      </w:pPr>
      <w:r>
        <w:t xml:space="preserve">A </w:t>
      </w:r>
      <w:r w:rsidR="00115E5D">
        <w:t xml:space="preserve">Registrar </w:t>
      </w:r>
      <w:r w:rsidR="00AE064E">
        <w:t xml:space="preserve">is only REQUIRED to show </w:t>
      </w:r>
      <w:proofErr w:type="spellStart"/>
      <w:r w:rsidR="00AE064E">
        <w:t>Whois</w:t>
      </w:r>
      <w:proofErr w:type="spellEnd"/>
      <w:r w:rsidR="00AE064E">
        <w:t xml:space="preserve"> information for domain names </w:t>
      </w:r>
      <w:r w:rsidR="007B1D82">
        <w:t>for</w:t>
      </w:r>
      <w:r w:rsidR="00AE064E">
        <w:t xml:space="preserve"> which the Registrar is the</w:t>
      </w:r>
      <w:r w:rsidR="00E852B4">
        <w:t xml:space="preserve"> Sponsoring</w:t>
      </w:r>
      <w:r w:rsidR="00AE064E">
        <w:t xml:space="preserve"> Registrar. </w:t>
      </w:r>
    </w:p>
    <w:p w14:paraId="2B52FE92" w14:textId="77777777" w:rsidR="00AE064E" w:rsidRDefault="00AE064E" w:rsidP="00AE064E"/>
    <w:p w14:paraId="29FD000F" w14:textId="77777777" w:rsidR="007B1D82" w:rsidRDefault="00AE064E" w:rsidP="00011343">
      <w:pPr>
        <w:pStyle w:val="ListParagraph"/>
        <w:numPr>
          <w:ilvl w:val="0"/>
          <w:numId w:val="1"/>
        </w:numPr>
      </w:pPr>
      <w:r>
        <w:t xml:space="preserve">The </w:t>
      </w:r>
      <w:r w:rsidR="00775883">
        <w:t>field</w:t>
      </w:r>
      <w:r>
        <w:t xml:space="preserve"> "</w:t>
      </w:r>
      <w:r w:rsidRPr="00AE064E">
        <w:t>Registry Domain ID:</w:t>
      </w:r>
      <w:r>
        <w:t xml:space="preserve">" refers to the </w:t>
      </w:r>
      <w:r w:rsidR="007B1D82">
        <w:t>Repository Object I</w:t>
      </w:r>
      <w:r w:rsidR="001D65A2">
        <w:t>d</w:t>
      </w:r>
      <w:r w:rsidR="007B1D82">
        <w:t>entifier</w:t>
      </w:r>
      <w:r w:rsidR="001D65A2">
        <w:t xml:space="preserve"> (ROID)</w:t>
      </w:r>
      <w:r w:rsidR="007B1D82">
        <w:t xml:space="preserve"> for the Domain Name</w:t>
      </w:r>
      <w:r w:rsidR="00D53E9F">
        <w:t xml:space="preserve"> object</w:t>
      </w:r>
      <w:r w:rsidR="00416813">
        <w:t xml:space="preserve"> as</w:t>
      </w:r>
      <w:r w:rsidR="007B1D82">
        <w:t xml:space="preserve"> specified in </w:t>
      </w:r>
      <w:r w:rsidR="00B74B02">
        <w:t>RFC 5730</w:t>
      </w:r>
      <w:r w:rsidR="00775883">
        <w:t xml:space="preserve"> (called Domain ID in Specification 4 of the Registry Agreement)</w:t>
      </w:r>
      <w:r w:rsidR="007B1D82">
        <w:t xml:space="preserve">. </w:t>
      </w:r>
      <w:r w:rsidR="00D26DD2">
        <w:t>For example, a</w:t>
      </w:r>
      <w:r w:rsidR="00775883">
        <w:t xml:space="preserve"> Registrar could </w:t>
      </w:r>
      <w:r w:rsidR="001D65A2">
        <w:t xml:space="preserve">obtain the ROID from </w:t>
      </w:r>
      <w:r w:rsidR="007B1D82">
        <w:t xml:space="preserve">the Registry via EPP </w:t>
      </w:r>
      <w:r w:rsidR="00775883">
        <w:t xml:space="preserve">and cache the information locally </w:t>
      </w:r>
      <w:r w:rsidR="007B1D82">
        <w:t xml:space="preserve">after creating or </w:t>
      </w:r>
      <w:r w:rsidR="00A076EB">
        <w:t xml:space="preserve">gaining </w:t>
      </w:r>
      <w:r w:rsidR="007B1D82">
        <w:t>a domain name via a transfer.</w:t>
      </w:r>
    </w:p>
    <w:p w14:paraId="69F7F937" w14:textId="77777777" w:rsidR="007B1D82" w:rsidRDefault="007B1D82" w:rsidP="007B1D82"/>
    <w:p w14:paraId="6920B4E7" w14:textId="66896354" w:rsidR="00F32B99" w:rsidRDefault="00F32B99" w:rsidP="00011343">
      <w:pPr>
        <w:pStyle w:val="ListParagraph"/>
        <w:numPr>
          <w:ilvl w:val="0"/>
          <w:numId w:val="1"/>
        </w:numPr>
      </w:pPr>
      <w:r>
        <w:t>The field "</w:t>
      </w:r>
      <w:r w:rsidR="00B17A00" w:rsidRPr="00B17A00">
        <w:t>Registry Admin</w:t>
      </w:r>
      <w:r w:rsidR="00B17A00">
        <w:t>/</w:t>
      </w:r>
      <w:r w:rsidR="00B17A00" w:rsidRPr="00B17A00">
        <w:t>Tech</w:t>
      </w:r>
      <w:r w:rsidR="00B17A00">
        <w:t>/</w:t>
      </w:r>
      <w:r w:rsidR="00B17A00" w:rsidRPr="00B17A00">
        <w:t>Registrant ID</w:t>
      </w:r>
      <w:r w:rsidRPr="00AE064E">
        <w:t>:</w:t>
      </w:r>
      <w:r>
        <w:t xml:space="preserve">" refers to the Repository Object Identifier (ROID) for the </w:t>
      </w:r>
      <w:r w:rsidR="00B17A00">
        <w:t>Contact</w:t>
      </w:r>
      <w:r>
        <w:t xml:space="preserve"> </w:t>
      </w:r>
      <w:r w:rsidR="00D53E9F">
        <w:t xml:space="preserve">object </w:t>
      </w:r>
      <w:r w:rsidR="00B17A00">
        <w:t>a</w:t>
      </w:r>
      <w:r>
        <w:t>s specified in RFC 573</w:t>
      </w:r>
      <w:r w:rsidR="00B17A00">
        <w:t>3</w:t>
      </w:r>
      <w:r>
        <w:t xml:space="preserve"> (called </w:t>
      </w:r>
      <w:r w:rsidR="00B17A00">
        <w:t>Admin/Tech/Registrant</w:t>
      </w:r>
      <w:r>
        <w:t xml:space="preserve"> ID in Specification 4 of the Registry Agreement). For example, a Registrar could obtain the ROID from the Registry via EPP an</w:t>
      </w:r>
      <w:r w:rsidR="00B17A00">
        <w:t>d cache the information locally.</w:t>
      </w:r>
      <w:r w:rsidR="006227BC">
        <w:t xml:space="preserve"> </w:t>
      </w:r>
      <w:r w:rsidR="005B7D30">
        <w:t xml:space="preserve">The RAA 2013 defines that this information MUST be shown if available from the </w:t>
      </w:r>
      <w:r w:rsidR="005B7D30">
        <w:lastRenderedPageBreak/>
        <w:t xml:space="preserve">Registry. </w:t>
      </w:r>
      <w:del w:id="457" w:author="Gustavo Lozano" w:date="2014-12-09T14:19:00Z">
        <w:r w:rsidR="005B7D30">
          <w:delText>In the unlikely scenario that</w:delText>
        </w:r>
      </w:del>
      <w:ins w:id="458" w:author="Gustavo Lozano" w:date="2014-12-09T14:19:00Z">
        <w:r w:rsidR="00CD5135">
          <w:t>If</w:t>
        </w:r>
      </w:ins>
      <w:r w:rsidR="005B7D30">
        <w:t xml:space="preserve"> this information is not available from the Registry, the string "Not Available From Registry" </w:t>
      </w:r>
      <w:del w:id="459" w:author="Gustavo Lozano" w:date="2014-12-09T14:19:00Z">
        <w:r w:rsidR="005B7D30">
          <w:delText>MUST</w:delText>
        </w:r>
      </w:del>
      <w:ins w:id="460" w:author="Gustavo Lozano" w:date="2014-12-09T14:19:00Z">
        <w:r w:rsidR="006F51D3">
          <w:t>SHOULD</w:t>
        </w:r>
      </w:ins>
      <w:r w:rsidR="006F51D3">
        <w:t xml:space="preserve"> </w:t>
      </w:r>
      <w:r w:rsidR="005B7D30">
        <w:t xml:space="preserve">be </w:t>
      </w:r>
      <w:r w:rsidR="003D7E41">
        <w:t>shown instead</w:t>
      </w:r>
      <w:r w:rsidR="005B7D30">
        <w:t>.</w:t>
      </w:r>
    </w:p>
    <w:p w14:paraId="26C900C6" w14:textId="77777777" w:rsidR="00F32B99" w:rsidRDefault="00F32B99" w:rsidP="007B1D82"/>
    <w:p w14:paraId="082F7344" w14:textId="77777777" w:rsidR="00115E5D" w:rsidRDefault="0056371F" w:rsidP="00011343">
      <w:pPr>
        <w:pStyle w:val="ListParagraph"/>
        <w:numPr>
          <w:ilvl w:val="0"/>
          <w:numId w:val="1"/>
        </w:numPr>
      </w:pPr>
      <w:r>
        <w:t xml:space="preserve">The "Updated Date:" field MUST reflect </w:t>
      </w:r>
      <w:r w:rsidR="00D54060">
        <w:t>the</w:t>
      </w:r>
      <w:r w:rsidR="00775883">
        <w:t xml:space="preserve"> </w:t>
      </w:r>
      <w:r>
        <w:t xml:space="preserve">date and time </w:t>
      </w:r>
      <w:r w:rsidR="00D54060">
        <w:t>of the latest successful update known to the Registrar.</w:t>
      </w:r>
      <w:r>
        <w:t xml:space="preserve"> Registrar</w:t>
      </w:r>
      <w:r w:rsidR="007E03A4">
        <w:t xml:space="preserve">s are </w:t>
      </w:r>
      <w:r w:rsidR="00D54060">
        <w:t>not required</w:t>
      </w:r>
      <w:r w:rsidR="007E03A4">
        <w:t xml:space="preserve"> to</w:t>
      </w:r>
      <w:r>
        <w:t xml:space="preserve"> constantly refresh th</w:t>
      </w:r>
      <w:r w:rsidR="007C204E">
        <w:t xml:space="preserve">is "Updated Date:" from </w:t>
      </w:r>
      <w:r w:rsidR="00D54060">
        <w:t>the</w:t>
      </w:r>
      <w:r w:rsidR="007C204E">
        <w:t xml:space="preserve"> Registry.</w:t>
      </w:r>
    </w:p>
    <w:p w14:paraId="1F65A82F" w14:textId="77777777" w:rsidR="00D54060" w:rsidRPr="00CD15E2" w:rsidRDefault="00D54060" w:rsidP="00993A90"/>
    <w:p w14:paraId="19F1DA8F" w14:textId="77777777" w:rsidR="00AF6D05" w:rsidRPr="00CD15E2" w:rsidRDefault="00AF6D05" w:rsidP="00011343">
      <w:pPr>
        <w:numPr>
          <w:ilvl w:val="0"/>
          <w:numId w:val="1"/>
        </w:numPr>
      </w:pPr>
      <w:r w:rsidRPr="00CD15E2">
        <w:t>The service level requirement "RDDS update time" described in Section 2.2 of the Registration Data Directory Service (WHOIS) Specification refers only to changes initiated by the registrar.</w:t>
      </w:r>
    </w:p>
    <w:p w14:paraId="6E5A5E5D" w14:textId="77777777" w:rsidR="00AF6D05" w:rsidRPr="00CD15E2" w:rsidRDefault="00AF6D05" w:rsidP="00993A90"/>
    <w:p w14:paraId="1BE2FB64" w14:textId="77777777" w:rsidR="00EA248B" w:rsidRPr="00CD15E2" w:rsidRDefault="00BB518F" w:rsidP="00011343">
      <w:pPr>
        <w:numPr>
          <w:ilvl w:val="0"/>
          <w:numId w:val="1"/>
        </w:numPr>
      </w:pPr>
      <w:r w:rsidRPr="00CD15E2">
        <w:t>EPP statuses</w:t>
      </w:r>
      <w:r w:rsidR="00D50150" w:rsidRPr="00CD15E2">
        <w:t xml:space="preserve"> in the </w:t>
      </w:r>
      <w:proofErr w:type="spellStart"/>
      <w:r w:rsidR="00D50150" w:rsidRPr="00CD15E2">
        <w:t>Whois</w:t>
      </w:r>
      <w:proofErr w:type="spellEnd"/>
      <w:r w:rsidR="00D50150" w:rsidRPr="00CD15E2">
        <w:t xml:space="preserve"> output</w:t>
      </w:r>
      <w:r w:rsidRPr="00CD15E2">
        <w:t xml:space="preserve"> MUST reflect the latest kn</w:t>
      </w:r>
      <w:r w:rsidR="00A44215" w:rsidRPr="00CD15E2">
        <w:t>own set of EPP statuses in the R</w:t>
      </w:r>
      <w:r w:rsidRPr="00CD15E2">
        <w:t>egistry. Registrars are not required to constantly refresh the EPP statuses</w:t>
      </w:r>
      <w:r w:rsidR="00A44215" w:rsidRPr="00CD15E2">
        <w:t xml:space="preserve"> from the R</w:t>
      </w:r>
      <w:r w:rsidR="00D1628E" w:rsidRPr="00CD15E2">
        <w:t>egistry</w:t>
      </w:r>
      <w:r w:rsidR="002B2971" w:rsidRPr="00CD15E2">
        <w:t>.</w:t>
      </w:r>
    </w:p>
    <w:p w14:paraId="6DD2EA7D" w14:textId="77777777" w:rsidR="002F6C26" w:rsidRDefault="002F6C26" w:rsidP="002F6C26"/>
    <w:p w14:paraId="3FB47C7C" w14:textId="77777777" w:rsidR="00A557FD" w:rsidRDefault="00A42E5A" w:rsidP="004947CC">
      <w:pPr>
        <w:pStyle w:val="Heading2"/>
        <w:rPr>
          <w:del w:id="461" w:author="Gustavo Lozano" w:date="2014-12-09T14:19:00Z"/>
        </w:rPr>
      </w:pPr>
      <w:del w:id="462" w:author="Gustavo Lozano" w:date="2014-12-09T14:19:00Z">
        <w:r>
          <w:delText xml:space="preserve">IV. </w:delText>
        </w:r>
        <w:r w:rsidR="00A557FD">
          <w:delText xml:space="preserve">The Pre-delegation Testing Specifications </w:delText>
        </w:r>
        <w:r w:rsidR="005B3087">
          <w:delText>will be</w:delText>
        </w:r>
        <w:r w:rsidR="00A557FD">
          <w:delText xml:space="preserve"> updated to validate these clarifications to the requirements are being implemented correctly in new gTLD registries.</w:delText>
        </w:r>
      </w:del>
    </w:p>
    <w:p w14:paraId="0A187B44" w14:textId="77777777" w:rsidR="002C57C0" w:rsidRDefault="002C57C0" w:rsidP="004947CC">
      <w:pPr>
        <w:ind w:left="360"/>
        <w:rPr>
          <w:del w:id="463" w:author="Gustavo Lozano" w:date="2014-12-09T14:19:00Z"/>
        </w:rPr>
      </w:pPr>
    </w:p>
    <w:p w14:paraId="683D877D" w14:textId="77777777" w:rsidR="00A557FD" w:rsidRDefault="005B3087" w:rsidP="005F6756">
      <w:pPr>
        <w:rPr>
          <w:del w:id="464" w:author="Gustavo Lozano" w:date="2014-12-09T14:19:00Z"/>
        </w:rPr>
      </w:pPr>
      <w:del w:id="465" w:author="Gustavo Lozano" w:date="2014-12-09T14:19:00Z">
        <w:r>
          <w:delText>Prior to the effective date of this advisory (15 February 2015) the</w:delText>
        </w:r>
        <w:r w:rsidR="00A557FD">
          <w:delText xml:space="preserve"> PDT specifications will </w:delText>
        </w:r>
        <w:r>
          <w:delText>be</w:delText>
        </w:r>
        <w:r w:rsidR="00A557FD">
          <w:delText xml:space="preserve"> updated to validate the requirements of specification 4 of the Registry Agreement </w:delText>
        </w:r>
        <w:r w:rsidR="004673B0">
          <w:delText xml:space="preserve">consistent with </w:delText>
        </w:r>
        <w:r w:rsidR="00A557FD">
          <w:delText>these clarifications.</w:delText>
        </w:r>
      </w:del>
    </w:p>
    <w:p w14:paraId="1B83B18F" w14:textId="77777777" w:rsidR="002C57C0" w:rsidRDefault="002C57C0" w:rsidP="004947CC">
      <w:pPr>
        <w:ind w:left="360"/>
        <w:rPr>
          <w:del w:id="466" w:author="Gustavo Lozano" w:date="2014-12-09T14:19:00Z"/>
        </w:rPr>
      </w:pPr>
    </w:p>
    <w:p w14:paraId="263F8B0D" w14:textId="77777777" w:rsidR="00A557FD" w:rsidRDefault="00A557FD" w:rsidP="005F6756">
      <w:pPr>
        <w:rPr>
          <w:del w:id="467" w:author="Gustavo Lozano" w:date="2014-12-09T14:19:00Z"/>
        </w:rPr>
      </w:pPr>
      <w:del w:id="468" w:author="Gustavo Lozano" w:date="2014-12-09T14:19:00Z">
        <w:r>
          <w:delText xml:space="preserve">From the period between the publication date </w:delText>
        </w:r>
        <w:r w:rsidR="005B3087">
          <w:delText xml:space="preserve">of the PDT specifications </w:delText>
        </w:r>
        <w:r>
          <w:delText xml:space="preserve">and the effective date of this advisory, any non-compliance </w:delText>
        </w:r>
        <w:r w:rsidR="004673B0">
          <w:delText>with the RDDS output specification (</w:delText>
        </w:r>
        <w:r w:rsidR="0036296C">
          <w:delText>consistent with</w:delText>
        </w:r>
        <w:r w:rsidR="004673B0">
          <w:delText xml:space="preserve"> this advisory) </w:delText>
        </w:r>
        <w:r>
          <w:delText>will be treated as warning to the registry.</w:delText>
        </w:r>
      </w:del>
    </w:p>
    <w:p w14:paraId="6EC62BDD" w14:textId="77777777" w:rsidR="002C57C0" w:rsidRDefault="002C57C0" w:rsidP="004947CC">
      <w:pPr>
        <w:ind w:left="360"/>
        <w:rPr>
          <w:del w:id="469" w:author="Gustavo Lozano" w:date="2014-12-09T14:19:00Z"/>
        </w:rPr>
      </w:pPr>
    </w:p>
    <w:p w14:paraId="4F7AC255" w14:textId="438DBBB0" w:rsidR="002F6C26" w:rsidRDefault="0036296C" w:rsidP="00011343">
      <w:pPr>
        <w:pStyle w:val="ListParagraph"/>
        <w:numPr>
          <w:ilvl w:val="0"/>
          <w:numId w:val="1"/>
        </w:numPr>
        <w:rPr>
          <w:ins w:id="470" w:author="Gustavo Lozano" w:date="2014-12-09T14:19:00Z"/>
        </w:rPr>
      </w:pPr>
      <w:del w:id="471" w:author="Gustavo Lozano" w:date="2014-12-09T14:19:00Z">
        <w:r>
          <w:delText>Beginning on</w:delText>
        </w:r>
        <w:r w:rsidR="00A557FD">
          <w:delText xml:space="preserve"> the effective date of this advisory, any non-compliance </w:delText>
        </w:r>
        <w:r w:rsidR="00EB7AA6">
          <w:delText xml:space="preserve">with the RDDS output specification (consistent with this advisory) </w:delText>
        </w:r>
        <w:r w:rsidR="00A557FD">
          <w:delText>will be treated as a fail condition, and the registry will not be permitted to Pass Pre-De</w:delText>
        </w:r>
        <w:r w:rsidR="00906D0D">
          <w:delText>legation Testing until the discrepancy</w:delText>
        </w:r>
        <w:r w:rsidR="00A557FD">
          <w:delText xml:space="preserve"> has been resolved.</w:delText>
        </w:r>
      </w:del>
      <w:ins w:id="472" w:author="Gustavo Lozano" w:date="2014-12-09T14:19:00Z">
        <w:r w:rsidR="002F6C26" w:rsidRPr="00B97C96">
          <w:t xml:space="preserve">The value section (i.e., right-hand side of the colon) of the fields MUST comply with the format specified in the EPP RFCs: 5730-5734, and 3915. The following fields are not specified in the EPP RFCs: 5730-5734, or 3915, and </w:t>
        </w:r>
        <w:r w:rsidR="002D36AE">
          <w:t>MUST follow the below format specifications</w:t>
        </w:r>
        <w:r w:rsidR="002F6C26">
          <w:t>:</w:t>
        </w:r>
      </w:ins>
    </w:p>
    <w:p w14:paraId="337E19B6" w14:textId="77777777" w:rsidR="002F6C26" w:rsidRDefault="002F6C26" w:rsidP="002F6C26">
      <w:pPr>
        <w:rPr>
          <w:ins w:id="473" w:author="Gustavo Lozano" w:date="2014-12-09T14:19:00Z"/>
        </w:rPr>
      </w:pPr>
    </w:p>
    <w:p w14:paraId="07AD2500" w14:textId="77777777" w:rsidR="002F6C26" w:rsidRPr="00F01C18" w:rsidRDefault="002F6C26" w:rsidP="002F6C26">
      <w:pPr>
        <w:pStyle w:val="ListParagraph"/>
        <w:numPr>
          <w:ilvl w:val="0"/>
          <w:numId w:val="10"/>
        </w:numPr>
        <w:rPr>
          <w:ins w:id="474" w:author="Gustavo Lozano" w:date="2014-12-09T14:19:00Z"/>
        </w:rPr>
      </w:pPr>
      <w:ins w:id="475" w:author="Gustavo Lozano" w:date="2014-12-09T14:19:00Z">
        <w:r>
          <w:t>"</w:t>
        </w:r>
        <w:r w:rsidRPr="00F01C18">
          <w:t>Registrar Abuse Contact Email</w:t>
        </w:r>
        <w:r>
          <w:t>"</w:t>
        </w:r>
        <w:r w:rsidRPr="00F01C18">
          <w:t xml:space="preserve"> (as defined in the EPP RFCs)</w:t>
        </w:r>
      </w:ins>
    </w:p>
    <w:p w14:paraId="1871283A" w14:textId="77777777" w:rsidR="002F6C26" w:rsidRPr="00F01C18" w:rsidRDefault="002F6C26" w:rsidP="002F6C26">
      <w:pPr>
        <w:pStyle w:val="ListParagraph"/>
        <w:numPr>
          <w:ilvl w:val="0"/>
          <w:numId w:val="10"/>
        </w:numPr>
        <w:rPr>
          <w:ins w:id="476" w:author="Gustavo Lozano" w:date="2014-12-09T14:19:00Z"/>
        </w:rPr>
      </w:pPr>
      <w:ins w:id="477" w:author="Gustavo Lozano" w:date="2014-12-09T14:19:00Z">
        <w:r>
          <w:t>"</w:t>
        </w:r>
        <w:r w:rsidRPr="00F01C18">
          <w:t>Registrar Abuse Contact Phone</w:t>
        </w:r>
        <w:r>
          <w:t>"</w:t>
        </w:r>
        <w:r w:rsidRPr="00F01C18">
          <w:t xml:space="preserve"> (as defined in the EPP RFCs)</w:t>
        </w:r>
      </w:ins>
    </w:p>
    <w:p w14:paraId="4820E787" w14:textId="77777777" w:rsidR="002F6C26" w:rsidRDefault="002F6C26" w:rsidP="002F6C26">
      <w:pPr>
        <w:pStyle w:val="ListParagraph"/>
        <w:numPr>
          <w:ilvl w:val="0"/>
          <w:numId w:val="10"/>
        </w:numPr>
        <w:rPr>
          <w:ins w:id="478" w:author="Gustavo Lozano" w:date="2014-12-09T14:19:00Z"/>
        </w:rPr>
      </w:pPr>
      <w:ins w:id="479" w:author="Gustavo Lozano" w:date="2014-12-09T14:19:00Z">
        <w:r>
          <w:t>"</w:t>
        </w:r>
        <w:r w:rsidRPr="00F01C18">
          <w:t>Reseller</w:t>
        </w:r>
        <w:r>
          <w:t>"</w:t>
        </w:r>
        <w:r w:rsidRPr="00F01C18">
          <w:t xml:space="preserve"> is defined as token (see Extensible Markup Language 1.1)</w:t>
        </w:r>
      </w:ins>
    </w:p>
    <w:p w14:paraId="07F40217" w14:textId="651B5CB2" w:rsidR="004A61D9" w:rsidRPr="00B97C96" w:rsidRDefault="004A61D9" w:rsidP="004A61D9">
      <w:pPr>
        <w:pStyle w:val="ListParagraph"/>
        <w:numPr>
          <w:ilvl w:val="0"/>
          <w:numId w:val="10"/>
        </w:numPr>
        <w:rPr>
          <w:ins w:id="480" w:author="Gustavo Lozano" w:date="2014-12-09T14:19:00Z"/>
        </w:rPr>
      </w:pPr>
      <w:ins w:id="481" w:author="Gustavo Lozano" w:date="2014-12-09T14:19:00Z">
        <w:r>
          <w:t>"</w:t>
        </w:r>
        <w:r w:rsidRPr="004A61D9">
          <w:t>Registrar WHOIS Server</w:t>
        </w:r>
        <w:r>
          <w:t>"</w:t>
        </w:r>
        <w:r w:rsidRPr="00B97C96">
          <w:t xml:space="preserve"> value is defined as a hostname (see</w:t>
        </w:r>
        <w:r w:rsidRPr="00F01C18">
          <w:t xml:space="preserve"> RFC952 and RFC1123)</w:t>
        </w:r>
        <w:r w:rsidR="000C34A8">
          <w:t xml:space="preserve"> and is the server name of the (port-43) WHOIS server of the sponsoring Registrar</w:t>
        </w:r>
      </w:ins>
    </w:p>
    <w:p w14:paraId="0F17325E" w14:textId="444E9E1D" w:rsidR="004A61D9" w:rsidRPr="00B97C96" w:rsidRDefault="004A61D9" w:rsidP="004A61D9">
      <w:pPr>
        <w:pStyle w:val="ListParagraph"/>
        <w:numPr>
          <w:ilvl w:val="0"/>
          <w:numId w:val="10"/>
        </w:numPr>
        <w:rPr>
          <w:ins w:id="482" w:author="Gustavo Lozano" w:date="2014-12-09T14:19:00Z"/>
        </w:rPr>
      </w:pPr>
      <w:ins w:id="483" w:author="Gustavo Lozano" w:date="2014-12-09T14:19:00Z">
        <w:r>
          <w:t>"</w:t>
        </w:r>
        <w:r w:rsidRPr="004A61D9">
          <w:t>Registrar URL</w:t>
        </w:r>
        <w:r>
          <w:t xml:space="preserve">" </w:t>
        </w:r>
        <w:r w:rsidRPr="00B97C96">
          <w:t xml:space="preserve">value is defined as a URL (see </w:t>
        </w:r>
        <w:r w:rsidRPr="00F01C18">
          <w:t>RFC3986)</w:t>
        </w:r>
        <w:r w:rsidR="002F128C">
          <w:t xml:space="preserve"> and MUST show the website of the sponsoring registrar that ideally SHOULD be the URL of the web-</w:t>
        </w:r>
        <w:proofErr w:type="spellStart"/>
        <w:r w:rsidR="002F128C">
          <w:t>Whois</w:t>
        </w:r>
        <w:proofErr w:type="spellEnd"/>
        <w:r w:rsidR="002F128C">
          <w:t xml:space="preserve"> of the queried object, or at least the URL of the web-</w:t>
        </w:r>
        <w:proofErr w:type="spellStart"/>
        <w:r w:rsidR="002F128C">
          <w:t>Whois</w:t>
        </w:r>
        <w:proofErr w:type="spellEnd"/>
        <w:r w:rsidR="002F128C">
          <w:t xml:space="preserve"> service of the registrar</w:t>
        </w:r>
      </w:ins>
    </w:p>
    <w:p w14:paraId="2145243F" w14:textId="1E292598" w:rsidR="006F34F8" w:rsidRPr="00B97C96" w:rsidRDefault="006F34F8" w:rsidP="006F34F8">
      <w:pPr>
        <w:pStyle w:val="ListParagraph"/>
        <w:numPr>
          <w:ilvl w:val="0"/>
          <w:numId w:val="10"/>
        </w:numPr>
        <w:rPr>
          <w:ins w:id="484" w:author="Gustavo Lozano" w:date="2014-12-09T14:19:00Z"/>
        </w:rPr>
      </w:pPr>
      <w:ins w:id="485" w:author="Gustavo Lozano" w:date="2014-12-09T14:19:00Z">
        <w:r>
          <w:t>"</w:t>
        </w:r>
        <w:r w:rsidRPr="00B97C96">
          <w:t>Registrar IANA ID</w:t>
        </w:r>
        <w:r>
          <w:t>"</w:t>
        </w:r>
        <w:r w:rsidRPr="00B97C96">
          <w:t xml:space="preserve"> value </w:t>
        </w:r>
        <w:r w:rsidRPr="00F01C18">
          <w:t xml:space="preserve">is defined as </w:t>
        </w:r>
        <w:r>
          <w:t xml:space="preserve">a </w:t>
        </w:r>
        <w:r w:rsidRPr="00F01C18">
          <w:t>positive</w:t>
        </w:r>
        <w:r w:rsidR="00AC4C08">
          <w:t xml:space="preserve"> decimal</w:t>
        </w:r>
        <w:r w:rsidRPr="00F01C18">
          <w:t xml:space="preserve"> integer.</w:t>
        </w:r>
      </w:ins>
    </w:p>
    <w:p w14:paraId="748C4B3E" w14:textId="655B25C4" w:rsidR="006F34F8" w:rsidRPr="00F01C18" w:rsidRDefault="006F34F8" w:rsidP="006F34F8">
      <w:pPr>
        <w:pStyle w:val="ListParagraph"/>
        <w:numPr>
          <w:ilvl w:val="0"/>
          <w:numId w:val="10"/>
        </w:numPr>
        <w:rPr>
          <w:ins w:id="486" w:author="Gustavo Lozano" w:date="2014-12-09T14:19:00Z"/>
          <w:rFonts w:ascii="Times" w:eastAsia="Times New Roman" w:hAnsi="Times" w:cs="Times New Roman"/>
          <w:sz w:val="20"/>
          <w:szCs w:val="20"/>
        </w:rPr>
      </w:pPr>
      <w:ins w:id="487" w:author="Gustavo Lozano" w:date="2014-12-09T14:19:00Z">
        <w:r w:rsidRPr="006145BE">
          <w:rPr>
            <w:rFonts w:ascii="Cambria" w:eastAsia="Times New Roman" w:hAnsi="Cambria" w:cs="Times New Roman"/>
            <w:color w:val="000000"/>
          </w:rPr>
          <w:t>"Registrar" value i</w:t>
        </w:r>
        <w:r w:rsidRPr="00F01C18">
          <w:rPr>
            <w:rFonts w:ascii="Cambria" w:eastAsia="Times New Roman" w:hAnsi="Cambria" w:cs="Times New Roman"/>
            <w:color w:val="000000"/>
          </w:rPr>
          <w:t>s defined as</w:t>
        </w:r>
        <w:r w:rsidRPr="006145BE">
          <w:rPr>
            <w:rFonts w:ascii="Cambria" w:eastAsia="Times New Roman" w:hAnsi="Cambria" w:cs="Times New Roman"/>
            <w:color w:val="000000"/>
          </w:rPr>
          <w:t xml:space="preserve"> token </w:t>
        </w:r>
        <w:r w:rsidRPr="006145BE">
          <w:t>(see Extensible Markup Language 1.1)</w:t>
        </w:r>
        <w:r w:rsidRPr="00F01C18">
          <w:rPr>
            <w:rFonts w:ascii="Cambria" w:eastAsia="Times New Roman" w:hAnsi="Cambria" w:cs="Times New Roman"/>
            <w:color w:val="000000"/>
          </w:rPr>
          <w:t>.</w:t>
        </w:r>
      </w:ins>
    </w:p>
    <w:p w14:paraId="315EF133" w14:textId="77777777" w:rsidR="002F6C26" w:rsidRDefault="002F6C26" w:rsidP="002F6C26">
      <w:pPr>
        <w:rPr>
          <w:ins w:id="488" w:author="Gustavo Lozano" w:date="2014-12-09T14:19:00Z"/>
        </w:rPr>
      </w:pPr>
    </w:p>
    <w:p w14:paraId="2257EC20" w14:textId="5A65E622" w:rsidR="002F6C26" w:rsidRDefault="002F6C26" w:rsidP="00011343">
      <w:pPr>
        <w:pStyle w:val="ListParagraph"/>
        <w:numPr>
          <w:ilvl w:val="0"/>
          <w:numId w:val="1"/>
        </w:numPr>
        <w:rPr>
          <w:ins w:id="489" w:author="Gustavo Lozano" w:date="2014-12-09T14:19:00Z"/>
        </w:rPr>
      </w:pPr>
      <w:ins w:id="490" w:author="Gustavo Lozano" w:date="2014-12-09T14:19:00Z">
        <w:r>
          <w:t>The value section of the "Reseller" field</w:t>
        </w:r>
        <w:r w:rsidR="00B31426">
          <w:t xml:space="preserve"> SHOULD be shown, but MAY</w:t>
        </w:r>
        <w:r>
          <w:t xml:space="preserve"> be</w:t>
        </w:r>
        <w:r w:rsidR="00BC5C95">
          <w:t xml:space="preserve"> left</w:t>
        </w:r>
        <w:r>
          <w:t xml:space="preserve"> blank</w:t>
        </w:r>
        <w:r w:rsidR="00131376">
          <w:t xml:space="preserve"> </w:t>
        </w:r>
        <w:r w:rsidR="00A7500B">
          <w:t xml:space="preserve">or </w:t>
        </w:r>
        <w:r w:rsidR="003D2D36">
          <w:t xml:space="preserve">the whole field MAY </w:t>
        </w:r>
        <w:r w:rsidR="00A7500B">
          <w:t>no</w:t>
        </w:r>
        <w:r w:rsidR="00B20F26">
          <w:t>t</w:t>
        </w:r>
        <w:r w:rsidR="003D2D36">
          <w:t xml:space="preserve"> be</w:t>
        </w:r>
        <w:r w:rsidR="00A7500B">
          <w:t xml:space="preserve"> shown at all</w:t>
        </w:r>
        <w:r>
          <w:t>.</w:t>
        </w:r>
        <w:r w:rsidR="003D55F9">
          <w:t xml:space="preserve"> </w:t>
        </w:r>
        <w:r w:rsidR="0000257E">
          <w:t>If shown, t</w:t>
        </w:r>
        <w:r w:rsidR="003D55F9">
          <w:t xml:space="preserve">he value of the field MUST be the name of organization, in case </w:t>
        </w:r>
        <w:r w:rsidR="00F80559">
          <w:t>the Reseller for the name is</w:t>
        </w:r>
        <w:r w:rsidR="003D55F9">
          <w:t xml:space="preserve"> a legal entity, or a</w:t>
        </w:r>
        <w:r w:rsidR="009407C3">
          <w:t xml:space="preserve"> natural</w:t>
        </w:r>
        <w:r w:rsidR="003D55F9">
          <w:t xml:space="preserve"> person name otherwise.</w:t>
        </w:r>
      </w:ins>
    </w:p>
    <w:p w14:paraId="26787C93" w14:textId="77777777" w:rsidR="00B127FC" w:rsidRDefault="00B127FC" w:rsidP="0009663E">
      <w:pPr>
        <w:ind w:left="360"/>
        <w:rPr>
          <w:ins w:id="491" w:author="Gustavo Lozano" w:date="2014-12-09T14:19:00Z"/>
        </w:rPr>
      </w:pPr>
    </w:p>
    <w:p w14:paraId="67D00BB9" w14:textId="06EE710D" w:rsidR="00B127FC" w:rsidRDefault="00B127FC" w:rsidP="00011343">
      <w:pPr>
        <w:pStyle w:val="ListParagraph"/>
        <w:numPr>
          <w:ilvl w:val="0"/>
          <w:numId w:val="1"/>
        </w:numPr>
        <w:rPr>
          <w:ins w:id="492" w:author="Gustavo Lozano" w:date="2014-12-09T14:19:00Z"/>
        </w:rPr>
      </w:pPr>
      <w:ins w:id="493" w:author="Gustavo Lozano" w:date="2014-12-09T14:19:00Z">
        <w:r>
          <w:t>In responses to domain name object queries for names in “thin” registries,</w:t>
        </w:r>
        <w:r w:rsidR="00CB7D1D">
          <w:t xml:space="preserve"> all the fields</w:t>
        </w:r>
        <w:r w:rsidR="00E25F85">
          <w:t xml:space="preserve"> are considered optional</w:t>
        </w:r>
        <w:r w:rsidR="00192452">
          <w:t>,</w:t>
        </w:r>
        <w:r w:rsidR="00CB7D1D">
          <w:t xml:space="preserve"> with the exception of</w:t>
        </w:r>
        <w:r>
          <w:t xml:space="preserve"> the following:</w:t>
        </w:r>
      </w:ins>
    </w:p>
    <w:p w14:paraId="70034C2B" w14:textId="3478F4DD" w:rsidR="00B127FC" w:rsidRDefault="00C47D67" w:rsidP="00B127FC">
      <w:pPr>
        <w:pStyle w:val="ListParagraph"/>
        <w:numPr>
          <w:ilvl w:val="0"/>
          <w:numId w:val="5"/>
        </w:numPr>
        <w:rPr>
          <w:ins w:id="494" w:author="Gustavo Lozano" w:date="2014-12-09T14:19:00Z"/>
        </w:rPr>
      </w:pPr>
      <w:ins w:id="495" w:author="Gustavo Lozano" w:date="2014-12-09T14:19:00Z">
        <w:r w:rsidRPr="00C47D67">
          <w:t>Domain Name</w:t>
        </w:r>
      </w:ins>
    </w:p>
    <w:p w14:paraId="1F56868C" w14:textId="75DB6EC6" w:rsidR="00C47D67" w:rsidRDefault="00C47D67" w:rsidP="00B127FC">
      <w:pPr>
        <w:pStyle w:val="ListParagraph"/>
        <w:numPr>
          <w:ilvl w:val="0"/>
          <w:numId w:val="5"/>
        </w:numPr>
        <w:rPr>
          <w:ins w:id="496" w:author="Gustavo Lozano" w:date="2014-12-09T14:19:00Z"/>
        </w:rPr>
      </w:pPr>
      <w:ins w:id="497" w:author="Gustavo Lozano" w:date="2014-12-09T14:19:00Z">
        <w:r w:rsidRPr="00C47D67">
          <w:t>Registry Domain ID</w:t>
        </w:r>
      </w:ins>
    </w:p>
    <w:p w14:paraId="7E358761" w14:textId="220C0FFC" w:rsidR="00C47D67" w:rsidRDefault="00C47D67" w:rsidP="00B127FC">
      <w:pPr>
        <w:pStyle w:val="ListParagraph"/>
        <w:numPr>
          <w:ilvl w:val="0"/>
          <w:numId w:val="5"/>
        </w:numPr>
        <w:rPr>
          <w:ins w:id="498" w:author="Gustavo Lozano" w:date="2014-12-09T14:19:00Z"/>
        </w:rPr>
      </w:pPr>
      <w:ins w:id="499" w:author="Gustavo Lozano" w:date="2014-12-09T14:19:00Z">
        <w:r w:rsidRPr="00C47D67">
          <w:t>Registrar WHOIS Server</w:t>
        </w:r>
      </w:ins>
    </w:p>
    <w:p w14:paraId="43CE0213" w14:textId="60D89131" w:rsidR="00C47D67" w:rsidRDefault="00C47D67" w:rsidP="00B127FC">
      <w:pPr>
        <w:pStyle w:val="ListParagraph"/>
        <w:numPr>
          <w:ilvl w:val="0"/>
          <w:numId w:val="5"/>
        </w:numPr>
        <w:rPr>
          <w:ins w:id="500" w:author="Gustavo Lozano" w:date="2014-12-09T14:19:00Z"/>
        </w:rPr>
      </w:pPr>
      <w:ins w:id="501" w:author="Gustavo Lozano" w:date="2014-12-09T14:19:00Z">
        <w:r w:rsidRPr="00C47D67">
          <w:t>Registrar URL</w:t>
        </w:r>
      </w:ins>
    </w:p>
    <w:p w14:paraId="3C578D21" w14:textId="2A2082F3" w:rsidR="002320BA" w:rsidRDefault="002320BA" w:rsidP="00B127FC">
      <w:pPr>
        <w:pStyle w:val="ListParagraph"/>
        <w:numPr>
          <w:ilvl w:val="0"/>
          <w:numId w:val="5"/>
        </w:numPr>
        <w:rPr>
          <w:ins w:id="502" w:author="Gustavo Lozano" w:date="2014-12-09T14:19:00Z"/>
        </w:rPr>
      </w:pPr>
      <w:ins w:id="503" w:author="Gustavo Lozano" w:date="2014-12-09T14:19:00Z">
        <w:r w:rsidRPr="002320BA">
          <w:t>Updated Date</w:t>
        </w:r>
        <w:r w:rsidR="00715B62">
          <w:t xml:space="preserve"> (if the domain name has been updated since it was created)</w:t>
        </w:r>
      </w:ins>
    </w:p>
    <w:p w14:paraId="1EE03730" w14:textId="77777777" w:rsidR="003B736C" w:rsidRDefault="003B736C" w:rsidP="00B127FC">
      <w:pPr>
        <w:pStyle w:val="ListParagraph"/>
        <w:numPr>
          <w:ilvl w:val="0"/>
          <w:numId w:val="5"/>
        </w:numPr>
        <w:rPr>
          <w:ins w:id="504" w:author="Gustavo Lozano" w:date="2014-12-09T14:19:00Z"/>
        </w:rPr>
      </w:pPr>
      <w:ins w:id="505" w:author="Gustavo Lozano" w:date="2014-12-09T14:19:00Z">
        <w:r w:rsidRPr="003B736C">
          <w:t>Creation Date</w:t>
        </w:r>
      </w:ins>
    </w:p>
    <w:p w14:paraId="2F068ED0" w14:textId="3F2195A7" w:rsidR="00A71D56" w:rsidRDefault="00A71D56" w:rsidP="00A71D56">
      <w:pPr>
        <w:pStyle w:val="ListParagraph"/>
        <w:numPr>
          <w:ilvl w:val="0"/>
          <w:numId w:val="5"/>
        </w:numPr>
        <w:rPr>
          <w:ins w:id="506" w:author="Gustavo Lozano" w:date="2014-12-09T14:19:00Z"/>
        </w:rPr>
      </w:pPr>
      <w:ins w:id="507" w:author="Gustavo Lozano" w:date="2014-12-09T14:19:00Z">
        <w:r>
          <w:t>Registrar Registration Expiration Date</w:t>
        </w:r>
      </w:ins>
    </w:p>
    <w:p w14:paraId="29A186A6" w14:textId="0676F227" w:rsidR="00A71D56" w:rsidRDefault="00A71D56" w:rsidP="00A71D56">
      <w:pPr>
        <w:pStyle w:val="ListParagraph"/>
        <w:numPr>
          <w:ilvl w:val="0"/>
          <w:numId w:val="5"/>
        </w:numPr>
        <w:rPr>
          <w:ins w:id="508" w:author="Gustavo Lozano" w:date="2014-12-09T14:19:00Z"/>
        </w:rPr>
      </w:pPr>
      <w:ins w:id="509" w:author="Gustavo Lozano" w:date="2014-12-09T14:19:00Z">
        <w:r>
          <w:t>Registrar</w:t>
        </w:r>
      </w:ins>
    </w:p>
    <w:p w14:paraId="34B753EA" w14:textId="1C34646A" w:rsidR="00A71D56" w:rsidRDefault="00A71D56" w:rsidP="00A71D56">
      <w:pPr>
        <w:pStyle w:val="ListParagraph"/>
        <w:numPr>
          <w:ilvl w:val="0"/>
          <w:numId w:val="5"/>
        </w:numPr>
        <w:rPr>
          <w:ins w:id="510" w:author="Gustavo Lozano" w:date="2014-12-09T14:19:00Z"/>
        </w:rPr>
      </w:pPr>
      <w:ins w:id="511" w:author="Gustavo Lozano" w:date="2014-12-09T14:19:00Z">
        <w:r>
          <w:t>Registrar IANA ID</w:t>
        </w:r>
      </w:ins>
    </w:p>
    <w:p w14:paraId="781B0807" w14:textId="20FCEA5C" w:rsidR="00A71D56" w:rsidRDefault="00A71D56" w:rsidP="00A71D56">
      <w:pPr>
        <w:pStyle w:val="ListParagraph"/>
        <w:numPr>
          <w:ilvl w:val="0"/>
          <w:numId w:val="5"/>
        </w:numPr>
        <w:rPr>
          <w:ins w:id="512" w:author="Gustavo Lozano" w:date="2014-12-09T14:19:00Z"/>
        </w:rPr>
      </w:pPr>
      <w:ins w:id="513" w:author="Gustavo Lozano" w:date="2014-12-09T14:19:00Z">
        <w:r>
          <w:t>Registrar Abuse Contact Email</w:t>
        </w:r>
      </w:ins>
    </w:p>
    <w:p w14:paraId="2836E2D3" w14:textId="400FF472" w:rsidR="00A71D56" w:rsidRDefault="00A71D56" w:rsidP="00A71D56">
      <w:pPr>
        <w:pStyle w:val="ListParagraph"/>
        <w:numPr>
          <w:ilvl w:val="0"/>
          <w:numId w:val="5"/>
        </w:numPr>
        <w:rPr>
          <w:ins w:id="514" w:author="Gustavo Lozano" w:date="2014-12-09T14:19:00Z"/>
        </w:rPr>
      </w:pPr>
      <w:ins w:id="515" w:author="Gustavo Lozano" w:date="2014-12-09T14:19:00Z">
        <w:r>
          <w:t>Registrar Abuse Contact Phone</w:t>
        </w:r>
      </w:ins>
    </w:p>
    <w:p w14:paraId="6F46DE6A" w14:textId="1AB1DC52" w:rsidR="00C47D67" w:rsidRDefault="00C47D67" w:rsidP="00B127FC">
      <w:pPr>
        <w:pStyle w:val="ListParagraph"/>
        <w:numPr>
          <w:ilvl w:val="0"/>
          <w:numId w:val="5"/>
        </w:numPr>
        <w:rPr>
          <w:ins w:id="516" w:author="Gustavo Lozano" w:date="2014-12-09T14:19:00Z"/>
        </w:rPr>
      </w:pPr>
      <w:ins w:id="517" w:author="Gustavo Lozano" w:date="2014-12-09T14:19:00Z">
        <w:r w:rsidRPr="00C47D67">
          <w:t>Domain Status</w:t>
        </w:r>
      </w:ins>
    </w:p>
    <w:p w14:paraId="0772B241" w14:textId="11958BA9" w:rsidR="00C47D67" w:rsidRDefault="00C47D67" w:rsidP="00B127FC">
      <w:pPr>
        <w:pStyle w:val="ListParagraph"/>
        <w:numPr>
          <w:ilvl w:val="0"/>
          <w:numId w:val="5"/>
        </w:numPr>
        <w:rPr>
          <w:ins w:id="518" w:author="Gustavo Lozano" w:date="2014-12-09T14:19:00Z"/>
        </w:rPr>
      </w:pPr>
      <w:ins w:id="519" w:author="Gustavo Lozano" w:date="2014-12-09T14:19:00Z">
        <w:r w:rsidRPr="00C47D67">
          <w:t>DNSSEC</w:t>
        </w:r>
      </w:ins>
    </w:p>
    <w:p w14:paraId="311B99E1" w14:textId="0459A110" w:rsidR="00C47D67" w:rsidRDefault="00C47D67" w:rsidP="00B127FC">
      <w:pPr>
        <w:pStyle w:val="ListParagraph"/>
        <w:numPr>
          <w:ilvl w:val="0"/>
          <w:numId w:val="5"/>
        </w:numPr>
        <w:rPr>
          <w:ins w:id="520" w:author="Gustavo Lozano" w:date="2014-12-09T14:19:00Z"/>
        </w:rPr>
      </w:pPr>
      <w:ins w:id="521" w:author="Gustavo Lozano" w:date="2014-12-09T14:19:00Z">
        <w:r w:rsidRPr="00C47D67">
          <w:t>URL of the ICANN WHOIS Data Problem Reporting System</w:t>
        </w:r>
      </w:ins>
    </w:p>
    <w:p w14:paraId="50F7EDE8" w14:textId="40733254" w:rsidR="00E97ECE" w:rsidRPr="00CD15E2" w:rsidRDefault="00E97ECE" w:rsidP="000C1B72"/>
    <w:sectPr w:rsidR="00E97ECE" w:rsidRPr="00CD15E2" w:rsidSect="00351039">
      <w:headerReference w:type="default" r:id="rId17"/>
      <w:footerReference w:type="default" r:id="rId1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A958C" w14:textId="77777777" w:rsidR="00277A12" w:rsidRDefault="00277A12" w:rsidP="004B3C1B">
      <w:r>
        <w:separator/>
      </w:r>
    </w:p>
  </w:endnote>
  <w:endnote w:type="continuationSeparator" w:id="0">
    <w:p w14:paraId="2B7BBCA6" w14:textId="77777777" w:rsidR="00277A12" w:rsidRDefault="00277A12" w:rsidP="004B3C1B">
      <w:r>
        <w:continuationSeparator/>
      </w:r>
    </w:p>
  </w:endnote>
  <w:endnote w:type="continuationNotice" w:id="1">
    <w:p w14:paraId="5363EA77" w14:textId="77777777" w:rsidR="00277A12" w:rsidRDefault="00277A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2A72B" w14:textId="77777777" w:rsidR="009011B6" w:rsidRDefault="009011B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9A1D2" w14:textId="77777777" w:rsidR="00277A12" w:rsidRDefault="00277A12" w:rsidP="004B3C1B">
      <w:r>
        <w:separator/>
      </w:r>
    </w:p>
  </w:footnote>
  <w:footnote w:type="continuationSeparator" w:id="0">
    <w:p w14:paraId="2087FACD" w14:textId="77777777" w:rsidR="00277A12" w:rsidRDefault="00277A12" w:rsidP="004B3C1B">
      <w:r>
        <w:continuationSeparator/>
      </w:r>
    </w:p>
  </w:footnote>
  <w:footnote w:type="continuationNotice" w:id="1">
    <w:p w14:paraId="62A108C1" w14:textId="77777777" w:rsidR="00277A12" w:rsidRDefault="00277A12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D04FE" w14:textId="77777777" w:rsidR="009011B6" w:rsidRDefault="009011B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35A77"/>
    <w:multiLevelType w:val="hybridMultilevel"/>
    <w:tmpl w:val="865257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2AFC"/>
    <w:multiLevelType w:val="hybridMultilevel"/>
    <w:tmpl w:val="64347E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670982"/>
    <w:multiLevelType w:val="hybridMultilevel"/>
    <w:tmpl w:val="CB9E16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4E451D"/>
    <w:multiLevelType w:val="hybridMultilevel"/>
    <w:tmpl w:val="710A2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6C3331"/>
    <w:multiLevelType w:val="hybridMultilevel"/>
    <w:tmpl w:val="4336ECBA"/>
    <w:lvl w:ilvl="0" w:tplc="34888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7226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BE37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A9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423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3AB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8CA1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6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2427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31B5F0C"/>
    <w:multiLevelType w:val="hybridMultilevel"/>
    <w:tmpl w:val="32F447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7D349F"/>
    <w:multiLevelType w:val="hybridMultilevel"/>
    <w:tmpl w:val="044E5E8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537208C"/>
    <w:multiLevelType w:val="hybridMultilevel"/>
    <w:tmpl w:val="C2082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9C9737A"/>
    <w:multiLevelType w:val="hybridMultilevel"/>
    <w:tmpl w:val="2F7C3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80EFE"/>
    <w:multiLevelType w:val="hybridMultilevel"/>
    <w:tmpl w:val="96526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A794A"/>
    <w:multiLevelType w:val="hybridMultilevel"/>
    <w:tmpl w:val="A68E2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62CD3"/>
    <w:multiLevelType w:val="hybridMultilevel"/>
    <w:tmpl w:val="F26A7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184795"/>
    <w:multiLevelType w:val="hybridMultilevel"/>
    <w:tmpl w:val="A1000C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7F0509"/>
    <w:multiLevelType w:val="hybridMultilevel"/>
    <w:tmpl w:val="95E87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710118"/>
    <w:multiLevelType w:val="hybridMultilevel"/>
    <w:tmpl w:val="931E7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BC2CC9"/>
    <w:multiLevelType w:val="multilevel"/>
    <w:tmpl w:val="DAACAC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5657A"/>
    <w:multiLevelType w:val="hybridMultilevel"/>
    <w:tmpl w:val="75D4E7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4"/>
  </w:num>
  <w:num w:numId="5">
    <w:abstractNumId w:val="1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  <w:num w:numId="12">
    <w:abstractNumId w:val="10"/>
  </w:num>
  <w:num w:numId="13">
    <w:abstractNumId w:val="3"/>
  </w:num>
  <w:num w:numId="14">
    <w:abstractNumId w:val="0"/>
  </w:num>
  <w:num w:numId="15">
    <w:abstractNumId w:val="7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DE"/>
    <w:rsid w:val="00000EF6"/>
    <w:rsid w:val="0000187B"/>
    <w:rsid w:val="0000257E"/>
    <w:rsid w:val="00011343"/>
    <w:rsid w:val="00022980"/>
    <w:rsid w:val="000252B0"/>
    <w:rsid w:val="00033848"/>
    <w:rsid w:val="000338D2"/>
    <w:rsid w:val="00033C10"/>
    <w:rsid w:val="000404B4"/>
    <w:rsid w:val="0004350F"/>
    <w:rsid w:val="00051793"/>
    <w:rsid w:val="000557E8"/>
    <w:rsid w:val="000568B9"/>
    <w:rsid w:val="00061D9E"/>
    <w:rsid w:val="000630C3"/>
    <w:rsid w:val="0006375D"/>
    <w:rsid w:val="00066345"/>
    <w:rsid w:val="00066ECA"/>
    <w:rsid w:val="000760E0"/>
    <w:rsid w:val="00077276"/>
    <w:rsid w:val="00077636"/>
    <w:rsid w:val="00083ACD"/>
    <w:rsid w:val="00086397"/>
    <w:rsid w:val="000913B6"/>
    <w:rsid w:val="0009663E"/>
    <w:rsid w:val="00096D3C"/>
    <w:rsid w:val="00097EE7"/>
    <w:rsid w:val="000A2311"/>
    <w:rsid w:val="000A6D0B"/>
    <w:rsid w:val="000A7087"/>
    <w:rsid w:val="000B208A"/>
    <w:rsid w:val="000B283F"/>
    <w:rsid w:val="000B3E92"/>
    <w:rsid w:val="000B76F6"/>
    <w:rsid w:val="000C1482"/>
    <w:rsid w:val="000C1B72"/>
    <w:rsid w:val="000C34A8"/>
    <w:rsid w:val="000C434F"/>
    <w:rsid w:val="000C5044"/>
    <w:rsid w:val="000D2406"/>
    <w:rsid w:val="000D3640"/>
    <w:rsid w:val="000D7F45"/>
    <w:rsid w:val="000E025F"/>
    <w:rsid w:val="000E4298"/>
    <w:rsid w:val="000E4AF1"/>
    <w:rsid w:val="000E4ECC"/>
    <w:rsid w:val="000E5272"/>
    <w:rsid w:val="001018CB"/>
    <w:rsid w:val="00102D15"/>
    <w:rsid w:val="00105B3D"/>
    <w:rsid w:val="00115E5D"/>
    <w:rsid w:val="001172E7"/>
    <w:rsid w:val="0012398B"/>
    <w:rsid w:val="001245FF"/>
    <w:rsid w:val="001255A2"/>
    <w:rsid w:val="00131376"/>
    <w:rsid w:val="0013435D"/>
    <w:rsid w:val="00144492"/>
    <w:rsid w:val="0014557A"/>
    <w:rsid w:val="00146507"/>
    <w:rsid w:val="00152BE9"/>
    <w:rsid w:val="0015795F"/>
    <w:rsid w:val="001614AB"/>
    <w:rsid w:val="0016157F"/>
    <w:rsid w:val="00164B2D"/>
    <w:rsid w:val="001657CB"/>
    <w:rsid w:val="00167615"/>
    <w:rsid w:val="00173FD3"/>
    <w:rsid w:val="00177B6A"/>
    <w:rsid w:val="00181CC3"/>
    <w:rsid w:val="00182C49"/>
    <w:rsid w:val="00184ACC"/>
    <w:rsid w:val="001866AD"/>
    <w:rsid w:val="001868F8"/>
    <w:rsid w:val="00186F18"/>
    <w:rsid w:val="00190F1C"/>
    <w:rsid w:val="00192452"/>
    <w:rsid w:val="00194752"/>
    <w:rsid w:val="00194F84"/>
    <w:rsid w:val="001A0569"/>
    <w:rsid w:val="001A2CF3"/>
    <w:rsid w:val="001A5830"/>
    <w:rsid w:val="001B4F97"/>
    <w:rsid w:val="001B6A4C"/>
    <w:rsid w:val="001C06F9"/>
    <w:rsid w:val="001C6831"/>
    <w:rsid w:val="001D5E50"/>
    <w:rsid w:val="001D65A2"/>
    <w:rsid w:val="001D7085"/>
    <w:rsid w:val="001E1478"/>
    <w:rsid w:val="001F5653"/>
    <w:rsid w:val="002012A6"/>
    <w:rsid w:val="00203CC3"/>
    <w:rsid w:val="00212D7C"/>
    <w:rsid w:val="00214767"/>
    <w:rsid w:val="00214B79"/>
    <w:rsid w:val="0021675B"/>
    <w:rsid w:val="00222E6F"/>
    <w:rsid w:val="002260A0"/>
    <w:rsid w:val="00231109"/>
    <w:rsid w:val="002320BA"/>
    <w:rsid w:val="002343CA"/>
    <w:rsid w:val="00235D23"/>
    <w:rsid w:val="00243A91"/>
    <w:rsid w:val="00245754"/>
    <w:rsid w:val="0024713E"/>
    <w:rsid w:val="00253C21"/>
    <w:rsid w:val="00254B0B"/>
    <w:rsid w:val="00263CC7"/>
    <w:rsid w:val="00263D66"/>
    <w:rsid w:val="002706FA"/>
    <w:rsid w:val="00271232"/>
    <w:rsid w:val="002749F1"/>
    <w:rsid w:val="00277935"/>
    <w:rsid w:val="00277A12"/>
    <w:rsid w:val="002807E4"/>
    <w:rsid w:val="00280979"/>
    <w:rsid w:val="0028344A"/>
    <w:rsid w:val="00294149"/>
    <w:rsid w:val="002971C8"/>
    <w:rsid w:val="002B2971"/>
    <w:rsid w:val="002B3D8C"/>
    <w:rsid w:val="002C2118"/>
    <w:rsid w:val="002C57C0"/>
    <w:rsid w:val="002C67D4"/>
    <w:rsid w:val="002D09FD"/>
    <w:rsid w:val="002D1B49"/>
    <w:rsid w:val="002D2571"/>
    <w:rsid w:val="002D36AE"/>
    <w:rsid w:val="002D6393"/>
    <w:rsid w:val="002E0A94"/>
    <w:rsid w:val="002E0CF0"/>
    <w:rsid w:val="002E0E14"/>
    <w:rsid w:val="002E7693"/>
    <w:rsid w:val="002F0DF7"/>
    <w:rsid w:val="002F128C"/>
    <w:rsid w:val="002F6C26"/>
    <w:rsid w:val="0030787A"/>
    <w:rsid w:val="00307BCB"/>
    <w:rsid w:val="0031032C"/>
    <w:rsid w:val="00310DD4"/>
    <w:rsid w:val="003121C2"/>
    <w:rsid w:val="003142AE"/>
    <w:rsid w:val="00320774"/>
    <w:rsid w:val="00322FAE"/>
    <w:rsid w:val="00324FAC"/>
    <w:rsid w:val="00334932"/>
    <w:rsid w:val="00334BA8"/>
    <w:rsid w:val="0033752C"/>
    <w:rsid w:val="00345E17"/>
    <w:rsid w:val="00351039"/>
    <w:rsid w:val="00355095"/>
    <w:rsid w:val="0035608B"/>
    <w:rsid w:val="0036296C"/>
    <w:rsid w:val="00363407"/>
    <w:rsid w:val="00365DB1"/>
    <w:rsid w:val="003679EB"/>
    <w:rsid w:val="00372077"/>
    <w:rsid w:val="00384EE8"/>
    <w:rsid w:val="003867BC"/>
    <w:rsid w:val="00392435"/>
    <w:rsid w:val="003932C3"/>
    <w:rsid w:val="00393923"/>
    <w:rsid w:val="00393D1F"/>
    <w:rsid w:val="0039436C"/>
    <w:rsid w:val="00396EB0"/>
    <w:rsid w:val="003A0300"/>
    <w:rsid w:val="003A09C0"/>
    <w:rsid w:val="003A1B07"/>
    <w:rsid w:val="003A24DE"/>
    <w:rsid w:val="003A4799"/>
    <w:rsid w:val="003A50C0"/>
    <w:rsid w:val="003A5958"/>
    <w:rsid w:val="003A72D4"/>
    <w:rsid w:val="003B2191"/>
    <w:rsid w:val="003B2E55"/>
    <w:rsid w:val="003B4A39"/>
    <w:rsid w:val="003B5C03"/>
    <w:rsid w:val="003B6FBE"/>
    <w:rsid w:val="003B736C"/>
    <w:rsid w:val="003C3328"/>
    <w:rsid w:val="003D2D36"/>
    <w:rsid w:val="003D55F9"/>
    <w:rsid w:val="003D7E41"/>
    <w:rsid w:val="003E108E"/>
    <w:rsid w:val="003F0854"/>
    <w:rsid w:val="003F0C3F"/>
    <w:rsid w:val="003F20D7"/>
    <w:rsid w:val="003F2408"/>
    <w:rsid w:val="003F2A66"/>
    <w:rsid w:val="003F3E3A"/>
    <w:rsid w:val="003F7A7E"/>
    <w:rsid w:val="003F7C95"/>
    <w:rsid w:val="00402C60"/>
    <w:rsid w:val="00404287"/>
    <w:rsid w:val="00404DCA"/>
    <w:rsid w:val="00404FBF"/>
    <w:rsid w:val="0040664C"/>
    <w:rsid w:val="00410889"/>
    <w:rsid w:val="004122A6"/>
    <w:rsid w:val="00413307"/>
    <w:rsid w:val="00413F7D"/>
    <w:rsid w:val="0041426C"/>
    <w:rsid w:val="00416813"/>
    <w:rsid w:val="00424831"/>
    <w:rsid w:val="00432B53"/>
    <w:rsid w:val="00432EA9"/>
    <w:rsid w:val="00433866"/>
    <w:rsid w:val="00437319"/>
    <w:rsid w:val="0043754E"/>
    <w:rsid w:val="00440276"/>
    <w:rsid w:val="0044412D"/>
    <w:rsid w:val="004459DE"/>
    <w:rsid w:val="00452BB1"/>
    <w:rsid w:val="00452CD3"/>
    <w:rsid w:val="00453CA4"/>
    <w:rsid w:val="00454437"/>
    <w:rsid w:val="00455577"/>
    <w:rsid w:val="0046516E"/>
    <w:rsid w:val="004673B0"/>
    <w:rsid w:val="00473D7F"/>
    <w:rsid w:val="00474115"/>
    <w:rsid w:val="00474C4D"/>
    <w:rsid w:val="00477BC9"/>
    <w:rsid w:val="0048007B"/>
    <w:rsid w:val="00481751"/>
    <w:rsid w:val="00484CC1"/>
    <w:rsid w:val="00486412"/>
    <w:rsid w:val="00492272"/>
    <w:rsid w:val="004933A0"/>
    <w:rsid w:val="004947CC"/>
    <w:rsid w:val="004A1C7C"/>
    <w:rsid w:val="004A3884"/>
    <w:rsid w:val="004A3EE2"/>
    <w:rsid w:val="004A61D9"/>
    <w:rsid w:val="004A76C6"/>
    <w:rsid w:val="004B3C1B"/>
    <w:rsid w:val="004B604F"/>
    <w:rsid w:val="004B7721"/>
    <w:rsid w:val="004C6391"/>
    <w:rsid w:val="004D2F51"/>
    <w:rsid w:val="004D5A03"/>
    <w:rsid w:val="004D7168"/>
    <w:rsid w:val="004E1259"/>
    <w:rsid w:val="004E22F8"/>
    <w:rsid w:val="004E249D"/>
    <w:rsid w:val="004E34FD"/>
    <w:rsid w:val="004F12E6"/>
    <w:rsid w:val="004F3878"/>
    <w:rsid w:val="004F7EAB"/>
    <w:rsid w:val="00505E61"/>
    <w:rsid w:val="0051359E"/>
    <w:rsid w:val="00513763"/>
    <w:rsid w:val="00513D9B"/>
    <w:rsid w:val="0051544F"/>
    <w:rsid w:val="005232ED"/>
    <w:rsid w:val="005254DE"/>
    <w:rsid w:val="005277E2"/>
    <w:rsid w:val="0053126C"/>
    <w:rsid w:val="00534ADE"/>
    <w:rsid w:val="00535544"/>
    <w:rsid w:val="00540010"/>
    <w:rsid w:val="005404EB"/>
    <w:rsid w:val="00551606"/>
    <w:rsid w:val="00553950"/>
    <w:rsid w:val="00561863"/>
    <w:rsid w:val="00562C38"/>
    <w:rsid w:val="0056371F"/>
    <w:rsid w:val="0056590D"/>
    <w:rsid w:val="005673BC"/>
    <w:rsid w:val="0057439B"/>
    <w:rsid w:val="005759EE"/>
    <w:rsid w:val="00577DC5"/>
    <w:rsid w:val="00586390"/>
    <w:rsid w:val="00586E30"/>
    <w:rsid w:val="00590189"/>
    <w:rsid w:val="00592B99"/>
    <w:rsid w:val="00593E19"/>
    <w:rsid w:val="0059476D"/>
    <w:rsid w:val="00594E69"/>
    <w:rsid w:val="00597332"/>
    <w:rsid w:val="005A40D4"/>
    <w:rsid w:val="005B0F1F"/>
    <w:rsid w:val="005B3087"/>
    <w:rsid w:val="005B53BE"/>
    <w:rsid w:val="005B5E53"/>
    <w:rsid w:val="005B7D30"/>
    <w:rsid w:val="005C2A77"/>
    <w:rsid w:val="005C3A73"/>
    <w:rsid w:val="005C4256"/>
    <w:rsid w:val="005C5516"/>
    <w:rsid w:val="005D47AA"/>
    <w:rsid w:val="005E16A2"/>
    <w:rsid w:val="005E2564"/>
    <w:rsid w:val="005E3E03"/>
    <w:rsid w:val="005E3F6A"/>
    <w:rsid w:val="005E4304"/>
    <w:rsid w:val="005E50AA"/>
    <w:rsid w:val="005E5D4B"/>
    <w:rsid w:val="005F002E"/>
    <w:rsid w:val="005F1EB3"/>
    <w:rsid w:val="005F2453"/>
    <w:rsid w:val="005F255C"/>
    <w:rsid w:val="005F6756"/>
    <w:rsid w:val="005F7839"/>
    <w:rsid w:val="006015B4"/>
    <w:rsid w:val="00611B93"/>
    <w:rsid w:val="006145BE"/>
    <w:rsid w:val="00617034"/>
    <w:rsid w:val="00617546"/>
    <w:rsid w:val="006227BC"/>
    <w:rsid w:val="00627646"/>
    <w:rsid w:val="006278EE"/>
    <w:rsid w:val="006319DD"/>
    <w:rsid w:val="006320A8"/>
    <w:rsid w:val="00632714"/>
    <w:rsid w:val="006330D4"/>
    <w:rsid w:val="00634CEE"/>
    <w:rsid w:val="0063555F"/>
    <w:rsid w:val="00636063"/>
    <w:rsid w:val="006514AC"/>
    <w:rsid w:val="00653064"/>
    <w:rsid w:val="00655708"/>
    <w:rsid w:val="00667666"/>
    <w:rsid w:val="00670D1D"/>
    <w:rsid w:val="00671C16"/>
    <w:rsid w:val="00673F88"/>
    <w:rsid w:val="006751DB"/>
    <w:rsid w:val="00676623"/>
    <w:rsid w:val="006801BB"/>
    <w:rsid w:val="006804F5"/>
    <w:rsid w:val="00681AD9"/>
    <w:rsid w:val="00685CF6"/>
    <w:rsid w:val="00691063"/>
    <w:rsid w:val="0069184E"/>
    <w:rsid w:val="00693491"/>
    <w:rsid w:val="00697623"/>
    <w:rsid w:val="00697861"/>
    <w:rsid w:val="006A177A"/>
    <w:rsid w:val="006A2334"/>
    <w:rsid w:val="006A4423"/>
    <w:rsid w:val="006A4EFD"/>
    <w:rsid w:val="006A731F"/>
    <w:rsid w:val="006B1C1A"/>
    <w:rsid w:val="006B384E"/>
    <w:rsid w:val="006B5437"/>
    <w:rsid w:val="006B60C0"/>
    <w:rsid w:val="006B6E05"/>
    <w:rsid w:val="006C1E85"/>
    <w:rsid w:val="006C3380"/>
    <w:rsid w:val="006C5564"/>
    <w:rsid w:val="006D048F"/>
    <w:rsid w:val="006D19B8"/>
    <w:rsid w:val="006D213E"/>
    <w:rsid w:val="006D337C"/>
    <w:rsid w:val="006D662F"/>
    <w:rsid w:val="006D7E33"/>
    <w:rsid w:val="006E0A55"/>
    <w:rsid w:val="006F198C"/>
    <w:rsid w:val="006F34F8"/>
    <w:rsid w:val="006F3EF8"/>
    <w:rsid w:val="006F51D3"/>
    <w:rsid w:val="006F76A9"/>
    <w:rsid w:val="00700BC3"/>
    <w:rsid w:val="0070166A"/>
    <w:rsid w:val="00703684"/>
    <w:rsid w:val="0071142C"/>
    <w:rsid w:val="00715B62"/>
    <w:rsid w:val="00715BF0"/>
    <w:rsid w:val="007219EA"/>
    <w:rsid w:val="00723F29"/>
    <w:rsid w:val="00726E5B"/>
    <w:rsid w:val="007312E5"/>
    <w:rsid w:val="00743F36"/>
    <w:rsid w:val="00745A2B"/>
    <w:rsid w:val="00745CD4"/>
    <w:rsid w:val="00746B68"/>
    <w:rsid w:val="00747402"/>
    <w:rsid w:val="00751EB6"/>
    <w:rsid w:val="00761AB6"/>
    <w:rsid w:val="00761C9B"/>
    <w:rsid w:val="00761EAD"/>
    <w:rsid w:val="00762502"/>
    <w:rsid w:val="00764D29"/>
    <w:rsid w:val="007651F2"/>
    <w:rsid w:val="007672BB"/>
    <w:rsid w:val="00770F4B"/>
    <w:rsid w:val="00775841"/>
    <w:rsid w:val="00775883"/>
    <w:rsid w:val="0078248A"/>
    <w:rsid w:val="00782AD3"/>
    <w:rsid w:val="00782BD5"/>
    <w:rsid w:val="007835F5"/>
    <w:rsid w:val="00783774"/>
    <w:rsid w:val="00784BB4"/>
    <w:rsid w:val="0079245C"/>
    <w:rsid w:val="007938F3"/>
    <w:rsid w:val="007944DE"/>
    <w:rsid w:val="00794FE8"/>
    <w:rsid w:val="00795A36"/>
    <w:rsid w:val="0079677A"/>
    <w:rsid w:val="007A310C"/>
    <w:rsid w:val="007A3D2C"/>
    <w:rsid w:val="007A4D32"/>
    <w:rsid w:val="007A604E"/>
    <w:rsid w:val="007A6AEB"/>
    <w:rsid w:val="007B1D82"/>
    <w:rsid w:val="007B2E20"/>
    <w:rsid w:val="007B774C"/>
    <w:rsid w:val="007C06B2"/>
    <w:rsid w:val="007C1FF4"/>
    <w:rsid w:val="007C204E"/>
    <w:rsid w:val="007C4A08"/>
    <w:rsid w:val="007C571A"/>
    <w:rsid w:val="007C5A75"/>
    <w:rsid w:val="007D0D45"/>
    <w:rsid w:val="007D154F"/>
    <w:rsid w:val="007D6161"/>
    <w:rsid w:val="007E03A4"/>
    <w:rsid w:val="007E2EC7"/>
    <w:rsid w:val="007E322B"/>
    <w:rsid w:val="007E6518"/>
    <w:rsid w:val="007F26A9"/>
    <w:rsid w:val="007F2754"/>
    <w:rsid w:val="007F75CC"/>
    <w:rsid w:val="007F75DE"/>
    <w:rsid w:val="008032D3"/>
    <w:rsid w:val="008226DC"/>
    <w:rsid w:val="00824E3D"/>
    <w:rsid w:val="00825784"/>
    <w:rsid w:val="00826E5A"/>
    <w:rsid w:val="00830F1A"/>
    <w:rsid w:val="00831984"/>
    <w:rsid w:val="008333EC"/>
    <w:rsid w:val="008345F8"/>
    <w:rsid w:val="00835EF2"/>
    <w:rsid w:val="00837CE4"/>
    <w:rsid w:val="00837DC1"/>
    <w:rsid w:val="00842A2F"/>
    <w:rsid w:val="00842F4E"/>
    <w:rsid w:val="008459D6"/>
    <w:rsid w:val="00845B25"/>
    <w:rsid w:val="00861D9B"/>
    <w:rsid w:val="00867A92"/>
    <w:rsid w:val="008721C6"/>
    <w:rsid w:val="0087283F"/>
    <w:rsid w:val="00874F2A"/>
    <w:rsid w:val="0087637F"/>
    <w:rsid w:val="00876529"/>
    <w:rsid w:val="0087709D"/>
    <w:rsid w:val="008801E7"/>
    <w:rsid w:val="00881F0A"/>
    <w:rsid w:val="00883ACE"/>
    <w:rsid w:val="00883F55"/>
    <w:rsid w:val="00885D7D"/>
    <w:rsid w:val="00891CBC"/>
    <w:rsid w:val="008933D8"/>
    <w:rsid w:val="0089646A"/>
    <w:rsid w:val="008A085F"/>
    <w:rsid w:val="008A4AB8"/>
    <w:rsid w:val="008A4BA5"/>
    <w:rsid w:val="008B00D0"/>
    <w:rsid w:val="008B1F36"/>
    <w:rsid w:val="008B36F0"/>
    <w:rsid w:val="008B45A3"/>
    <w:rsid w:val="008B7041"/>
    <w:rsid w:val="008B729A"/>
    <w:rsid w:val="008B7739"/>
    <w:rsid w:val="008C0349"/>
    <w:rsid w:val="008C0603"/>
    <w:rsid w:val="008C210A"/>
    <w:rsid w:val="008C49E4"/>
    <w:rsid w:val="008C51A0"/>
    <w:rsid w:val="008D442A"/>
    <w:rsid w:val="008E25CF"/>
    <w:rsid w:val="008E3660"/>
    <w:rsid w:val="008F28FB"/>
    <w:rsid w:val="008F3206"/>
    <w:rsid w:val="008F4BDD"/>
    <w:rsid w:val="008F5001"/>
    <w:rsid w:val="009011B6"/>
    <w:rsid w:val="00902BA9"/>
    <w:rsid w:val="00903CDD"/>
    <w:rsid w:val="00905C1A"/>
    <w:rsid w:val="00906D0D"/>
    <w:rsid w:val="00907A7E"/>
    <w:rsid w:val="00911292"/>
    <w:rsid w:val="009158A7"/>
    <w:rsid w:val="0091651A"/>
    <w:rsid w:val="00926716"/>
    <w:rsid w:val="00933B12"/>
    <w:rsid w:val="00935494"/>
    <w:rsid w:val="00937734"/>
    <w:rsid w:val="009407C3"/>
    <w:rsid w:val="009409AA"/>
    <w:rsid w:val="00941DC2"/>
    <w:rsid w:val="00942506"/>
    <w:rsid w:val="00943356"/>
    <w:rsid w:val="00943661"/>
    <w:rsid w:val="00947754"/>
    <w:rsid w:val="00950FFC"/>
    <w:rsid w:val="009530E0"/>
    <w:rsid w:val="00954768"/>
    <w:rsid w:val="00957162"/>
    <w:rsid w:val="00964FBC"/>
    <w:rsid w:val="00967D69"/>
    <w:rsid w:val="009729C1"/>
    <w:rsid w:val="00974DE0"/>
    <w:rsid w:val="00977313"/>
    <w:rsid w:val="00977BE9"/>
    <w:rsid w:val="00980A7F"/>
    <w:rsid w:val="009852F0"/>
    <w:rsid w:val="0098627C"/>
    <w:rsid w:val="0098678E"/>
    <w:rsid w:val="009879F6"/>
    <w:rsid w:val="00993A90"/>
    <w:rsid w:val="00995BEB"/>
    <w:rsid w:val="00996501"/>
    <w:rsid w:val="00996516"/>
    <w:rsid w:val="00996CA6"/>
    <w:rsid w:val="009A4856"/>
    <w:rsid w:val="009A6490"/>
    <w:rsid w:val="009B10CA"/>
    <w:rsid w:val="009B30EA"/>
    <w:rsid w:val="009B3140"/>
    <w:rsid w:val="009B463D"/>
    <w:rsid w:val="009C29F6"/>
    <w:rsid w:val="009C6797"/>
    <w:rsid w:val="009C7F3A"/>
    <w:rsid w:val="009D09B4"/>
    <w:rsid w:val="009D39AC"/>
    <w:rsid w:val="009D44EA"/>
    <w:rsid w:val="009D5C8D"/>
    <w:rsid w:val="009E0A2D"/>
    <w:rsid w:val="009E449F"/>
    <w:rsid w:val="009E62A3"/>
    <w:rsid w:val="009F2E8F"/>
    <w:rsid w:val="00A00821"/>
    <w:rsid w:val="00A039DB"/>
    <w:rsid w:val="00A05A56"/>
    <w:rsid w:val="00A05D60"/>
    <w:rsid w:val="00A0696B"/>
    <w:rsid w:val="00A073E6"/>
    <w:rsid w:val="00A076EB"/>
    <w:rsid w:val="00A10612"/>
    <w:rsid w:val="00A12F23"/>
    <w:rsid w:val="00A134FF"/>
    <w:rsid w:val="00A21674"/>
    <w:rsid w:val="00A235FA"/>
    <w:rsid w:val="00A26C0C"/>
    <w:rsid w:val="00A320BB"/>
    <w:rsid w:val="00A34909"/>
    <w:rsid w:val="00A35A4E"/>
    <w:rsid w:val="00A3708C"/>
    <w:rsid w:val="00A377EC"/>
    <w:rsid w:val="00A41F58"/>
    <w:rsid w:val="00A42E5A"/>
    <w:rsid w:val="00A4310D"/>
    <w:rsid w:val="00A44215"/>
    <w:rsid w:val="00A45623"/>
    <w:rsid w:val="00A46FA3"/>
    <w:rsid w:val="00A47367"/>
    <w:rsid w:val="00A50C49"/>
    <w:rsid w:val="00A52452"/>
    <w:rsid w:val="00A54043"/>
    <w:rsid w:val="00A55514"/>
    <w:rsid w:val="00A557FD"/>
    <w:rsid w:val="00A5692E"/>
    <w:rsid w:val="00A56DEC"/>
    <w:rsid w:val="00A5790E"/>
    <w:rsid w:val="00A57A3A"/>
    <w:rsid w:val="00A604F8"/>
    <w:rsid w:val="00A61089"/>
    <w:rsid w:val="00A637F5"/>
    <w:rsid w:val="00A64A4C"/>
    <w:rsid w:val="00A71D56"/>
    <w:rsid w:val="00A72EB0"/>
    <w:rsid w:val="00A7500B"/>
    <w:rsid w:val="00A760F2"/>
    <w:rsid w:val="00A83E7F"/>
    <w:rsid w:val="00A84D28"/>
    <w:rsid w:val="00A87C1C"/>
    <w:rsid w:val="00A90FB6"/>
    <w:rsid w:val="00A919DE"/>
    <w:rsid w:val="00A94B9D"/>
    <w:rsid w:val="00A968FA"/>
    <w:rsid w:val="00A976CE"/>
    <w:rsid w:val="00A979A1"/>
    <w:rsid w:val="00AA1612"/>
    <w:rsid w:val="00AA40F8"/>
    <w:rsid w:val="00AA5549"/>
    <w:rsid w:val="00AB20F0"/>
    <w:rsid w:val="00AB3508"/>
    <w:rsid w:val="00AB6E52"/>
    <w:rsid w:val="00AC1499"/>
    <w:rsid w:val="00AC3A7D"/>
    <w:rsid w:val="00AC473F"/>
    <w:rsid w:val="00AC4C08"/>
    <w:rsid w:val="00AD247B"/>
    <w:rsid w:val="00AD302C"/>
    <w:rsid w:val="00AD3CEF"/>
    <w:rsid w:val="00AE064E"/>
    <w:rsid w:val="00AE23A9"/>
    <w:rsid w:val="00AE3323"/>
    <w:rsid w:val="00AE5EC6"/>
    <w:rsid w:val="00AE6E8D"/>
    <w:rsid w:val="00AF02FF"/>
    <w:rsid w:val="00AF2BE2"/>
    <w:rsid w:val="00AF3509"/>
    <w:rsid w:val="00AF551D"/>
    <w:rsid w:val="00AF6D05"/>
    <w:rsid w:val="00B009B3"/>
    <w:rsid w:val="00B00C2E"/>
    <w:rsid w:val="00B03989"/>
    <w:rsid w:val="00B127FC"/>
    <w:rsid w:val="00B1382D"/>
    <w:rsid w:val="00B14902"/>
    <w:rsid w:val="00B17A00"/>
    <w:rsid w:val="00B20F26"/>
    <w:rsid w:val="00B219A9"/>
    <w:rsid w:val="00B263F5"/>
    <w:rsid w:val="00B274D0"/>
    <w:rsid w:val="00B31144"/>
    <w:rsid w:val="00B31426"/>
    <w:rsid w:val="00B35CFC"/>
    <w:rsid w:val="00B464F4"/>
    <w:rsid w:val="00B51769"/>
    <w:rsid w:val="00B56524"/>
    <w:rsid w:val="00B56B41"/>
    <w:rsid w:val="00B62F90"/>
    <w:rsid w:val="00B6367D"/>
    <w:rsid w:val="00B6500E"/>
    <w:rsid w:val="00B7042B"/>
    <w:rsid w:val="00B71DCD"/>
    <w:rsid w:val="00B7259F"/>
    <w:rsid w:val="00B74B02"/>
    <w:rsid w:val="00B75422"/>
    <w:rsid w:val="00B87061"/>
    <w:rsid w:val="00B873D7"/>
    <w:rsid w:val="00B962DF"/>
    <w:rsid w:val="00B97C96"/>
    <w:rsid w:val="00BA0833"/>
    <w:rsid w:val="00BA12AB"/>
    <w:rsid w:val="00BA4581"/>
    <w:rsid w:val="00BA4C88"/>
    <w:rsid w:val="00BA7C23"/>
    <w:rsid w:val="00BB27E1"/>
    <w:rsid w:val="00BB36AE"/>
    <w:rsid w:val="00BB518F"/>
    <w:rsid w:val="00BB5271"/>
    <w:rsid w:val="00BB54EE"/>
    <w:rsid w:val="00BC1473"/>
    <w:rsid w:val="00BC5C95"/>
    <w:rsid w:val="00BD6414"/>
    <w:rsid w:val="00BD65C0"/>
    <w:rsid w:val="00BE1123"/>
    <w:rsid w:val="00BE6E08"/>
    <w:rsid w:val="00BE74A7"/>
    <w:rsid w:val="00BF18D9"/>
    <w:rsid w:val="00BF56EA"/>
    <w:rsid w:val="00BF6A45"/>
    <w:rsid w:val="00C00379"/>
    <w:rsid w:val="00C00601"/>
    <w:rsid w:val="00C060C9"/>
    <w:rsid w:val="00C064AC"/>
    <w:rsid w:val="00C1008C"/>
    <w:rsid w:val="00C112ED"/>
    <w:rsid w:val="00C14182"/>
    <w:rsid w:val="00C15BCE"/>
    <w:rsid w:val="00C16E4C"/>
    <w:rsid w:val="00C205C5"/>
    <w:rsid w:val="00C20E69"/>
    <w:rsid w:val="00C31A2E"/>
    <w:rsid w:val="00C325B7"/>
    <w:rsid w:val="00C34753"/>
    <w:rsid w:val="00C370B2"/>
    <w:rsid w:val="00C4444B"/>
    <w:rsid w:val="00C4493A"/>
    <w:rsid w:val="00C44D3F"/>
    <w:rsid w:val="00C44D99"/>
    <w:rsid w:val="00C47D67"/>
    <w:rsid w:val="00C47DB1"/>
    <w:rsid w:val="00C50611"/>
    <w:rsid w:val="00C550CD"/>
    <w:rsid w:val="00C55BF0"/>
    <w:rsid w:val="00C66DD3"/>
    <w:rsid w:val="00C8057D"/>
    <w:rsid w:val="00C80E16"/>
    <w:rsid w:val="00C8101D"/>
    <w:rsid w:val="00C81BF6"/>
    <w:rsid w:val="00C872AB"/>
    <w:rsid w:val="00C87467"/>
    <w:rsid w:val="00C908E2"/>
    <w:rsid w:val="00C90B20"/>
    <w:rsid w:val="00C9365B"/>
    <w:rsid w:val="00C95984"/>
    <w:rsid w:val="00C97A0E"/>
    <w:rsid w:val="00CA2F1B"/>
    <w:rsid w:val="00CB1AF6"/>
    <w:rsid w:val="00CB3B35"/>
    <w:rsid w:val="00CB7254"/>
    <w:rsid w:val="00CB7AC9"/>
    <w:rsid w:val="00CB7D1D"/>
    <w:rsid w:val="00CC16B3"/>
    <w:rsid w:val="00CC3CE4"/>
    <w:rsid w:val="00CC451C"/>
    <w:rsid w:val="00CC621B"/>
    <w:rsid w:val="00CC77FF"/>
    <w:rsid w:val="00CD0FAD"/>
    <w:rsid w:val="00CD15E2"/>
    <w:rsid w:val="00CD454D"/>
    <w:rsid w:val="00CD5135"/>
    <w:rsid w:val="00CD72F4"/>
    <w:rsid w:val="00CE2E19"/>
    <w:rsid w:val="00CF531A"/>
    <w:rsid w:val="00CF6571"/>
    <w:rsid w:val="00D01870"/>
    <w:rsid w:val="00D01D1B"/>
    <w:rsid w:val="00D05620"/>
    <w:rsid w:val="00D05927"/>
    <w:rsid w:val="00D065F4"/>
    <w:rsid w:val="00D138E2"/>
    <w:rsid w:val="00D13FF7"/>
    <w:rsid w:val="00D1454C"/>
    <w:rsid w:val="00D145D7"/>
    <w:rsid w:val="00D156BD"/>
    <w:rsid w:val="00D1628E"/>
    <w:rsid w:val="00D17387"/>
    <w:rsid w:val="00D2342A"/>
    <w:rsid w:val="00D2455D"/>
    <w:rsid w:val="00D26DD2"/>
    <w:rsid w:val="00D31526"/>
    <w:rsid w:val="00D326DE"/>
    <w:rsid w:val="00D349B0"/>
    <w:rsid w:val="00D46AC3"/>
    <w:rsid w:val="00D50150"/>
    <w:rsid w:val="00D53929"/>
    <w:rsid w:val="00D53E9F"/>
    <w:rsid w:val="00D54060"/>
    <w:rsid w:val="00D56837"/>
    <w:rsid w:val="00D5752C"/>
    <w:rsid w:val="00D6203C"/>
    <w:rsid w:val="00D62DAF"/>
    <w:rsid w:val="00D654CA"/>
    <w:rsid w:val="00D663AC"/>
    <w:rsid w:val="00D736A5"/>
    <w:rsid w:val="00D75DE1"/>
    <w:rsid w:val="00D767FC"/>
    <w:rsid w:val="00D77245"/>
    <w:rsid w:val="00D808CA"/>
    <w:rsid w:val="00D8132C"/>
    <w:rsid w:val="00D8489D"/>
    <w:rsid w:val="00D8651F"/>
    <w:rsid w:val="00DA0882"/>
    <w:rsid w:val="00DA40A9"/>
    <w:rsid w:val="00DA5CE4"/>
    <w:rsid w:val="00DB2D4D"/>
    <w:rsid w:val="00DB3539"/>
    <w:rsid w:val="00DB5A02"/>
    <w:rsid w:val="00DC2E57"/>
    <w:rsid w:val="00DC42D8"/>
    <w:rsid w:val="00DD13FF"/>
    <w:rsid w:val="00DD40A5"/>
    <w:rsid w:val="00DD7BA5"/>
    <w:rsid w:val="00DF373E"/>
    <w:rsid w:val="00E01B18"/>
    <w:rsid w:val="00E03167"/>
    <w:rsid w:val="00E04821"/>
    <w:rsid w:val="00E0572B"/>
    <w:rsid w:val="00E065F2"/>
    <w:rsid w:val="00E230B5"/>
    <w:rsid w:val="00E23FCE"/>
    <w:rsid w:val="00E248C9"/>
    <w:rsid w:val="00E25F85"/>
    <w:rsid w:val="00E30B4F"/>
    <w:rsid w:val="00E31F9D"/>
    <w:rsid w:val="00E348B6"/>
    <w:rsid w:val="00E373E4"/>
    <w:rsid w:val="00E376FC"/>
    <w:rsid w:val="00E40E05"/>
    <w:rsid w:val="00E41E8F"/>
    <w:rsid w:val="00E468B6"/>
    <w:rsid w:val="00E503A0"/>
    <w:rsid w:val="00E509DF"/>
    <w:rsid w:val="00E64760"/>
    <w:rsid w:val="00E66617"/>
    <w:rsid w:val="00E73B28"/>
    <w:rsid w:val="00E75A93"/>
    <w:rsid w:val="00E75C59"/>
    <w:rsid w:val="00E81EAF"/>
    <w:rsid w:val="00E852B4"/>
    <w:rsid w:val="00E85712"/>
    <w:rsid w:val="00E87BBC"/>
    <w:rsid w:val="00E90BB9"/>
    <w:rsid w:val="00E94B08"/>
    <w:rsid w:val="00E97ECE"/>
    <w:rsid w:val="00E97F9C"/>
    <w:rsid w:val="00EA248B"/>
    <w:rsid w:val="00EA271D"/>
    <w:rsid w:val="00EA3C6D"/>
    <w:rsid w:val="00EA7245"/>
    <w:rsid w:val="00EB1BFB"/>
    <w:rsid w:val="00EB2CD3"/>
    <w:rsid w:val="00EB3322"/>
    <w:rsid w:val="00EB41D6"/>
    <w:rsid w:val="00EB58BB"/>
    <w:rsid w:val="00EB7AA6"/>
    <w:rsid w:val="00EC6BE5"/>
    <w:rsid w:val="00EC7384"/>
    <w:rsid w:val="00ED175D"/>
    <w:rsid w:val="00ED33F2"/>
    <w:rsid w:val="00ED6D39"/>
    <w:rsid w:val="00ED7294"/>
    <w:rsid w:val="00EE0766"/>
    <w:rsid w:val="00EE185D"/>
    <w:rsid w:val="00EE3A24"/>
    <w:rsid w:val="00EF3C2A"/>
    <w:rsid w:val="00EF4840"/>
    <w:rsid w:val="00F011F7"/>
    <w:rsid w:val="00F01C18"/>
    <w:rsid w:val="00F04CA4"/>
    <w:rsid w:val="00F06AD5"/>
    <w:rsid w:val="00F10C9F"/>
    <w:rsid w:val="00F11BF8"/>
    <w:rsid w:val="00F11F46"/>
    <w:rsid w:val="00F121AF"/>
    <w:rsid w:val="00F14A27"/>
    <w:rsid w:val="00F14F0E"/>
    <w:rsid w:val="00F16545"/>
    <w:rsid w:val="00F22D84"/>
    <w:rsid w:val="00F32B99"/>
    <w:rsid w:val="00F33953"/>
    <w:rsid w:val="00F35C4A"/>
    <w:rsid w:val="00F40180"/>
    <w:rsid w:val="00F423EA"/>
    <w:rsid w:val="00F54E17"/>
    <w:rsid w:val="00F56557"/>
    <w:rsid w:val="00F62256"/>
    <w:rsid w:val="00F62A06"/>
    <w:rsid w:val="00F65E24"/>
    <w:rsid w:val="00F664BA"/>
    <w:rsid w:val="00F67A57"/>
    <w:rsid w:val="00F67AA0"/>
    <w:rsid w:val="00F71CDA"/>
    <w:rsid w:val="00F80559"/>
    <w:rsid w:val="00F816C2"/>
    <w:rsid w:val="00F85939"/>
    <w:rsid w:val="00F87E7B"/>
    <w:rsid w:val="00F90553"/>
    <w:rsid w:val="00F93CD0"/>
    <w:rsid w:val="00FA149E"/>
    <w:rsid w:val="00FA1AB1"/>
    <w:rsid w:val="00FA272E"/>
    <w:rsid w:val="00FA3DFB"/>
    <w:rsid w:val="00FA5E65"/>
    <w:rsid w:val="00FA7510"/>
    <w:rsid w:val="00FA7946"/>
    <w:rsid w:val="00FB332C"/>
    <w:rsid w:val="00FB5343"/>
    <w:rsid w:val="00FD4EFD"/>
    <w:rsid w:val="00FE05CB"/>
    <w:rsid w:val="00FE7113"/>
    <w:rsid w:val="00FF13AB"/>
    <w:rsid w:val="00FF63D2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824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79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79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A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64F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4F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4F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4F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4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4F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3C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C1B"/>
  </w:style>
  <w:style w:type="paragraph" w:styleId="Footer">
    <w:name w:val="footer"/>
    <w:basedOn w:val="Normal"/>
    <w:link w:val="FooterChar"/>
    <w:uiPriority w:val="99"/>
    <w:unhideWhenUsed/>
    <w:rsid w:val="004B3C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C1B"/>
  </w:style>
  <w:style w:type="paragraph" w:styleId="Title">
    <w:name w:val="Title"/>
    <w:basedOn w:val="Normal"/>
    <w:next w:val="Normal"/>
    <w:link w:val="TitleChar"/>
    <w:uiPriority w:val="10"/>
    <w:qFormat/>
    <w:rsid w:val="00FA79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79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A794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7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uiPriority w:val="99"/>
    <w:semiHidden/>
    <w:rsid w:val="00A557FD"/>
  </w:style>
  <w:style w:type="paragraph" w:styleId="NoSpacing">
    <w:name w:val="No Spacing"/>
    <w:uiPriority w:val="1"/>
    <w:qFormat/>
    <w:rsid w:val="002E0E14"/>
  </w:style>
  <w:style w:type="character" w:styleId="Hyperlink">
    <w:name w:val="Hyperlink"/>
    <w:basedOn w:val="DefaultParagraphFont"/>
    <w:uiPriority w:val="99"/>
    <w:unhideWhenUsed/>
    <w:rsid w:val="00D1454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B2E20"/>
  </w:style>
  <w:style w:type="character" w:styleId="FollowedHyperlink">
    <w:name w:val="FollowedHyperlink"/>
    <w:basedOn w:val="DefaultParagraphFont"/>
    <w:uiPriority w:val="99"/>
    <w:semiHidden/>
    <w:unhideWhenUsed/>
    <w:rsid w:val="003F0C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79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79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A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64F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4F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4F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4F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4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4F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3C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C1B"/>
  </w:style>
  <w:style w:type="paragraph" w:styleId="Footer">
    <w:name w:val="footer"/>
    <w:basedOn w:val="Normal"/>
    <w:link w:val="FooterChar"/>
    <w:uiPriority w:val="99"/>
    <w:unhideWhenUsed/>
    <w:rsid w:val="004B3C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C1B"/>
  </w:style>
  <w:style w:type="paragraph" w:styleId="Title">
    <w:name w:val="Title"/>
    <w:basedOn w:val="Normal"/>
    <w:next w:val="Normal"/>
    <w:link w:val="TitleChar"/>
    <w:uiPriority w:val="10"/>
    <w:qFormat/>
    <w:rsid w:val="00FA79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79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A794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7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uiPriority w:val="99"/>
    <w:semiHidden/>
    <w:rsid w:val="00A557FD"/>
  </w:style>
  <w:style w:type="paragraph" w:styleId="NoSpacing">
    <w:name w:val="No Spacing"/>
    <w:uiPriority w:val="1"/>
    <w:qFormat/>
    <w:rsid w:val="002E0E14"/>
  </w:style>
  <w:style w:type="character" w:styleId="Hyperlink">
    <w:name w:val="Hyperlink"/>
    <w:basedOn w:val="DefaultParagraphFont"/>
    <w:uiPriority w:val="99"/>
    <w:unhideWhenUsed/>
    <w:rsid w:val="00D1454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B2E20"/>
  </w:style>
  <w:style w:type="character" w:styleId="FollowedHyperlink">
    <w:name w:val="FollowedHyperlink"/>
    <w:basedOn w:val="DefaultParagraphFont"/>
    <w:uiPriority w:val="99"/>
    <w:semiHidden/>
    <w:unhideWhenUsed/>
    <w:rsid w:val="003F0C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093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86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1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9.xml"/><Relationship Id="rId20" Type="http://schemas.openxmlformats.org/officeDocument/2006/relationships/theme" Target="theme/theme1.xml"/><Relationship Id="rId10" Type="http://schemas.openxmlformats.org/officeDocument/2006/relationships/numbering" Target="numbering.xml"/><Relationship Id="rId11" Type="http://schemas.openxmlformats.org/officeDocument/2006/relationships/styles" Target="styles.xml"/><Relationship Id="rId12" Type="http://schemas.microsoft.com/office/2007/relationships/stylesWithEffects" Target="stylesWithEffects.xml"/><Relationship Id="rId13" Type="http://schemas.openxmlformats.org/officeDocument/2006/relationships/settings" Target="settings.xml"/><Relationship Id="rId14" Type="http://schemas.openxmlformats.org/officeDocument/2006/relationships/webSettings" Target="webSettings.xml"/><Relationship Id="rId15" Type="http://schemas.openxmlformats.org/officeDocument/2006/relationships/footnotes" Target="footnotes.xml"/><Relationship Id="rId16" Type="http://schemas.openxmlformats.org/officeDocument/2006/relationships/endnotes" Target="endnotes.xm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customXml" Target="../customXml/item6.xml"/><Relationship Id="rId7" Type="http://schemas.openxmlformats.org/officeDocument/2006/relationships/customXml" Target="../customXml/item7.xml"/><Relationship Id="rId8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CC5866-BCE4-634A-AD66-9F3F35ABEE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0A9BBA-04E6-0F45-87A0-F45C46045C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20B08D-090E-1F4D-B840-76AC9B1887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4E2602-E6B0-6042-90A0-236760C007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02631FD-C963-9845-9F50-A213771757F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DE5D83-C868-2C43-B421-B1068508626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C851D0A-371E-214D-AE9C-52E9D0991B6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79F8D88-269F-8647-A401-ED1A7A421764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C7F6868-2045-D24E-BC24-2A379C12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4106</Words>
  <Characters>23410</Characters>
  <Application>Microsoft Macintosh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ICANN</Company>
  <LinksUpToDate>false</LinksUpToDate>
  <CharactersWithSpaces>27462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Kreuser</dc:creator>
  <cp:keywords/>
  <dc:description/>
  <cp:lastModifiedBy>Gustavo Lozano</cp:lastModifiedBy>
  <cp:revision>1</cp:revision>
  <cp:lastPrinted>2014-06-16T11:36:00Z</cp:lastPrinted>
  <dcterms:created xsi:type="dcterms:W3CDTF">2014-12-09T21:56:00Z</dcterms:created>
  <dcterms:modified xsi:type="dcterms:W3CDTF">2014-12-09T22:20:00Z</dcterms:modified>
  <cp:category/>
</cp:coreProperties>
</file>